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7"/>
        <w:gridCol w:w="7139"/>
      </w:tblGrid>
      <w:tr w:rsidR="005802FF" w:rsidRPr="009147E9" w14:paraId="2B1E4F6D" w14:textId="77777777" w:rsidTr="009925AC">
        <w:trPr>
          <w:trHeight w:val="8908"/>
        </w:trPr>
        <w:tc>
          <w:tcPr>
            <w:tcW w:w="7497" w:type="dxa"/>
          </w:tcPr>
          <w:p w14:paraId="032729B3" w14:textId="06291DCC" w:rsidR="005802FF" w:rsidRPr="00AE13D1" w:rsidRDefault="005802FF" w:rsidP="00A32ACE">
            <w:pPr>
              <w:shd w:val="clear" w:color="auto" w:fill="FFFFFF" w:themeFill="background1"/>
              <w:rPr>
                <w:lang w:val="pl-PL"/>
              </w:rPr>
            </w:pPr>
          </w:p>
          <w:p w14:paraId="10777A7E" w14:textId="77777777" w:rsidR="009925AC" w:rsidRPr="00AE13D1" w:rsidRDefault="009925AC" w:rsidP="00BC329D">
            <w:pPr>
              <w:pStyle w:val="titulnstrana1"/>
              <w:shd w:val="clear" w:color="auto" w:fill="FFFFFF" w:themeFill="background1"/>
              <w:spacing w:beforeLines="40" w:before="96" w:afterLines="40" w:after="96"/>
              <w:jc w:val="center"/>
              <w:rPr>
                <w:rFonts w:cs="Arial"/>
                <w:lang w:val="pl-PL"/>
              </w:rPr>
            </w:pPr>
          </w:p>
          <w:p w14:paraId="0823035F" w14:textId="77777777" w:rsidR="00F2771E" w:rsidRPr="00563B2A" w:rsidRDefault="00F2771E" w:rsidP="0055345C">
            <w:pPr>
              <w:autoSpaceDE w:val="0"/>
              <w:autoSpaceDN w:val="0"/>
              <w:adjustRightInd w:val="0"/>
              <w:spacing w:before="0" w:after="0" w:line="360" w:lineRule="auto"/>
              <w:jc w:val="center"/>
              <w:rPr>
                <w:rFonts w:cs="Arial"/>
                <w:b/>
                <w:color w:val="003399"/>
                <w:sz w:val="24"/>
                <w:szCs w:val="24"/>
              </w:rPr>
            </w:pPr>
          </w:p>
          <w:p w14:paraId="52A2EBAC" w14:textId="31306DB0" w:rsidR="005802FF" w:rsidRPr="00563B2A" w:rsidRDefault="005802FF" w:rsidP="0055345C">
            <w:pPr>
              <w:autoSpaceDE w:val="0"/>
              <w:autoSpaceDN w:val="0"/>
              <w:adjustRightInd w:val="0"/>
              <w:spacing w:before="0" w:after="0" w:line="360" w:lineRule="auto"/>
              <w:jc w:val="center"/>
              <w:rPr>
                <w:rFonts w:cs="Arial"/>
                <w:b/>
                <w:color w:val="003399"/>
                <w:sz w:val="36"/>
                <w:szCs w:val="36"/>
              </w:rPr>
            </w:pPr>
            <w:r w:rsidRPr="00563B2A">
              <w:rPr>
                <w:rFonts w:cs="Arial"/>
                <w:b/>
                <w:color w:val="003399"/>
                <w:sz w:val="36"/>
                <w:szCs w:val="36"/>
              </w:rPr>
              <w:t xml:space="preserve">METODIKA KONTROLY A HODNOCENÍ </w:t>
            </w:r>
            <w:r w:rsidR="00A17762" w:rsidRPr="00563B2A">
              <w:rPr>
                <w:rFonts w:cs="Arial"/>
                <w:b/>
                <w:color w:val="003399"/>
                <w:sz w:val="36"/>
                <w:szCs w:val="36"/>
              </w:rPr>
              <w:t xml:space="preserve">ŽÁDOSTÍ </w:t>
            </w:r>
            <w:r w:rsidR="00F752CD" w:rsidRPr="00563B2A">
              <w:rPr>
                <w:rFonts w:cs="Arial"/>
                <w:b/>
                <w:color w:val="003399"/>
                <w:sz w:val="36"/>
                <w:szCs w:val="36"/>
              </w:rPr>
              <w:t>O PODPORU</w:t>
            </w:r>
          </w:p>
          <w:p w14:paraId="4F38034B"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52CD383F"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2D292F8A" w14:textId="46A6F315" w:rsidR="005802FF" w:rsidRPr="00563B2A" w:rsidRDefault="008546B4"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program</w:t>
            </w:r>
          </w:p>
          <w:p w14:paraId="2011894B" w14:textId="77777777" w:rsidR="005802FF" w:rsidRPr="00563B2A" w:rsidRDefault="005802FF"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 xml:space="preserve">INTERREG </w:t>
            </w:r>
          </w:p>
          <w:p w14:paraId="5BCCB2A6" w14:textId="77777777" w:rsidR="005802FF" w:rsidRPr="00563B2A" w:rsidRDefault="005802FF" w:rsidP="0055345C">
            <w:pPr>
              <w:autoSpaceDE w:val="0"/>
              <w:autoSpaceDN w:val="0"/>
              <w:adjustRightInd w:val="0"/>
              <w:spacing w:before="0" w:after="0" w:line="360" w:lineRule="auto"/>
              <w:jc w:val="center"/>
              <w:rPr>
                <w:rFonts w:cs="Arial"/>
                <w:b/>
                <w:color w:val="003399"/>
                <w:sz w:val="32"/>
                <w:szCs w:val="32"/>
              </w:rPr>
            </w:pPr>
            <w:r w:rsidRPr="00563B2A">
              <w:rPr>
                <w:rFonts w:cs="Arial"/>
                <w:b/>
                <w:color w:val="003399"/>
                <w:sz w:val="32"/>
                <w:szCs w:val="32"/>
              </w:rPr>
              <w:t>Česk</w:t>
            </w:r>
            <w:r w:rsidR="008546B4" w:rsidRPr="00563B2A">
              <w:rPr>
                <w:rFonts w:cs="Arial"/>
                <w:b/>
                <w:color w:val="003399"/>
                <w:sz w:val="32"/>
                <w:szCs w:val="32"/>
              </w:rPr>
              <w:t>o</w:t>
            </w:r>
            <w:r w:rsidRPr="00563B2A">
              <w:rPr>
                <w:rFonts w:cs="Arial"/>
                <w:b/>
                <w:color w:val="003399"/>
                <w:sz w:val="32"/>
                <w:szCs w:val="32"/>
              </w:rPr>
              <w:t xml:space="preserve"> – Polsko</w:t>
            </w:r>
          </w:p>
          <w:p w14:paraId="56EE712E" w14:textId="77777777" w:rsidR="005802FF" w:rsidRPr="0055345C" w:rsidRDefault="005802FF" w:rsidP="0055345C">
            <w:pPr>
              <w:autoSpaceDE w:val="0"/>
              <w:autoSpaceDN w:val="0"/>
              <w:adjustRightInd w:val="0"/>
              <w:spacing w:before="0" w:after="0" w:line="360" w:lineRule="auto"/>
              <w:jc w:val="center"/>
              <w:rPr>
                <w:rFonts w:cs="Arial"/>
                <w:b/>
                <w:color w:val="003399"/>
                <w:sz w:val="24"/>
                <w:szCs w:val="24"/>
              </w:rPr>
            </w:pPr>
          </w:p>
          <w:p w14:paraId="7D8D4425" w14:textId="77777777" w:rsidR="00A67C56" w:rsidRDefault="00A67C56" w:rsidP="0055345C">
            <w:pPr>
              <w:autoSpaceDE w:val="0"/>
              <w:autoSpaceDN w:val="0"/>
              <w:adjustRightInd w:val="0"/>
              <w:spacing w:before="0" w:after="0" w:line="360" w:lineRule="auto"/>
              <w:jc w:val="center"/>
              <w:rPr>
                <w:rFonts w:cs="Arial"/>
                <w:b/>
                <w:color w:val="003399"/>
                <w:sz w:val="24"/>
                <w:szCs w:val="24"/>
              </w:rPr>
            </w:pPr>
          </w:p>
          <w:p w14:paraId="7B6777E6" w14:textId="281FBE56" w:rsidR="005802FF" w:rsidRPr="0055345C" w:rsidRDefault="005802FF" w:rsidP="0055345C">
            <w:pPr>
              <w:autoSpaceDE w:val="0"/>
              <w:autoSpaceDN w:val="0"/>
              <w:adjustRightInd w:val="0"/>
              <w:spacing w:before="0" w:after="0" w:line="360" w:lineRule="auto"/>
              <w:jc w:val="center"/>
              <w:rPr>
                <w:rFonts w:cs="Arial"/>
                <w:b/>
                <w:color w:val="003399"/>
                <w:sz w:val="24"/>
                <w:szCs w:val="24"/>
              </w:rPr>
            </w:pPr>
            <w:r w:rsidRPr="0055345C">
              <w:rPr>
                <w:rFonts w:cs="Arial"/>
                <w:b/>
                <w:color w:val="003399"/>
                <w:sz w:val="24"/>
                <w:szCs w:val="24"/>
              </w:rPr>
              <w:t xml:space="preserve">Verze </w:t>
            </w:r>
            <w:del w:id="0" w:author="Pikna Jan" w:date="2023-01-16T08:40:00Z">
              <w:r w:rsidR="006B3B70" w:rsidRPr="0055345C" w:rsidDel="00B92DB3">
                <w:rPr>
                  <w:rFonts w:cs="Arial"/>
                  <w:b/>
                  <w:color w:val="003399"/>
                  <w:sz w:val="24"/>
                  <w:szCs w:val="24"/>
                </w:rPr>
                <w:delText>1</w:delText>
              </w:r>
            </w:del>
            <w:ins w:id="1" w:author="Pikna Jan" w:date="2023-01-16T08:40:00Z">
              <w:r w:rsidR="00B92DB3">
                <w:rPr>
                  <w:rFonts w:cs="Arial"/>
                  <w:b/>
                  <w:color w:val="003399"/>
                  <w:sz w:val="24"/>
                  <w:szCs w:val="24"/>
                </w:rPr>
                <w:t>2</w:t>
              </w:r>
            </w:ins>
          </w:p>
          <w:p w14:paraId="4680A0F2" w14:textId="77777777" w:rsidR="00F2771E" w:rsidRDefault="00F2771E" w:rsidP="0055345C">
            <w:pPr>
              <w:spacing w:before="0" w:after="0" w:line="360" w:lineRule="auto"/>
              <w:jc w:val="both"/>
              <w:rPr>
                <w:szCs w:val="24"/>
              </w:rPr>
            </w:pPr>
          </w:p>
          <w:p w14:paraId="799A8DB1" w14:textId="77777777" w:rsidR="00F2771E" w:rsidRDefault="00F2771E" w:rsidP="0055345C">
            <w:pPr>
              <w:spacing w:before="0" w:after="0" w:line="360" w:lineRule="auto"/>
              <w:jc w:val="both"/>
              <w:rPr>
                <w:szCs w:val="24"/>
              </w:rPr>
            </w:pPr>
          </w:p>
          <w:p w14:paraId="7CA1367F" w14:textId="77777777" w:rsidR="00F752CD" w:rsidRDefault="00F752CD" w:rsidP="0055345C">
            <w:pPr>
              <w:spacing w:before="0" w:after="0" w:line="360" w:lineRule="auto"/>
              <w:jc w:val="both"/>
              <w:rPr>
                <w:szCs w:val="24"/>
              </w:rPr>
            </w:pPr>
          </w:p>
          <w:p w14:paraId="60D1242D" w14:textId="77777777" w:rsidR="00F752CD" w:rsidRDefault="00F752CD" w:rsidP="0055345C">
            <w:pPr>
              <w:spacing w:before="0" w:after="0" w:line="360" w:lineRule="auto"/>
              <w:jc w:val="both"/>
              <w:rPr>
                <w:szCs w:val="24"/>
              </w:rPr>
            </w:pPr>
          </w:p>
          <w:p w14:paraId="4B6F9B9B" w14:textId="6CFB67A1" w:rsidR="005802FF" w:rsidRPr="009147E9" w:rsidRDefault="00F2771E" w:rsidP="0055345C">
            <w:pPr>
              <w:spacing w:before="0" w:after="0" w:line="360" w:lineRule="auto"/>
              <w:jc w:val="both"/>
              <w:rPr>
                <w:rFonts w:cs="Arial"/>
                <w:caps/>
                <w:lang w:val="pl-PL"/>
              </w:rPr>
            </w:pPr>
            <w:r>
              <w:rPr>
                <w:szCs w:val="24"/>
              </w:rPr>
              <w:t xml:space="preserve">Platná </w:t>
            </w:r>
            <w:r w:rsidR="005802FF" w:rsidRPr="0055345C">
              <w:rPr>
                <w:szCs w:val="24"/>
              </w:rPr>
              <w:t xml:space="preserve">od </w:t>
            </w:r>
            <w:ins w:id="2" w:author="Pikna Jan" w:date="2023-02-03T10:49:00Z">
              <w:r w:rsidR="00537C9F">
                <w:rPr>
                  <w:szCs w:val="24"/>
                </w:rPr>
                <w:t>13</w:t>
              </w:r>
              <w:r w:rsidR="00537C9F" w:rsidRPr="0055345C">
                <w:rPr>
                  <w:szCs w:val="24"/>
                </w:rPr>
                <w:t xml:space="preserve">. </w:t>
              </w:r>
              <w:r w:rsidR="00537C9F">
                <w:rPr>
                  <w:szCs w:val="24"/>
                </w:rPr>
                <w:t>února</w:t>
              </w:r>
              <w:r w:rsidR="00537C9F" w:rsidRPr="0055345C">
                <w:rPr>
                  <w:szCs w:val="24"/>
                </w:rPr>
                <w:t xml:space="preserve"> 202</w:t>
              </w:r>
              <w:r w:rsidR="00537C9F">
                <w:rPr>
                  <w:szCs w:val="24"/>
                </w:rPr>
                <w:t>3</w:t>
              </w:r>
            </w:ins>
          </w:p>
        </w:tc>
        <w:tc>
          <w:tcPr>
            <w:tcW w:w="7139" w:type="dxa"/>
          </w:tcPr>
          <w:p w14:paraId="13B15643" w14:textId="77777777" w:rsidR="005802FF" w:rsidRPr="009147E9" w:rsidRDefault="005802FF" w:rsidP="00BC329D">
            <w:pPr>
              <w:pStyle w:val="titulnstrana1"/>
              <w:shd w:val="clear" w:color="auto" w:fill="FFFFFF" w:themeFill="background1"/>
              <w:spacing w:beforeLines="40" w:before="96" w:afterLines="40" w:after="96"/>
              <w:jc w:val="center"/>
              <w:rPr>
                <w:rFonts w:cs="Arial"/>
                <w:sz w:val="18"/>
                <w:szCs w:val="18"/>
                <w:lang w:val="pl-PL"/>
              </w:rPr>
            </w:pPr>
          </w:p>
          <w:p w14:paraId="154710B9" w14:textId="77777777" w:rsidR="009925AC" w:rsidRPr="009147E9" w:rsidRDefault="009925AC" w:rsidP="00BC329D">
            <w:pPr>
              <w:pStyle w:val="titulnstrana1"/>
              <w:shd w:val="clear" w:color="auto" w:fill="FFFFFF" w:themeFill="background1"/>
              <w:spacing w:beforeLines="40" w:before="96" w:afterLines="40" w:after="96"/>
              <w:jc w:val="center"/>
              <w:rPr>
                <w:rFonts w:cs="Arial"/>
                <w:lang w:val="pl-PL"/>
              </w:rPr>
            </w:pPr>
          </w:p>
          <w:p w14:paraId="6DED60C9" w14:textId="77777777" w:rsidR="00F2771E" w:rsidRDefault="00F2771E" w:rsidP="0055345C">
            <w:pPr>
              <w:autoSpaceDE w:val="0"/>
              <w:autoSpaceDN w:val="0"/>
              <w:adjustRightInd w:val="0"/>
              <w:spacing w:before="0" w:after="0" w:line="360" w:lineRule="auto"/>
              <w:jc w:val="center"/>
              <w:rPr>
                <w:rFonts w:cs="Arial"/>
                <w:b/>
                <w:color w:val="F08100"/>
                <w:sz w:val="24"/>
                <w:szCs w:val="24"/>
                <w:lang w:val="pl-PL"/>
              </w:rPr>
            </w:pPr>
          </w:p>
          <w:p w14:paraId="62594E84" w14:textId="47670293" w:rsidR="005802FF" w:rsidRPr="00563B2A" w:rsidRDefault="005802FF" w:rsidP="0055345C">
            <w:pPr>
              <w:autoSpaceDE w:val="0"/>
              <w:autoSpaceDN w:val="0"/>
              <w:adjustRightInd w:val="0"/>
              <w:spacing w:before="0" w:after="0" w:line="360" w:lineRule="auto"/>
              <w:jc w:val="center"/>
              <w:rPr>
                <w:rFonts w:cs="Arial"/>
                <w:b/>
                <w:color w:val="F08100"/>
                <w:sz w:val="36"/>
                <w:szCs w:val="36"/>
                <w:lang w:val="pl-PL"/>
              </w:rPr>
            </w:pPr>
            <w:r w:rsidRPr="00563B2A">
              <w:rPr>
                <w:rFonts w:cs="Arial"/>
                <w:b/>
                <w:color w:val="F08100"/>
                <w:sz w:val="36"/>
                <w:szCs w:val="36"/>
                <w:lang w:val="pl-PL"/>
              </w:rPr>
              <w:t xml:space="preserve">METODYKA KONTROLI I OCENY </w:t>
            </w:r>
            <w:r w:rsidR="00A41424" w:rsidRPr="00563B2A">
              <w:rPr>
                <w:rFonts w:cs="Arial"/>
                <w:b/>
                <w:color w:val="F08100"/>
                <w:sz w:val="36"/>
                <w:szCs w:val="36"/>
                <w:lang w:val="pl-PL"/>
              </w:rPr>
              <w:t xml:space="preserve">WNIOSKÓW </w:t>
            </w:r>
            <w:r w:rsidR="00F752CD" w:rsidRPr="00563B2A">
              <w:rPr>
                <w:rFonts w:cs="Arial"/>
                <w:b/>
                <w:color w:val="F08100"/>
                <w:sz w:val="36"/>
                <w:szCs w:val="36"/>
                <w:lang w:val="pl-PL"/>
              </w:rPr>
              <w:t>O DOFINANSOWANIE</w:t>
            </w:r>
            <w:r w:rsidR="00A41424" w:rsidRPr="00563B2A">
              <w:rPr>
                <w:rFonts w:cs="Arial"/>
                <w:b/>
                <w:color w:val="F08100"/>
                <w:sz w:val="36"/>
                <w:szCs w:val="36"/>
                <w:lang w:val="pl-PL"/>
              </w:rPr>
              <w:t xml:space="preserve"> </w:t>
            </w:r>
          </w:p>
          <w:p w14:paraId="1725F878"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4283B347"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1C0EEC8A" w14:textId="0DC85468" w:rsidR="005802FF" w:rsidRPr="00563B2A" w:rsidRDefault="008546B4" w:rsidP="0055345C">
            <w:pPr>
              <w:autoSpaceDE w:val="0"/>
              <w:autoSpaceDN w:val="0"/>
              <w:adjustRightInd w:val="0"/>
              <w:spacing w:before="0" w:after="0" w:line="360" w:lineRule="auto"/>
              <w:jc w:val="center"/>
              <w:rPr>
                <w:rFonts w:cs="Arial"/>
                <w:b/>
                <w:color w:val="F08100"/>
                <w:sz w:val="32"/>
                <w:szCs w:val="32"/>
                <w:lang w:val="pl-PL"/>
              </w:rPr>
            </w:pPr>
            <w:r w:rsidRPr="00563B2A">
              <w:rPr>
                <w:rFonts w:cs="Arial"/>
                <w:b/>
                <w:color w:val="F08100"/>
                <w:sz w:val="32"/>
                <w:szCs w:val="32"/>
                <w:lang w:val="pl-PL"/>
              </w:rPr>
              <w:t>program</w:t>
            </w:r>
          </w:p>
          <w:p w14:paraId="03951A3E" w14:textId="77777777" w:rsidR="005802FF" w:rsidRPr="00563B2A" w:rsidRDefault="005802FF" w:rsidP="0055345C">
            <w:pPr>
              <w:autoSpaceDE w:val="0"/>
              <w:autoSpaceDN w:val="0"/>
              <w:adjustRightInd w:val="0"/>
              <w:spacing w:before="0" w:after="0" w:line="360" w:lineRule="auto"/>
              <w:jc w:val="center"/>
              <w:rPr>
                <w:rFonts w:cs="Arial"/>
                <w:b/>
                <w:color w:val="F08100"/>
                <w:sz w:val="32"/>
                <w:szCs w:val="32"/>
                <w:lang w:val="pl-PL"/>
              </w:rPr>
            </w:pPr>
            <w:r w:rsidRPr="00563B2A">
              <w:rPr>
                <w:rFonts w:cs="Arial"/>
                <w:b/>
                <w:color w:val="F08100"/>
                <w:sz w:val="32"/>
                <w:szCs w:val="32"/>
                <w:lang w:val="pl-PL"/>
              </w:rPr>
              <w:t xml:space="preserve">INTERREG </w:t>
            </w:r>
          </w:p>
          <w:p w14:paraId="0A1C612B" w14:textId="77777777" w:rsidR="005802FF" w:rsidRPr="0055345C" w:rsidRDefault="008546B4" w:rsidP="0055345C">
            <w:pPr>
              <w:autoSpaceDE w:val="0"/>
              <w:autoSpaceDN w:val="0"/>
              <w:adjustRightInd w:val="0"/>
              <w:spacing w:before="0" w:after="0" w:line="360" w:lineRule="auto"/>
              <w:jc w:val="center"/>
              <w:rPr>
                <w:rFonts w:cs="Arial"/>
                <w:b/>
                <w:color w:val="F08100"/>
                <w:sz w:val="24"/>
                <w:szCs w:val="24"/>
                <w:lang w:val="pl-PL"/>
              </w:rPr>
            </w:pPr>
            <w:r w:rsidRPr="00563B2A">
              <w:rPr>
                <w:rFonts w:cs="Arial"/>
                <w:b/>
                <w:color w:val="F08100"/>
                <w:sz w:val="32"/>
                <w:szCs w:val="32"/>
                <w:lang w:val="pl-PL"/>
              </w:rPr>
              <w:t>Czechy</w:t>
            </w:r>
            <w:r w:rsidR="005802FF" w:rsidRPr="00563B2A">
              <w:rPr>
                <w:rFonts w:cs="Arial"/>
                <w:b/>
                <w:color w:val="F08100"/>
                <w:sz w:val="32"/>
                <w:szCs w:val="32"/>
                <w:lang w:val="pl-PL"/>
              </w:rPr>
              <w:t xml:space="preserve"> – Polska</w:t>
            </w:r>
          </w:p>
          <w:p w14:paraId="7DC85B46"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0A629687" w14:textId="77777777"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p>
          <w:p w14:paraId="03356388" w14:textId="73B31BF3" w:rsidR="005802FF" w:rsidRPr="0055345C" w:rsidRDefault="005802FF" w:rsidP="0055345C">
            <w:pPr>
              <w:autoSpaceDE w:val="0"/>
              <w:autoSpaceDN w:val="0"/>
              <w:adjustRightInd w:val="0"/>
              <w:spacing w:before="0" w:after="0" w:line="360" w:lineRule="auto"/>
              <w:jc w:val="center"/>
              <w:rPr>
                <w:rFonts w:cs="Arial"/>
                <w:b/>
                <w:color w:val="F08100"/>
                <w:sz w:val="24"/>
                <w:szCs w:val="24"/>
                <w:lang w:val="pl-PL"/>
              </w:rPr>
            </w:pPr>
            <w:r w:rsidRPr="0055345C">
              <w:rPr>
                <w:rFonts w:cs="Arial"/>
                <w:b/>
                <w:color w:val="F08100"/>
                <w:sz w:val="24"/>
                <w:szCs w:val="24"/>
                <w:lang w:val="pl-PL"/>
              </w:rPr>
              <w:t xml:space="preserve">Wersja </w:t>
            </w:r>
            <w:del w:id="3" w:author="Pikna Jan" w:date="2023-01-16T08:40:00Z">
              <w:r w:rsidR="006B3B70" w:rsidRPr="0055345C" w:rsidDel="00B92DB3">
                <w:rPr>
                  <w:rFonts w:cs="Arial"/>
                  <w:b/>
                  <w:color w:val="F08100"/>
                  <w:sz w:val="24"/>
                  <w:szCs w:val="24"/>
                  <w:lang w:val="pl-PL"/>
                </w:rPr>
                <w:delText>1</w:delText>
              </w:r>
            </w:del>
            <w:ins w:id="4" w:author="Pikna Jan" w:date="2023-01-16T08:40:00Z">
              <w:r w:rsidR="00B92DB3">
                <w:rPr>
                  <w:rFonts w:cs="Arial"/>
                  <w:b/>
                  <w:color w:val="F08100"/>
                  <w:sz w:val="24"/>
                  <w:szCs w:val="24"/>
                  <w:lang w:val="pl-PL"/>
                </w:rPr>
                <w:t>2</w:t>
              </w:r>
            </w:ins>
          </w:p>
          <w:p w14:paraId="0ECB68C2" w14:textId="77777777" w:rsidR="00F2771E" w:rsidRDefault="00F2771E" w:rsidP="0055345C">
            <w:pPr>
              <w:spacing w:before="0" w:after="0" w:line="360" w:lineRule="auto"/>
              <w:jc w:val="both"/>
              <w:rPr>
                <w:szCs w:val="24"/>
              </w:rPr>
            </w:pPr>
          </w:p>
          <w:p w14:paraId="110C994E" w14:textId="77777777" w:rsidR="00F2771E" w:rsidRDefault="00F2771E" w:rsidP="0055345C">
            <w:pPr>
              <w:spacing w:before="0" w:after="0" w:line="360" w:lineRule="auto"/>
              <w:jc w:val="both"/>
              <w:rPr>
                <w:szCs w:val="24"/>
              </w:rPr>
            </w:pPr>
          </w:p>
          <w:p w14:paraId="09D7CEBC" w14:textId="345CFE07" w:rsidR="00A67C56" w:rsidRDefault="00A67C56" w:rsidP="0055345C">
            <w:pPr>
              <w:spacing w:before="0" w:after="0" w:line="360" w:lineRule="auto"/>
              <w:jc w:val="both"/>
              <w:rPr>
                <w:szCs w:val="24"/>
              </w:rPr>
            </w:pPr>
          </w:p>
          <w:p w14:paraId="6E8A3273" w14:textId="77777777" w:rsidR="00563B2A" w:rsidRDefault="00563B2A" w:rsidP="0055345C">
            <w:pPr>
              <w:spacing w:before="0" w:after="0" w:line="360" w:lineRule="auto"/>
              <w:jc w:val="both"/>
              <w:rPr>
                <w:szCs w:val="24"/>
              </w:rPr>
            </w:pPr>
          </w:p>
          <w:p w14:paraId="32380B82" w14:textId="6074D1EC" w:rsidR="005802FF" w:rsidRPr="009147E9" w:rsidRDefault="005802FF" w:rsidP="0055345C">
            <w:pPr>
              <w:spacing w:before="0" w:after="0" w:line="360" w:lineRule="auto"/>
              <w:jc w:val="both"/>
              <w:rPr>
                <w:rFonts w:cs="Arial"/>
                <w:lang w:val="pl-PL"/>
              </w:rPr>
            </w:pPr>
            <w:proofErr w:type="spellStart"/>
            <w:r w:rsidRPr="0055345C">
              <w:rPr>
                <w:szCs w:val="24"/>
              </w:rPr>
              <w:t>Obowiązuje</w:t>
            </w:r>
            <w:proofErr w:type="spellEnd"/>
            <w:r w:rsidRPr="0055345C">
              <w:rPr>
                <w:szCs w:val="24"/>
              </w:rPr>
              <w:t xml:space="preserve"> od </w:t>
            </w:r>
            <w:ins w:id="5" w:author="Pikna Jan" w:date="2023-02-03T10:48:00Z">
              <w:r w:rsidR="00537C9F">
                <w:rPr>
                  <w:szCs w:val="24"/>
                </w:rPr>
                <w:t>13</w:t>
              </w:r>
              <w:r w:rsidR="00537C9F" w:rsidRPr="0055345C">
                <w:rPr>
                  <w:szCs w:val="24"/>
                </w:rPr>
                <w:t xml:space="preserve"> </w:t>
              </w:r>
              <w:proofErr w:type="spellStart"/>
              <w:r w:rsidR="00537C9F">
                <w:rPr>
                  <w:szCs w:val="24"/>
                </w:rPr>
                <w:t>lutego</w:t>
              </w:r>
              <w:proofErr w:type="spellEnd"/>
              <w:r w:rsidR="00537C9F" w:rsidRPr="0055345C">
                <w:rPr>
                  <w:szCs w:val="24"/>
                </w:rPr>
                <w:t xml:space="preserve"> 202</w:t>
              </w:r>
              <w:r w:rsidR="00537C9F">
                <w:rPr>
                  <w:szCs w:val="24"/>
                </w:rPr>
                <w:t>3</w:t>
              </w:r>
              <w:r w:rsidR="00537C9F" w:rsidRPr="0055345C">
                <w:rPr>
                  <w:szCs w:val="24"/>
                </w:rPr>
                <w:t xml:space="preserve"> roku</w:t>
              </w:r>
            </w:ins>
          </w:p>
        </w:tc>
      </w:tr>
    </w:tbl>
    <w:p w14:paraId="44D9C0DE" w14:textId="77777777" w:rsidR="00EA67D2" w:rsidRPr="009147E9" w:rsidRDefault="00EA67D2" w:rsidP="00A32ACE">
      <w:pPr>
        <w:shd w:val="clear" w:color="auto" w:fill="FFFFFF" w:themeFill="background1"/>
      </w:pPr>
    </w:p>
    <w:tbl>
      <w:tblPr>
        <w:tblStyle w:val="Mkatabulky"/>
        <w:tblW w:w="516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6"/>
        <w:gridCol w:w="7236"/>
      </w:tblGrid>
      <w:tr w:rsidR="00EA67D2" w:rsidRPr="009147E9" w14:paraId="1C939DA4" w14:textId="77777777" w:rsidTr="00636A5B">
        <w:trPr>
          <w:trHeight w:val="8379"/>
          <w:jc w:val="center"/>
        </w:trPr>
        <w:tc>
          <w:tcPr>
            <w:tcW w:w="7348" w:type="dxa"/>
          </w:tcPr>
          <w:p w14:paraId="70C8EE4B" w14:textId="77777777" w:rsidR="00EA67D2" w:rsidRPr="009147E9" w:rsidRDefault="00EA67D2" w:rsidP="00FB4260">
            <w:pPr>
              <w:pStyle w:val="Obsah1"/>
            </w:pPr>
            <w:r w:rsidRPr="009147E9">
              <w:t>OBSAH:</w:t>
            </w:r>
          </w:p>
          <w:p w14:paraId="46907264" w14:textId="68493615" w:rsidR="003C134B" w:rsidRDefault="00235DE0">
            <w:pPr>
              <w:pStyle w:val="Obsah1"/>
              <w:rPr>
                <w:rFonts w:asciiTheme="minorHAnsi" w:eastAsiaTheme="minorEastAsia" w:hAnsiTheme="minorHAnsi" w:cstheme="minorBidi"/>
                <w:b w:val="0"/>
                <w:sz w:val="22"/>
                <w:szCs w:val="22"/>
              </w:rPr>
            </w:pPr>
            <w:r w:rsidRPr="009147E9">
              <w:rPr>
                <w:rFonts w:cs="Arial"/>
              </w:rPr>
              <w:fldChar w:fldCharType="begin"/>
            </w:r>
            <w:r w:rsidR="00EA67D2" w:rsidRPr="009147E9">
              <w:rPr>
                <w:rFonts w:cs="Arial"/>
              </w:rPr>
              <w:instrText xml:space="preserve"> TOC \h \z \t "Nadpis 1;1;Nadpis 2;2;Nadpis 3;3" </w:instrText>
            </w:r>
            <w:r w:rsidRPr="009147E9">
              <w:rPr>
                <w:rFonts w:cs="Arial"/>
              </w:rPr>
              <w:fldChar w:fldCharType="separate"/>
            </w:r>
            <w:hyperlink w:anchor="_Toc127355665" w:history="1">
              <w:r w:rsidR="003C134B" w:rsidRPr="00321EE9">
                <w:rPr>
                  <w:rStyle w:val="Hypertextovodkaz"/>
                </w:rPr>
                <w:t>1 Úvod</w:t>
              </w:r>
              <w:r w:rsidR="003C134B">
                <w:rPr>
                  <w:webHidden/>
                </w:rPr>
                <w:tab/>
              </w:r>
              <w:r w:rsidR="003C134B">
                <w:rPr>
                  <w:webHidden/>
                </w:rPr>
                <w:fldChar w:fldCharType="begin"/>
              </w:r>
              <w:r w:rsidR="003C134B">
                <w:rPr>
                  <w:webHidden/>
                </w:rPr>
                <w:instrText xml:space="preserve"> PAGEREF _Toc127355665 \h </w:instrText>
              </w:r>
              <w:r w:rsidR="003C134B">
                <w:rPr>
                  <w:webHidden/>
                </w:rPr>
              </w:r>
              <w:r w:rsidR="003C134B">
                <w:rPr>
                  <w:webHidden/>
                </w:rPr>
                <w:fldChar w:fldCharType="separate"/>
              </w:r>
              <w:r w:rsidR="003C134B">
                <w:rPr>
                  <w:webHidden/>
                </w:rPr>
                <w:t>3</w:t>
              </w:r>
              <w:r w:rsidR="003C134B">
                <w:rPr>
                  <w:webHidden/>
                </w:rPr>
                <w:fldChar w:fldCharType="end"/>
              </w:r>
            </w:hyperlink>
          </w:p>
          <w:p w14:paraId="2E814E1B" w14:textId="6D5BD5E2"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66" w:history="1">
              <w:r w:rsidRPr="00321EE9">
                <w:rPr>
                  <w:rStyle w:val="Hypertextovodkaz"/>
                  <w:noProof/>
                </w:rPr>
                <w:t>1.1 Závaznost verzí metodiky</w:t>
              </w:r>
              <w:r>
                <w:rPr>
                  <w:noProof/>
                  <w:webHidden/>
                </w:rPr>
                <w:tab/>
              </w:r>
              <w:r>
                <w:rPr>
                  <w:noProof/>
                  <w:webHidden/>
                </w:rPr>
                <w:fldChar w:fldCharType="begin"/>
              </w:r>
              <w:r>
                <w:rPr>
                  <w:noProof/>
                  <w:webHidden/>
                </w:rPr>
                <w:instrText xml:space="preserve"> PAGEREF _Toc127355666 \h </w:instrText>
              </w:r>
              <w:r>
                <w:rPr>
                  <w:noProof/>
                  <w:webHidden/>
                </w:rPr>
              </w:r>
              <w:r>
                <w:rPr>
                  <w:noProof/>
                  <w:webHidden/>
                </w:rPr>
                <w:fldChar w:fldCharType="separate"/>
              </w:r>
              <w:r>
                <w:rPr>
                  <w:noProof/>
                  <w:webHidden/>
                </w:rPr>
                <w:t>3</w:t>
              </w:r>
              <w:r>
                <w:rPr>
                  <w:noProof/>
                  <w:webHidden/>
                </w:rPr>
                <w:fldChar w:fldCharType="end"/>
              </w:r>
            </w:hyperlink>
          </w:p>
          <w:p w14:paraId="319E2B3D" w14:textId="34311E39"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67" w:history="1">
              <w:r w:rsidRPr="00321EE9">
                <w:rPr>
                  <w:rStyle w:val="Hypertextovodkaz"/>
                  <w:noProof/>
                </w:rPr>
                <w:t>1.2 Struktura procesu</w:t>
              </w:r>
              <w:r>
                <w:rPr>
                  <w:noProof/>
                  <w:webHidden/>
                </w:rPr>
                <w:tab/>
              </w:r>
              <w:r>
                <w:rPr>
                  <w:noProof/>
                  <w:webHidden/>
                </w:rPr>
                <w:fldChar w:fldCharType="begin"/>
              </w:r>
              <w:r>
                <w:rPr>
                  <w:noProof/>
                  <w:webHidden/>
                </w:rPr>
                <w:instrText xml:space="preserve"> PAGEREF _Toc127355667 \h </w:instrText>
              </w:r>
              <w:r>
                <w:rPr>
                  <w:noProof/>
                  <w:webHidden/>
                </w:rPr>
              </w:r>
              <w:r>
                <w:rPr>
                  <w:noProof/>
                  <w:webHidden/>
                </w:rPr>
                <w:fldChar w:fldCharType="separate"/>
              </w:r>
              <w:r>
                <w:rPr>
                  <w:noProof/>
                  <w:webHidden/>
                </w:rPr>
                <w:t>3</w:t>
              </w:r>
              <w:r>
                <w:rPr>
                  <w:noProof/>
                  <w:webHidden/>
                </w:rPr>
                <w:fldChar w:fldCharType="end"/>
              </w:r>
            </w:hyperlink>
          </w:p>
          <w:p w14:paraId="1BED9D4D" w14:textId="42B28B1D" w:rsidR="003C134B" w:rsidRDefault="003C134B">
            <w:pPr>
              <w:pStyle w:val="Obsah1"/>
              <w:rPr>
                <w:rFonts w:asciiTheme="minorHAnsi" w:eastAsiaTheme="minorEastAsia" w:hAnsiTheme="minorHAnsi" w:cstheme="minorBidi"/>
                <w:b w:val="0"/>
                <w:sz w:val="22"/>
                <w:szCs w:val="22"/>
              </w:rPr>
            </w:pPr>
            <w:hyperlink w:anchor="_Toc127355668" w:history="1">
              <w:r w:rsidRPr="00321EE9">
                <w:rPr>
                  <w:rStyle w:val="Hypertextovodkaz"/>
                </w:rPr>
                <w:t>2 Obecná pravidla předkládání žádostí a proces jejich předkládání</w:t>
              </w:r>
              <w:r>
                <w:rPr>
                  <w:webHidden/>
                </w:rPr>
                <w:tab/>
              </w:r>
              <w:r>
                <w:rPr>
                  <w:webHidden/>
                </w:rPr>
                <w:fldChar w:fldCharType="begin"/>
              </w:r>
              <w:r>
                <w:rPr>
                  <w:webHidden/>
                </w:rPr>
                <w:instrText xml:space="preserve"> PAGEREF _Toc127355668 \h </w:instrText>
              </w:r>
              <w:r>
                <w:rPr>
                  <w:webHidden/>
                </w:rPr>
              </w:r>
              <w:r>
                <w:rPr>
                  <w:webHidden/>
                </w:rPr>
                <w:fldChar w:fldCharType="separate"/>
              </w:r>
              <w:r>
                <w:rPr>
                  <w:webHidden/>
                </w:rPr>
                <w:t>4</w:t>
              </w:r>
              <w:r>
                <w:rPr>
                  <w:webHidden/>
                </w:rPr>
                <w:fldChar w:fldCharType="end"/>
              </w:r>
            </w:hyperlink>
          </w:p>
          <w:p w14:paraId="05B85A29" w14:textId="05B43837"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69" w:history="1">
              <w:r w:rsidRPr="00321EE9">
                <w:rPr>
                  <w:rStyle w:val="Hypertextovodkaz"/>
                  <w:noProof/>
                </w:rPr>
                <w:t>2.1 Vymezení pojmů</w:t>
              </w:r>
              <w:r>
                <w:rPr>
                  <w:noProof/>
                  <w:webHidden/>
                </w:rPr>
                <w:tab/>
              </w:r>
              <w:r>
                <w:rPr>
                  <w:noProof/>
                  <w:webHidden/>
                </w:rPr>
                <w:fldChar w:fldCharType="begin"/>
              </w:r>
              <w:r>
                <w:rPr>
                  <w:noProof/>
                  <w:webHidden/>
                </w:rPr>
                <w:instrText xml:space="preserve"> PAGEREF _Toc127355669 \h </w:instrText>
              </w:r>
              <w:r>
                <w:rPr>
                  <w:noProof/>
                  <w:webHidden/>
                </w:rPr>
              </w:r>
              <w:r>
                <w:rPr>
                  <w:noProof/>
                  <w:webHidden/>
                </w:rPr>
                <w:fldChar w:fldCharType="separate"/>
              </w:r>
              <w:r>
                <w:rPr>
                  <w:noProof/>
                  <w:webHidden/>
                </w:rPr>
                <w:t>4</w:t>
              </w:r>
              <w:r>
                <w:rPr>
                  <w:noProof/>
                  <w:webHidden/>
                </w:rPr>
                <w:fldChar w:fldCharType="end"/>
              </w:r>
            </w:hyperlink>
          </w:p>
          <w:p w14:paraId="0C677971" w14:textId="208346F8"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0" w:history="1">
              <w:r w:rsidRPr="00321EE9">
                <w:rPr>
                  <w:rStyle w:val="Hypertextovodkaz"/>
                  <w:noProof/>
                </w:rPr>
                <w:t>2.2 Systém kontroly a hodnocení</w:t>
              </w:r>
              <w:r>
                <w:rPr>
                  <w:noProof/>
                  <w:webHidden/>
                </w:rPr>
                <w:tab/>
              </w:r>
              <w:r>
                <w:rPr>
                  <w:noProof/>
                  <w:webHidden/>
                </w:rPr>
                <w:fldChar w:fldCharType="begin"/>
              </w:r>
              <w:r>
                <w:rPr>
                  <w:noProof/>
                  <w:webHidden/>
                </w:rPr>
                <w:instrText xml:space="preserve"> PAGEREF _Toc127355670 \h </w:instrText>
              </w:r>
              <w:r>
                <w:rPr>
                  <w:noProof/>
                  <w:webHidden/>
                </w:rPr>
              </w:r>
              <w:r>
                <w:rPr>
                  <w:noProof/>
                  <w:webHidden/>
                </w:rPr>
                <w:fldChar w:fldCharType="separate"/>
              </w:r>
              <w:r>
                <w:rPr>
                  <w:noProof/>
                  <w:webHidden/>
                </w:rPr>
                <w:t>5</w:t>
              </w:r>
              <w:r>
                <w:rPr>
                  <w:noProof/>
                  <w:webHidden/>
                </w:rPr>
                <w:fldChar w:fldCharType="end"/>
              </w:r>
            </w:hyperlink>
          </w:p>
          <w:p w14:paraId="78AA8D68" w14:textId="5CC8E00A"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1" w:history="1">
              <w:r w:rsidRPr="00321EE9">
                <w:rPr>
                  <w:rStyle w:val="Hypertextovodkaz"/>
                  <w:noProof/>
                </w:rPr>
                <w:t>2.3 Doručování písemností prostřednictvím monitorovacího systému</w:t>
              </w:r>
              <w:r>
                <w:rPr>
                  <w:noProof/>
                  <w:webHidden/>
                </w:rPr>
                <w:tab/>
              </w:r>
              <w:r>
                <w:rPr>
                  <w:noProof/>
                  <w:webHidden/>
                </w:rPr>
                <w:fldChar w:fldCharType="begin"/>
              </w:r>
              <w:r>
                <w:rPr>
                  <w:noProof/>
                  <w:webHidden/>
                </w:rPr>
                <w:instrText xml:space="preserve"> PAGEREF _Toc127355671 \h </w:instrText>
              </w:r>
              <w:r>
                <w:rPr>
                  <w:noProof/>
                  <w:webHidden/>
                </w:rPr>
              </w:r>
              <w:r>
                <w:rPr>
                  <w:noProof/>
                  <w:webHidden/>
                </w:rPr>
                <w:fldChar w:fldCharType="separate"/>
              </w:r>
              <w:r>
                <w:rPr>
                  <w:noProof/>
                  <w:webHidden/>
                </w:rPr>
                <w:t>5</w:t>
              </w:r>
              <w:r>
                <w:rPr>
                  <w:noProof/>
                  <w:webHidden/>
                </w:rPr>
                <w:fldChar w:fldCharType="end"/>
              </w:r>
            </w:hyperlink>
          </w:p>
          <w:p w14:paraId="41FFD92D" w14:textId="14A50B8F"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2" w:history="1">
              <w:r w:rsidRPr="00321EE9">
                <w:rPr>
                  <w:rStyle w:val="Hypertextovodkaz"/>
                  <w:noProof/>
                </w:rPr>
                <w:t>2.4 Procedura žádosti o přezkum</w:t>
              </w:r>
              <w:r>
                <w:rPr>
                  <w:noProof/>
                  <w:webHidden/>
                </w:rPr>
                <w:tab/>
              </w:r>
              <w:r>
                <w:rPr>
                  <w:noProof/>
                  <w:webHidden/>
                </w:rPr>
                <w:fldChar w:fldCharType="begin"/>
              </w:r>
              <w:r>
                <w:rPr>
                  <w:noProof/>
                  <w:webHidden/>
                </w:rPr>
                <w:instrText xml:space="preserve"> PAGEREF _Toc127355672 \h </w:instrText>
              </w:r>
              <w:r>
                <w:rPr>
                  <w:noProof/>
                  <w:webHidden/>
                </w:rPr>
              </w:r>
              <w:r>
                <w:rPr>
                  <w:noProof/>
                  <w:webHidden/>
                </w:rPr>
                <w:fldChar w:fldCharType="separate"/>
              </w:r>
              <w:r>
                <w:rPr>
                  <w:noProof/>
                  <w:webHidden/>
                </w:rPr>
                <w:t>6</w:t>
              </w:r>
              <w:r>
                <w:rPr>
                  <w:noProof/>
                  <w:webHidden/>
                </w:rPr>
                <w:fldChar w:fldCharType="end"/>
              </w:r>
            </w:hyperlink>
          </w:p>
          <w:p w14:paraId="0F3B59B5" w14:textId="51A1149A" w:rsidR="003C134B" w:rsidRDefault="003C134B">
            <w:pPr>
              <w:pStyle w:val="Obsah1"/>
              <w:rPr>
                <w:rFonts w:asciiTheme="minorHAnsi" w:eastAsiaTheme="minorEastAsia" w:hAnsiTheme="minorHAnsi" w:cstheme="minorBidi"/>
                <w:b w:val="0"/>
                <w:sz w:val="22"/>
                <w:szCs w:val="22"/>
              </w:rPr>
            </w:pPr>
            <w:hyperlink w:anchor="_Toc127355673" w:history="1">
              <w:r w:rsidRPr="00321EE9">
                <w:rPr>
                  <w:rStyle w:val="Hypertextovodkaz"/>
                </w:rPr>
                <w:t>3 Proces předložení žádosti</w:t>
              </w:r>
              <w:r>
                <w:rPr>
                  <w:webHidden/>
                </w:rPr>
                <w:tab/>
              </w:r>
              <w:r>
                <w:rPr>
                  <w:webHidden/>
                </w:rPr>
                <w:fldChar w:fldCharType="begin"/>
              </w:r>
              <w:r>
                <w:rPr>
                  <w:webHidden/>
                </w:rPr>
                <w:instrText xml:space="preserve"> PAGEREF _Toc127355673 \h </w:instrText>
              </w:r>
              <w:r>
                <w:rPr>
                  <w:webHidden/>
                </w:rPr>
              </w:r>
              <w:r>
                <w:rPr>
                  <w:webHidden/>
                </w:rPr>
                <w:fldChar w:fldCharType="separate"/>
              </w:r>
              <w:r>
                <w:rPr>
                  <w:webHidden/>
                </w:rPr>
                <w:t>6</w:t>
              </w:r>
              <w:r>
                <w:rPr>
                  <w:webHidden/>
                </w:rPr>
                <w:fldChar w:fldCharType="end"/>
              </w:r>
            </w:hyperlink>
          </w:p>
          <w:p w14:paraId="72ED3DBB" w14:textId="083FD68B"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4" w:history="1">
              <w:r w:rsidRPr="00321EE9">
                <w:rPr>
                  <w:rStyle w:val="Hypertextovodkaz"/>
                  <w:noProof/>
                </w:rPr>
                <w:t>3.1 Předkládání projektového záměru</w:t>
              </w:r>
              <w:r>
                <w:rPr>
                  <w:noProof/>
                  <w:webHidden/>
                </w:rPr>
                <w:tab/>
              </w:r>
              <w:r>
                <w:rPr>
                  <w:noProof/>
                  <w:webHidden/>
                </w:rPr>
                <w:fldChar w:fldCharType="begin"/>
              </w:r>
              <w:r>
                <w:rPr>
                  <w:noProof/>
                  <w:webHidden/>
                </w:rPr>
                <w:instrText xml:space="preserve"> PAGEREF _Toc127355674 \h </w:instrText>
              </w:r>
              <w:r>
                <w:rPr>
                  <w:noProof/>
                  <w:webHidden/>
                </w:rPr>
              </w:r>
              <w:r>
                <w:rPr>
                  <w:noProof/>
                  <w:webHidden/>
                </w:rPr>
                <w:fldChar w:fldCharType="separate"/>
              </w:r>
              <w:r>
                <w:rPr>
                  <w:noProof/>
                  <w:webHidden/>
                </w:rPr>
                <w:t>6</w:t>
              </w:r>
              <w:r>
                <w:rPr>
                  <w:noProof/>
                  <w:webHidden/>
                </w:rPr>
                <w:fldChar w:fldCharType="end"/>
              </w:r>
            </w:hyperlink>
          </w:p>
          <w:p w14:paraId="12662BFE" w14:textId="57E17CD6"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5" w:history="1">
              <w:r w:rsidRPr="00321EE9">
                <w:rPr>
                  <w:rStyle w:val="Hypertextovodkaz"/>
                  <w:noProof/>
                </w:rPr>
                <w:t>3.2 Vydání stanoviska JS</w:t>
              </w:r>
              <w:r>
                <w:rPr>
                  <w:noProof/>
                  <w:webHidden/>
                </w:rPr>
                <w:tab/>
              </w:r>
              <w:r>
                <w:rPr>
                  <w:noProof/>
                  <w:webHidden/>
                </w:rPr>
                <w:fldChar w:fldCharType="begin"/>
              </w:r>
              <w:r>
                <w:rPr>
                  <w:noProof/>
                  <w:webHidden/>
                </w:rPr>
                <w:instrText xml:space="preserve"> PAGEREF _Toc127355675 \h </w:instrText>
              </w:r>
              <w:r>
                <w:rPr>
                  <w:noProof/>
                  <w:webHidden/>
                </w:rPr>
              </w:r>
              <w:r>
                <w:rPr>
                  <w:noProof/>
                  <w:webHidden/>
                </w:rPr>
                <w:fldChar w:fldCharType="separate"/>
              </w:r>
              <w:r>
                <w:rPr>
                  <w:noProof/>
                  <w:webHidden/>
                </w:rPr>
                <w:t>7</w:t>
              </w:r>
              <w:r>
                <w:rPr>
                  <w:noProof/>
                  <w:webHidden/>
                </w:rPr>
                <w:fldChar w:fldCharType="end"/>
              </w:r>
            </w:hyperlink>
          </w:p>
          <w:p w14:paraId="74B268E4" w14:textId="50C361F4"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6" w:history="1">
              <w:r w:rsidRPr="00321EE9">
                <w:rPr>
                  <w:rStyle w:val="Hypertextovodkaz"/>
                  <w:noProof/>
                </w:rPr>
                <w:t>3.3 Předkládání úplné žádosti</w:t>
              </w:r>
              <w:r>
                <w:rPr>
                  <w:noProof/>
                  <w:webHidden/>
                </w:rPr>
                <w:tab/>
              </w:r>
              <w:r>
                <w:rPr>
                  <w:noProof/>
                  <w:webHidden/>
                </w:rPr>
                <w:fldChar w:fldCharType="begin"/>
              </w:r>
              <w:r>
                <w:rPr>
                  <w:noProof/>
                  <w:webHidden/>
                </w:rPr>
                <w:instrText xml:space="preserve"> PAGEREF _Toc127355676 \h </w:instrText>
              </w:r>
              <w:r>
                <w:rPr>
                  <w:noProof/>
                  <w:webHidden/>
                </w:rPr>
              </w:r>
              <w:r>
                <w:rPr>
                  <w:noProof/>
                  <w:webHidden/>
                </w:rPr>
                <w:fldChar w:fldCharType="separate"/>
              </w:r>
              <w:r>
                <w:rPr>
                  <w:noProof/>
                  <w:webHidden/>
                </w:rPr>
                <w:t>8</w:t>
              </w:r>
              <w:r>
                <w:rPr>
                  <w:noProof/>
                  <w:webHidden/>
                </w:rPr>
                <w:fldChar w:fldCharType="end"/>
              </w:r>
            </w:hyperlink>
          </w:p>
          <w:p w14:paraId="7B6EE6D0" w14:textId="211C2120" w:rsidR="003C134B" w:rsidRDefault="003C134B">
            <w:pPr>
              <w:pStyle w:val="Obsah1"/>
              <w:rPr>
                <w:rFonts w:asciiTheme="minorHAnsi" w:eastAsiaTheme="minorEastAsia" w:hAnsiTheme="minorHAnsi" w:cstheme="minorBidi"/>
                <w:b w:val="0"/>
                <w:sz w:val="22"/>
                <w:szCs w:val="22"/>
              </w:rPr>
            </w:pPr>
            <w:hyperlink w:anchor="_Toc127355677" w:history="1">
              <w:r w:rsidRPr="00321EE9">
                <w:rPr>
                  <w:rStyle w:val="Hypertextovodkaz"/>
                </w:rPr>
                <w:t>4 Kontrola předložené žádosti</w:t>
              </w:r>
              <w:r>
                <w:rPr>
                  <w:webHidden/>
                </w:rPr>
                <w:tab/>
              </w:r>
              <w:r>
                <w:rPr>
                  <w:webHidden/>
                </w:rPr>
                <w:fldChar w:fldCharType="begin"/>
              </w:r>
              <w:r>
                <w:rPr>
                  <w:webHidden/>
                </w:rPr>
                <w:instrText xml:space="preserve"> PAGEREF _Toc127355677 \h </w:instrText>
              </w:r>
              <w:r>
                <w:rPr>
                  <w:webHidden/>
                </w:rPr>
              </w:r>
              <w:r>
                <w:rPr>
                  <w:webHidden/>
                </w:rPr>
                <w:fldChar w:fldCharType="separate"/>
              </w:r>
              <w:r>
                <w:rPr>
                  <w:webHidden/>
                </w:rPr>
                <w:t>8</w:t>
              </w:r>
              <w:r>
                <w:rPr>
                  <w:webHidden/>
                </w:rPr>
                <w:fldChar w:fldCharType="end"/>
              </w:r>
            </w:hyperlink>
          </w:p>
          <w:p w14:paraId="6899C0A8" w14:textId="7A9C0636"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8" w:history="1">
              <w:r w:rsidRPr="00321EE9">
                <w:rPr>
                  <w:rStyle w:val="Hypertextovodkaz"/>
                  <w:noProof/>
                </w:rPr>
                <w:t>4.1 Kontrola formálních náležitostí a přijatelnosti</w:t>
              </w:r>
              <w:r>
                <w:rPr>
                  <w:noProof/>
                  <w:webHidden/>
                </w:rPr>
                <w:tab/>
              </w:r>
              <w:r>
                <w:rPr>
                  <w:noProof/>
                  <w:webHidden/>
                </w:rPr>
                <w:fldChar w:fldCharType="begin"/>
              </w:r>
              <w:r>
                <w:rPr>
                  <w:noProof/>
                  <w:webHidden/>
                </w:rPr>
                <w:instrText xml:space="preserve"> PAGEREF _Toc127355678 \h </w:instrText>
              </w:r>
              <w:r>
                <w:rPr>
                  <w:noProof/>
                  <w:webHidden/>
                </w:rPr>
              </w:r>
              <w:r>
                <w:rPr>
                  <w:noProof/>
                  <w:webHidden/>
                </w:rPr>
                <w:fldChar w:fldCharType="separate"/>
              </w:r>
              <w:r>
                <w:rPr>
                  <w:noProof/>
                  <w:webHidden/>
                </w:rPr>
                <w:t>9</w:t>
              </w:r>
              <w:r>
                <w:rPr>
                  <w:noProof/>
                  <w:webHidden/>
                </w:rPr>
                <w:fldChar w:fldCharType="end"/>
              </w:r>
            </w:hyperlink>
          </w:p>
          <w:p w14:paraId="6D80DA0D" w14:textId="383FCAA9"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79" w:history="1">
              <w:r w:rsidRPr="00321EE9">
                <w:rPr>
                  <w:rStyle w:val="Hypertextovodkaz"/>
                  <w:noProof/>
                </w:rPr>
                <w:t>4.2 Odstraňování vad a nedostatků žádosti</w:t>
              </w:r>
              <w:r>
                <w:rPr>
                  <w:noProof/>
                  <w:webHidden/>
                </w:rPr>
                <w:tab/>
              </w:r>
              <w:r>
                <w:rPr>
                  <w:noProof/>
                  <w:webHidden/>
                </w:rPr>
                <w:fldChar w:fldCharType="begin"/>
              </w:r>
              <w:r>
                <w:rPr>
                  <w:noProof/>
                  <w:webHidden/>
                </w:rPr>
                <w:instrText xml:space="preserve"> PAGEREF _Toc127355679 \h </w:instrText>
              </w:r>
              <w:r>
                <w:rPr>
                  <w:noProof/>
                  <w:webHidden/>
                </w:rPr>
              </w:r>
              <w:r>
                <w:rPr>
                  <w:noProof/>
                  <w:webHidden/>
                </w:rPr>
                <w:fldChar w:fldCharType="separate"/>
              </w:r>
              <w:r>
                <w:rPr>
                  <w:noProof/>
                  <w:webHidden/>
                </w:rPr>
                <w:t>10</w:t>
              </w:r>
              <w:r>
                <w:rPr>
                  <w:noProof/>
                  <w:webHidden/>
                </w:rPr>
                <w:fldChar w:fldCharType="end"/>
              </w:r>
            </w:hyperlink>
          </w:p>
          <w:p w14:paraId="033A0995" w14:textId="0EA1B9D6" w:rsidR="003C134B" w:rsidRDefault="003C134B">
            <w:pPr>
              <w:pStyle w:val="Obsah1"/>
              <w:rPr>
                <w:rFonts w:asciiTheme="minorHAnsi" w:eastAsiaTheme="minorEastAsia" w:hAnsiTheme="minorHAnsi" w:cstheme="minorBidi"/>
                <w:b w:val="0"/>
                <w:sz w:val="22"/>
                <w:szCs w:val="22"/>
              </w:rPr>
            </w:pPr>
            <w:hyperlink w:anchor="_Toc127355680" w:history="1">
              <w:r w:rsidRPr="00321EE9">
                <w:rPr>
                  <w:rStyle w:val="Hypertextovodkaz"/>
                </w:rPr>
                <w:t>5 Proces hodnocení</w:t>
              </w:r>
              <w:r>
                <w:rPr>
                  <w:webHidden/>
                </w:rPr>
                <w:tab/>
              </w:r>
              <w:r>
                <w:rPr>
                  <w:webHidden/>
                </w:rPr>
                <w:fldChar w:fldCharType="begin"/>
              </w:r>
              <w:r>
                <w:rPr>
                  <w:webHidden/>
                </w:rPr>
                <w:instrText xml:space="preserve"> PAGEREF _Toc127355680 \h </w:instrText>
              </w:r>
              <w:r>
                <w:rPr>
                  <w:webHidden/>
                </w:rPr>
              </w:r>
              <w:r>
                <w:rPr>
                  <w:webHidden/>
                </w:rPr>
                <w:fldChar w:fldCharType="separate"/>
              </w:r>
              <w:r>
                <w:rPr>
                  <w:webHidden/>
                </w:rPr>
                <w:t>13</w:t>
              </w:r>
              <w:r>
                <w:rPr>
                  <w:webHidden/>
                </w:rPr>
                <w:fldChar w:fldCharType="end"/>
              </w:r>
            </w:hyperlink>
          </w:p>
          <w:p w14:paraId="648E391F" w14:textId="174F8CCB"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81" w:history="1">
              <w:r w:rsidRPr="00321EE9">
                <w:rPr>
                  <w:rStyle w:val="Hypertextovodkaz"/>
                  <w:noProof/>
                </w:rPr>
                <w:t>5.1 Hodnocení přeshraniční spolupráce</w:t>
              </w:r>
              <w:r>
                <w:rPr>
                  <w:noProof/>
                  <w:webHidden/>
                </w:rPr>
                <w:tab/>
              </w:r>
              <w:r>
                <w:rPr>
                  <w:noProof/>
                  <w:webHidden/>
                </w:rPr>
                <w:fldChar w:fldCharType="begin"/>
              </w:r>
              <w:r>
                <w:rPr>
                  <w:noProof/>
                  <w:webHidden/>
                </w:rPr>
                <w:instrText xml:space="preserve"> PAGEREF _Toc127355681 \h </w:instrText>
              </w:r>
              <w:r>
                <w:rPr>
                  <w:noProof/>
                  <w:webHidden/>
                </w:rPr>
              </w:r>
              <w:r>
                <w:rPr>
                  <w:noProof/>
                  <w:webHidden/>
                </w:rPr>
                <w:fldChar w:fldCharType="separate"/>
              </w:r>
              <w:r>
                <w:rPr>
                  <w:noProof/>
                  <w:webHidden/>
                </w:rPr>
                <w:t>15</w:t>
              </w:r>
              <w:r>
                <w:rPr>
                  <w:noProof/>
                  <w:webHidden/>
                </w:rPr>
                <w:fldChar w:fldCharType="end"/>
              </w:r>
            </w:hyperlink>
          </w:p>
          <w:p w14:paraId="3F32499C" w14:textId="0659E5D1"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82" w:history="1">
              <w:r w:rsidRPr="00321EE9">
                <w:rPr>
                  <w:rStyle w:val="Hypertextovodkaz"/>
                  <w:noProof/>
                </w:rPr>
                <w:t>5.2 Hodnocení kvality projektu</w:t>
              </w:r>
              <w:r>
                <w:rPr>
                  <w:noProof/>
                  <w:webHidden/>
                </w:rPr>
                <w:tab/>
              </w:r>
              <w:r>
                <w:rPr>
                  <w:noProof/>
                  <w:webHidden/>
                </w:rPr>
                <w:fldChar w:fldCharType="begin"/>
              </w:r>
              <w:r>
                <w:rPr>
                  <w:noProof/>
                  <w:webHidden/>
                </w:rPr>
                <w:instrText xml:space="preserve"> PAGEREF _Toc127355682 \h </w:instrText>
              </w:r>
              <w:r>
                <w:rPr>
                  <w:noProof/>
                  <w:webHidden/>
                </w:rPr>
              </w:r>
              <w:r>
                <w:rPr>
                  <w:noProof/>
                  <w:webHidden/>
                </w:rPr>
                <w:fldChar w:fldCharType="separate"/>
              </w:r>
              <w:r>
                <w:rPr>
                  <w:noProof/>
                  <w:webHidden/>
                </w:rPr>
                <w:t>15</w:t>
              </w:r>
              <w:r>
                <w:rPr>
                  <w:noProof/>
                  <w:webHidden/>
                </w:rPr>
                <w:fldChar w:fldCharType="end"/>
              </w:r>
            </w:hyperlink>
          </w:p>
          <w:p w14:paraId="073EAD02" w14:textId="708F86C4"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83" w:history="1">
              <w:r w:rsidRPr="00321EE9">
                <w:rPr>
                  <w:rStyle w:val="Hypertextovodkaz"/>
                  <w:rFonts w:eastAsiaTheme="minorHAnsi"/>
                  <w:noProof/>
                </w:rPr>
                <w:t>5.3</w:t>
              </w:r>
              <w:r w:rsidRPr="00321EE9">
                <w:rPr>
                  <w:rStyle w:val="Hypertextovodkaz"/>
                  <w:noProof/>
                </w:rPr>
                <w:t xml:space="preserve"> Hodnocení přeshraničního dopadu</w:t>
              </w:r>
              <w:r>
                <w:rPr>
                  <w:noProof/>
                  <w:webHidden/>
                </w:rPr>
                <w:tab/>
              </w:r>
              <w:r>
                <w:rPr>
                  <w:noProof/>
                  <w:webHidden/>
                </w:rPr>
                <w:fldChar w:fldCharType="begin"/>
              </w:r>
              <w:r>
                <w:rPr>
                  <w:noProof/>
                  <w:webHidden/>
                </w:rPr>
                <w:instrText xml:space="preserve"> PAGEREF _Toc127355683 \h </w:instrText>
              </w:r>
              <w:r>
                <w:rPr>
                  <w:noProof/>
                  <w:webHidden/>
                </w:rPr>
              </w:r>
              <w:r>
                <w:rPr>
                  <w:noProof/>
                  <w:webHidden/>
                </w:rPr>
                <w:fldChar w:fldCharType="separate"/>
              </w:r>
              <w:r>
                <w:rPr>
                  <w:noProof/>
                  <w:webHidden/>
                </w:rPr>
                <w:t>16</w:t>
              </w:r>
              <w:r>
                <w:rPr>
                  <w:noProof/>
                  <w:webHidden/>
                </w:rPr>
                <w:fldChar w:fldCharType="end"/>
              </w:r>
            </w:hyperlink>
          </w:p>
          <w:p w14:paraId="0A7FD635" w14:textId="27EAC29E"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684" w:history="1">
              <w:r w:rsidRPr="00321EE9">
                <w:rPr>
                  <w:rStyle w:val="Hypertextovodkaz"/>
                  <w:rFonts w:eastAsiaTheme="minorHAnsi"/>
                  <w:noProof/>
                </w:rPr>
                <w:t>5.4 Hodnocení přínosu pro životní prostředí (a specifický cíl)</w:t>
              </w:r>
              <w:r>
                <w:rPr>
                  <w:noProof/>
                  <w:webHidden/>
                </w:rPr>
                <w:tab/>
              </w:r>
              <w:r>
                <w:rPr>
                  <w:noProof/>
                  <w:webHidden/>
                </w:rPr>
                <w:fldChar w:fldCharType="begin"/>
              </w:r>
              <w:r>
                <w:rPr>
                  <w:noProof/>
                  <w:webHidden/>
                </w:rPr>
                <w:instrText xml:space="preserve"> PAGEREF _Toc127355684 \h </w:instrText>
              </w:r>
              <w:r>
                <w:rPr>
                  <w:noProof/>
                  <w:webHidden/>
                </w:rPr>
              </w:r>
              <w:r>
                <w:rPr>
                  <w:noProof/>
                  <w:webHidden/>
                </w:rPr>
                <w:fldChar w:fldCharType="separate"/>
              </w:r>
              <w:r>
                <w:rPr>
                  <w:noProof/>
                  <w:webHidden/>
                </w:rPr>
                <w:t>16</w:t>
              </w:r>
              <w:r>
                <w:rPr>
                  <w:noProof/>
                  <w:webHidden/>
                </w:rPr>
                <w:fldChar w:fldCharType="end"/>
              </w:r>
            </w:hyperlink>
          </w:p>
          <w:p w14:paraId="654976BC" w14:textId="3BDCE3F0" w:rsidR="003C134B" w:rsidRDefault="003C134B">
            <w:pPr>
              <w:pStyle w:val="Obsah1"/>
              <w:rPr>
                <w:rFonts w:asciiTheme="minorHAnsi" w:eastAsiaTheme="minorEastAsia" w:hAnsiTheme="minorHAnsi" w:cstheme="minorBidi"/>
                <w:b w:val="0"/>
                <w:sz w:val="22"/>
                <w:szCs w:val="22"/>
              </w:rPr>
            </w:pPr>
            <w:hyperlink w:anchor="_Toc127355685" w:history="1">
              <w:r w:rsidRPr="00321EE9">
                <w:rPr>
                  <w:rStyle w:val="Hypertextovodkaz"/>
                </w:rPr>
                <w:t>6 Schvalování projektů MV</w:t>
              </w:r>
              <w:r>
                <w:rPr>
                  <w:webHidden/>
                </w:rPr>
                <w:tab/>
              </w:r>
              <w:r>
                <w:rPr>
                  <w:webHidden/>
                </w:rPr>
                <w:fldChar w:fldCharType="begin"/>
              </w:r>
              <w:r>
                <w:rPr>
                  <w:webHidden/>
                </w:rPr>
                <w:instrText xml:space="preserve"> PAGEREF _Toc127355685 \h </w:instrText>
              </w:r>
              <w:r>
                <w:rPr>
                  <w:webHidden/>
                </w:rPr>
              </w:r>
              <w:r>
                <w:rPr>
                  <w:webHidden/>
                </w:rPr>
                <w:fldChar w:fldCharType="separate"/>
              </w:r>
              <w:r>
                <w:rPr>
                  <w:webHidden/>
                </w:rPr>
                <w:t>17</w:t>
              </w:r>
              <w:r>
                <w:rPr>
                  <w:webHidden/>
                </w:rPr>
                <w:fldChar w:fldCharType="end"/>
              </w:r>
            </w:hyperlink>
          </w:p>
          <w:p w14:paraId="4E5CEF13" w14:textId="76435F14" w:rsidR="003C134B" w:rsidRDefault="003C134B">
            <w:pPr>
              <w:pStyle w:val="Obsah1"/>
              <w:rPr>
                <w:rFonts w:asciiTheme="minorHAnsi" w:eastAsiaTheme="minorEastAsia" w:hAnsiTheme="minorHAnsi" w:cstheme="minorBidi"/>
                <w:b w:val="0"/>
                <w:sz w:val="22"/>
                <w:szCs w:val="22"/>
              </w:rPr>
            </w:pPr>
            <w:hyperlink w:anchor="_Toc127355686" w:history="1">
              <w:r w:rsidRPr="00321EE9">
                <w:rPr>
                  <w:rStyle w:val="Hypertextovodkaz"/>
                </w:rPr>
                <w:t>7 Další postup</w:t>
              </w:r>
              <w:r>
                <w:rPr>
                  <w:webHidden/>
                </w:rPr>
                <w:tab/>
              </w:r>
              <w:r>
                <w:rPr>
                  <w:webHidden/>
                </w:rPr>
                <w:fldChar w:fldCharType="begin"/>
              </w:r>
              <w:r>
                <w:rPr>
                  <w:webHidden/>
                </w:rPr>
                <w:instrText xml:space="preserve"> PAGEREF _Toc127355686 \h </w:instrText>
              </w:r>
              <w:r>
                <w:rPr>
                  <w:webHidden/>
                </w:rPr>
              </w:r>
              <w:r>
                <w:rPr>
                  <w:webHidden/>
                </w:rPr>
                <w:fldChar w:fldCharType="separate"/>
              </w:r>
              <w:r>
                <w:rPr>
                  <w:webHidden/>
                </w:rPr>
                <w:t>17</w:t>
              </w:r>
              <w:r>
                <w:rPr>
                  <w:webHidden/>
                </w:rPr>
                <w:fldChar w:fldCharType="end"/>
              </w:r>
            </w:hyperlink>
          </w:p>
          <w:p w14:paraId="48A6A340" w14:textId="5E4C9181" w:rsidR="00EA67D2" w:rsidRPr="009147E9" w:rsidRDefault="00235DE0" w:rsidP="00BC329D">
            <w:pPr>
              <w:shd w:val="clear" w:color="auto" w:fill="FFFFFF" w:themeFill="background1"/>
              <w:spacing w:beforeLines="40" w:before="96" w:afterLines="40" w:after="96"/>
              <w:rPr>
                <w:rFonts w:cs="Arial"/>
              </w:rPr>
            </w:pPr>
            <w:r w:rsidRPr="009147E9">
              <w:rPr>
                <w:rFonts w:cs="Arial"/>
              </w:rPr>
              <w:fldChar w:fldCharType="end"/>
            </w:r>
          </w:p>
        </w:tc>
        <w:tc>
          <w:tcPr>
            <w:tcW w:w="7348" w:type="dxa"/>
          </w:tcPr>
          <w:p w14:paraId="158B5D69" w14:textId="173235B0" w:rsidR="002E26D2" w:rsidRDefault="002E26D2" w:rsidP="00FB4260">
            <w:pPr>
              <w:pStyle w:val="Obsah1"/>
            </w:pPr>
            <w:r>
              <w:t>SPIS TREŚCI:</w:t>
            </w:r>
          </w:p>
          <w:p w14:paraId="004EFD19" w14:textId="6F548C50" w:rsidR="003C134B" w:rsidRDefault="002E26D2">
            <w:pPr>
              <w:pStyle w:val="Obsah1"/>
              <w:rPr>
                <w:rFonts w:asciiTheme="minorHAnsi" w:eastAsiaTheme="minorEastAsia" w:hAnsiTheme="minorHAnsi" w:cstheme="minorBidi"/>
                <w:b w:val="0"/>
                <w:sz w:val="22"/>
                <w:szCs w:val="22"/>
              </w:rPr>
            </w:pPr>
            <w:r>
              <w:fldChar w:fldCharType="begin"/>
            </w:r>
            <w:r>
              <w:instrText xml:space="preserve"> TOC \h \z \t "Nadpis 2_polský;2;Nadpis 1_polský;1;Nadpis 3_polský;3;nadpis1pl;1;nadpis 3 pl;3" </w:instrText>
            </w:r>
            <w:r>
              <w:fldChar w:fldCharType="separate"/>
            </w:r>
            <w:hyperlink w:anchor="_Toc127355709" w:history="1">
              <w:r w:rsidR="003C134B" w:rsidRPr="008629D3">
                <w:rPr>
                  <w:rStyle w:val="Hypertextovodkaz"/>
                </w:rPr>
                <w:t>1 Wstęp</w:t>
              </w:r>
              <w:r w:rsidR="003C134B">
                <w:rPr>
                  <w:webHidden/>
                </w:rPr>
                <w:tab/>
              </w:r>
              <w:r w:rsidR="003C134B">
                <w:rPr>
                  <w:webHidden/>
                </w:rPr>
                <w:fldChar w:fldCharType="begin"/>
              </w:r>
              <w:r w:rsidR="003C134B">
                <w:rPr>
                  <w:webHidden/>
                </w:rPr>
                <w:instrText xml:space="preserve"> PAGEREF _Toc127355709 \h </w:instrText>
              </w:r>
              <w:r w:rsidR="003C134B">
                <w:rPr>
                  <w:webHidden/>
                </w:rPr>
              </w:r>
              <w:r w:rsidR="003C134B">
                <w:rPr>
                  <w:webHidden/>
                </w:rPr>
                <w:fldChar w:fldCharType="separate"/>
              </w:r>
              <w:r w:rsidR="003C134B">
                <w:rPr>
                  <w:webHidden/>
                </w:rPr>
                <w:t>3</w:t>
              </w:r>
              <w:r w:rsidR="003C134B">
                <w:rPr>
                  <w:webHidden/>
                </w:rPr>
                <w:fldChar w:fldCharType="end"/>
              </w:r>
            </w:hyperlink>
          </w:p>
          <w:p w14:paraId="715053B0" w14:textId="534249CB"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0" w:history="1">
              <w:r w:rsidRPr="008629D3">
                <w:rPr>
                  <w:rStyle w:val="Hypertextovodkaz"/>
                  <w:noProof/>
                </w:rPr>
                <w:t>1.1 Wiążący charakter wersji metodyki</w:t>
              </w:r>
              <w:r>
                <w:rPr>
                  <w:noProof/>
                  <w:webHidden/>
                </w:rPr>
                <w:tab/>
              </w:r>
              <w:r>
                <w:rPr>
                  <w:noProof/>
                  <w:webHidden/>
                </w:rPr>
                <w:fldChar w:fldCharType="begin"/>
              </w:r>
              <w:r>
                <w:rPr>
                  <w:noProof/>
                  <w:webHidden/>
                </w:rPr>
                <w:instrText xml:space="preserve"> PAGEREF _Toc127355710 \h </w:instrText>
              </w:r>
              <w:r>
                <w:rPr>
                  <w:noProof/>
                  <w:webHidden/>
                </w:rPr>
              </w:r>
              <w:r>
                <w:rPr>
                  <w:noProof/>
                  <w:webHidden/>
                </w:rPr>
                <w:fldChar w:fldCharType="separate"/>
              </w:r>
              <w:r>
                <w:rPr>
                  <w:noProof/>
                  <w:webHidden/>
                </w:rPr>
                <w:t>3</w:t>
              </w:r>
              <w:r>
                <w:rPr>
                  <w:noProof/>
                  <w:webHidden/>
                </w:rPr>
                <w:fldChar w:fldCharType="end"/>
              </w:r>
            </w:hyperlink>
          </w:p>
          <w:p w14:paraId="31A77C34" w14:textId="3757844C"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1" w:history="1">
              <w:r w:rsidRPr="008629D3">
                <w:rPr>
                  <w:rStyle w:val="Hypertextovodkaz"/>
                  <w:noProof/>
                </w:rPr>
                <w:t>1.2 Struktura procesu</w:t>
              </w:r>
              <w:r>
                <w:rPr>
                  <w:noProof/>
                  <w:webHidden/>
                </w:rPr>
                <w:tab/>
              </w:r>
              <w:r>
                <w:rPr>
                  <w:noProof/>
                  <w:webHidden/>
                </w:rPr>
                <w:fldChar w:fldCharType="begin"/>
              </w:r>
              <w:r>
                <w:rPr>
                  <w:noProof/>
                  <w:webHidden/>
                </w:rPr>
                <w:instrText xml:space="preserve"> PAGEREF _Toc127355711 \h </w:instrText>
              </w:r>
              <w:r>
                <w:rPr>
                  <w:noProof/>
                  <w:webHidden/>
                </w:rPr>
              </w:r>
              <w:r>
                <w:rPr>
                  <w:noProof/>
                  <w:webHidden/>
                </w:rPr>
                <w:fldChar w:fldCharType="separate"/>
              </w:r>
              <w:r>
                <w:rPr>
                  <w:noProof/>
                  <w:webHidden/>
                </w:rPr>
                <w:t>3</w:t>
              </w:r>
              <w:r>
                <w:rPr>
                  <w:noProof/>
                  <w:webHidden/>
                </w:rPr>
                <w:fldChar w:fldCharType="end"/>
              </w:r>
            </w:hyperlink>
          </w:p>
          <w:p w14:paraId="0154A319" w14:textId="7E2EB16D" w:rsidR="003C134B" w:rsidRDefault="003C134B">
            <w:pPr>
              <w:pStyle w:val="Obsah1"/>
              <w:rPr>
                <w:rFonts w:asciiTheme="minorHAnsi" w:eastAsiaTheme="minorEastAsia" w:hAnsiTheme="minorHAnsi" w:cstheme="minorBidi"/>
                <w:b w:val="0"/>
                <w:sz w:val="22"/>
                <w:szCs w:val="22"/>
              </w:rPr>
            </w:pPr>
            <w:hyperlink w:anchor="_Toc127355712" w:history="1">
              <w:r w:rsidRPr="008629D3">
                <w:rPr>
                  <w:rStyle w:val="Hypertextovodkaz"/>
                </w:rPr>
                <w:t>2 Ogólne zasady i proces składania wniosków</w:t>
              </w:r>
              <w:r>
                <w:rPr>
                  <w:webHidden/>
                </w:rPr>
                <w:tab/>
              </w:r>
              <w:r>
                <w:rPr>
                  <w:webHidden/>
                </w:rPr>
                <w:fldChar w:fldCharType="begin"/>
              </w:r>
              <w:r>
                <w:rPr>
                  <w:webHidden/>
                </w:rPr>
                <w:instrText xml:space="preserve"> PAGEREF _Toc127355712 \h </w:instrText>
              </w:r>
              <w:r>
                <w:rPr>
                  <w:webHidden/>
                </w:rPr>
              </w:r>
              <w:r>
                <w:rPr>
                  <w:webHidden/>
                </w:rPr>
                <w:fldChar w:fldCharType="separate"/>
              </w:r>
              <w:r>
                <w:rPr>
                  <w:webHidden/>
                </w:rPr>
                <w:t>4</w:t>
              </w:r>
              <w:r>
                <w:rPr>
                  <w:webHidden/>
                </w:rPr>
                <w:fldChar w:fldCharType="end"/>
              </w:r>
            </w:hyperlink>
          </w:p>
          <w:p w14:paraId="27019F25" w14:textId="01AECCDF"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3" w:history="1">
              <w:r w:rsidRPr="008629D3">
                <w:rPr>
                  <w:rStyle w:val="Hypertextovodkaz"/>
                  <w:noProof/>
                </w:rPr>
                <w:t>2.1 Definicje</w:t>
              </w:r>
              <w:r>
                <w:rPr>
                  <w:noProof/>
                  <w:webHidden/>
                </w:rPr>
                <w:tab/>
              </w:r>
              <w:r>
                <w:rPr>
                  <w:noProof/>
                  <w:webHidden/>
                </w:rPr>
                <w:fldChar w:fldCharType="begin"/>
              </w:r>
              <w:r>
                <w:rPr>
                  <w:noProof/>
                  <w:webHidden/>
                </w:rPr>
                <w:instrText xml:space="preserve"> PAGEREF _Toc127355713 \h </w:instrText>
              </w:r>
              <w:r>
                <w:rPr>
                  <w:noProof/>
                  <w:webHidden/>
                </w:rPr>
              </w:r>
              <w:r>
                <w:rPr>
                  <w:noProof/>
                  <w:webHidden/>
                </w:rPr>
                <w:fldChar w:fldCharType="separate"/>
              </w:r>
              <w:r>
                <w:rPr>
                  <w:noProof/>
                  <w:webHidden/>
                </w:rPr>
                <w:t>4</w:t>
              </w:r>
              <w:r>
                <w:rPr>
                  <w:noProof/>
                  <w:webHidden/>
                </w:rPr>
                <w:fldChar w:fldCharType="end"/>
              </w:r>
            </w:hyperlink>
          </w:p>
          <w:p w14:paraId="0443169A" w14:textId="0D84497A"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4" w:history="1">
              <w:r w:rsidRPr="008629D3">
                <w:rPr>
                  <w:rStyle w:val="Hypertextovodkaz"/>
                  <w:noProof/>
                </w:rPr>
                <w:t>2.2 System kontroli i oceny</w:t>
              </w:r>
              <w:r>
                <w:rPr>
                  <w:noProof/>
                  <w:webHidden/>
                </w:rPr>
                <w:tab/>
              </w:r>
              <w:r>
                <w:rPr>
                  <w:noProof/>
                  <w:webHidden/>
                </w:rPr>
                <w:fldChar w:fldCharType="begin"/>
              </w:r>
              <w:r>
                <w:rPr>
                  <w:noProof/>
                  <w:webHidden/>
                </w:rPr>
                <w:instrText xml:space="preserve"> PAGEREF _Toc127355714 \h </w:instrText>
              </w:r>
              <w:r>
                <w:rPr>
                  <w:noProof/>
                  <w:webHidden/>
                </w:rPr>
              </w:r>
              <w:r>
                <w:rPr>
                  <w:noProof/>
                  <w:webHidden/>
                </w:rPr>
                <w:fldChar w:fldCharType="separate"/>
              </w:r>
              <w:r>
                <w:rPr>
                  <w:noProof/>
                  <w:webHidden/>
                </w:rPr>
                <w:t>5</w:t>
              </w:r>
              <w:r>
                <w:rPr>
                  <w:noProof/>
                  <w:webHidden/>
                </w:rPr>
                <w:fldChar w:fldCharType="end"/>
              </w:r>
            </w:hyperlink>
          </w:p>
          <w:p w14:paraId="1CC6CDDA" w14:textId="1AA90C5A"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5" w:history="1">
              <w:r w:rsidRPr="008629D3">
                <w:rPr>
                  <w:rStyle w:val="Hypertextovodkaz"/>
                  <w:rFonts w:eastAsia="Cambria"/>
                  <w:noProof/>
                  <w:bdr w:val="nil"/>
                  <w:lang w:bidi="pl-PL"/>
                </w:rPr>
                <w:t>2.3 Dostarczenie korespondencji za pośrednictwem Systemu Monitorującego</w:t>
              </w:r>
              <w:r>
                <w:rPr>
                  <w:noProof/>
                  <w:webHidden/>
                </w:rPr>
                <w:tab/>
              </w:r>
              <w:r>
                <w:rPr>
                  <w:noProof/>
                  <w:webHidden/>
                </w:rPr>
                <w:fldChar w:fldCharType="begin"/>
              </w:r>
              <w:r>
                <w:rPr>
                  <w:noProof/>
                  <w:webHidden/>
                </w:rPr>
                <w:instrText xml:space="preserve"> PAGEREF _Toc127355715 \h </w:instrText>
              </w:r>
              <w:r>
                <w:rPr>
                  <w:noProof/>
                  <w:webHidden/>
                </w:rPr>
              </w:r>
              <w:r>
                <w:rPr>
                  <w:noProof/>
                  <w:webHidden/>
                </w:rPr>
                <w:fldChar w:fldCharType="separate"/>
              </w:r>
              <w:r>
                <w:rPr>
                  <w:noProof/>
                  <w:webHidden/>
                </w:rPr>
                <w:t>5</w:t>
              </w:r>
              <w:r>
                <w:rPr>
                  <w:noProof/>
                  <w:webHidden/>
                </w:rPr>
                <w:fldChar w:fldCharType="end"/>
              </w:r>
            </w:hyperlink>
          </w:p>
          <w:p w14:paraId="11D3F35C" w14:textId="3E52328C"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6" w:history="1">
              <w:r w:rsidRPr="008629D3">
                <w:rPr>
                  <w:rStyle w:val="Hypertextovodkaz"/>
                  <w:noProof/>
                </w:rPr>
                <w:t>2.4 Procedura odwoławcza</w:t>
              </w:r>
              <w:r>
                <w:rPr>
                  <w:noProof/>
                  <w:webHidden/>
                </w:rPr>
                <w:tab/>
              </w:r>
              <w:r>
                <w:rPr>
                  <w:noProof/>
                  <w:webHidden/>
                </w:rPr>
                <w:fldChar w:fldCharType="begin"/>
              </w:r>
              <w:r>
                <w:rPr>
                  <w:noProof/>
                  <w:webHidden/>
                </w:rPr>
                <w:instrText xml:space="preserve"> PAGEREF _Toc127355716 \h </w:instrText>
              </w:r>
              <w:r>
                <w:rPr>
                  <w:noProof/>
                  <w:webHidden/>
                </w:rPr>
              </w:r>
              <w:r>
                <w:rPr>
                  <w:noProof/>
                  <w:webHidden/>
                </w:rPr>
                <w:fldChar w:fldCharType="separate"/>
              </w:r>
              <w:r>
                <w:rPr>
                  <w:noProof/>
                  <w:webHidden/>
                </w:rPr>
                <w:t>6</w:t>
              </w:r>
              <w:r>
                <w:rPr>
                  <w:noProof/>
                  <w:webHidden/>
                </w:rPr>
                <w:fldChar w:fldCharType="end"/>
              </w:r>
            </w:hyperlink>
          </w:p>
          <w:p w14:paraId="0B2BD360" w14:textId="19983885" w:rsidR="003C134B" w:rsidRDefault="003C134B">
            <w:pPr>
              <w:pStyle w:val="Obsah1"/>
              <w:rPr>
                <w:rFonts w:asciiTheme="minorHAnsi" w:eastAsiaTheme="minorEastAsia" w:hAnsiTheme="minorHAnsi" w:cstheme="minorBidi"/>
                <w:b w:val="0"/>
                <w:sz w:val="22"/>
                <w:szCs w:val="22"/>
              </w:rPr>
            </w:pPr>
            <w:hyperlink w:anchor="_Toc127355717" w:history="1">
              <w:r w:rsidRPr="008629D3">
                <w:rPr>
                  <w:rStyle w:val="Hypertextovodkaz"/>
                </w:rPr>
                <w:t>3 Składanie wniosku</w:t>
              </w:r>
              <w:r>
                <w:rPr>
                  <w:webHidden/>
                </w:rPr>
                <w:tab/>
              </w:r>
              <w:r>
                <w:rPr>
                  <w:webHidden/>
                </w:rPr>
                <w:fldChar w:fldCharType="begin"/>
              </w:r>
              <w:r>
                <w:rPr>
                  <w:webHidden/>
                </w:rPr>
                <w:instrText xml:space="preserve"> PAGEREF _Toc127355717 \h </w:instrText>
              </w:r>
              <w:r>
                <w:rPr>
                  <w:webHidden/>
                </w:rPr>
              </w:r>
              <w:r>
                <w:rPr>
                  <w:webHidden/>
                </w:rPr>
                <w:fldChar w:fldCharType="separate"/>
              </w:r>
              <w:r>
                <w:rPr>
                  <w:webHidden/>
                </w:rPr>
                <w:t>6</w:t>
              </w:r>
              <w:r>
                <w:rPr>
                  <w:webHidden/>
                </w:rPr>
                <w:fldChar w:fldCharType="end"/>
              </w:r>
            </w:hyperlink>
          </w:p>
          <w:p w14:paraId="2B58B586" w14:textId="6CA70AD5"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8" w:history="1">
              <w:r w:rsidRPr="008629D3">
                <w:rPr>
                  <w:rStyle w:val="Hypertextovodkaz"/>
                  <w:rFonts w:eastAsia="Cambria"/>
                  <w:noProof/>
                  <w:bdr w:val="nil"/>
                  <w:lang w:bidi="pl-PL"/>
                </w:rPr>
                <w:t>3.1 Składanie propozycji projektowej</w:t>
              </w:r>
              <w:r>
                <w:rPr>
                  <w:noProof/>
                  <w:webHidden/>
                </w:rPr>
                <w:tab/>
              </w:r>
              <w:r>
                <w:rPr>
                  <w:noProof/>
                  <w:webHidden/>
                </w:rPr>
                <w:fldChar w:fldCharType="begin"/>
              </w:r>
              <w:r>
                <w:rPr>
                  <w:noProof/>
                  <w:webHidden/>
                </w:rPr>
                <w:instrText xml:space="preserve"> PAGEREF _Toc127355718 \h </w:instrText>
              </w:r>
              <w:r>
                <w:rPr>
                  <w:noProof/>
                  <w:webHidden/>
                </w:rPr>
              </w:r>
              <w:r>
                <w:rPr>
                  <w:noProof/>
                  <w:webHidden/>
                </w:rPr>
                <w:fldChar w:fldCharType="separate"/>
              </w:r>
              <w:r>
                <w:rPr>
                  <w:noProof/>
                  <w:webHidden/>
                </w:rPr>
                <w:t>6</w:t>
              </w:r>
              <w:r>
                <w:rPr>
                  <w:noProof/>
                  <w:webHidden/>
                </w:rPr>
                <w:fldChar w:fldCharType="end"/>
              </w:r>
            </w:hyperlink>
          </w:p>
          <w:p w14:paraId="053894E3" w14:textId="645B1082"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19" w:history="1">
              <w:r w:rsidRPr="008629D3">
                <w:rPr>
                  <w:rStyle w:val="Hypertextovodkaz"/>
                  <w:noProof/>
                  <w:lang w:val="pl-PL"/>
                </w:rPr>
                <w:t>3.2 Wydanie opinii WS</w:t>
              </w:r>
              <w:r>
                <w:rPr>
                  <w:noProof/>
                  <w:webHidden/>
                </w:rPr>
                <w:tab/>
              </w:r>
              <w:r>
                <w:rPr>
                  <w:noProof/>
                  <w:webHidden/>
                </w:rPr>
                <w:fldChar w:fldCharType="begin"/>
              </w:r>
              <w:r>
                <w:rPr>
                  <w:noProof/>
                  <w:webHidden/>
                </w:rPr>
                <w:instrText xml:space="preserve"> PAGEREF _Toc127355719 \h </w:instrText>
              </w:r>
              <w:r>
                <w:rPr>
                  <w:noProof/>
                  <w:webHidden/>
                </w:rPr>
              </w:r>
              <w:r>
                <w:rPr>
                  <w:noProof/>
                  <w:webHidden/>
                </w:rPr>
                <w:fldChar w:fldCharType="separate"/>
              </w:r>
              <w:r>
                <w:rPr>
                  <w:noProof/>
                  <w:webHidden/>
                </w:rPr>
                <w:t>7</w:t>
              </w:r>
              <w:r>
                <w:rPr>
                  <w:noProof/>
                  <w:webHidden/>
                </w:rPr>
                <w:fldChar w:fldCharType="end"/>
              </w:r>
            </w:hyperlink>
          </w:p>
          <w:p w14:paraId="66B470F6" w14:textId="03310CD5"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0" w:history="1">
              <w:r w:rsidRPr="008629D3">
                <w:rPr>
                  <w:rStyle w:val="Hypertextovodkaz"/>
                  <w:noProof/>
                </w:rPr>
                <w:t>3.</w:t>
              </w:r>
              <w:r w:rsidRPr="008629D3">
                <w:rPr>
                  <w:rStyle w:val="Hypertextovodkaz"/>
                  <w:noProof/>
                  <w:lang w:val="pl-PL"/>
                </w:rPr>
                <w:t>3 Składanie pełnego wniosku</w:t>
              </w:r>
              <w:r>
                <w:rPr>
                  <w:noProof/>
                  <w:webHidden/>
                </w:rPr>
                <w:tab/>
              </w:r>
              <w:r>
                <w:rPr>
                  <w:noProof/>
                  <w:webHidden/>
                </w:rPr>
                <w:fldChar w:fldCharType="begin"/>
              </w:r>
              <w:r>
                <w:rPr>
                  <w:noProof/>
                  <w:webHidden/>
                </w:rPr>
                <w:instrText xml:space="preserve"> PAGEREF _Toc127355720 \h </w:instrText>
              </w:r>
              <w:r>
                <w:rPr>
                  <w:noProof/>
                  <w:webHidden/>
                </w:rPr>
              </w:r>
              <w:r>
                <w:rPr>
                  <w:noProof/>
                  <w:webHidden/>
                </w:rPr>
                <w:fldChar w:fldCharType="separate"/>
              </w:r>
              <w:r>
                <w:rPr>
                  <w:noProof/>
                  <w:webHidden/>
                </w:rPr>
                <w:t>8</w:t>
              </w:r>
              <w:r>
                <w:rPr>
                  <w:noProof/>
                  <w:webHidden/>
                </w:rPr>
                <w:fldChar w:fldCharType="end"/>
              </w:r>
            </w:hyperlink>
          </w:p>
          <w:p w14:paraId="335E812C" w14:textId="5D49AD0D" w:rsidR="003C134B" w:rsidRDefault="003C134B">
            <w:pPr>
              <w:pStyle w:val="Obsah1"/>
              <w:rPr>
                <w:rFonts w:asciiTheme="minorHAnsi" w:eastAsiaTheme="minorEastAsia" w:hAnsiTheme="minorHAnsi" w:cstheme="minorBidi"/>
                <w:b w:val="0"/>
                <w:sz w:val="22"/>
                <w:szCs w:val="22"/>
              </w:rPr>
            </w:pPr>
            <w:hyperlink w:anchor="_Toc127355721" w:history="1">
              <w:r w:rsidRPr="008629D3">
                <w:rPr>
                  <w:rStyle w:val="Hypertextovodkaz"/>
                  <w:rFonts w:eastAsia="Cambria"/>
                  <w:bdr w:val="nil"/>
                  <w:lang w:bidi="pl-PL"/>
                </w:rPr>
                <w:t>4 Kontrola złożonego wniosku</w:t>
              </w:r>
              <w:r>
                <w:rPr>
                  <w:webHidden/>
                </w:rPr>
                <w:tab/>
              </w:r>
              <w:r>
                <w:rPr>
                  <w:webHidden/>
                </w:rPr>
                <w:fldChar w:fldCharType="begin"/>
              </w:r>
              <w:r>
                <w:rPr>
                  <w:webHidden/>
                </w:rPr>
                <w:instrText xml:space="preserve"> PAGEREF _Toc127355721 \h </w:instrText>
              </w:r>
              <w:r>
                <w:rPr>
                  <w:webHidden/>
                </w:rPr>
              </w:r>
              <w:r>
                <w:rPr>
                  <w:webHidden/>
                </w:rPr>
                <w:fldChar w:fldCharType="separate"/>
              </w:r>
              <w:r>
                <w:rPr>
                  <w:webHidden/>
                </w:rPr>
                <w:t>8</w:t>
              </w:r>
              <w:r>
                <w:rPr>
                  <w:webHidden/>
                </w:rPr>
                <w:fldChar w:fldCharType="end"/>
              </w:r>
            </w:hyperlink>
          </w:p>
          <w:p w14:paraId="4B8E3114" w14:textId="61FC351C"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2" w:history="1">
              <w:r w:rsidRPr="008629D3">
                <w:rPr>
                  <w:rStyle w:val="Hypertextovodkaz"/>
                  <w:noProof/>
                </w:rPr>
                <w:t>4.1 Kontrola wymogów formalnych i kwalifikowalności</w:t>
              </w:r>
              <w:r>
                <w:rPr>
                  <w:noProof/>
                  <w:webHidden/>
                </w:rPr>
                <w:tab/>
              </w:r>
              <w:r>
                <w:rPr>
                  <w:noProof/>
                  <w:webHidden/>
                </w:rPr>
                <w:fldChar w:fldCharType="begin"/>
              </w:r>
              <w:r>
                <w:rPr>
                  <w:noProof/>
                  <w:webHidden/>
                </w:rPr>
                <w:instrText xml:space="preserve"> PAGEREF _Toc127355722 \h </w:instrText>
              </w:r>
              <w:r>
                <w:rPr>
                  <w:noProof/>
                  <w:webHidden/>
                </w:rPr>
              </w:r>
              <w:r>
                <w:rPr>
                  <w:noProof/>
                  <w:webHidden/>
                </w:rPr>
                <w:fldChar w:fldCharType="separate"/>
              </w:r>
              <w:r>
                <w:rPr>
                  <w:noProof/>
                  <w:webHidden/>
                </w:rPr>
                <w:t>9</w:t>
              </w:r>
              <w:r>
                <w:rPr>
                  <w:noProof/>
                  <w:webHidden/>
                </w:rPr>
                <w:fldChar w:fldCharType="end"/>
              </w:r>
            </w:hyperlink>
          </w:p>
          <w:p w14:paraId="28FD99AB" w14:textId="35CA01AF"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3" w:history="1">
              <w:r w:rsidRPr="008629D3">
                <w:rPr>
                  <w:rStyle w:val="Hypertextovodkaz"/>
                  <w:noProof/>
                  <w:lang w:val="pl-PL"/>
                </w:rPr>
                <w:t>4.2 Usuwanie wad i uchybień we wniosku</w:t>
              </w:r>
              <w:r>
                <w:rPr>
                  <w:noProof/>
                  <w:webHidden/>
                </w:rPr>
                <w:tab/>
              </w:r>
              <w:r>
                <w:rPr>
                  <w:noProof/>
                  <w:webHidden/>
                </w:rPr>
                <w:fldChar w:fldCharType="begin"/>
              </w:r>
              <w:r>
                <w:rPr>
                  <w:noProof/>
                  <w:webHidden/>
                </w:rPr>
                <w:instrText xml:space="preserve"> PAGEREF _Toc127355723 \h </w:instrText>
              </w:r>
              <w:r>
                <w:rPr>
                  <w:noProof/>
                  <w:webHidden/>
                </w:rPr>
              </w:r>
              <w:r>
                <w:rPr>
                  <w:noProof/>
                  <w:webHidden/>
                </w:rPr>
                <w:fldChar w:fldCharType="separate"/>
              </w:r>
              <w:r>
                <w:rPr>
                  <w:noProof/>
                  <w:webHidden/>
                </w:rPr>
                <w:t>10</w:t>
              </w:r>
              <w:r>
                <w:rPr>
                  <w:noProof/>
                  <w:webHidden/>
                </w:rPr>
                <w:fldChar w:fldCharType="end"/>
              </w:r>
            </w:hyperlink>
          </w:p>
          <w:p w14:paraId="23FD00F3" w14:textId="5319E085" w:rsidR="003C134B" w:rsidRDefault="003C134B">
            <w:pPr>
              <w:pStyle w:val="Obsah1"/>
              <w:rPr>
                <w:rFonts w:asciiTheme="minorHAnsi" w:eastAsiaTheme="minorEastAsia" w:hAnsiTheme="minorHAnsi" w:cstheme="minorBidi"/>
                <w:b w:val="0"/>
                <w:sz w:val="22"/>
                <w:szCs w:val="22"/>
              </w:rPr>
            </w:pPr>
            <w:hyperlink w:anchor="_Toc127355724" w:history="1">
              <w:r w:rsidRPr="008629D3">
                <w:rPr>
                  <w:rStyle w:val="Hypertextovodkaz"/>
                </w:rPr>
                <w:t xml:space="preserve">5 Proces </w:t>
              </w:r>
              <w:r w:rsidRPr="008629D3">
                <w:rPr>
                  <w:rStyle w:val="Hypertextovodkaz"/>
                  <w:lang w:val="pl-PL"/>
                </w:rPr>
                <w:t>oceny</w:t>
              </w:r>
              <w:r>
                <w:rPr>
                  <w:webHidden/>
                </w:rPr>
                <w:tab/>
              </w:r>
              <w:r>
                <w:rPr>
                  <w:webHidden/>
                </w:rPr>
                <w:fldChar w:fldCharType="begin"/>
              </w:r>
              <w:r>
                <w:rPr>
                  <w:webHidden/>
                </w:rPr>
                <w:instrText xml:space="preserve"> PAGEREF _Toc127355724 \h </w:instrText>
              </w:r>
              <w:r>
                <w:rPr>
                  <w:webHidden/>
                </w:rPr>
              </w:r>
              <w:r>
                <w:rPr>
                  <w:webHidden/>
                </w:rPr>
                <w:fldChar w:fldCharType="separate"/>
              </w:r>
              <w:r>
                <w:rPr>
                  <w:webHidden/>
                </w:rPr>
                <w:t>13</w:t>
              </w:r>
              <w:r>
                <w:rPr>
                  <w:webHidden/>
                </w:rPr>
                <w:fldChar w:fldCharType="end"/>
              </w:r>
            </w:hyperlink>
          </w:p>
          <w:p w14:paraId="3C1A3D39" w14:textId="473FCEA1"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5" w:history="1">
              <w:r w:rsidRPr="008629D3">
                <w:rPr>
                  <w:rStyle w:val="Hypertextovodkaz"/>
                  <w:noProof/>
                </w:rPr>
                <w:t>5.1 Ocena współpracy transgranicznej</w:t>
              </w:r>
              <w:r>
                <w:rPr>
                  <w:noProof/>
                  <w:webHidden/>
                </w:rPr>
                <w:tab/>
              </w:r>
              <w:r>
                <w:rPr>
                  <w:noProof/>
                  <w:webHidden/>
                </w:rPr>
                <w:fldChar w:fldCharType="begin"/>
              </w:r>
              <w:r>
                <w:rPr>
                  <w:noProof/>
                  <w:webHidden/>
                </w:rPr>
                <w:instrText xml:space="preserve"> PAGEREF _Toc127355725 \h </w:instrText>
              </w:r>
              <w:r>
                <w:rPr>
                  <w:noProof/>
                  <w:webHidden/>
                </w:rPr>
              </w:r>
              <w:r>
                <w:rPr>
                  <w:noProof/>
                  <w:webHidden/>
                </w:rPr>
                <w:fldChar w:fldCharType="separate"/>
              </w:r>
              <w:r>
                <w:rPr>
                  <w:noProof/>
                  <w:webHidden/>
                </w:rPr>
                <w:t>15</w:t>
              </w:r>
              <w:r>
                <w:rPr>
                  <w:noProof/>
                  <w:webHidden/>
                </w:rPr>
                <w:fldChar w:fldCharType="end"/>
              </w:r>
            </w:hyperlink>
          </w:p>
          <w:p w14:paraId="55AB9078" w14:textId="2A5A0B15"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6" w:history="1">
              <w:r w:rsidRPr="008629D3">
                <w:rPr>
                  <w:rStyle w:val="Hypertextovodkaz"/>
                  <w:noProof/>
                </w:rPr>
                <w:t>5.2 Ocena jakości projektu</w:t>
              </w:r>
              <w:r>
                <w:rPr>
                  <w:noProof/>
                  <w:webHidden/>
                </w:rPr>
                <w:tab/>
              </w:r>
              <w:r>
                <w:rPr>
                  <w:noProof/>
                  <w:webHidden/>
                </w:rPr>
                <w:fldChar w:fldCharType="begin"/>
              </w:r>
              <w:r>
                <w:rPr>
                  <w:noProof/>
                  <w:webHidden/>
                </w:rPr>
                <w:instrText xml:space="preserve"> PAGEREF _Toc127355726 \h </w:instrText>
              </w:r>
              <w:r>
                <w:rPr>
                  <w:noProof/>
                  <w:webHidden/>
                </w:rPr>
              </w:r>
              <w:r>
                <w:rPr>
                  <w:noProof/>
                  <w:webHidden/>
                </w:rPr>
                <w:fldChar w:fldCharType="separate"/>
              </w:r>
              <w:r>
                <w:rPr>
                  <w:noProof/>
                  <w:webHidden/>
                </w:rPr>
                <w:t>15</w:t>
              </w:r>
              <w:r>
                <w:rPr>
                  <w:noProof/>
                  <w:webHidden/>
                </w:rPr>
                <w:fldChar w:fldCharType="end"/>
              </w:r>
            </w:hyperlink>
          </w:p>
          <w:p w14:paraId="31D2207D" w14:textId="643C8F41"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7" w:history="1">
              <w:r w:rsidRPr="008629D3">
                <w:rPr>
                  <w:rStyle w:val="Hypertextovodkaz"/>
                  <w:noProof/>
                </w:rPr>
                <w:t>5.3 Ocena wpływu transgranicznego</w:t>
              </w:r>
              <w:r>
                <w:rPr>
                  <w:noProof/>
                  <w:webHidden/>
                </w:rPr>
                <w:tab/>
              </w:r>
              <w:r>
                <w:rPr>
                  <w:noProof/>
                  <w:webHidden/>
                </w:rPr>
                <w:fldChar w:fldCharType="begin"/>
              </w:r>
              <w:r>
                <w:rPr>
                  <w:noProof/>
                  <w:webHidden/>
                </w:rPr>
                <w:instrText xml:space="preserve"> PAGEREF _Toc127355727 \h </w:instrText>
              </w:r>
              <w:r>
                <w:rPr>
                  <w:noProof/>
                  <w:webHidden/>
                </w:rPr>
              </w:r>
              <w:r>
                <w:rPr>
                  <w:noProof/>
                  <w:webHidden/>
                </w:rPr>
                <w:fldChar w:fldCharType="separate"/>
              </w:r>
              <w:r>
                <w:rPr>
                  <w:noProof/>
                  <w:webHidden/>
                </w:rPr>
                <w:t>16</w:t>
              </w:r>
              <w:r>
                <w:rPr>
                  <w:noProof/>
                  <w:webHidden/>
                </w:rPr>
                <w:fldChar w:fldCharType="end"/>
              </w:r>
            </w:hyperlink>
          </w:p>
          <w:p w14:paraId="65352D88" w14:textId="4A7ACCF6" w:rsidR="003C134B" w:rsidRDefault="003C134B">
            <w:pPr>
              <w:pStyle w:val="Obsah3"/>
              <w:tabs>
                <w:tab w:val="right" w:leader="dot" w:pos="13992"/>
              </w:tabs>
              <w:rPr>
                <w:rFonts w:asciiTheme="minorHAnsi" w:eastAsiaTheme="minorEastAsia" w:hAnsiTheme="minorHAnsi" w:cstheme="minorBidi"/>
                <w:noProof/>
                <w:sz w:val="22"/>
                <w:szCs w:val="22"/>
              </w:rPr>
            </w:pPr>
            <w:hyperlink w:anchor="_Toc127355728" w:history="1">
              <w:r w:rsidRPr="008629D3">
                <w:rPr>
                  <w:rStyle w:val="Hypertextovodkaz"/>
                  <w:noProof/>
                </w:rPr>
                <w:t>5.4 Ocena korzystnego wpływu na środowisko (oraz cel szczegółowy)</w:t>
              </w:r>
              <w:r>
                <w:rPr>
                  <w:noProof/>
                  <w:webHidden/>
                </w:rPr>
                <w:tab/>
              </w:r>
              <w:r>
                <w:rPr>
                  <w:noProof/>
                  <w:webHidden/>
                </w:rPr>
                <w:fldChar w:fldCharType="begin"/>
              </w:r>
              <w:r>
                <w:rPr>
                  <w:noProof/>
                  <w:webHidden/>
                </w:rPr>
                <w:instrText xml:space="preserve"> PAGEREF _Toc127355728 \h </w:instrText>
              </w:r>
              <w:r>
                <w:rPr>
                  <w:noProof/>
                  <w:webHidden/>
                </w:rPr>
              </w:r>
              <w:r>
                <w:rPr>
                  <w:noProof/>
                  <w:webHidden/>
                </w:rPr>
                <w:fldChar w:fldCharType="separate"/>
              </w:r>
              <w:r>
                <w:rPr>
                  <w:noProof/>
                  <w:webHidden/>
                </w:rPr>
                <w:t>16</w:t>
              </w:r>
              <w:r>
                <w:rPr>
                  <w:noProof/>
                  <w:webHidden/>
                </w:rPr>
                <w:fldChar w:fldCharType="end"/>
              </w:r>
            </w:hyperlink>
          </w:p>
          <w:p w14:paraId="4420973E" w14:textId="11CDA5C9" w:rsidR="003C134B" w:rsidRDefault="003C134B">
            <w:pPr>
              <w:pStyle w:val="Obsah1"/>
              <w:rPr>
                <w:rFonts w:asciiTheme="minorHAnsi" w:eastAsiaTheme="minorEastAsia" w:hAnsiTheme="minorHAnsi" w:cstheme="minorBidi"/>
                <w:b w:val="0"/>
                <w:sz w:val="22"/>
                <w:szCs w:val="22"/>
              </w:rPr>
            </w:pPr>
            <w:hyperlink w:anchor="_Toc127355729" w:history="1">
              <w:r w:rsidRPr="008629D3">
                <w:rPr>
                  <w:rStyle w:val="Hypertextovodkaz"/>
                </w:rPr>
                <w:t>6 Zatwierdzanie projektów przez KM</w:t>
              </w:r>
              <w:r>
                <w:rPr>
                  <w:webHidden/>
                </w:rPr>
                <w:tab/>
              </w:r>
              <w:r>
                <w:rPr>
                  <w:webHidden/>
                </w:rPr>
                <w:fldChar w:fldCharType="begin"/>
              </w:r>
              <w:r>
                <w:rPr>
                  <w:webHidden/>
                </w:rPr>
                <w:instrText xml:space="preserve"> PAGEREF _Toc127355729 \h </w:instrText>
              </w:r>
              <w:r>
                <w:rPr>
                  <w:webHidden/>
                </w:rPr>
              </w:r>
              <w:r>
                <w:rPr>
                  <w:webHidden/>
                </w:rPr>
                <w:fldChar w:fldCharType="separate"/>
              </w:r>
              <w:r>
                <w:rPr>
                  <w:webHidden/>
                </w:rPr>
                <w:t>17</w:t>
              </w:r>
              <w:r>
                <w:rPr>
                  <w:webHidden/>
                </w:rPr>
                <w:fldChar w:fldCharType="end"/>
              </w:r>
            </w:hyperlink>
          </w:p>
          <w:p w14:paraId="31570163" w14:textId="3D704CE7" w:rsidR="003C134B" w:rsidRDefault="003C134B">
            <w:pPr>
              <w:pStyle w:val="Obsah1"/>
              <w:rPr>
                <w:rFonts w:asciiTheme="minorHAnsi" w:eastAsiaTheme="minorEastAsia" w:hAnsiTheme="minorHAnsi" w:cstheme="minorBidi"/>
                <w:b w:val="0"/>
                <w:sz w:val="22"/>
                <w:szCs w:val="22"/>
              </w:rPr>
            </w:pPr>
            <w:hyperlink w:anchor="_Toc127355730" w:history="1">
              <w:r w:rsidRPr="008629D3">
                <w:rPr>
                  <w:rStyle w:val="Hypertextovodkaz"/>
                </w:rPr>
                <w:t>7 Dalsza procedura</w:t>
              </w:r>
              <w:r>
                <w:rPr>
                  <w:webHidden/>
                </w:rPr>
                <w:tab/>
              </w:r>
              <w:r>
                <w:rPr>
                  <w:webHidden/>
                </w:rPr>
                <w:fldChar w:fldCharType="begin"/>
              </w:r>
              <w:r>
                <w:rPr>
                  <w:webHidden/>
                </w:rPr>
                <w:instrText xml:space="preserve"> PAGEREF _Toc127355730 \h </w:instrText>
              </w:r>
              <w:r>
                <w:rPr>
                  <w:webHidden/>
                </w:rPr>
              </w:r>
              <w:r>
                <w:rPr>
                  <w:webHidden/>
                </w:rPr>
                <w:fldChar w:fldCharType="separate"/>
              </w:r>
              <w:r>
                <w:rPr>
                  <w:webHidden/>
                </w:rPr>
                <w:t>17</w:t>
              </w:r>
              <w:r>
                <w:rPr>
                  <w:webHidden/>
                </w:rPr>
                <w:fldChar w:fldCharType="end"/>
              </w:r>
            </w:hyperlink>
          </w:p>
          <w:p w14:paraId="3BD19E33" w14:textId="71DD00F6" w:rsidR="002E26D2" w:rsidRDefault="002E26D2" w:rsidP="00FB4260">
            <w:pPr>
              <w:pStyle w:val="Obsah1"/>
            </w:pPr>
            <w:r>
              <w:fldChar w:fldCharType="end"/>
            </w:r>
          </w:p>
          <w:p w14:paraId="672974E6" w14:textId="7A405FA1" w:rsidR="0058699B" w:rsidRDefault="0058699B"/>
          <w:p w14:paraId="3833215C" w14:textId="2D3F0123" w:rsidR="00EA67D2" w:rsidRPr="009147E9" w:rsidRDefault="00235DE0" w:rsidP="0058699B">
            <w:pPr>
              <w:pStyle w:val="Obsah3"/>
              <w:tabs>
                <w:tab w:val="right" w:leader="dot" w:pos="13992"/>
              </w:tabs>
            </w:pPr>
            <w:r w:rsidRPr="009147E9">
              <w:fldChar w:fldCharType="begin"/>
            </w:r>
            <w:r w:rsidR="00EA67D2" w:rsidRPr="009147E9">
              <w:instrText xml:space="preserve"> TOC \h \z \t "Nadpis 2_polský;2;Nadpis 1_polský;1;Nadpis 3_polský;3" </w:instrText>
            </w:r>
            <w:r w:rsidRPr="009147E9">
              <w:fldChar w:fldCharType="end"/>
            </w:r>
          </w:p>
        </w:tc>
      </w:tr>
    </w:tbl>
    <w:p w14:paraId="66136089" w14:textId="77777777" w:rsidR="00EA67D2" w:rsidRPr="009147E9" w:rsidRDefault="00EA67D2" w:rsidP="00A32ACE">
      <w:pPr>
        <w:shd w:val="clear" w:color="auto" w:fill="FFFFFF" w:themeFill="background1"/>
      </w:pPr>
    </w:p>
    <w:p w14:paraId="6566CB19" w14:textId="77777777" w:rsidR="00093A71" w:rsidRDefault="00093A71"/>
    <w:p w14:paraId="378679A3" w14:textId="77777777" w:rsidR="00093A71" w:rsidRDefault="00093A71"/>
    <w:tbl>
      <w:tblPr>
        <w:tblStyle w:val="Mkatabulky"/>
        <w:tblW w:w="16006" w:type="dxa"/>
        <w:jc w:val="center"/>
        <w:tblLook w:val="04A0" w:firstRow="1" w:lastRow="0" w:firstColumn="1" w:lastColumn="0" w:noHBand="0" w:noVBand="1"/>
      </w:tblPr>
      <w:tblGrid>
        <w:gridCol w:w="1312"/>
        <w:gridCol w:w="6551"/>
        <w:gridCol w:w="577"/>
        <w:gridCol w:w="286"/>
        <w:gridCol w:w="150"/>
        <w:gridCol w:w="5718"/>
        <w:gridCol w:w="826"/>
        <w:gridCol w:w="152"/>
        <w:gridCol w:w="145"/>
        <w:gridCol w:w="289"/>
      </w:tblGrid>
      <w:tr w:rsidR="0076016E" w:rsidRPr="009147E9" w14:paraId="72E37920" w14:textId="77777777" w:rsidTr="00093A71">
        <w:trPr>
          <w:jc w:val="center"/>
        </w:trPr>
        <w:tc>
          <w:tcPr>
            <w:tcW w:w="0" w:type="auto"/>
            <w:gridSpan w:val="3"/>
            <w:shd w:val="clear" w:color="auto" w:fill="auto"/>
          </w:tcPr>
          <w:p w14:paraId="2D023A10" w14:textId="77777777" w:rsidR="0076016E" w:rsidRPr="009147E9" w:rsidRDefault="0076016E" w:rsidP="00093A71">
            <w:pPr>
              <w:pStyle w:val="Nadpis1"/>
              <w:outlineLvl w:val="0"/>
            </w:pPr>
            <w:bookmarkStart w:id="6" w:name="_Toc432590922"/>
            <w:bookmarkStart w:id="7" w:name="_Toc99706602"/>
            <w:bookmarkStart w:id="8" w:name="_Toc127355665"/>
            <w:r w:rsidRPr="009147E9">
              <w:t>1 Úvod</w:t>
            </w:r>
            <w:bookmarkEnd w:id="6"/>
            <w:bookmarkEnd w:id="7"/>
            <w:bookmarkEnd w:id="8"/>
          </w:p>
        </w:tc>
        <w:tc>
          <w:tcPr>
            <w:tcW w:w="7566" w:type="dxa"/>
            <w:gridSpan w:val="7"/>
            <w:shd w:val="clear" w:color="auto" w:fill="auto"/>
          </w:tcPr>
          <w:p w14:paraId="497A4630" w14:textId="77777777" w:rsidR="0076016E" w:rsidRPr="009147E9" w:rsidRDefault="0076016E" w:rsidP="00093A71">
            <w:pPr>
              <w:pStyle w:val="nadpis1pl"/>
            </w:pPr>
            <w:bookmarkStart w:id="9" w:name="_Toc127355709"/>
            <w:r w:rsidRPr="009147E9">
              <w:t xml:space="preserve">1 </w:t>
            </w:r>
            <w:proofErr w:type="spellStart"/>
            <w:r w:rsidRPr="009147E9">
              <w:t>Wstęp</w:t>
            </w:r>
            <w:bookmarkEnd w:id="9"/>
            <w:proofErr w:type="spellEnd"/>
          </w:p>
        </w:tc>
      </w:tr>
      <w:tr w:rsidR="0076016E" w:rsidRPr="009147E9" w14:paraId="6BFF4FC9" w14:textId="77777777" w:rsidTr="00093A71">
        <w:trPr>
          <w:jc w:val="center"/>
        </w:trPr>
        <w:tc>
          <w:tcPr>
            <w:tcW w:w="0" w:type="auto"/>
            <w:gridSpan w:val="3"/>
            <w:shd w:val="clear" w:color="auto" w:fill="auto"/>
          </w:tcPr>
          <w:p w14:paraId="1BAAAABA" w14:textId="1B65BE35"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Metodika popisuje proces kontroly a hodnocení projektových záměrů a žádostí </w:t>
            </w:r>
            <w:r w:rsidR="00A73EF2">
              <w:rPr>
                <w:rFonts w:cs="Arial"/>
                <w:szCs w:val="16"/>
              </w:rPr>
              <w:t xml:space="preserve">o podporu </w:t>
            </w:r>
            <w:r w:rsidRPr="009147E9">
              <w:rPr>
                <w:rFonts w:cs="Arial"/>
                <w:szCs w:val="16"/>
              </w:rPr>
              <w:t>pro projekty, které jsou předkládány v rámci všech priorit programu Interreg Česko-Polsko na léta 2021-2027.</w:t>
            </w:r>
            <w:r>
              <w:rPr>
                <w:rFonts w:cs="Arial"/>
                <w:szCs w:val="16"/>
              </w:rPr>
              <w:t xml:space="preserve"> Metodika se nevztahuje na hodnocení projektů Fondů malých projektů.</w:t>
            </w:r>
          </w:p>
          <w:p w14:paraId="7D645CD6" w14:textId="77777777" w:rsidR="0076016E" w:rsidRPr="009147E9" w:rsidRDefault="0076016E" w:rsidP="00093A71">
            <w:pPr>
              <w:pStyle w:val="Nadpis3"/>
              <w:outlineLvl w:val="2"/>
            </w:pPr>
            <w:bookmarkStart w:id="10" w:name="_Toc99706603"/>
            <w:bookmarkStart w:id="11" w:name="_Toc127355666"/>
            <w:r w:rsidRPr="009147E9">
              <w:t>1.1 Závaznost verzí metodiky</w:t>
            </w:r>
            <w:bookmarkEnd w:id="10"/>
            <w:bookmarkEnd w:id="11"/>
          </w:p>
          <w:p w14:paraId="0E4A7196" w14:textId="34D8EAE5" w:rsidR="0076016E" w:rsidRPr="009147E9" w:rsidRDefault="00FF75EA" w:rsidP="00093A71">
            <w:pPr>
              <w:shd w:val="clear" w:color="auto" w:fill="FFFFFF" w:themeFill="background1"/>
              <w:spacing w:afterLines="8" w:after="19"/>
              <w:jc w:val="both"/>
              <w:rPr>
                <w:rFonts w:cs="Arial"/>
                <w:szCs w:val="16"/>
              </w:rPr>
            </w:pPr>
            <w:r>
              <w:rPr>
                <w:rFonts w:cs="Arial"/>
                <w:szCs w:val="16"/>
              </w:rPr>
              <w:t xml:space="preserve">Změny metodiky se </w:t>
            </w:r>
            <w:proofErr w:type="gramStart"/>
            <w:r>
              <w:rPr>
                <w:rFonts w:cs="Arial"/>
                <w:szCs w:val="16"/>
              </w:rPr>
              <w:t>nevztahují</w:t>
            </w:r>
            <w:proofErr w:type="gramEnd"/>
            <w:r>
              <w:rPr>
                <w:rFonts w:cs="Arial"/>
                <w:szCs w:val="16"/>
              </w:rPr>
              <w:t xml:space="preserve"> na </w:t>
            </w:r>
            <w:r w:rsidRPr="00FF75EA">
              <w:rPr>
                <w:rFonts w:cs="Arial"/>
                <w:szCs w:val="16"/>
              </w:rPr>
              <w:t xml:space="preserve">již zahájené činnosti. To znamená, že </w:t>
            </w:r>
            <w:r>
              <w:rPr>
                <w:rFonts w:cs="Arial"/>
                <w:szCs w:val="16"/>
              </w:rPr>
              <w:t>tyto činnosti</w:t>
            </w:r>
            <w:r w:rsidRPr="00FF75EA">
              <w:rPr>
                <w:rFonts w:cs="Arial"/>
                <w:szCs w:val="16"/>
              </w:rPr>
              <w:t xml:space="preserve"> budou dokončeny v souladu s verzí metodiky</w:t>
            </w:r>
            <w:r>
              <w:rPr>
                <w:rFonts w:cs="Arial"/>
                <w:szCs w:val="16"/>
              </w:rPr>
              <w:t>,</w:t>
            </w:r>
            <w:r w:rsidRPr="00FF75EA">
              <w:rPr>
                <w:rFonts w:cs="Arial"/>
                <w:szCs w:val="16"/>
              </w:rPr>
              <w:t xml:space="preserve"> platnou v době jejich zahájení.</w:t>
            </w:r>
          </w:p>
        </w:tc>
        <w:tc>
          <w:tcPr>
            <w:tcW w:w="7566" w:type="dxa"/>
            <w:gridSpan w:val="7"/>
            <w:shd w:val="clear" w:color="auto" w:fill="auto"/>
          </w:tcPr>
          <w:p w14:paraId="58F43413" w14:textId="329EF4DC"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Metodyka opisuje proces kontroli i oceny propozycji projektowych oraz wniosków </w:t>
            </w:r>
            <w:r w:rsidR="00A73EF2">
              <w:rPr>
                <w:rFonts w:cs="Arial"/>
                <w:szCs w:val="16"/>
                <w:lang w:val="pl-PL"/>
              </w:rPr>
              <w:t>o dofinasowanie</w:t>
            </w:r>
            <w:r w:rsidR="00A73EF2" w:rsidRPr="009147E9">
              <w:rPr>
                <w:rFonts w:cs="Arial"/>
                <w:szCs w:val="16"/>
                <w:lang w:val="pl-PL"/>
              </w:rPr>
              <w:t xml:space="preserve"> </w:t>
            </w:r>
            <w:r w:rsidRPr="009147E9">
              <w:rPr>
                <w:rFonts w:cs="Arial"/>
                <w:szCs w:val="16"/>
                <w:lang w:val="pl-PL"/>
              </w:rPr>
              <w:t>dla projektów, które są składane w ramach wszystkich priorytet</w:t>
            </w:r>
            <w:r>
              <w:rPr>
                <w:rFonts w:cs="Arial"/>
                <w:szCs w:val="16"/>
                <w:lang w:val="pl-PL"/>
              </w:rPr>
              <w:t>ów</w:t>
            </w:r>
            <w:r w:rsidRPr="009147E9">
              <w:rPr>
                <w:rFonts w:cs="Arial"/>
                <w:szCs w:val="16"/>
                <w:lang w:val="pl-PL"/>
              </w:rPr>
              <w:t xml:space="preserve"> programu Interreg V-A Czechy-Polska na lata 2021-2027. </w:t>
            </w:r>
            <w:r w:rsidRPr="009F7734">
              <w:rPr>
                <w:rFonts w:cs="Arial"/>
                <w:szCs w:val="16"/>
                <w:lang w:val="pl-PL"/>
              </w:rPr>
              <w:t>Metodologia nie ma zastosowania do oceny projektów Funduszy Małych Projektów.</w:t>
            </w:r>
          </w:p>
          <w:p w14:paraId="2B7E99AA" w14:textId="77777777" w:rsidR="0076016E" w:rsidRPr="009147E9" w:rsidRDefault="0076016E" w:rsidP="00093A71">
            <w:pPr>
              <w:pStyle w:val="nadpis3pl"/>
            </w:pPr>
            <w:bookmarkStart w:id="12" w:name="_Toc127355710"/>
            <w:r w:rsidRPr="009147E9">
              <w:t xml:space="preserve">1.1 </w:t>
            </w:r>
            <w:proofErr w:type="spellStart"/>
            <w:r w:rsidRPr="009147E9">
              <w:t>Wiążący</w:t>
            </w:r>
            <w:proofErr w:type="spellEnd"/>
            <w:r w:rsidRPr="009147E9">
              <w:t xml:space="preserve"> charakter </w:t>
            </w:r>
            <w:proofErr w:type="spellStart"/>
            <w:r w:rsidRPr="009147E9">
              <w:t>wersji</w:t>
            </w:r>
            <w:proofErr w:type="spellEnd"/>
            <w:r w:rsidRPr="009147E9">
              <w:t xml:space="preserve"> </w:t>
            </w:r>
            <w:proofErr w:type="spellStart"/>
            <w:r w:rsidRPr="009147E9">
              <w:t>metodyki</w:t>
            </w:r>
            <w:bookmarkEnd w:id="12"/>
            <w:proofErr w:type="spellEnd"/>
          </w:p>
          <w:p w14:paraId="32D9E3A7" w14:textId="23B0F882" w:rsidR="0076016E" w:rsidRPr="009147E9" w:rsidRDefault="00FF75EA" w:rsidP="00093A71">
            <w:pPr>
              <w:shd w:val="clear" w:color="auto" w:fill="FFFFFF" w:themeFill="background1"/>
              <w:spacing w:afterLines="8" w:after="19"/>
              <w:jc w:val="both"/>
              <w:rPr>
                <w:rFonts w:cs="Arial"/>
                <w:szCs w:val="16"/>
                <w:lang w:val="pl-PL"/>
              </w:rPr>
            </w:pPr>
            <w:r w:rsidRPr="00FF75EA">
              <w:rPr>
                <w:rFonts w:cs="Arial"/>
                <w:szCs w:val="16"/>
                <w:lang w:val="pl-PL"/>
              </w:rPr>
              <w:t>W przypadku zmian w metodyce w odniesieniu do czynności już rozpoczętych nie mają one zastosowania. Oznacza to, że czynności  zostaną zakończone zgodnie z wersją metodyki ważną w momencie ich rozpoczęcia.</w:t>
            </w:r>
          </w:p>
        </w:tc>
      </w:tr>
      <w:tr w:rsidR="0076016E" w:rsidRPr="009147E9" w14:paraId="52FC1C20" w14:textId="77777777" w:rsidTr="00093A71">
        <w:trPr>
          <w:jc w:val="center"/>
        </w:trPr>
        <w:tc>
          <w:tcPr>
            <w:tcW w:w="0" w:type="auto"/>
            <w:gridSpan w:val="3"/>
            <w:shd w:val="clear" w:color="auto" w:fill="auto"/>
          </w:tcPr>
          <w:p w14:paraId="3CA4D538" w14:textId="77777777" w:rsidR="0076016E" w:rsidRPr="009147E9" w:rsidRDefault="0076016E" w:rsidP="00093A71">
            <w:pPr>
              <w:pStyle w:val="Nadpis3"/>
              <w:outlineLvl w:val="2"/>
            </w:pPr>
            <w:bookmarkStart w:id="13" w:name="_Toc99706604"/>
            <w:bookmarkStart w:id="14" w:name="_Toc127355667"/>
            <w:r w:rsidRPr="009147E9">
              <w:t>1.2 Struktura procesu</w:t>
            </w:r>
            <w:bookmarkEnd w:id="13"/>
            <w:bookmarkEnd w:id="14"/>
          </w:p>
        </w:tc>
        <w:tc>
          <w:tcPr>
            <w:tcW w:w="7566" w:type="dxa"/>
            <w:gridSpan w:val="7"/>
            <w:shd w:val="clear" w:color="auto" w:fill="auto"/>
          </w:tcPr>
          <w:p w14:paraId="1A94A149" w14:textId="77777777" w:rsidR="0076016E" w:rsidRPr="009147E9" w:rsidRDefault="0076016E" w:rsidP="00093A71">
            <w:pPr>
              <w:pStyle w:val="nadpis3pl"/>
              <w:rPr>
                <w:szCs w:val="16"/>
                <w:lang w:val="pl-PL"/>
              </w:rPr>
            </w:pPr>
            <w:bookmarkStart w:id="15" w:name="_Toc99706605"/>
            <w:bookmarkStart w:id="16" w:name="_Toc127355711"/>
            <w:r w:rsidRPr="009147E9">
              <w:t>1.2 Struktura procesu</w:t>
            </w:r>
            <w:bookmarkEnd w:id="15"/>
            <w:bookmarkEnd w:id="16"/>
            <w:r w:rsidRPr="009147E9">
              <w:rPr>
                <w:szCs w:val="16"/>
                <w:lang w:val="pl-PL"/>
              </w:rPr>
              <w:t xml:space="preserve"> </w:t>
            </w:r>
          </w:p>
        </w:tc>
      </w:tr>
      <w:tr w:rsidR="0076016E" w:rsidRPr="009147E9" w14:paraId="3EADBB67" w14:textId="77777777" w:rsidTr="00093A71">
        <w:trPr>
          <w:jc w:val="center"/>
        </w:trPr>
        <w:tc>
          <w:tcPr>
            <w:tcW w:w="0" w:type="auto"/>
            <w:gridSpan w:val="3"/>
            <w:shd w:val="clear" w:color="auto" w:fill="auto"/>
          </w:tcPr>
          <w:p w14:paraId="2CCFD0B7"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noProof/>
                <w:szCs w:val="16"/>
                <w:lang w:val="pl-PL" w:eastAsia="pl-PL"/>
              </w:rPr>
              <w:drawing>
                <wp:inline distT="0" distB="0" distL="0" distR="0" wp14:anchorId="28D2C8C2" wp14:editId="7383FD71">
                  <wp:extent cx="4436745" cy="3538331"/>
                  <wp:effectExtent l="0" t="0" r="0" b="2413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7566" w:type="dxa"/>
            <w:gridSpan w:val="7"/>
            <w:shd w:val="clear" w:color="auto" w:fill="auto"/>
          </w:tcPr>
          <w:p w14:paraId="3B86D532"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noProof/>
                <w:szCs w:val="16"/>
                <w:lang w:val="pl-PL" w:eastAsia="pl-PL"/>
              </w:rPr>
              <w:drawing>
                <wp:inline distT="0" distB="0" distL="0" distR="0" wp14:anchorId="1260BD2F" wp14:editId="2F6EC03A">
                  <wp:extent cx="4436745" cy="3538331"/>
                  <wp:effectExtent l="0" t="0" r="0" b="24130"/>
                  <wp:docPr id="42" name="Diagram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76016E" w:rsidRPr="009147E9" w14:paraId="3977A71C" w14:textId="77777777" w:rsidTr="00093A71">
        <w:trPr>
          <w:trHeight w:val="849"/>
          <w:jc w:val="center"/>
        </w:trPr>
        <w:tc>
          <w:tcPr>
            <w:tcW w:w="0" w:type="auto"/>
            <w:gridSpan w:val="3"/>
            <w:shd w:val="clear" w:color="auto" w:fill="auto"/>
          </w:tcPr>
          <w:p w14:paraId="29FB28E6" w14:textId="573A5949" w:rsidR="0076016E" w:rsidRPr="009147E9" w:rsidRDefault="0076016E" w:rsidP="00093A71">
            <w:pPr>
              <w:pStyle w:val="Nadpis1"/>
              <w:shd w:val="clear" w:color="auto" w:fill="FFFFFF" w:themeFill="background1"/>
              <w:ind w:left="491" w:hanging="491"/>
              <w:outlineLvl w:val="0"/>
            </w:pPr>
            <w:bookmarkStart w:id="17" w:name="_Toc432590923"/>
            <w:bookmarkStart w:id="18" w:name="_Toc99706606"/>
            <w:bookmarkStart w:id="19" w:name="_Toc127355668"/>
            <w:r w:rsidRPr="009147E9">
              <w:rPr>
                <w:szCs w:val="20"/>
              </w:rPr>
              <w:lastRenderedPageBreak/>
              <w:t>2 Obecná pravidla předkládání žádostí a proces jejich předkládání</w:t>
            </w:r>
            <w:bookmarkEnd w:id="17"/>
            <w:bookmarkEnd w:id="18"/>
            <w:bookmarkEnd w:id="19"/>
          </w:p>
        </w:tc>
        <w:tc>
          <w:tcPr>
            <w:tcW w:w="7566" w:type="dxa"/>
            <w:gridSpan w:val="7"/>
            <w:shd w:val="clear" w:color="auto" w:fill="auto"/>
          </w:tcPr>
          <w:p w14:paraId="235CC82A" w14:textId="3DEDB447" w:rsidR="0076016E" w:rsidRPr="009147E9" w:rsidRDefault="0076016E" w:rsidP="00093A71">
            <w:pPr>
              <w:pStyle w:val="nadpis1pl"/>
              <w:rPr>
                <w:sz w:val="16"/>
                <w:szCs w:val="16"/>
              </w:rPr>
            </w:pPr>
            <w:bookmarkStart w:id="20" w:name="_Toc127355712"/>
            <w:r w:rsidRPr="009147E9">
              <w:t xml:space="preserve">2 </w:t>
            </w:r>
            <w:proofErr w:type="spellStart"/>
            <w:r w:rsidRPr="009147E9">
              <w:t>Ogólne</w:t>
            </w:r>
            <w:proofErr w:type="spellEnd"/>
            <w:r w:rsidRPr="009147E9">
              <w:t xml:space="preserve"> </w:t>
            </w:r>
            <w:proofErr w:type="spellStart"/>
            <w:r w:rsidRPr="009147E9">
              <w:t>zasady</w:t>
            </w:r>
            <w:proofErr w:type="spellEnd"/>
            <w:r w:rsidRPr="009147E9">
              <w:t xml:space="preserve"> i proces </w:t>
            </w:r>
            <w:proofErr w:type="spellStart"/>
            <w:r w:rsidRPr="009147E9">
              <w:t>składania</w:t>
            </w:r>
            <w:proofErr w:type="spellEnd"/>
            <w:r w:rsidRPr="009147E9">
              <w:t xml:space="preserve"> </w:t>
            </w:r>
            <w:proofErr w:type="spellStart"/>
            <w:r w:rsidRPr="009147E9">
              <w:t>wniosków</w:t>
            </w:r>
            <w:bookmarkEnd w:id="20"/>
            <w:proofErr w:type="spellEnd"/>
            <w:r w:rsidRPr="009147E9">
              <w:t xml:space="preserve"> </w:t>
            </w:r>
          </w:p>
        </w:tc>
      </w:tr>
      <w:tr w:rsidR="0076016E" w:rsidRPr="009147E9" w14:paraId="3D37EE49" w14:textId="77777777" w:rsidTr="00093A71">
        <w:trPr>
          <w:jc w:val="center"/>
        </w:trPr>
        <w:tc>
          <w:tcPr>
            <w:tcW w:w="0" w:type="auto"/>
            <w:gridSpan w:val="3"/>
            <w:shd w:val="clear" w:color="auto" w:fill="auto"/>
          </w:tcPr>
          <w:p w14:paraId="3E52AB53" w14:textId="77777777" w:rsidR="0076016E" w:rsidRPr="009147E9" w:rsidRDefault="0076016E" w:rsidP="00093A71">
            <w:pPr>
              <w:pStyle w:val="Nadpis3"/>
              <w:outlineLvl w:val="2"/>
            </w:pPr>
            <w:bookmarkStart w:id="21" w:name="_Toc99706607"/>
            <w:bookmarkStart w:id="22" w:name="_Toc127355669"/>
            <w:r w:rsidRPr="009147E9">
              <w:t>2.1 Vymezení pojmů</w:t>
            </w:r>
            <w:bookmarkEnd w:id="21"/>
            <w:bookmarkEnd w:id="22"/>
          </w:p>
        </w:tc>
        <w:tc>
          <w:tcPr>
            <w:tcW w:w="7566" w:type="dxa"/>
            <w:gridSpan w:val="7"/>
            <w:shd w:val="clear" w:color="auto" w:fill="auto"/>
          </w:tcPr>
          <w:p w14:paraId="048353F1" w14:textId="77777777" w:rsidR="0076016E" w:rsidRPr="009147E9" w:rsidRDefault="0076016E" w:rsidP="00093A71">
            <w:pPr>
              <w:pStyle w:val="nadpis3pl"/>
            </w:pPr>
            <w:bookmarkStart w:id="23" w:name="_Toc127355713"/>
            <w:r w:rsidRPr="009147E9">
              <w:t xml:space="preserve">2.1 </w:t>
            </w:r>
            <w:proofErr w:type="spellStart"/>
            <w:r w:rsidRPr="009147E9">
              <w:t>Definicje</w:t>
            </w:r>
            <w:bookmarkEnd w:id="23"/>
            <w:proofErr w:type="spellEnd"/>
          </w:p>
        </w:tc>
      </w:tr>
      <w:tr w:rsidR="0076016E" w:rsidRPr="009147E9" w14:paraId="570ED160" w14:textId="77777777" w:rsidTr="00093A71">
        <w:trPr>
          <w:jc w:val="center"/>
        </w:trPr>
        <w:tc>
          <w:tcPr>
            <w:tcW w:w="0" w:type="auto"/>
            <w:gridSpan w:val="3"/>
            <w:shd w:val="clear" w:color="auto" w:fill="auto"/>
            <w:vAlign w:val="center"/>
          </w:tcPr>
          <w:p w14:paraId="25BD4707" w14:textId="77777777" w:rsidR="0076016E" w:rsidRPr="009147E9" w:rsidRDefault="0076016E" w:rsidP="00093A71">
            <w:pPr>
              <w:shd w:val="clear" w:color="auto" w:fill="FFFFFF" w:themeFill="background1"/>
              <w:spacing w:afterLines="8" w:after="19"/>
              <w:jc w:val="center"/>
              <w:rPr>
                <w:rFonts w:cs="Arial"/>
                <w:szCs w:val="16"/>
              </w:rPr>
            </w:pPr>
            <w:r w:rsidRPr="009147E9">
              <w:rPr>
                <w:noProof/>
                <w:lang w:val="pl-PL" w:eastAsia="pl-PL"/>
              </w:rPr>
              <w:drawing>
                <wp:inline distT="0" distB="0" distL="0" distR="0" wp14:anchorId="3BC3009C" wp14:editId="3239CF93">
                  <wp:extent cx="3856383" cy="492125"/>
                  <wp:effectExtent l="19050" t="38100" r="29845" b="603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c>
          <w:tcPr>
            <w:tcW w:w="7566" w:type="dxa"/>
            <w:gridSpan w:val="7"/>
            <w:shd w:val="clear" w:color="auto" w:fill="auto"/>
          </w:tcPr>
          <w:p w14:paraId="695AAF95"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noProof/>
                <w:lang w:val="pl-PL" w:eastAsia="pl-PL"/>
              </w:rPr>
              <w:drawing>
                <wp:inline distT="0" distB="0" distL="0" distR="0" wp14:anchorId="3C67D519" wp14:editId="1FE1A5F8">
                  <wp:extent cx="3856383" cy="492125"/>
                  <wp:effectExtent l="19050" t="38100" r="29845" b="41275"/>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76016E" w:rsidRPr="009147E9" w14:paraId="04DC6E1C" w14:textId="77777777" w:rsidTr="00093A71">
        <w:trPr>
          <w:trHeight w:val="1774"/>
          <w:jc w:val="center"/>
        </w:trPr>
        <w:tc>
          <w:tcPr>
            <w:tcW w:w="0" w:type="auto"/>
            <w:gridSpan w:val="3"/>
            <w:shd w:val="clear" w:color="auto" w:fill="auto"/>
          </w:tcPr>
          <w:p w14:paraId="6E833F71" w14:textId="77777777" w:rsidR="0076016E" w:rsidRPr="00574A20" w:rsidRDefault="0076016E" w:rsidP="00093A71">
            <w:pPr>
              <w:rPr>
                <w:b/>
                <w:bCs/>
                <w:i/>
                <w:iCs/>
                <w:sz w:val="18"/>
                <w:szCs w:val="18"/>
              </w:rPr>
            </w:pPr>
            <w:r w:rsidRPr="00574A20">
              <w:rPr>
                <w:b/>
                <w:bCs/>
                <w:i/>
                <w:iCs/>
                <w:sz w:val="18"/>
                <w:szCs w:val="18"/>
              </w:rPr>
              <w:t>Výzva</w:t>
            </w:r>
          </w:p>
          <w:p w14:paraId="3C25BDA6" w14:textId="77777777" w:rsidR="0076016E" w:rsidRDefault="0076016E" w:rsidP="00093A71">
            <w:pPr>
              <w:shd w:val="clear" w:color="auto" w:fill="FFFFFF" w:themeFill="background1"/>
              <w:spacing w:afterLines="8" w:after="19"/>
              <w:jc w:val="both"/>
              <w:rPr>
                <w:rFonts w:cs="Arial"/>
                <w:szCs w:val="16"/>
              </w:rPr>
            </w:pPr>
            <w:r w:rsidRPr="009147E9">
              <w:rPr>
                <w:rFonts w:cs="Arial"/>
                <w:szCs w:val="16"/>
              </w:rPr>
              <w:t xml:space="preserve">V rámci programu jsou realizovány výzvy, které vyhlašuje Řídící orgán (poskytovatel dotace) na základě Harmonogramu výzev schváleného Monitorovacím výborem. </w:t>
            </w:r>
          </w:p>
          <w:p w14:paraId="0EE95CDA" w14:textId="77777777" w:rsidR="0076016E" w:rsidRDefault="0076016E" w:rsidP="00093A71">
            <w:pPr>
              <w:shd w:val="clear" w:color="auto" w:fill="FFFFFF" w:themeFill="background1"/>
              <w:spacing w:afterLines="8" w:after="19"/>
              <w:jc w:val="both"/>
              <w:rPr>
                <w:rFonts w:cs="Arial"/>
                <w:szCs w:val="16"/>
              </w:rPr>
            </w:pPr>
            <w:r>
              <w:rPr>
                <w:rFonts w:cs="Arial"/>
                <w:szCs w:val="16"/>
              </w:rPr>
              <w:t>Výzvy mohou být vyhlášeny buď:</w:t>
            </w:r>
          </w:p>
          <w:p w14:paraId="299BDEFA" w14:textId="23D0102D" w:rsidR="0076016E" w:rsidRDefault="0076016E" w:rsidP="00093A71">
            <w:pPr>
              <w:shd w:val="clear" w:color="auto" w:fill="FFFFFF" w:themeFill="background1"/>
              <w:spacing w:afterLines="8" w:after="19"/>
              <w:jc w:val="both"/>
              <w:rPr>
                <w:rFonts w:cs="Arial"/>
                <w:szCs w:val="16"/>
              </w:rPr>
            </w:pPr>
            <w:r>
              <w:rPr>
                <w:rFonts w:cs="Arial"/>
                <w:szCs w:val="16"/>
              </w:rPr>
              <w:t xml:space="preserve">- </w:t>
            </w:r>
            <w:r w:rsidRPr="00632C85">
              <w:rPr>
                <w:rFonts w:cs="Arial"/>
                <w:b/>
                <w:bCs/>
                <w:szCs w:val="16"/>
              </w:rPr>
              <w:t>kolové</w:t>
            </w:r>
            <w:r>
              <w:rPr>
                <w:rFonts w:cs="Arial"/>
                <w:szCs w:val="16"/>
              </w:rPr>
              <w:t xml:space="preserve"> s jedním termínem pro předkládání žádostí,</w:t>
            </w:r>
          </w:p>
          <w:p w14:paraId="5BC5F71C" w14:textId="000940EE" w:rsidR="0076016E" w:rsidRPr="009147E9" w:rsidRDefault="0076016E" w:rsidP="00093A71">
            <w:pPr>
              <w:shd w:val="clear" w:color="auto" w:fill="FFFFFF" w:themeFill="background1"/>
              <w:spacing w:afterLines="8" w:after="19"/>
              <w:jc w:val="both"/>
              <w:rPr>
                <w:rFonts w:cs="Arial"/>
                <w:szCs w:val="16"/>
              </w:rPr>
            </w:pPr>
            <w:r>
              <w:rPr>
                <w:rFonts w:cs="Arial"/>
                <w:szCs w:val="16"/>
              </w:rPr>
              <w:t xml:space="preserve">- </w:t>
            </w:r>
            <w:r w:rsidRPr="00632C85">
              <w:rPr>
                <w:rFonts w:cs="Arial"/>
                <w:b/>
                <w:bCs/>
                <w:szCs w:val="16"/>
              </w:rPr>
              <w:t>průběžné</w:t>
            </w:r>
            <w:r>
              <w:rPr>
                <w:rFonts w:cs="Arial"/>
                <w:szCs w:val="16"/>
              </w:rPr>
              <w:t xml:space="preserve"> s více termíny pro předkládání žádostí.</w:t>
            </w:r>
          </w:p>
          <w:p w14:paraId="54A5C24A" w14:textId="42D20BDB" w:rsidR="0076016E" w:rsidRPr="009147E9" w:rsidRDefault="0076016E" w:rsidP="00093A71">
            <w:pPr>
              <w:shd w:val="clear" w:color="auto" w:fill="FFFFFF" w:themeFill="background1"/>
              <w:spacing w:afterLines="8" w:after="19"/>
              <w:jc w:val="both"/>
            </w:pPr>
            <w:r w:rsidRPr="009147E9">
              <w:rPr>
                <w:rFonts w:cs="Arial"/>
                <w:szCs w:val="16"/>
              </w:rPr>
              <w:t xml:space="preserve">Podrobné informace o výzvách v rámci jednotlivých </w:t>
            </w:r>
            <w:r>
              <w:rPr>
                <w:rFonts w:cs="Arial"/>
                <w:szCs w:val="16"/>
              </w:rPr>
              <w:t>specifických cílů</w:t>
            </w:r>
            <w:r w:rsidRPr="009147E9">
              <w:rPr>
                <w:rFonts w:cs="Arial"/>
                <w:szCs w:val="16"/>
              </w:rPr>
              <w:t xml:space="preserve"> lze nalézt na webové stránce programu </w:t>
            </w:r>
            <w:hyperlink r:id="rId28" w:history="1">
              <w:r w:rsidRPr="009147E9">
                <w:rPr>
                  <w:rStyle w:val="Hypertextovodkaz"/>
                  <w:rFonts w:cs="Arial"/>
                  <w:szCs w:val="16"/>
                </w:rPr>
                <w:t>www.cz-pl.eu</w:t>
              </w:r>
            </w:hyperlink>
            <w:r w:rsidRPr="009147E9">
              <w:rPr>
                <w:rFonts w:cs="Arial"/>
                <w:szCs w:val="16"/>
              </w:rPr>
              <w:t xml:space="preserve">. </w:t>
            </w:r>
          </w:p>
        </w:tc>
        <w:tc>
          <w:tcPr>
            <w:tcW w:w="7566" w:type="dxa"/>
            <w:gridSpan w:val="7"/>
            <w:shd w:val="clear" w:color="auto" w:fill="auto"/>
          </w:tcPr>
          <w:p w14:paraId="761B77E8" w14:textId="77777777" w:rsidR="0076016E" w:rsidRPr="00574A20" w:rsidRDefault="0076016E" w:rsidP="00093A71">
            <w:pPr>
              <w:rPr>
                <w:b/>
                <w:bCs/>
                <w:i/>
                <w:iCs/>
                <w:sz w:val="18"/>
                <w:szCs w:val="18"/>
              </w:rPr>
            </w:pPr>
            <w:proofErr w:type="spellStart"/>
            <w:r w:rsidRPr="00574A20">
              <w:rPr>
                <w:b/>
                <w:bCs/>
                <w:i/>
                <w:iCs/>
                <w:sz w:val="18"/>
                <w:szCs w:val="18"/>
              </w:rPr>
              <w:t>Nabor</w:t>
            </w:r>
            <w:proofErr w:type="spellEnd"/>
            <w:r w:rsidRPr="00574A20">
              <w:rPr>
                <w:b/>
                <w:bCs/>
                <w:i/>
                <w:iCs/>
                <w:sz w:val="18"/>
                <w:szCs w:val="18"/>
              </w:rPr>
              <w:t xml:space="preserve"> </w:t>
            </w:r>
            <w:proofErr w:type="spellStart"/>
            <w:r w:rsidRPr="00574A20">
              <w:rPr>
                <w:b/>
                <w:bCs/>
                <w:i/>
                <w:iCs/>
                <w:sz w:val="18"/>
                <w:szCs w:val="18"/>
              </w:rPr>
              <w:t>projektów</w:t>
            </w:r>
            <w:proofErr w:type="spellEnd"/>
            <w:r w:rsidRPr="00574A20">
              <w:rPr>
                <w:b/>
                <w:bCs/>
                <w:i/>
                <w:iCs/>
                <w:sz w:val="18"/>
                <w:szCs w:val="18"/>
              </w:rPr>
              <w:t xml:space="preserve"> </w:t>
            </w:r>
          </w:p>
          <w:p w14:paraId="16D3F61F" w14:textId="77777777" w:rsidR="0076016E"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ramach programu są realizowane nabory, które ogłasza Instytucja Zarządzająca</w:t>
            </w:r>
            <w:r w:rsidRPr="00460D2B">
              <w:rPr>
                <w:rFonts w:cs="Arial"/>
                <w:szCs w:val="16"/>
                <w:lang w:val="pl-PL"/>
              </w:rPr>
              <w:t xml:space="preserve"> (udzielający dofinansowania) na podstawie Harmonogramu naborów zatwierdzonego przez Komitet M</w:t>
            </w:r>
            <w:r w:rsidRPr="009147E9">
              <w:rPr>
                <w:rFonts w:cs="Arial"/>
                <w:szCs w:val="16"/>
                <w:lang w:val="pl-PL"/>
              </w:rPr>
              <w:t xml:space="preserve">onitorujący. </w:t>
            </w:r>
          </w:p>
          <w:p w14:paraId="5C95BA08" w14:textId="77777777" w:rsidR="0076016E" w:rsidRDefault="0076016E" w:rsidP="00093A71">
            <w:pPr>
              <w:shd w:val="clear" w:color="auto" w:fill="FFFFFF" w:themeFill="background1"/>
              <w:spacing w:afterLines="8" w:after="19"/>
              <w:jc w:val="both"/>
              <w:rPr>
                <w:rFonts w:cs="Arial"/>
                <w:szCs w:val="16"/>
                <w:lang w:val="pl-PL"/>
              </w:rPr>
            </w:pPr>
            <w:r>
              <w:rPr>
                <w:rFonts w:cs="Arial"/>
                <w:szCs w:val="16"/>
                <w:lang w:val="pl-PL"/>
              </w:rPr>
              <w:t>Nabory mogą być ogłoszone w następujących trybach:</w:t>
            </w:r>
          </w:p>
          <w:p w14:paraId="770EBCA3" w14:textId="0F1DA801" w:rsidR="0076016E" w:rsidRDefault="0076016E" w:rsidP="00093A71">
            <w:pPr>
              <w:shd w:val="clear" w:color="auto" w:fill="FFFFFF" w:themeFill="background1"/>
              <w:spacing w:afterLines="8" w:after="19"/>
              <w:jc w:val="both"/>
              <w:rPr>
                <w:rFonts w:cs="Arial"/>
                <w:szCs w:val="16"/>
                <w:lang w:val="pl-PL"/>
              </w:rPr>
            </w:pPr>
            <w:r>
              <w:rPr>
                <w:rFonts w:cs="Arial"/>
                <w:szCs w:val="16"/>
                <w:lang w:val="pl-PL"/>
              </w:rPr>
              <w:t xml:space="preserve">- </w:t>
            </w:r>
            <w:r w:rsidRPr="00460D2B">
              <w:rPr>
                <w:rFonts w:cs="Arial"/>
                <w:b/>
                <w:bCs/>
                <w:szCs w:val="16"/>
                <w:lang w:val="pl-PL"/>
              </w:rPr>
              <w:t xml:space="preserve">w trybie </w:t>
            </w:r>
            <w:r w:rsidR="00590469">
              <w:t>e</w:t>
            </w:r>
            <w:r w:rsidR="00590469" w:rsidRPr="00590469">
              <w:rPr>
                <w:rFonts w:cs="Arial"/>
                <w:b/>
                <w:bCs/>
                <w:szCs w:val="16"/>
                <w:lang w:val="pl-PL"/>
              </w:rPr>
              <w:t>tapowy</w:t>
            </w:r>
            <w:r w:rsidR="00590469">
              <w:rPr>
                <w:rFonts w:cs="Arial"/>
                <w:b/>
                <w:bCs/>
                <w:szCs w:val="16"/>
                <w:lang w:val="pl-PL"/>
              </w:rPr>
              <w:t>m</w:t>
            </w:r>
            <w:r>
              <w:rPr>
                <w:rFonts w:cs="Arial"/>
                <w:szCs w:val="16"/>
                <w:lang w:val="pl-PL"/>
              </w:rPr>
              <w:t xml:space="preserve"> - z jednym terminem składania wniosków,</w:t>
            </w:r>
          </w:p>
          <w:p w14:paraId="0B67C376" w14:textId="7FC2E0DD" w:rsidR="0076016E" w:rsidRPr="009147E9" w:rsidRDefault="0076016E" w:rsidP="00093A71">
            <w:pPr>
              <w:shd w:val="clear" w:color="auto" w:fill="FFFFFF" w:themeFill="background1"/>
              <w:spacing w:afterLines="8" w:after="19"/>
              <w:jc w:val="both"/>
              <w:rPr>
                <w:rFonts w:cs="Arial"/>
                <w:szCs w:val="16"/>
                <w:lang w:val="pl-PL"/>
              </w:rPr>
            </w:pPr>
            <w:r w:rsidRPr="00BC6FF5">
              <w:rPr>
                <w:rFonts w:cs="Arial"/>
                <w:szCs w:val="16"/>
                <w:lang w:val="pl-PL"/>
              </w:rPr>
              <w:t xml:space="preserve">- </w:t>
            </w:r>
            <w:r w:rsidRPr="00460D2B">
              <w:rPr>
                <w:rFonts w:cs="Arial"/>
                <w:b/>
                <w:bCs/>
                <w:szCs w:val="16"/>
                <w:lang w:val="pl-PL"/>
              </w:rPr>
              <w:t>w trybie ciągłym</w:t>
            </w:r>
            <w:r>
              <w:rPr>
                <w:rFonts w:cs="Arial"/>
                <w:szCs w:val="16"/>
                <w:lang w:val="pl-PL"/>
              </w:rPr>
              <w:t xml:space="preserve"> - z kilkoma terminami składania wniosków.</w:t>
            </w:r>
          </w:p>
          <w:p w14:paraId="26C23E4A" w14:textId="1F69392E" w:rsidR="0076016E" w:rsidRPr="009147E9" w:rsidRDefault="0076016E" w:rsidP="00093A71">
            <w:pPr>
              <w:shd w:val="clear" w:color="auto" w:fill="FFFFFF" w:themeFill="background1"/>
              <w:spacing w:afterLines="8" w:after="19"/>
              <w:jc w:val="both"/>
              <w:rPr>
                <w:rFonts w:cs="Arial"/>
                <w:b/>
                <w:bCs/>
                <w:szCs w:val="16"/>
              </w:rPr>
            </w:pPr>
            <w:r w:rsidRPr="009147E9">
              <w:rPr>
                <w:rFonts w:cs="Arial"/>
                <w:szCs w:val="16"/>
                <w:lang w:val="pl-PL"/>
              </w:rPr>
              <w:t>Szczegółowe informacje na temat naborów w ramach szczegól</w:t>
            </w:r>
            <w:r>
              <w:rPr>
                <w:rFonts w:cs="Arial"/>
                <w:szCs w:val="16"/>
                <w:lang w:val="pl-PL"/>
              </w:rPr>
              <w:t>owych celów</w:t>
            </w:r>
            <w:r w:rsidRPr="009147E9">
              <w:rPr>
                <w:rFonts w:cs="Arial"/>
                <w:szCs w:val="16"/>
                <w:lang w:val="pl-PL"/>
              </w:rPr>
              <w:t xml:space="preserve"> znajdują się na stronach internetowych programu </w:t>
            </w:r>
            <w:r w:rsidR="003C134B">
              <w:fldChar w:fldCharType="begin"/>
            </w:r>
            <w:r w:rsidR="003C134B">
              <w:instrText xml:space="preserve"> HYPERLINK "https://pl.cz-pl.eu/" </w:instrText>
            </w:r>
            <w:r w:rsidR="003C134B">
              <w:fldChar w:fldCharType="separate"/>
            </w:r>
            <w:r w:rsidRPr="0029613F">
              <w:rPr>
                <w:rStyle w:val="Hypertextovodkaz"/>
                <w:rFonts w:cs="Arial"/>
                <w:szCs w:val="16"/>
                <w:lang w:val="pl-PL"/>
              </w:rPr>
              <w:t>www.cz-pl.eu</w:t>
            </w:r>
            <w:r w:rsidR="003C134B">
              <w:rPr>
                <w:rStyle w:val="Hypertextovodkaz"/>
                <w:rFonts w:cs="Arial"/>
                <w:szCs w:val="16"/>
                <w:lang w:val="pl-PL"/>
              </w:rPr>
              <w:fldChar w:fldCharType="end"/>
            </w:r>
            <w:r w:rsidRPr="009147E9">
              <w:rPr>
                <w:rFonts w:cs="Arial"/>
                <w:szCs w:val="16"/>
                <w:lang w:val="pl-PL"/>
              </w:rPr>
              <w:t xml:space="preserve">. </w:t>
            </w:r>
          </w:p>
        </w:tc>
      </w:tr>
      <w:tr w:rsidR="00EA768D" w:rsidRPr="009147E9" w14:paraId="0E1E536E" w14:textId="77777777" w:rsidTr="006B4C0C">
        <w:trPr>
          <w:jc w:val="center"/>
        </w:trPr>
        <w:tc>
          <w:tcPr>
            <w:tcW w:w="0" w:type="auto"/>
            <w:tcBorders>
              <w:right w:val="single" w:sz="18" w:space="0" w:color="4F81BD" w:themeColor="accent1"/>
            </w:tcBorders>
            <w:shd w:val="clear" w:color="auto" w:fill="auto"/>
          </w:tcPr>
          <w:p w14:paraId="1778D7C1" w14:textId="77777777" w:rsidR="0076016E" w:rsidRPr="009147E9" w:rsidRDefault="0076016E" w:rsidP="00093A71">
            <w:pPr>
              <w:pStyle w:val="Nadpis3"/>
              <w:outlineLvl w:val="2"/>
              <w:rPr>
                <w:b w:val="0"/>
                <w:i w:val="0"/>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1F9C7B4" w14:textId="0D07F08C" w:rsidR="0076016E" w:rsidRPr="009147E9" w:rsidRDefault="0076016E" w:rsidP="00093A71">
            <w:pPr>
              <w:shd w:val="clear" w:color="auto" w:fill="FFFFFF" w:themeFill="background1"/>
              <w:spacing w:afterLines="8" w:after="19"/>
              <w:jc w:val="center"/>
              <w:rPr>
                <w:b/>
                <w:i/>
              </w:rPr>
            </w:pPr>
            <w:r w:rsidRPr="009147E9">
              <w:rPr>
                <w:rFonts w:cs="Arial"/>
                <w:b/>
                <w:szCs w:val="16"/>
              </w:rPr>
              <w:t>Mimo vyhlášenou výzvu není možné žádosti předkládat.</w:t>
            </w:r>
          </w:p>
        </w:tc>
        <w:tc>
          <w:tcPr>
            <w:tcW w:w="792" w:type="dxa"/>
            <w:tcBorders>
              <w:left w:val="single" w:sz="18" w:space="0" w:color="4F81BD" w:themeColor="accent1"/>
            </w:tcBorders>
            <w:shd w:val="clear" w:color="auto" w:fill="auto"/>
          </w:tcPr>
          <w:p w14:paraId="366F0DE5" w14:textId="77777777" w:rsidR="0076016E" w:rsidRPr="009147E9" w:rsidRDefault="0076016E" w:rsidP="00093A71">
            <w:pPr>
              <w:pStyle w:val="Nadpis3"/>
              <w:outlineLvl w:val="2"/>
              <w:rPr>
                <w:b w:val="0"/>
                <w:i w:val="0"/>
              </w:rPr>
            </w:pPr>
          </w:p>
        </w:tc>
        <w:tc>
          <w:tcPr>
            <w:tcW w:w="286" w:type="dxa"/>
            <w:tcBorders>
              <w:right w:val="single" w:sz="18" w:space="0" w:color="4F81BD" w:themeColor="accent1"/>
            </w:tcBorders>
            <w:shd w:val="clear" w:color="auto" w:fill="auto"/>
          </w:tcPr>
          <w:p w14:paraId="5D74EB4C" w14:textId="77777777" w:rsidR="0076016E" w:rsidRPr="009147E9" w:rsidRDefault="0076016E" w:rsidP="00093A71">
            <w:pPr>
              <w:pStyle w:val="Nadpis3"/>
              <w:outlineLvl w:val="2"/>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973AC08" w14:textId="04A3D379" w:rsidR="0076016E" w:rsidRPr="009147E9" w:rsidRDefault="0076016E" w:rsidP="00093A71">
            <w:pPr>
              <w:jc w:val="center"/>
            </w:pPr>
            <w:r w:rsidRPr="009147E9">
              <w:rPr>
                <w:rFonts w:cs="Arial"/>
                <w:b/>
                <w:bCs/>
                <w:szCs w:val="16"/>
                <w:lang w:val="pl-PL"/>
              </w:rPr>
              <w:t>Poza ogłoszonym naborem nie ma możliwości składania wniosków.</w:t>
            </w:r>
          </w:p>
        </w:tc>
        <w:tc>
          <w:tcPr>
            <w:tcW w:w="289" w:type="dxa"/>
            <w:tcBorders>
              <w:left w:val="single" w:sz="18" w:space="0" w:color="4F81BD" w:themeColor="accent1"/>
            </w:tcBorders>
            <w:shd w:val="clear" w:color="auto" w:fill="auto"/>
          </w:tcPr>
          <w:p w14:paraId="159B9E8D" w14:textId="77777777" w:rsidR="0076016E" w:rsidRPr="009147E9" w:rsidRDefault="0076016E" w:rsidP="00093A71">
            <w:pPr>
              <w:pStyle w:val="Nadpis3"/>
              <w:outlineLvl w:val="2"/>
            </w:pPr>
          </w:p>
        </w:tc>
      </w:tr>
      <w:tr w:rsidR="0076016E" w:rsidRPr="009147E9" w14:paraId="4EEFFFD8" w14:textId="77777777" w:rsidTr="00093A71">
        <w:trPr>
          <w:trHeight w:val="1176"/>
          <w:jc w:val="center"/>
        </w:trPr>
        <w:tc>
          <w:tcPr>
            <w:tcW w:w="0" w:type="auto"/>
            <w:gridSpan w:val="3"/>
            <w:shd w:val="clear" w:color="auto" w:fill="auto"/>
          </w:tcPr>
          <w:p w14:paraId="3C734C06" w14:textId="77777777" w:rsidR="0076016E" w:rsidRPr="00574A20" w:rsidRDefault="0076016E" w:rsidP="00093A71">
            <w:pPr>
              <w:rPr>
                <w:b/>
                <w:bCs/>
                <w:i/>
                <w:iCs/>
                <w:sz w:val="18"/>
                <w:szCs w:val="18"/>
              </w:rPr>
            </w:pPr>
            <w:r w:rsidRPr="00574A20">
              <w:rPr>
                <w:b/>
                <w:bCs/>
                <w:i/>
                <w:iCs/>
                <w:sz w:val="18"/>
                <w:szCs w:val="18"/>
              </w:rPr>
              <w:t>Projektový záměr</w:t>
            </w:r>
          </w:p>
          <w:p w14:paraId="2E384A56"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 vyhlášení výzvy každý žadatel, společně s partnerem z druhé strany hranice, </w:t>
            </w:r>
            <w:proofErr w:type="gramStart"/>
            <w:r w:rsidRPr="009147E9">
              <w:rPr>
                <w:rFonts w:cs="Arial"/>
                <w:szCs w:val="16"/>
              </w:rPr>
              <w:t>předloží</w:t>
            </w:r>
            <w:proofErr w:type="gramEnd"/>
            <w:r w:rsidRPr="009147E9">
              <w:rPr>
                <w:rFonts w:cs="Arial"/>
                <w:szCs w:val="16"/>
              </w:rPr>
              <w:t xml:space="preserve"> na JS projektový záměr. Projektový záměr se předkládá elektronicky prostřednictvím webových stránek </w:t>
            </w:r>
            <w:hyperlink r:id="rId29" w:history="1">
              <w:r w:rsidRPr="009147E9">
                <w:rPr>
                  <w:rStyle w:val="Hypertextovodkaz"/>
                  <w:rFonts w:cs="Arial"/>
                  <w:szCs w:val="16"/>
                </w:rPr>
                <w:t>www.cz-pl.eu</w:t>
              </w:r>
            </w:hyperlink>
            <w:r w:rsidRPr="009147E9">
              <w:rPr>
                <w:rFonts w:cs="Arial"/>
                <w:szCs w:val="16"/>
              </w:rPr>
              <w:t xml:space="preserve">. </w:t>
            </w:r>
          </w:p>
        </w:tc>
        <w:tc>
          <w:tcPr>
            <w:tcW w:w="7566" w:type="dxa"/>
            <w:gridSpan w:val="7"/>
            <w:shd w:val="clear" w:color="auto" w:fill="auto"/>
          </w:tcPr>
          <w:p w14:paraId="40889C02" w14:textId="77777777" w:rsidR="0076016E" w:rsidRPr="00574A20" w:rsidRDefault="0076016E" w:rsidP="00093A71">
            <w:pPr>
              <w:rPr>
                <w:b/>
                <w:bCs/>
                <w:i/>
                <w:iCs/>
                <w:sz w:val="18"/>
                <w:szCs w:val="18"/>
              </w:rPr>
            </w:pPr>
            <w:proofErr w:type="spellStart"/>
            <w:r w:rsidRPr="00574A20">
              <w:rPr>
                <w:b/>
                <w:bCs/>
                <w:i/>
                <w:iCs/>
                <w:sz w:val="18"/>
                <w:szCs w:val="18"/>
              </w:rPr>
              <w:t>Propozycja</w:t>
            </w:r>
            <w:proofErr w:type="spellEnd"/>
            <w:r w:rsidRPr="00574A20">
              <w:rPr>
                <w:b/>
                <w:bCs/>
                <w:i/>
                <w:iCs/>
                <w:sz w:val="18"/>
                <w:szCs w:val="18"/>
              </w:rPr>
              <w:t xml:space="preserve"> </w:t>
            </w:r>
            <w:proofErr w:type="spellStart"/>
            <w:r w:rsidRPr="00574A20">
              <w:rPr>
                <w:b/>
                <w:bCs/>
                <w:i/>
                <w:iCs/>
                <w:sz w:val="18"/>
                <w:szCs w:val="18"/>
              </w:rPr>
              <w:t>projektowa</w:t>
            </w:r>
            <w:proofErr w:type="spellEnd"/>
            <w:r w:rsidRPr="00574A20">
              <w:rPr>
                <w:b/>
                <w:bCs/>
                <w:i/>
                <w:iCs/>
                <w:sz w:val="18"/>
                <w:szCs w:val="18"/>
              </w:rPr>
              <w:t xml:space="preserve"> </w:t>
            </w:r>
          </w:p>
          <w:p w14:paraId="53D5DF9A" w14:textId="77EC709E" w:rsidR="0076016E" w:rsidRPr="009147E9" w:rsidRDefault="0076016E" w:rsidP="00093A71">
            <w:pPr>
              <w:shd w:val="clear" w:color="auto" w:fill="FFFFFF" w:themeFill="background1"/>
              <w:spacing w:afterLines="8" w:after="19"/>
              <w:jc w:val="both"/>
              <w:rPr>
                <w:rFonts w:eastAsia="Times New Roman" w:cs="Arial"/>
                <w:b/>
                <w:bCs/>
                <w:szCs w:val="16"/>
                <w:lang w:eastAsia="cs-CZ"/>
              </w:rPr>
            </w:pPr>
            <w:r w:rsidRPr="009147E9">
              <w:rPr>
                <w:rFonts w:eastAsia="Times New Roman" w:cs="Arial"/>
                <w:szCs w:val="16"/>
                <w:lang w:val="pl-PL" w:eastAsia="cs-CZ"/>
              </w:rPr>
              <w:t xml:space="preserve">Po ogłoszeniu naboru każdy wnioskodawca, wspólnie z partnerem z drugiej strony granicy, złoży do WS propozycję projektową elektronicznie przez stronę internetową </w:t>
            </w:r>
            <w:r w:rsidR="003C134B">
              <w:fldChar w:fldCharType="begin"/>
            </w:r>
            <w:r w:rsidR="003C134B">
              <w:instrText xml:space="preserve"> HYPERLINK "https://pl.cz-pl.eu/" </w:instrText>
            </w:r>
            <w:r w:rsidR="003C134B">
              <w:fldChar w:fldCharType="separate"/>
            </w:r>
            <w:r w:rsidR="009E5B9C" w:rsidRPr="009E5B9C">
              <w:rPr>
                <w:rStyle w:val="Hypertextovodkaz"/>
                <w:rFonts w:eastAsia="Times New Roman" w:cs="Arial"/>
                <w:szCs w:val="16"/>
                <w:lang w:val="pl-PL" w:eastAsia="cs-CZ"/>
              </w:rPr>
              <w:t>https://pl.cz-pl.eu/</w:t>
            </w:r>
            <w:r w:rsidR="003C134B">
              <w:rPr>
                <w:rStyle w:val="Hypertextovodkaz"/>
                <w:rFonts w:eastAsia="Times New Roman" w:cs="Arial"/>
                <w:szCs w:val="16"/>
                <w:lang w:val="pl-PL" w:eastAsia="cs-CZ"/>
              </w:rPr>
              <w:fldChar w:fldCharType="end"/>
            </w:r>
            <w:r w:rsidR="009E5B9C">
              <w:rPr>
                <w:rFonts w:eastAsia="Times New Roman" w:cs="Arial"/>
                <w:szCs w:val="16"/>
                <w:lang w:val="pl-PL" w:eastAsia="cs-CZ"/>
              </w:rPr>
              <w:t xml:space="preserve"> </w:t>
            </w:r>
            <w:r w:rsidRPr="009147E9">
              <w:rPr>
                <w:rFonts w:eastAsia="Times New Roman" w:cs="Arial"/>
                <w:szCs w:val="16"/>
                <w:lang w:val="pl-PL" w:eastAsia="cs-CZ"/>
              </w:rPr>
              <w:t xml:space="preserve">. </w:t>
            </w:r>
          </w:p>
        </w:tc>
      </w:tr>
      <w:tr w:rsidR="00EA768D" w:rsidRPr="00AD76E9" w14:paraId="63BBBA70" w14:textId="77777777" w:rsidTr="006B4C0C">
        <w:trPr>
          <w:jc w:val="center"/>
        </w:trPr>
        <w:tc>
          <w:tcPr>
            <w:tcW w:w="0" w:type="auto"/>
            <w:tcBorders>
              <w:right w:val="single" w:sz="18" w:space="0" w:color="4F81BD" w:themeColor="accent1"/>
            </w:tcBorders>
            <w:shd w:val="clear" w:color="auto" w:fill="auto"/>
          </w:tcPr>
          <w:p w14:paraId="6836E6B2" w14:textId="77777777" w:rsidR="0076016E" w:rsidRPr="009147E9" w:rsidRDefault="0076016E" w:rsidP="00093A71">
            <w:pPr>
              <w:pStyle w:val="Nadpis3"/>
              <w:outlineLvl w:val="2"/>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D3D23B7" w14:textId="77777777" w:rsidR="0076016E" w:rsidRPr="009147E9" w:rsidRDefault="0076016E" w:rsidP="00093A71">
            <w:pPr>
              <w:shd w:val="clear" w:color="auto" w:fill="FFFFFF" w:themeFill="background1"/>
              <w:spacing w:afterLines="8" w:after="19"/>
              <w:jc w:val="center"/>
            </w:pPr>
            <w:r w:rsidRPr="009147E9">
              <w:rPr>
                <w:rFonts w:cs="Arial"/>
                <w:b/>
                <w:szCs w:val="16"/>
              </w:rPr>
              <w:t xml:space="preserve">Projektový záměr musí být odeslán na JS nejpozději v termínu, který je uveden </w:t>
            </w:r>
            <w:r>
              <w:rPr>
                <w:rFonts w:cs="Arial"/>
                <w:b/>
                <w:szCs w:val="16"/>
              </w:rPr>
              <w:t>v příslušné výzvě</w:t>
            </w:r>
            <w:r w:rsidRPr="009147E9">
              <w:rPr>
                <w:rFonts w:cs="Arial"/>
                <w:b/>
                <w:szCs w:val="16"/>
              </w:rPr>
              <w:t>.</w:t>
            </w:r>
          </w:p>
        </w:tc>
        <w:tc>
          <w:tcPr>
            <w:tcW w:w="792" w:type="dxa"/>
            <w:tcBorders>
              <w:left w:val="single" w:sz="18" w:space="0" w:color="4F81BD" w:themeColor="accent1"/>
            </w:tcBorders>
            <w:shd w:val="clear" w:color="auto" w:fill="auto"/>
          </w:tcPr>
          <w:p w14:paraId="4D8FF048" w14:textId="77777777" w:rsidR="0076016E" w:rsidRPr="009147E9" w:rsidRDefault="0076016E" w:rsidP="00093A71">
            <w:pPr>
              <w:pStyle w:val="Nadpis3"/>
              <w:outlineLvl w:val="2"/>
            </w:pPr>
          </w:p>
        </w:tc>
        <w:tc>
          <w:tcPr>
            <w:tcW w:w="286" w:type="dxa"/>
            <w:tcBorders>
              <w:right w:val="single" w:sz="18" w:space="0" w:color="4F81BD" w:themeColor="accent1"/>
            </w:tcBorders>
            <w:shd w:val="clear" w:color="auto" w:fill="auto"/>
          </w:tcPr>
          <w:p w14:paraId="2601DAF7" w14:textId="77777777" w:rsidR="0076016E" w:rsidRPr="009147E9" w:rsidRDefault="0076016E" w:rsidP="00093A71">
            <w:pPr>
              <w:pStyle w:val="Nadpis3"/>
              <w:outlineLvl w:val="2"/>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03A0348" w14:textId="77777777" w:rsidR="0076016E" w:rsidRPr="009147E9" w:rsidRDefault="0076016E" w:rsidP="00093A71">
            <w:pPr>
              <w:shd w:val="clear" w:color="auto" w:fill="FFFFFF" w:themeFill="background1"/>
              <w:spacing w:afterLines="8" w:after="19"/>
              <w:jc w:val="center"/>
            </w:pPr>
            <w:r w:rsidRPr="009147E9">
              <w:rPr>
                <w:rFonts w:eastAsia="Times New Roman" w:cs="Arial"/>
                <w:b/>
                <w:bCs/>
                <w:szCs w:val="16"/>
                <w:lang w:val="pl-PL" w:eastAsia="cs-CZ"/>
              </w:rPr>
              <w:t xml:space="preserve">Propozycja projektowa musi zostać przesłana do WS najpóźniej w terminie, który jest podany </w:t>
            </w:r>
            <w:r>
              <w:rPr>
                <w:rFonts w:eastAsia="Times New Roman" w:cs="Arial"/>
                <w:b/>
                <w:bCs/>
                <w:szCs w:val="16"/>
                <w:lang w:val="pl-PL" w:eastAsia="cs-CZ"/>
              </w:rPr>
              <w:t>w warunkach danego naboru</w:t>
            </w:r>
            <w:r w:rsidRPr="009147E9">
              <w:rPr>
                <w:rFonts w:eastAsia="Times New Roman" w:cs="Arial"/>
                <w:b/>
                <w:bCs/>
                <w:szCs w:val="16"/>
                <w:lang w:val="pl-PL" w:eastAsia="cs-CZ"/>
              </w:rPr>
              <w:t>.</w:t>
            </w:r>
          </w:p>
        </w:tc>
        <w:tc>
          <w:tcPr>
            <w:tcW w:w="289" w:type="dxa"/>
            <w:tcBorders>
              <w:left w:val="single" w:sz="18" w:space="0" w:color="4F81BD" w:themeColor="accent1"/>
            </w:tcBorders>
            <w:shd w:val="clear" w:color="auto" w:fill="auto"/>
          </w:tcPr>
          <w:p w14:paraId="3C9CBAEC" w14:textId="77777777" w:rsidR="0076016E" w:rsidRPr="009147E9" w:rsidRDefault="0076016E" w:rsidP="00093A71">
            <w:pPr>
              <w:pStyle w:val="Nadpis3"/>
              <w:outlineLvl w:val="2"/>
            </w:pPr>
          </w:p>
        </w:tc>
      </w:tr>
      <w:tr w:rsidR="0076016E" w:rsidRPr="009147E9" w14:paraId="6C44BA83" w14:textId="77777777" w:rsidTr="00093A71">
        <w:trPr>
          <w:jc w:val="center"/>
        </w:trPr>
        <w:tc>
          <w:tcPr>
            <w:tcW w:w="0" w:type="auto"/>
            <w:gridSpan w:val="3"/>
            <w:shd w:val="clear" w:color="auto" w:fill="auto"/>
          </w:tcPr>
          <w:p w14:paraId="33EC3833" w14:textId="77777777" w:rsidR="0076016E" w:rsidRPr="00187748" w:rsidRDefault="0076016E" w:rsidP="00093A71">
            <w:pPr>
              <w:shd w:val="clear" w:color="auto" w:fill="FFFFFF" w:themeFill="background1"/>
              <w:spacing w:afterLines="8" w:after="19"/>
              <w:jc w:val="both"/>
              <w:rPr>
                <w:u w:val="single"/>
              </w:rPr>
            </w:pPr>
            <w:r w:rsidRPr="009147E9">
              <w:rPr>
                <w:rFonts w:cs="Arial"/>
                <w:szCs w:val="16"/>
              </w:rPr>
              <w:t xml:space="preserve">JS nejpozději </w:t>
            </w:r>
            <w:r>
              <w:rPr>
                <w:rFonts w:cs="Arial"/>
                <w:szCs w:val="16"/>
              </w:rPr>
              <w:t>4</w:t>
            </w:r>
            <w:r w:rsidRPr="009147E9">
              <w:rPr>
                <w:rFonts w:cs="Arial"/>
                <w:szCs w:val="16"/>
              </w:rPr>
              <w:t xml:space="preserve"> týdnů před ukončením příjmu žádostí pošle emailem stanovisko k obdrženému záměru. Stanovisko není pro žadatele závazné a je pouze doporučením, jehož cílem je zkvalitnění připravovaného projektu. </w:t>
            </w:r>
          </w:p>
        </w:tc>
        <w:tc>
          <w:tcPr>
            <w:tcW w:w="7566" w:type="dxa"/>
            <w:gridSpan w:val="7"/>
            <w:shd w:val="clear" w:color="auto" w:fill="auto"/>
          </w:tcPr>
          <w:p w14:paraId="0834CA62" w14:textId="77777777" w:rsidR="0076016E" w:rsidRPr="009147E9" w:rsidRDefault="0076016E" w:rsidP="00093A71">
            <w:pPr>
              <w:shd w:val="clear" w:color="auto" w:fill="FFFFFF" w:themeFill="background1"/>
              <w:spacing w:afterLines="8" w:after="19"/>
              <w:jc w:val="both"/>
              <w:rPr>
                <w:rFonts w:eastAsia="Times New Roman" w:cs="Arial"/>
                <w:szCs w:val="16"/>
                <w:lang w:val="pl-PL" w:eastAsia="cs-CZ"/>
              </w:rPr>
            </w:pPr>
            <w:r w:rsidRPr="009147E9">
              <w:rPr>
                <w:rFonts w:eastAsia="Times New Roman" w:cs="Arial"/>
                <w:szCs w:val="16"/>
                <w:lang w:val="pl-PL" w:eastAsia="cs-CZ"/>
              </w:rPr>
              <w:t xml:space="preserve">WS najpóźniej do </w:t>
            </w:r>
            <w:r>
              <w:rPr>
                <w:rFonts w:eastAsia="Times New Roman" w:cs="Arial"/>
                <w:szCs w:val="16"/>
                <w:lang w:val="pl-PL" w:eastAsia="cs-CZ"/>
              </w:rPr>
              <w:t>4</w:t>
            </w:r>
            <w:r w:rsidRPr="009147E9">
              <w:rPr>
                <w:rFonts w:eastAsia="Times New Roman" w:cs="Arial"/>
                <w:szCs w:val="16"/>
                <w:lang w:val="pl-PL" w:eastAsia="cs-CZ"/>
              </w:rPr>
              <w:t xml:space="preserve"> tygodni przed zakończeniem przyjmowania wniosków projektowych prześle emailem </w:t>
            </w:r>
            <w:r>
              <w:rPr>
                <w:rFonts w:eastAsia="Times New Roman" w:cs="Arial"/>
                <w:szCs w:val="16"/>
                <w:lang w:val="pl-PL" w:eastAsia="cs-CZ"/>
              </w:rPr>
              <w:t>opinię</w:t>
            </w:r>
            <w:r w:rsidRPr="009147E9">
              <w:rPr>
                <w:rFonts w:eastAsia="Times New Roman" w:cs="Arial"/>
                <w:szCs w:val="16"/>
                <w:lang w:val="pl-PL" w:eastAsia="cs-CZ"/>
              </w:rPr>
              <w:t xml:space="preserve"> dotycząc</w:t>
            </w:r>
            <w:r>
              <w:rPr>
                <w:rFonts w:eastAsia="Times New Roman" w:cs="Arial"/>
                <w:szCs w:val="16"/>
                <w:lang w:val="pl-PL" w:eastAsia="cs-CZ"/>
              </w:rPr>
              <w:t>ą</w:t>
            </w:r>
            <w:r w:rsidRPr="009147E9">
              <w:rPr>
                <w:rFonts w:eastAsia="Times New Roman" w:cs="Arial"/>
                <w:szCs w:val="16"/>
                <w:lang w:val="pl-PL" w:eastAsia="cs-CZ"/>
              </w:rPr>
              <w:t xml:space="preserve"> otrzymanej propozycji. Opinia nie ma charakteru wiążącego dla wnioskodawcy i stanowi rekomendacje mające na celu podnie</w:t>
            </w:r>
            <w:r>
              <w:rPr>
                <w:rFonts w:eastAsia="Times New Roman" w:cs="Arial"/>
                <w:szCs w:val="16"/>
                <w:lang w:val="pl-PL" w:eastAsia="cs-CZ"/>
              </w:rPr>
              <w:t>sienie</w:t>
            </w:r>
            <w:r w:rsidRPr="009147E9">
              <w:rPr>
                <w:rFonts w:eastAsia="Times New Roman" w:cs="Arial"/>
                <w:szCs w:val="16"/>
                <w:lang w:val="pl-PL" w:eastAsia="cs-CZ"/>
              </w:rPr>
              <w:t xml:space="preserve"> jakoś</w:t>
            </w:r>
            <w:r>
              <w:rPr>
                <w:rFonts w:eastAsia="Times New Roman" w:cs="Arial"/>
                <w:szCs w:val="16"/>
                <w:lang w:val="pl-PL" w:eastAsia="cs-CZ"/>
              </w:rPr>
              <w:t>ci</w:t>
            </w:r>
            <w:r w:rsidRPr="009147E9">
              <w:rPr>
                <w:rFonts w:eastAsia="Times New Roman" w:cs="Arial"/>
                <w:szCs w:val="16"/>
                <w:lang w:val="pl-PL" w:eastAsia="cs-CZ"/>
              </w:rPr>
              <w:t xml:space="preserve"> przygotowywanego projektu. </w:t>
            </w:r>
          </w:p>
        </w:tc>
      </w:tr>
      <w:tr w:rsidR="0076016E" w:rsidRPr="009147E9" w14:paraId="232988CC" w14:textId="77777777" w:rsidTr="00093A71">
        <w:trPr>
          <w:jc w:val="center"/>
        </w:trPr>
        <w:tc>
          <w:tcPr>
            <w:tcW w:w="0" w:type="auto"/>
            <w:gridSpan w:val="3"/>
            <w:shd w:val="clear" w:color="auto" w:fill="auto"/>
          </w:tcPr>
          <w:p w14:paraId="23B4142D" w14:textId="22C36A1C" w:rsidR="0076016E" w:rsidRPr="00574A20" w:rsidRDefault="009D2659" w:rsidP="00093A71">
            <w:pPr>
              <w:rPr>
                <w:b/>
                <w:bCs/>
                <w:i/>
                <w:iCs/>
                <w:sz w:val="18"/>
                <w:szCs w:val="18"/>
              </w:rPr>
            </w:pPr>
            <w:r>
              <w:rPr>
                <w:b/>
                <w:bCs/>
                <w:i/>
                <w:iCs/>
                <w:sz w:val="18"/>
                <w:szCs w:val="18"/>
              </w:rPr>
              <w:t>Ž</w:t>
            </w:r>
            <w:r w:rsidR="0076016E" w:rsidRPr="00574A20">
              <w:rPr>
                <w:b/>
                <w:bCs/>
                <w:i/>
                <w:iCs/>
                <w:sz w:val="18"/>
                <w:szCs w:val="18"/>
              </w:rPr>
              <w:t>ádost</w:t>
            </w:r>
          </w:p>
          <w:p w14:paraId="4E76BB11" w14:textId="3DCA8A31"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 předložení projektového záměru žadatel v monitorovacím systému </w:t>
            </w:r>
            <w:r w:rsidR="001F2681" w:rsidRPr="001F2681">
              <w:t>https://iskp21.mssf.cz/</w:t>
            </w:r>
            <w:r w:rsidRPr="009147E9">
              <w:rPr>
                <w:rFonts w:cs="Arial"/>
                <w:szCs w:val="16"/>
              </w:rPr>
              <w:t xml:space="preserve"> vyplní projektovou žádost vč. příloh. Žádost následně</w:t>
            </w:r>
            <w:r>
              <w:rPr>
                <w:rFonts w:cs="Arial"/>
                <w:szCs w:val="16"/>
              </w:rPr>
              <w:t xml:space="preserve"> finalizuje</w:t>
            </w:r>
            <w:r w:rsidRPr="009147E9">
              <w:rPr>
                <w:rFonts w:cs="Arial"/>
                <w:szCs w:val="16"/>
              </w:rPr>
              <w:t xml:space="preserve"> </w:t>
            </w:r>
            <w:r>
              <w:rPr>
                <w:rFonts w:cs="Arial"/>
                <w:szCs w:val="16"/>
              </w:rPr>
              <w:t xml:space="preserve">a </w:t>
            </w:r>
            <w:proofErr w:type="gramStart"/>
            <w:r w:rsidRPr="009147E9">
              <w:rPr>
                <w:rFonts w:cs="Arial"/>
                <w:szCs w:val="16"/>
              </w:rPr>
              <w:t>opatří</w:t>
            </w:r>
            <w:proofErr w:type="gramEnd"/>
            <w:r w:rsidRPr="009147E9">
              <w:rPr>
                <w:rFonts w:cs="Arial"/>
                <w:szCs w:val="16"/>
              </w:rPr>
              <w:t xml:space="preserve"> elektronickým podpisem. </w:t>
            </w:r>
          </w:p>
          <w:p w14:paraId="3BF36846"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Takto </w:t>
            </w:r>
            <w:r>
              <w:rPr>
                <w:rFonts w:cs="Arial"/>
                <w:szCs w:val="16"/>
              </w:rPr>
              <w:t>předložená</w:t>
            </w:r>
            <w:r w:rsidRPr="009147E9">
              <w:rPr>
                <w:rFonts w:cs="Arial"/>
                <w:szCs w:val="16"/>
              </w:rPr>
              <w:t xml:space="preserve"> žádost je podstoupena kontrole a hodnocení. </w:t>
            </w:r>
          </w:p>
        </w:tc>
        <w:tc>
          <w:tcPr>
            <w:tcW w:w="7566" w:type="dxa"/>
            <w:gridSpan w:val="7"/>
            <w:shd w:val="clear" w:color="auto" w:fill="auto"/>
          </w:tcPr>
          <w:p w14:paraId="03F40AE4" w14:textId="1E24415C" w:rsidR="0076016E" w:rsidRPr="00574A20" w:rsidRDefault="0076016E" w:rsidP="00093A71">
            <w:pPr>
              <w:rPr>
                <w:b/>
                <w:bCs/>
                <w:i/>
                <w:iCs/>
                <w:sz w:val="18"/>
                <w:szCs w:val="18"/>
              </w:rPr>
            </w:pPr>
            <w:proofErr w:type="spellStart"/>
            <w:r w:rsidRPr="00574A20">
              <w:rPr>
                <w:b/>
                <w:bCs/>
                <w:i/>
                <w:iCs/>
                <w:sz w:val="18"/>
                <w:szCs w:val="18"/>
              </w:rPr>
              <w:t>Wniosek</w:t>
            </w:r>
            <w:proofErr w:type="spellEnd"/>
            <w:r w:rsidRPr="00574A20">
              <w:rPr>
                <w:b/>
                <w:bCs/>
                <w:i/>
                <w:iCs/>
                <w:sz w:val="18"/>
                <w:szCs w:val="18"/>
              </w:rPr>
              <w:t xml:space="preserve"> </w:t>
            </w:r>
          </w:p>
          <w:p w14:paraId="44528EEA" w14:textId="6FEC2BCE"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Times New Roman" w:cs="Arial"/>
                <w:szCs w:val="16"/>
                <w:lang w:val="pl-PL" w:eastAsia="cs-CZ"/>
              </w:rPr>
              <w:t xml:space="preserve">Po złożeniu propozycji projektowej wnioskodawca w systemie monitorującym </w:t>
            </w:r>
            <w:r w:rsidR="001F2681" w:rsidRPr="001F2681">
              <w:t>https://iskp21.mssf.cz/</w:t>
            </w:r>
            <w:r w:rsidRPr="009147E9">
              <w:rPr>
                <w:rStyle w:val="Hypertextovodkaz"/>
                <w:rFonts w:cs="Arial"/>
                <w:szCs w:val="16"/>
                <w:lang w:val="pl-PL"/>
              </w:rPr>
              <w:t xml:space="preserve"> </w:t>
            </w:r>
            <w:r w:rsidRPr="009147E9">
              <w:rPr>
                <w:rFonts w:cs="Arial"/>
                <w:szCs w:val="16"/>
                <w:lang w:val="pl-PL"/>
              </w:rPr>
              <w:t xml:space="preserve">wypełni pełen wniosek </w:t>
            </w:r>
            <w:r w:rsidR="00A354E4">
              <w:rPr>
                <w:rFonts w:cs="Arial"/>
                <w:szCs w:val="16"/>
                <w:lang w:val="pl-PL"/>
              </w:rPr>
              <w:t>projektowy</w:t>
            </w:r>
            <w:r w:rsidRPr="009147E9">
              <w:rPr>
                <w:rFonts w:cs="Arial"/>
                <w:szCs w:val="16"/>
                <w:lang w:val="pl-PL"/>
              </w:rPr>
              <w:t xml:space="preserve"> wraz z załącznikami. Następnie wniosek </w:t>
            </w:r>
            <w:r>
              <w:rPr>
                <w:rFonts w:cs="Arial"/>
                <w:szCs w:val="16"/>
                <w:lang w:val="pl-PL"/>
              </w:rPr>
              <w:t xml:space="preserve">finalizuje i </w:t>
            </w:r>
            <w:r w:rsidRPr="009147E9">
              <w:rPr>
                <w:rFonts w:cs="Arial"/>
                <w:szCs w:val="16"/>
                <w:lang w:val="pl-PL"/>
              </w:rPr>
              <w:t xml:space="preserve">podpisze podpisem elektronicznym. </w:t>
            </w:r>
          </w:p>
          <w:p w14:paraId="2E4188CA" w14:textId="77777777" w:rsidR="0076016E" w:rsidRPr="009147E9" w:rsidRDefault="0076016E" w:rsidP="00093A71">
            <w:pPr>
              <w:shd w:val="clear" w:color="auto" w:fill="FFFFFF" w:themeFill="background1"/>
              <w:spacing w:afterLines="8" w:after="19"/>
              <w:jc w:val="both"/>
              <w:rPr>
                <w:rFonts w:eastAsia="Times New Roman" w:cs="Arial"/>
                <w:b/>
                <w:bCs/>
                <w:szCs w:val="16"/>
                <w:lang w:val="pl-PL" w:eastAsia="cs-CZ"/>
              </w:rPr>
            </w:pPr>
            <w:r w:rsidRPr="009147E9">
              <w:rPr>
                <w:rFonts w:cs="Arial"/>
                <w:szCs w:val="16"/>
                <w:lang w:val="pl-PL"/>
              </w:rPr>
              <w:t xml:space="preserve">Tak </w:t>
            </w:r>
            <w:r w:rsidRPr="00B94BFC">
              <w:rPr>
                <w:rFonts w:cs="Arial"/>
                <w:szCs w:val="16"/>
                <w:lang w:val="pl-PL"/>
              </w:rPr>
              <w:t xml:space="preserve">złożony </w:t>
            </w:r>
            <w:r w:rsidRPr="009147E9">
              <w:rPr>
                <w:rFonts w:cs="Arial"/>
                <w:szCs w:val="16"/>
                <w:lang w:val="pl-PL"/>
              </w:rPr>
              <w:t xml:space="preserve">wniosek jest przekazywany do procesu kontroli i oceny. </w:t>
            </w:r>
          </w:p>
        </w:tc>
      </w:tr>
      <w:tr w:rsidR="00EA768D" w:rsidRPr="009147E9" w14:paraId="72DEEB56" w14:textId="77777777" w:rsidTr="006B4C0C">
        <w:trPr>
          <w:jc w:val="center"/>
        </w:trPr>
        <w:tc>
          <w:tcPr>
            <w:tcW w:w="0" w:type="auto"/>
            <w:tcBorders>
              <w:right w:val="single" w:sz="18" w:space="0" w:color="4F81BD" w:themeColor="accent1"/>
            </w:tcBorders>
            <w:shd w:val="clear" w:color="auto" w:fill="auto"/>
          </w:tcPr>
          <w:p w14:paraId="0B71C4AB" w14:textId="77777777" w:rsidR="0076016E" w:rsidRPr="009147E9" w:rsidRDefault="0076016E" w:rsidP="00093A71">
            <w:pPr>
              <w:pStyle w:val="Nadpis3"/>
              <w:outlineLvl w:val="2"/>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26927D55" w14:textId="1BF48DAB" w:rsidR="0076016E" w:rsidRPr="009147E9" w:rsidRDefault="0076016E" w:rsidP="00093A71">
            <w:pPr>
              <w:shd w:val="clear" w:color="auto" w:fill="FFFFFF" w:themeFill="background1"/>
              <w:spacing w:afterLines="8" w:after="19"/>
              <w:jc w:val="center"/>
            </w:pPr>
            <w:r w:rsidRPr="009147E9">
              <w:rPr>
                <w:rFonts w:cs="Arial"/>
                <w:b/>
                <w:szCs w:val="16"/>
              </w:rPr>
              <w:t>Všechny úkony související s projektem od okamžiku předložení úplné žádosti probíhají v monitorovacím systému.</w:t>
            </w:r>
          </w:p>
        </w:tc>
        <w:tc>
          <w:tcPr>
            <w:tcW w:w="792" w:type="dxa"/>
            <w:tcBorders>
              <w:left w:val="single" w:sz="18" w:space="0" w:color="4F81BD" w:themeColor="accent1"/>
            </w:tcBorders>
            <w:shd w:val="clear" w:color="auto" w:fill="auto"/>
          </w:tcPr>
          <w:p w14:paraId="5CDEFBF8" w14:textId="77777777" w:rsidR="0076016E" w:rsidRPr="009147E9" w:rsidRDefault="0076016E" w:rsidP="00093A71">
            <w:pPr>
              <w:pStyle w:val="Nadpis3"/>
              <w:outlineLvl w:val="2"/>
            </w:pPr>
          </w:p>
        </w:tc>
        <w:tc>
          <w:tcPr>
            <w:tcW w:w="286" w:type="dxa"/>
            <w:tcBorders>
              <w:right w:val="single" w:sz="18" w:space="0" w:color="4F81BD" w:themeColor="accent1"/>
            </w:tcBorders>
            <w:shd w:val="clear" w:color="auto" w:fill="auto"/>
          </w:tcPr>
          <w:p w14:paraId="71754DFB" w14:textId="77777777" w:rsidR="0076016E" w:rsidRPr="009147E9" w:rsidRDefault="0076016E" w:rsidP="00093A71">
            <w:pPr>
              <w:pStyle w:val="Nadpis3"/>
              <w:outlineLvl w:val="2"/>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C3D7DCF" w14:textId="0FEBA241" w:rsidR="0076016E" w:rsidRPr="009147E9" w:rsidRDefault="0076016E" w:rsidP="00093A71">
            <w:pPr>
              <w:jc w:val="center"/>
            </w:pPr>
            <w:r w:rsidRPr="009147E9">
              <w:rPr>
                <w:rStyle w:val="hps"/>
                <w:rFonts w:cs="Arial"/>
                <w:b/>
                <w:bCs/>
                <w:color w:val="222222"/>
                <w:szCs w:val="16"/>
                <w:lang w:val="pl-PL"/>
              </w:rPr>
              <w:t>Wszystkie operacje związane z projektem od momentu złożenia pełnego wniosku odbywają się w systemie monitorującym.</w:t>
            </w:r>
          </w:p>
        </w:tc>
        <w:tc>
          <w:tcPr>
            <w:tcW w:w="289" w:type="dxa"/>
            <w:tcBorders>
              <w:left w:val="single" w:sz="18" w:space="0" w:color="4F81BD" w:themeColor="accent1"/>
            </w:tcBorders>
            <w:shd w:val="clear" w:color="auto" w:fill="auto"/>
          </w:tcPr>
          <w:p w14:paraId="1E105022" w14:textId="77777777" w:rsidR="0076016E" w:rsidRPr="009147E9" w:rsidRDefault="0076016E" w:rsidP="00093A71">
            <w:pPr>
              <w:pStyle w:val="Nadpis3"/>
              <w:outlineLvl w:val="2"/>
            </w:pPr>
          </w:p>
        </w:tc>
      </w:tr>
      <w:tr w:rsidR="0076016E" w:rsidRPr="009147E9" w14:paraId="7AB8E0A8" w14:textId="77777777" w:rsidTr="00093A71">
        <w:trPr>
          <w:jc w:val="center"/>
        </w:trPr>
        <w:tc>
          <w:tcPr>
            <w:tcW w:w="0" w:type="auto"/>
            <w:gridSpan w:val="3"/>
            <w:shd w:val="clear" w:color="auto" w:fill="auto"/>
          </w:tcPr>
          <w:p w14:paraId="6CF72AEA" w14:textId="1FD9EF79"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Podrobné informace </w:t>
            </w:r>
            <w:r w:rsidR="001F2681">
              <w:rPr>
                <w:rFonts w:cs="Arial"/>
                <w:szCs w:val="16"/>
              </w:rPr>
              <w:t xml:space="preserve">o žádosti </w:t>
            </w:r>
            <w:r w:rsidRPr="009147E9">
              <w:rPr>
                <w:rFonts w:cs="Arial"/>
                <w:szCs w:val="16"/>
              </w:rPr>
              <w:t>jsou popsány v Příručce pro žadatele</w:t>
            </w:r>
            <w:r>
              <w:rPr>
                <w:rFonts w:cs="Arial"/>
                <w:szCs w:val="16"/>
              </w:rPr>
              <w:t>.</w:t>
            </w:r>
          </w:p>
        </w:tc>
        <w:tc>
          <w:tcPr>
            <w:tcW w:w="7566" w:type="dxa"/>
            <w:gridSpan w:val="7"/>
            <w:shd w:val="clear" w:color="auto" w:fill="auto"/>
          </w:tcPr>
          <w:p w14:paraId="613649C4" w14:textId="38A0A500" w:rsidR="0076016E" w:rsidRPr="009147E9" w:rsidRDefault="0076016E" w:rsidP="00093A71">
            <w:pPr>
              <w:shd w:val="clear" w:color="auto" w:fill="FFFFFF" w:themeFill="background1"/>
              <w:spacing w:afterLines="8" w:after="19"/>
              <w:jc w:val="both"/>
              <w:rPr>
                <w:rFonts w:eastAsia="Times New Roman" w:cs="Arial"/>
                <w:szCs w:val="16"/>
                <w:lang w:val="pl-PL" w:eastAsia="cs-CZ"/>
              </w:rPr>
            </w:pPr>
            <w:r w:rsidRPr="009147E9">
              <w:rPr>
                <w:rStyle w:val="hps"/>
                <w:rFonts w:cs="Arial"/>
                <w:color w:val="222222"/>
                <w:szCs w:val="16"/>
                <w:lang w:val="pl-PL"/>
              </w:rPr>
              <w:t>Szczegółowe informacje</w:t>
            </w:r>
            <w:r w:rsidR="001F2681">
              <w:rPr>
                <w:rStyle w:val="hps"/>
                <w:rFonts w:cs="Arial"/>
                <w:color w:val="222222"/>
                <w:szCs w:val="16"/>
                <w:lang w:val="pl-PL"/>
              </w:rPr>
              <w:t xml:space="preserve"> </w:t>
            </w:r>
            <w:r w:rsidR="001F2681">
              <w:rPr>
                <w:rStyle w:val="hps"/>
                <w:rFonts w:cs="Arial"/>
                <w:color w:val="222222"/>
                <w:szCs w:val="16"/>
              </w:rPr>
              <w:t xml:space="preserve">o </w:t>
            </w:r>
            <w:proofErr w:type="spellStart"/>
            <w:r w:rsidR="001F2681">
              <w:rPr>
                <w:rStyle w:val="hps"/>
                <w:rFonts w:cs="Arial"/>
                <w:color w:val="222222"/>
                <w:szCs w:val="16"/>
              </w:rPr>
              <w:t>wniosku</w:t>
            </w:r>
            <w:proofErr w:type="spellEnd"/>
            <w:r w:rsidRPr="009147E9">
              <w:rPr>
                <w:rStyle w:val="hps"/>
                <w:rFonts w:cs="Arial"/>
                <w:color w:val="222222"/>
                <w:szCs w:val="16"/>
                <w:lang w:val="pl-PL"/>
              </w:rPr>
              <w:t xml:space="preserve"> są opisane w Podręczniku wnioskodawcy</w:t>
            </w:r>
          </w:p>
        </w:tc>
      </w:tr>
      <w:tr w:rsidR="0076016E" w:rsidRPr="009147E9" w14:paraId="2B0B477F" w14:textId="77777777" w:rsidTr="00093A71">
        <w:trPr>
          <w:trHeight w:val="389"/>
          <w:jc w:val="center"/>
        </w:trPr>
        <w:tc>
          <w:tcPr>
            <w:tcW w:w="0" w:type="auto"/>
            <w:gridSpan w:val="3"/>
            <w:shd w:val="clear" w:color="auto" w:fill="auto"/>
          </w:tcPr>
          <w:p w14:paraId="218F81EC" w14:textId="77777777" w:rsidR="0076016E" w:rsidRPr="009147E9" w:rsidRDefault="0076016E" w:rsidP="00093A71">
            <w:pPr>
              <w:pStyle w:val="Nadpis3"/>
              <w:outlineLvl w:val="2"/>
            </w:pPr>
            <w:bookmarkStart w:id="24" w:name="_Toc432590924"/>
            <w:bookmarkStart w:id="25" w:name="_Toc99706608"/>
            <w:bookmarkStart w:id="26" w:name="_Toc127355670"/>
            <w:r w:rsidRPr="009147E9">
              <w:t>2.2 Systém kontroly a hodnocení</w:t>
            </w:r>
            <w:bookmarkEnd w:id="24"/>
            <w:bookmarkEnd w:id="25"/>
            <w:bookmarkEnd w:id="26"/>
          </w:p>
        </w:tc>
        <w:tc>
          <w:tcPr>
            <w:tcW w:w="7566" w:type="dxa"/>
            <w:gridSpan w:val="7"/>
            <w:shd w:val="clear" w:color="auto" w:fill="auto"/>
          </w:tcPr>
          <w:p w14:paraId="1977FC00" w14:textId="77777777" w:rsidR="0076016E" w:rsidRPr="009147E9" w:rsidRDefault="0076016E" w:rsidP="00093A71">
            <w:pPr>
              <w:pStyle w:val="nadpis3pl"/>
            </w:pPr>
            <w:bookmarkStart w:id="27" w:name="_Toc127355714"/>
            <w:r w:rsidRPr="009147E9">
              <w:t xml:space="preserve">2.2 </w:t>
            </w:r>
            <w:proofErr w:type="spellStart"/>
            <w:r w:rsidRPr="009147E9">
              <w:t>System</w:t>
            </w:r>
            <w:proofErr w:type="spellEnd"/>
            <w:r w:rsidRPr="009147E9">
              <w:t xml:space="preserve"> </w:t>
            </w:r>
            <w:proofErr w:type="spellStart"/>
            <w:r w:rsidRPr="009147E9">
              <w:t>kontroli</w:t>
            </w:r>
            <w:proofErr w:type="spellEnd"/>
            <w:r w:rsidRPr="009147E9">
              <w:t xml:space="preserve"> i </w:t>
            </w:r>
            <w:proofErr w:type="spellStart"/>
            <w:r w:rsidRPr="009147E9">
              <w:t>oceny</w:t>
            </w:r>
            <w:bookmarkEnd w:id="27"/>
            <w:proofErr w:type="spellEnd"/>
          </w:p>
        </w:tc>
      </w:tr>
      <w:tr w:rsidR="0076016E" w:rsidRPr="009147E9" w14:paraId="5B0D47F0" w14:textId="77777777" w:rsidTr="00093A71">
        <w:trPr>
          <w:jc w:val="center"/>
        </w:trPr>
        <w:tc>
          <w:tcPr>
            <w:tcW w:w="0" w:type="auto"/>
            <w:gridSpan w:val="3"/>
            <w:shd w:val="clear" w:color="auto" w:fill="auto"/>
          </w:tcPr>
          <w:p w14:paraId="6AC28F27" w14:textId="77777777" w:rsidR="0076016E" w:rsidRPr="009147E9" w:rsidRDefault="0076016E" w:rsidP="00093A71">
            <w:pPr>
              <w:pStyle w:val="Odstavecseseznamem"/>
              <w:shd w:val="clear" w:color="auto" w:fill="FFFFFF" w:themeFill="background1"/>
              <w:spacing w:afterLines="8" w:after="19"/>
              <w:ind w:left="0"/>
              <w:contextualSpacing w:val="0"/>
              <w:jc w:val="both"/>
              <w:rPr>
                <w:rFonts w:cs="Arial"/>
                <w:szCs w:val="16"/>
              </w:rPr>
            </w:pPr>
            <w:r w:rsidRPr="009147E9">
              <w:rPr>
                <w:rFonts w:cs="Arial"/>
                <w:noProof/>
                <w:szCs w:val="16"/>
                <w:lang w:val="pl-PL" w:eastAsia="pl-PL"/>
              </w:rPr>
              <w:drawing>
                <wp:inline distT="0" distB="0" distL="0" distR="0" wp14:anchorId="6507E181" wp14:editId="7A62F1D8">
                  <wp:extent cx="4353636" cy="661670"/>
                  <wp:effectExtent l="19050" t="38100" r="46990" b="622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44FAB7F7" w14:textId="77777777" w:rsidR="0076016E" w:rsidRPr="009147E9" w:rsidRDefault="0076016E" w:rsidP="00093A71">
            <w:pPr>
              <w:pStyle w:val="Odstavecseseznamem"/>
              <w:shd w:val="clear" w:color="auto" w:fill="FFFFFF" w:themeFill="background1"/>
              <w:spacing w:afterLines="8" w:after="19"/>
              <w:ind w:left="0"/>
              <w:contextualSpacing w:val="0"/>
              <w:jc w:val="both"/>
              <w:rPr>
                <w:rFonts w:cs="Arial"/>
                <w:b/>
                <w:szCs w:val="16"/>
              </w:rPr>
            </w:pPr>
            <w:r w:rsidRPr="009147E9">
              <w:rPr>
                <w:rFonts w:cs="Arial"/>
                <w:szCs w:val="16"/>
              </w:rPr>
              <w:t xml:space="preserve">V rámci hodnocení projektových žádostí nejprve probíhá kontrola formálních náležitostí a přijatelnosti projektu, která je nezbytnou podmínkou k uskutečnění dalšího hodnocení. Po splnění všech kritérií následuje hodnocení kvality projektu a dále hodnocení z hlediska přeshraničního dopadu a úrovně přeshraniční spolupráce. </w:t>
            </w:r>
            <w:r>
              <w:rPr>
                <w:rFonts w:cs="Arial"/>
                <w:szCs w:val="16"/>
              </w:rPr>
              <w:t xml:space="preserve">U tří vybraných priorit proběhne dále také hodnocení přínosu pro životní prostředí (a specifický cíl). </w:t>
            </w:r>
          </w:p>
        </w:tc>
        <w:tc>
          <w:tcPr>
            <w:tcW w:w="7566" w:type="dxa"/>
            <w:gridSpan w:val="7"/>
            <w:shd w:val="clear" w:color="auto" w:fill="auto"/>
          </w:tcPr>
          <w:p w14:paraId="61704EAD"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noProof/>
                <w:szCs w:val="16"/>
                <w:lang w:val="pl-PL" w:eastAsia="pl-PL"/>
              </w:rPr>
              <w:drawing>
                <wp:inline distT="0" distB="0" distL="0" distR="0" wp14:anchorId="40E4DF75" wp14:editId="275D6C3D">
                  <wp:extent cx="4353636" cy="661670"/>
                  <wp:effectExtent l="19050" t="38100" r="46990" b="6223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2C873BC9"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 ramach oceny wniosków projektowych najpierw odbywa się kontrola wymogów formalnych i kwalifikowalności projektu, która jest warunkiem koniecznym do przeprowadzenia dalszej oceny. Po spełnieniu wszystkich kryteriów następuje ocena jakości projektu, a następnie ocena z punktu widzenia wpływu transgranicznego i poziomu współpracy transgranicznej. </w:t>
            </w:r>
            <w:r>
              <w:rPr>
                <w:rFonts w:cs="Arial"/>
                <w:szCs w:val="16"/>
                <w:lang w:val="pl-PL"/>
              </w:rPr>
              <w:t>W trzech priorytetach zostanie również przeprowadzona ocena korzystnego wpływu na środowisko naturalne (oraz cel szczegółowy).</w:t>
            </w:r>
          </w:p>
        </w:tc>
      </w:tr>
      <w:tr w:rsidR="0076016E" w:rsidRPr="009147E9" w14:paraId="03EAAC86" w14:textId="77777777" w:rsidTr="00093A71">
        <w:trPr>
          <w:jc w:val="center"/>
        </w:trPr>
        <w:tc>
          <w:tcPr>
            <w:tcW w:w="0" w:type="auto"/>
            <w:gridSpan w:val="3"/>
            <w:shd w:val="clear" w:color="auto" w:fill="auto"/>
          </w:tcPr>
          <w:p w14:paraId="278DABB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Část kontrolních činností a hodnocení provádějí pracovníci JS a část externí experti. </w:t>
            </w:r>
            <w:r>
              <w:rPr>
                <w:rFonts w:cs="Arial"/>
                <w:szCs w:val="16"/>
              </w:rPr>
              <w:t xml:space="preserve">Kritéria kontroly formálních náležitostí, přijatelnosti a hodnocení přeshraniční spolupráce, kvality a dopadu a přínosu pro životní prostředí (a specifický cíl) jsou přílohami č. </w:t>
            </w:r>
            <w:proofErr w:type="gramStart"/>
            <w:r>
              <w:rPr>
                <w:rFonts w:cs="Arial"/>
                <w:szCs w:val="16"/>
              </w:rPr>
              <w:t>1 – 7</w:t>
            </w:r>
            <w:proofErr w:type="gramEnd"/>
            <w:r>
              <w:rPr>
                <w:rFonts w:cs="Arial"/>
                <w:szCs w:val="16"/>
              </w:rPr>
              <w:t xml:space="preserve">. </w:t>
            </w:r>
          </w:p>
        </w:tc>
        <w:tc>
          <w:tcPr>
            <w:tcW w:w="7566" w:type="dxa"/>
            <w:gridSpan w:val="7"/>
            <w:shd w:val="clear" w:color="auto" w:fill="auto"/>
          </w:tcPr>
          <w:p w14:paraId="01004F31"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Część czynności kontrolnych i oceny przeprowadzają pracownicy WS</w:t>
            </w:r>
            <w:r>
              <w:rPr>
                <w:rFonts w:cs="Arial"/>
                <w:szCs w:val="16"/>
                <w:lang w:val="pl-PL"/>
              </w:rPr>
              <w:t>,</w:t>
            </w:r>
            <w:r w:rsidRPr="009147E9">
              <w:rPr>
                <w:rFonts w:cs="Arial"/>
                <w:szCs w:val="16"/>
                <w:lang w:val="pl-PL"/>
              </w:rPr>
              <w:t xml:space="preserve"> a część eksperci zewnętrzni.</w:t>
            </w:r>
            <w:r>
              <w:rPr>
                <w:rFonts w:cs="Arial"/>
                <w:szCs w:val="16"/>
                <w:lang w:val="pl-PL"/>
              </w:rPr>
              <w:t xml:space="preserve"> K</w:t>
            </w:r>
            <w:r w:rsidRPr="009147E9">
              <w:rPr>
                <w:rFonts w:cs="Arial"/>
                <w:szCs w:val="16"/>
                <w:lang w:val="pl-PL"/>
              </w:rPr>
              <w:t>ryter</w:t>
            </w:r>
            <w:r>
              <w:rPr>
                <w:rFonts w:cs="Arial"/>
                <w:szCs w:val="16"/>
                <w:lang w:val="pl-PL"/>
              </w:rPr>
              <w:t>ia</w:t>
            </w:r>
            <w:r w:rsidRPr="009147E9">
              <w:rPr>
                <w:rFonts w:cs="Arial"/>
                <w:szCs w:val="16"/>
                <w:lang w:val="pl-PL"/>
              </w:rPr>
              <w:t xml:space="preserve"> kontrol</w:t>
            </w:r>
            <w:r>
              <w:rPr>
                <w:rFonts w:cs="Arial"/>
                <w:szCs w:val="16"/>
                <w:lang w:val="pl-PL"/>
              </w:rPr>
              <w:t>i</w:t>
            </w:r>
            <w:r w:rsidRPr="009147E9">
              <w:rPr>
                <w:rFonts w:cs="Arial"/>
                <w:szCs w:val="16"/>
                <w:lang w:val="pl-PL"/>
              </w:rPr>
              <w:t xml:space="preserve"> wymogów formalnych i kwalifikowalności </w:t>
            </w:r>
            <w:r>
              <w:rPr>
                <w:rFonts w:cs="Arial"/>
                <w:szCs w:val="16"/>
                <w:lang w:val="pl-PL"/>
              </w:rPr>
              <w:t>i oceny wspólpracy transgranicznej, jakości i wp</w:t>
            </w:r>
            <w:r w:rsidRPr="009147E9">
              <w:rPr>
                <w:rFonts w:cs="Arial"/>
                <w:szCs w:val="16"/>
                <w:lang w:val="pl-PL"/>
              </w:rPr>
              <w:t>ł</w:t>
            </w:r>
            <w:r>
              <w:rPr>
                <w:rFonts w:cs="Arial"/>
                <w:szCs w:val="16"/>
                <w:lang w:val="pl-PL"/>
              </w:rPr>
              <w:t xml:space="preserve">ywu i </w:t>
            </w:r>
            <w:r w:rsidRPr="00B806DF">
              <w:rPr>
                <w:rFonts w:cs="Arial"/>
                <w:szCs w:val="16"/>
                <w:lang w:val="pl-PL"/>
              </w:rPr>
              <w:t>korzyści dla środowiska</w:t>
            </w:r>
            <w:r>
              <w:rPr>
                <w:rFonts w:cs="Arial"/>
                <w:szCs w:val="16"/>
                <w:lang w:val="pl-PL"/>
              </w:rPr>
              <w:t xml:space="preserve"> (i dla sczególowego celu) s</w:t>
            </w:r>
            <w:r w:rsidRPr="009147E9">
              <w:rPr>
                <w:rStyle w:val="hps"/>
                <w:rFonts w:cs="Arial"/>
                <w:color w:val="222222"/>
                <w:szCs w:val="16"/>
                <w:lang w:val="pl-PL"/>
              </w:rPr>
              <w:t>ą</w:t>
            </w:r>
            <w:r>
              <w:rPr>
                <w:rStyle w:val="hps"/>
                <w:rFonts w:cs="Arial"/>
                <w:color w:val="222222"/>
                <w:szCs w:val="16"/>
                <w:lang w:val="pl-PL"/>
              </w:rPr>
              <w:t xml:space="preserve"> </w:t>
            </w:r>
            <w:r w:rsidRPr="009147E9">
              <w:rPr>
                <w:rFonts w:cs="Arial"/>
                <w:szCs w:val="16"/>
                <w:lang w:val="pl-PL"/>
              </w:rPr>
              <w:t>załącznikami</w:t>
            </w:r>
            <w:r>
              <w:rPr>
                <w:rFonts w:cs="Arial"/>
                <w:szCs w:val="16"/>
                <w:lang w:val="pl-PL"/>
              </w:rPr>
              <w:t xml:space="preserve"> nr 1 – 7. </w:t>
            </w:r>
          </w:p>
        </w:tc>
      </w:tr>
      <w:tr w:rsidR="0076016E" w:rsidRPr="009147E9" w14:paraId="2A86830F" w14:textId="77777777" w:rsidTr="00093A71">
        <w:trPr>
          <w:jc w:val="center"/>
        </w:trPr>
        <w:tc>
          <w:tcPr>
            <w:tcW w:w="0" w:type="auto"/>
            <w:gridSpan w:val="3"/>
            <w:shd w:val="clear" w:color="auto" w:fill="auto"/>
          </w:tcPr>
          <w:p w14:paraId="5CE93A1D" w14:textId="77777777" w:rsidR="0076016E" w:rsidRPr="008454C1" w:rsidRDefault="0076016E" w:rsidP="00093A71">
            <w:pPr>
              <w:rPr>
                <w:b/>
                <w:bCs/>
                <w:i/>
                <w:iCs/>
                <w:sz w:val="18"/>
                <w:szCs w:val="18"/>
              </w:rPr>
            </w:pPr>
            <w:r w:rsidRPr="008454C1">
              <w:rPr>
                <w:b/>
                <w:bCs/>
                <w:i/>
                <w:iCs/>
                <w:sz w:val="18"/>
                <w:szCs w:val="18"/>
              </w:rPr>
              <w:t>Minimální požadavky na projekty</w:t>
            </w:r>
          </w:p>
          <w:p w14:paraId="7A676107" w14:textId="349B21F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Projekty k financování vybírá MV na základě celkového hodnocení každého z projektů. Monitorovací výbor projednává pouze projekty, které v hodnocení obdržely nejméně 70 % maximálního počtu bodů</w:t>
            </w:r>
            <w:r w:rsidR="00FF463E">
              <w:rPr>
                <w:rFonts w:cs="Arial"/>
                <w:szCs w:val="16"/>
              </w:rPr>
              <w:t xml:space="preserve"> (bez započítání bodů z hodnocení přínosu pro životní prostředí – kap. 5.4)</w:t>
            </w:r>
            <w:r w:rsidRPr="009147E9">
              <w:rPr>
                <w:rFonts w:cs="Arial"/>
                <w:szCs w:val="16"/>
              </w:rPr>
              <w:t xml:space="preserve"> a současně jen ty projekty, které zároveň v kritériích </w:t>
            </w:r>
            <w:r>
              <w:rPr>
                <w:rFonts w:cs="Arial"/>
                <w:szCs w:val="16"/>
              </w:rPr>
              <w:t xml:space="preserve">kvality č. </w:t>
            </w:r>
            <w:r w:rsidRPr="009147E9">
              <w:rPr>
                <w:rFonts w:cs="Arial"/>
                <w:szCs w:val="16"/>
              </w:rPr>
              <w:t>1-4 získaly min. 70 % bodů.</w:t>
            </w:r>
          </w:p>
        </w:tc>
        <w:tc>
          <w:tcPr>
            <w:tcW w:w="7566" w:type="dxa"/>
            <w:gridSpan w:val="7"/>
            <w:shd w:val="clear" w:color="auto" w:fill="auto"/>
          </w:tcPr>
          <w:p w14:paraId="6B02391C" w14:textId="77777777" w:rsidR="0076016E" w:rsidRPr="008454C1" w:rsidRDefault="0076016E" w:rsidP="00093A71">
            <w:pPr>
              <w:rPr>
                <w:b/>
                <w:bCs/>
                <w:i/>
                <w:iCs/>
                <w:sz w:val="18"/>
                <w:szCs w:val="18"/>
              </w:rPr>
            </w:pPr>
            <w:proofErr w:type="spellStart"/>
            <w:r w:rsidRPr="008454C1">
              <w:rPr>
                <w:b/>
                <w:bCs/>
                <w:i/>
                <w:iCs/>
                <w:sz w:val="18"/>
                <w:szCs w:val="18"/>
              </w:rPr>
              <w:t>Minimalne</w:t>
            </w:r>
            <w:proofErr w:type="spellEnd"/>
            <w:r w:rsidRPr="008454C1">
              <w:rPr>
                <w:b/>
                <w:bCs/>
                <w:i/>
                <w:iCs/>
                <w:sz w:val="18"/>
                <w:szCs w:val="18"/>
              </w:rPr>
              <w:t xml:space="preserve"> </w:t>
            </w:r>
            <w:proofErr w:type="spellStart"/>
            <w:r w:rsidRPr="008454C1">
              <w:rPr>
                <w:b/>
                <w:bCs/>
                <w:i/>
                <w:iCs/>
                <w:sz w:val="18"/>
                <w:szCs w:val="18"/>
              </w:rPr>
              <w:t>wymagania</w:t>
            </w:r>
            <w:proofErr w:type="spellEnd"/>
            <w:r w:rsidRPr="008454C1">
              <w:rPr>
                <w:b/>
                <w:bCs/>
                <w:i/>
                <w:iCs/>
                <w:sz w:val="18"/>
                <w:szCs w:val="18"/>
              </w:rPr>
              <w:t xml:space="preserve"> </w:t>
            </w:r>
            <w:proofErr w:type="spellStart"/>
            <w:r w:rsidRPr="008454C1">
              <w:rPr>
                <w:b/>
                <w:bCs/>
                <w:i/>
                <w:iCs/>
                <w:sz w:val="18"/>
                <w:szCs w:val="18"/>
              </w:rPr>
              <w:t>dla</w:t>
            </w:r>
            <w:proofErr w:type="spellEnd"/>
            <w:r w:rsidRPr="008454C1">
              <w:rPr>
                <w:b/>
                <w:bCs/>
                <w:i/>
                <w:iCs/>
                <w:sz w:val="18"/>
                <w:szCs w:val="18"/>
              </w:rPr>
              <w:t xml:space="preserve"> </w:t>
            </w:r>
            <w:proofErr w:type="spellStart"/>
            <w:r w:rsidRPr="008454C1">
              <w:rPr>
                <w:b/>
                <w:bCs/>
                <w:i/>
                <w:iCs/>
                <w:sz w:val="18"/>
                <w:szCs w:val="18"/>
              </w:rPr>
              <w:t>projektów</w:t>
            </w:r>
            <w:proofErr w:type="spellEnd"/>
          </w:p>
          <w:p w14:paraId="4F55D2D8" w14:textId="348044D6" w:rsidR="0076016E" w:rsidRPr="009147E9" w:rsidRDefault="0076016E" w:rsidP="00093A71">
            <w:pPr>
              <w:shd w:val="clear" w:color="auto" w:fill="FFFFFF" w:themeFill="background1"/>
              <w:spacing w:afterLines="8" w:after="19"/>
              <w:jc w:val="both"/>
              <w:rPr>
                <w:rFonts w:cs="Arial"/>
                <w:color w:val="000000" w:themeColor="text1"/>
                <w:szCs w:val="16"/>
                <w:lang w:val="pl-PL"/>
              </w:rPr>
            </w:pPr>
            <w:r w:rsidRPr="009147E9">
              <w:rPr>
                <w:rFonts w:cs="Arial"/>
                <w:color w:val="000000" w:themeColor="text1"/>
                <w:szCs w:val="16"/>
                <w:lang w:val="pl-PL"/>
              </w:rPr>
              <w:t xml:space="preserve">Projekty do dofinansowania wybiera KM na podstawie łącznej oceny każdego z projektów. Komitet Monitorujący rozpatruje jedynie projekty, które podczas oceny uzyskały co najmniej 70% maksymalnej liczby </w:t>
            </w:r>
            <w:r w:rsidRPr="00DD4ED8">
              <w:rPr>
                <w:rFonts w:cs="Arial"/>
                <w:color w:val="000000" w:themeColor="text1"/>
                <w:szCs w:val="16"/>
                <w:lang w:val="pl-PL"/>
              </w:rPr>
              <w:t>punktów</w:t>
            </w:r>
            <w:r w:rsidR="00FF463E" w:rsidRPr="00DD4ED8">
              <w:rPr>
                <w:rFonts w:cs="Arial"/>
                <w:color w:val="000000" w:themeColor="text1"/>
                <w:szCs w:val="16"/>
                <w:lang w:val="pl-PL"/>
              </w:rPr>
              <w:t xml:space="preserve"> </w:t>
            </w:r>
            <w:r w:rsidR="00FF463E" w:rsidRPr="00DD4ED8">
              <w:rPr>
                <w:rFonts w:cs="Arial"/>
                <w:szCs w:val="16"/>
              </w:rPr>
              <w:t>(</w:t>
            </w:r>
            <w:r w:rsidR="00E650A5" w:rsidRPr="00DD4ED8">
              <w:rPr>
                <w:rFonts w:cs="Arial"/>
                <w:szCs w:val="16"/>
              </w:rPr>
              <w:t xml:space="preserve">bez </w:t>
            </w:r>
            <w:proofErr w:type="spellStart"/>
            <w:r w:rsidR="00E650A5" w:rsidRPr="00DD4ED8">
              <w:rPr>
                <w:rFonts w:cs="Arial"/>
                <w:szCs w:val="16"/>
              </w:rPr>
              <w:t>liczenia</w:t>
            </w:r>
            <w:proofErr w:type="spellEnd"/>
            <w:r w:rsidR="00E650A5" w:rsidRPr="00DD4ED8">
              <w:rPr>
                <w:rFonts w:cs="Arial"/>
                <w:szCs w:val="16"/>
              </w:rPr>
              <w:t xml:space="preserve"> </w:t>
            </w:r>
            <w:proofErr w:type="spellStart"/>
            <w:r w:rsidR="00E650A5" w:rsidRPr="00DD4ED8">
              <w:rPr>
                <w:rFonts w:cs="Arial"/>
                <w:szCs w:val="16"/>
              </w:rPr>
              <w:t>punktów</w:t>
            </w:r>
            <w:proofErr w:type="spellEnd"/>
            <w:r w:rsidR="00E650A5" w:rsidRPr="00DD4ED8">
              <w:rPr>
                <w:rFonts w:cs="Arial"/>
                <w:szCs w:val="16"/>
              </w:rPr>
              <w:t xml:space="preserve"> z </w:t>
            </w:r>
            <w:proofErr w:type="spellStart"/>
            <w:r w:rsidR="00E650A5" w:rsidRPr="00DD4ED8">
              <w:rPr>
                <w:rFonts w:cs="Arial"/>
                <w:szCs w:val="16"/>
              </w:rPr>
              <w:t>oceny</w:t>
            </w:r>
            <w:proofErr w:type="spellEnd"/>
            <w:r w:rsidR="00E650A5" w:rsidRPr="00DD4ED8">
              <w:rPr>
                <w:rFonts w:cs="Arial"/>
                <w:szCs w:val="16"/>
              </w:rPr>
              <w:t xml:space="preserve"> </w:t>
            </w:r>
            <w:proofErr w:type="spellStart"/>
            <w:r w:rsidR="00E650A5" w:rsidRPr="00DD4ED8">
              <w:rPr>
                <w:rFonts w:cs="Arial"/>
                <w:szCs w:val="16"/>
              </w:rPr>
              <w:t>korzystnego</w:t>
            </w:r>
            <w:proofErr w:type="spellEnd"/>
            <w:r w:rsidR="00E650A5" w:rsidRPr="00DD4ED8">
              <w:rPr>
                <w:rFonts w:cs="Arial"/>
                <w:szCs w:val="16"/>
              </w:rPr>
              <w:t xml:space="preserve"> </w:t>
            </w:r>
            <w:proofErr w:type="spellStart"/>
            <w:r w:rsidR="00E650A5" w:rsidRPr="00DD4ED8">
              <w:rPr>
                <w:rFonts w:cs="Arial"/>
                <w:szCs w:val="16"/>
              </w:rPr>
              <w:t>wpływu</w:t>
            </w:r>
            <w:proofErr w:type="spellEnd"/>
            <w:r w:rsidR="00E650A5" w:rsidRPr="00DD4ED8">
              <w:rPr>
                <w:rFonts w:cs="Arial"/>
                <w:szCs w:val="16"/>
              </w:rPr>
              <w:t xml:space="preserve"> </w:t>
            </w:r>
            <w:proofErr w:type="spellStart"/>
            <w:r w:rsidR="00E650A5" w:rsidRPr="00DD4ED8">
              <w:rPr>
                <w:rFonts w:cs="Arial"/>
                <w:szCs w:val="16"/>
              </w:rPr>
              <w:t>dla</w:t>
            </w:r>
            <w:proofErr w:type="spellEnd"/>
            <w:r w:rsidR="00E650A5" w:rsidRPr="00DD4ED8">
              <w:rPr>
                <w:rFonts w:cs="Arial"/>
                <w:szCs w:val="16"/>
              </w:rPr>
              <w:t xml:space="preserve"> </w:t>
            </w:r>
            <w:proofErr w:type="spellStart"/>
            <w:r w:rsidR="00E650A5" w:rsidRPr="00DD4ED8">
              <w:rPr>
                <w:rFonts w:cs="Arial"/>
                <w:szCs w:val="16"/>
              </w:rPr>
              <w:t>środowiska</w:t>
            </w:r>
            <w:proofErr w:type="spellEnd"/>
            <w:r w:rsidR="00E650A5" w:rsidRPr="00DD4ED8">
              <w:rPr>
                <w:rFonts w:cs="Arial"/>
                <w:szCs w:val="16"/>
              </w:rPr>
              <w:t xml:space="preserve"> </w:t>
            </w:r>
            <w:r w:rsidR="00FF463E" w:rsidRPr="00DD4ED8">
              <w:rPr>
                <w:rFonts w:cs="Arial"/>
                <w:szCs w:val="16"/>
              </w:rPr>
              <w:t>– kap. 5.4)</w:t>
            </w:r>
            <w:r w:rsidRPr="00DD4ED8">
              <w:rPr>
                <w:rFonts w:cs="Arial"/>
                <w:color w:val="000000" w:themeColor="text1"/>
                <w:szCs w:val="16"/>
                <w:lang w:val="pl-PL"/>
              </w:rPr>
              <w:t xml:space="preserve"> i jednocześnie w kryteriach</w:t>
            </w:r>
            <w:r w:rsidRPr="009147E9">
              <w:rPr>
                <w:rFonts w:cs="Arial"/>
                <w:color w:val="000000" w:themeColor="text1"/>
                <w:szCs w:val="16"/>
                <w:lang w:val="pl-PL"/>
              </w:rPr>
              <w:t xml:space="preserve"> </w:t>
            </w:r>
            <w:r>
              <w:rPr>
                <w:rFonts w:cs="Arial"/>
                <w:color w:val="000000" w:themeColor="text1"/>
                <w:szCs w:val="16"/>
                <w:lang w:val="pl-PL"/>
              </w:rPr>
              <w:t xml:space="preserve">jakości nr </w:t>
            </w:r>
            <w:r w:rsidRPr="009147E9">
              <w:rPr>
                <w:rFonts w:cs="Arial"/>
                <w:color w:val="000000" w:themeColor="text1"/>
                <w:szCs w:val="16"/>
                <w:lang w:val="pl-PL"/>
              </w:rPr>
              <w:t xml:space="preserve">1-4 zdobyły min. 70 % punków. </w:t>
            </w:r>
          </w:p>
        </w:tc>
      </w:tr>
      <w:tr w:rsidR="0076016E" w:rsidRPr="009147E9" w14:paraId="7CB3A12B" w14:textId="77777777" w:rsidTr="00093A71">
        <w:trPr>
          <w:trHeight w:val="441"/>
          <w:jc w:val="center"/>
        </w:trPr>
        <w:tc>
          <w:tcPr>
            <w:tcW w:w="0" w:type="auto"/>
            <w:gridSpan w:val="3"/>
            <w:shd w:val="clear" w:color="auto" w:fill="auto"/>
          </w:tcPr>
          <w:p w14:paraId="055EA115" w14:textId="77777777" w:rsidR="0076016E" w:rsidRPr="009147E9" w:rsidRDefault="0076016E" w:rsidP="00093A71">
            <w:pPr>
              <w:pStyle w:val="Nadpis3"/>
              <w:outlineLvl w:val="2"/>
            </w:pPr>
            <w:bookmarkStart w:id="28" w:name="_Ref506547154"/>
            <w:bookmarkStart w:id="29" w:name="_Toc99706609"/>
            <w:bookmarkStart w:id="30" w:name="_Toc127355671"/>
            <w:r w:rsidRPr="009147E9">
              <w:t>2.3 Doručování písemností prostřednictvím monitorovacího systému</w:t>
            </w:r>
            <w:bookmarkEnd w:id="28"/>
            <w:bookmarkEnd w:id="29"/>
            <w:bookmarkEnd w:id="30"/>
          </w:p>
        </w:tc>
        <w:tc>
          <w:tcPr>
            <w:tcW w:w="7566" w:type="dxa"/>
            <w:gridSpan w:val="7"/>
            <w:shd w:val="clear" w:color="auto" w:fill="auto"/>
          </w:tcPr>
          <w:p w14:paraId="1A5652CF" w14:textId="77777777" w:rsidR="0076016E" w:rsidRPr="009147E9" w:rsidRDefault="0076016E" w:rsidP="00093A71">
            <w:pPr>
              <w:pStyle w:val="nadpis3pl"/>
              <w:rPr>
                <w:rFonts w:eastAsia="Cambria"/>
                <w:bdr w:val="nil"/>
                <w:lang w:bidi="pl-PL"/>
              </w:rPr>
            </w:pPr>
            <w:bookmarkStart w:id="31" w:name="_Toc127355715"/>
            <w:r w:rsidRPr="009147E9">
              <w:rPr>
                <w:rFonts w:eastAsia="Cambria"/>
                <w:bdr w:val="nil"/>
                <w:lang w:bidi="pl-PL"/>
              </w:rPr>
              <w:t xml:space="preserve">2.3 </w:t>
            </w:r>
            <w:proofErr w:type="spellStart"/>
            <w:r w:rsidRPr="009147E9">
              <w:rPr>
                <w:rFonts w:eastAsia="Cambria"/>
                <w:bdr w:val="nil"/>
                <w:lang w:bidi="pl-PL"/>
              </w:rPr>
              <w:t>Dostarczenie</w:t>
            </w:r>
            <w:proofErr w:type="spellEnd"/>
            <w:r w:rsidRPr="009147E9">
              <w:rPr>
                <w:rFonts w:eastAsia="Cambria"/>
                <w:bdr w:val="nil"/>
                <w:lang w:bidi="pl-PL"/>
              </w:rPr>
              <w:t xml:space="preserve"> </w:t>
            </w:r>
            <w:proofErr w:type="spellStart"/>
            <w:r w:rsidRPr="009147E9">
              <w:rPr>
                <w:rFonts w:eastAsia="Cambria"/>
                <w:bdr w:val="nil"/>
                <w:lang w:bidi="pl-PL"/>
              </w:rPr>
              <w:t>korespondencji</w:t>
            </w:r>
            <w:proofErr w:type="spellEnd"/>
            <w:r w:rsidRPr="009147E9">
              <w:rPr>
                <w:rFonts w:eastAsia="Cambria"/>
                <w:bdr w:val="nil"/>
                <w:lang w:bidi="pl-PL"/>
              </w:rPr>
              <w:t xml:space="preserve"> za </w:t>
            </w:r>
            <w:proofErr w:type="spellStart"/>
            <w:r w:rsidRPr="009147E9">
              <w:rPr>
                <w:rFonts w:eastAsia="Cambria"/>
                <w:bdr w:val="nil"/>
                <w:lang w:bidi="pl-PL"/>
              </w:rPr>
              <w:t>pośrednictwem</w:t>
            </w:r>
            <w:proofErr w:type="spellEnd"/>
            <w:r w:rsidRPr="009147E9">
              <w:rPr>
                <w:rFonts w:eastAsia="Cambria"/>
                <w:bdr w:val="nil"/>
                <w:lang w:bidi="pl-PL"/>
              </w:rPr>
              <w:t xml:space="preserve"> </w:t>
            </w:r>
            <w:proofErr w:type="spellStart"/>
            <w:r w:rsidRPr="009147E9">
              <w:rPr>
                <w:rFonts w:eastAsia="Cambria"/>
                <w:bdr w:val="nil"/>
                <w:lang w:bidi="pl-PL"/>
              </w:rPr>
              <w:t>Systemu</w:t>
            </w:r>
            <w:proofErr w:type="spellEnd"/>
            <w:r w:rsidRPr="009147E9">
              <w:rPr>
                <w:rFonts w:eastAsia="Cambria"/>
                <w:bdr w:val="nil"/>
                <w:lang w:bidi="pl-PL"/>
              </w:rPr>
              <w:t xml:space="preserve"> </w:t>
            </w:r>
            <w:proofErr w:type="spellStart"/>
            <w:r w:rsidRPr="009147E9">
              <w:rPr>
                <w:rFonts w:eastAsia="Cambria"/>
                <w:bdr w:val="nil"/>
                <w:lang w:bidi="pl-PL"/>
              </w:rPr>
              <w:t>Monitorującego</w:t>
            </w:r>
            <w:bookmarkEnd w:id="31"/>
            <w:proofErr w:type="spellEnd"/>
          </w:p>
        </w:tc>
      </w:tr>
      <w:tr w:rsidR="00EA768D" w:rsidRPr="009147E9" w14:paraId="691FE2F7" w14:textId="77777777" w:rsidTr="006B4C0C">
        <w:trPr>
          <w:jc w:val="center"/>
        </w:trPr>
        <w:tc>
          <w:tcPr>
            <w:tcW w:w="0" w:type="auto"/>
            <w:tcBorders>
              <w:right w:val="single" w:sz="18" w:space="0" w:color="4F81BD" w:themeColor="accent1"/>
            </w:tcBorders>
            <w:shd w:val="clear" w:color="auto" w:fill="auto"/>
          </w:tcPr>
          <w:p w14:paraId="123AE3E3" w14:textId="77777777" w:rsidR="0076016E" w:rsidRPr="009147E9" w:rsidRDefault="0076016E" w:rsidP="00093A71"/>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8453947" w14:textId="52595F51" w:rsidR="0076016E" w:rsidRPr="009147E9" w:rsidRDefault="0076016E" w:rsidP="00093A71">
            <w:pPr>
              <w:jc w:val="center"/>
            </w:pPr>
            <w:r w:rsidRPr="009147E9">
              <w:rPr>
                <w:rFonts w:cs="Arial"/>
                <w:b/>
                <w:szCs w:val="16"/>
              </w:rPr>
              <w:t xml:space="preserve">Veškeré písemnosti jsou doručovány prostřednictvím monitorovacího systému </w:t>
            </w:r>
            <w:r w:rsidR="008E6667">
              <w:rPr>
                <w:rFonts w:cs="Arial"/>
                <w:b/>
                <w:szCs w:val="16"/>
              </w:rPr>
              <w:t xml:space="preserve">ISKP </w:t>
            </w:r>
            <w:r>
              <w:rPr>
                <w:rFonts w:cs="Arial"/>
                <w:b/>
                <w:szCs w:val="16"/>
              </w:rPr>
              <w:t>2021+</w:t>
            </w:r>
            <w:r w:rsidRPr="009147E9">
              <w:rPr>
                <w:rFonts w:cs="Arial"/>
                <w:b/>
                <w:szCs w:val="16"/>
              </w:rPr>
              <w:t>.</w:t>
            </w:r>
          </w:p>
        </w:tc>
        <w:tc>
          <w:tcPr>
            <w:tcW w:w="792" w:type="dxa"/>
            <w:tcBorders>
              <w:left w:val="single" w:sz="18" w:space="0" w:color="4F81BD" w:themeColor="accent1"/>
            </w:tcBorders>
            <w:shd w:val="clear" w:color="auto" w:fill="auto"/>
          </w:tcPr>
          <w:p w14:paraId="12B35361" w14:textId="77777777" w:rsidR="0076016E" w:rsidRPr="009147E9" w:rsidRDefault="0076016E" w:rsidP="00093A71"/>
        </w:tc>
        <w:tc>
          <w:tcPr>
            <w:tcW w:w="286" w:type="dxa"/>
            <w:tcBorders>
              <w:right w:val="single" w:sz="18" w:space="0" w:color="4F81BD" w:themeColor="accent1"/>
            </w:tcBorders>
            <w:shd w:val="clear" w:color="auto" w:fill="auto"/>
          </w:tcPr>
          <w:p w14:paraId="04926A03" w14:textId="77777777" w:rsidR="0076016E" w:rsidRPr="009147E9" w:rsidRDefault="0076016E" w:rsidP="00093A71">
            <w:pPr>
              <w:shd w:val="clear" w:color="auto" w:fill="FFFFFF" w:themeFill="background1"/>
              <w:spacing w:afterLines="8" w:after="19"/>
              <w:jc w:val="both"/>
              <w:rPr>
                <w:rFonts w:cs="Arial"/>
                <w:szCs w:val="16"/>
              </w:rPr>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FF9AA49" w14:textId="49AA8C67" w:rsidR="0076016E" w:rsidRPr="009147E9" w:rsidRDefault="0076016E" w:rsidP="00093A71">
            <w:pPr>
              <w:shd w:val="clear" w:color="auto" w:fill="FFFFFF" w:themeFill="background1"/>
              <w:spacing w:afterLines="8" w:after="19"/>
              <w:jc w:val="center"/>
              <w:rPr>
                <w:rFonts w:cs="Arial"/>
                <w:szCs w:val="16"/>
              </w:rPr>
            </w:pPr>
            <w:r w:rsidRPr="009147E9">
              <w:rPr>
                <w:rFonts w:cs="Arial"/>
                <w:b/>
                <w:szCs w:val="16"/>
                <w:lang w:val="pl-PL"/>
              </w:rPr>
              <w:t xml:space="preserve">Wszystkie dokumenty i korespondencja jest dostarczana za pośrednictwem systemu monitorującego </w:t>
            </w:r>
            <w:r w:rsidR="008E6667">
              <w:rPr>
                <w:rFonts w:cs="Arial"/>
                <w:b/>
                <w:szCs w:val="16"/>
                <w:lang w:val="pl-PL"/>
              </w:rPr>
              <w:t xml:space="preserve">ISKP </w:t>
            </w:r>
            <w:r>
              <w:rPr>
                <w:rFonts w:cs="Arial"/>
                <w:b/>
                <w:szCs w:val="16"/>
                <w:lang w:val="pl-PL"/>
              </w:rPr>
              <w:t>2021+</w:t>
            </w:r>
            <w:r w:rsidRPr="009147E9">
              <w:rPr>
                <w:rFonts w:cs="Arial"/>
                <w:b/>
                <w:szCs w:val="16"/>
                <w:lang w:val="pl-PL"/>
              </w:rPr>
              <w:t>.</w:t>
            </w:r>
          </w:p>
        </w:tc>
        <w:tc>
          <w:tcPr>
            <w:tcW w:w="289" w:type="dxa"/>
            <w:tcBorders>
              <w:left w:val="single" w:sz="18" w:space="0" w:color="4F81BD" w:themeColor="accent1"/>
            </w:tcBorders>
            <w:shd w:val="clear" w:color="auto" w:fill="auto"/>
          </w:tcPr>
          <w:p w14:paraId="2806B160" w14:textId="77777777" w:rsidR="0076016E" w:rsidRPr="009147E9" w:rsidRDefault="0076016E" w:rsidP="00093A71">
            <w:pPr>
              <w:shd w:val="clear" w:color="auto" w:fill="FFFFFF" w:themeFill="background1"/>
              <w:spacing w:afterLines="8" w:after="19"/>
              <w:jc w:val="both"/>
              <w:rPr>
                <w:rFonts w:eastAsia="Cambria"/>
                <w:bdr w:val="nil"/>
                <w:lang w:bidi="pl-PL"/>
              </w:rPr>
            </w:pPr>
          </w:p>
          <w:p w14:paraId="23CF7749" w14:textId="77777777" w:rsidR="0076016E" w:rsidRPr="009147E9" w:rsidRDefault="0076016E" w:rsidP="00093A71">
            <w:pPr>
              <w:shd w:val="clear" w:color="auto" w:fill="FFFFFF" w:themeFill="background1"/>
              <w:spacing w:afterLines="8" w:after="19"/>
              <w:jc w:val="both"/>
              <w:rPr>
                <w:rFonts w:eastAsia="Cambria"/>
                <w:bdr w:val="nil"/>
                <w:lang w:bidi="pl-PL"/>
              </w:rPr>
            </w:pPr>
          </w:p>
        </w:tc>
      </w:tr>
      <w:tr w:rsidR="0076016E" w:rsidRPr="009147E9" w14:paraId="651E851E" w14:textId="77777777" w:rsidTr="00093A71">
        <w:trPr>
          <w:jc w:val="center"/>
        </w:trPr>
        <w:tc>
          <w:tcPr>
            <w:tcW w:w="0" w:type="auto"/>
            <w:gridSpan w:val="3"/>
            <w:shd w:val="clear" w:color="auto" w:fill="auto"/>
          </w:tcPr>
          <w:p w14:paraId="07530775" w14:textId="6FE89D19"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Písemnost doručená žadateli prostřednictvím monitorovacího systému se považuje za doručenou okamžikem, kdy se do monitorovacího systému (ISKP </w:t>
            </w:r>
            <w:r w:rsidR="006C3518">
              <w:rPr>
                <w:rFonts w:cs="Arial"/>
                <w:szCs w:val="16"/>
              </w:rPr>
              <w:t>20</w:t>
            </w:r>
            <w:r w:rsidRPr="00632C85">
              <w:rPr>
                <w:rFonts w:cs="Arial"/>
                <w:szCs w:val="16"/>
              </w:rPr>
              <w:t>21+</w:t>
            </w:r>
            <w:r w:rsidRPr="009147E9">
              <w:rPr>
                <w:rFonts w:cs="Arial"/>
                <w:szCs w:val="16"/>
              </w:rPr>
              <w:t xml:space="preserve">) přihlásí </w:t>
            </w:r>
            <w:r>
              <w:rPr>
                <w:rFonts w:cs="Arial"/>
                <w:szCs w:val="16"/>
              </w:rPr>
              <w:t>jakákoliv</w:t>
            </w:r>
            <w:r w:rsidRPr="009147E9">
              <w:rPr>
                <w:rFonts w:cs="Arial"/>
                <w:szCs w:val="16"/>
              </w:rPr>
              <w:t xml:space="preserve"> osoba, která má s ohledem na rozsah svého oprávnění v rámci monitorovacího systému přístup k dokumentu. </w:t>
            </w:r>
          </w:p>
          <w:p w14:paraId="1751D24C" w14:textId="1A6AABFE" w:rsidR="0076016E" w:rsidRPr="009147E9" w:rsidRDefault="009E3E21" w:rsidP="00093A71">
            <w:pPr>
              <w:shd w:val="clear" w:color="auto" w:fill="FFFFFF" w:themeFill="background1"/>
              <w:spacing w:afterLines="8" w:after="19"/>
              <w:jc w:val="both"/>
              <w:rPr>
                <w:rFonts w:cs="Arial"/>
                <w:szCs w:val="16"/>
              </w:rPr>
            </w:pPr>
            <w:r w:rsidRPr="009754C2">
              <w:rPr>
                <w:rFonts w:cs="Arial"/>
                <w:szCs w:val="16"/>
              </w:rPr>
              <w:t xml:space="preserve">Pokud se do 10 kalendářních dnů od </w:t>
            </w:r>
            <w:r>
              <w:rPr>
                <w:rFonts w:cs="Arial"/>
                <w:szCs w:val="16"/>
              </w:rPr>
              <w:t>vložení</w:t>
            </w:r>
            <w:r w:rsidRPr="009754C2">
              <w:rPr>
                <w:rFonts w:cs="Arial"/>
                <w:szCs w:val="16"/>
              </w:rPr>
              <w:t xml:space="preserve"> dokumentu </w:t>
            </w:r>
            <w:r w:rsidRPr="009147E9">
              <w:rPr>
                <w:rFonts w:cs="Arial"/>
                <w:szCs w:val="16"/>
              </w:rPr>
              <w:t>do monitorovacího systému</w:t>
            </w:r>
            <w:r w:rsidRPr="009754C2">
              <w:rPr>
                <w:rFonts w:cs="Arial"/>
                <w:szCs w:val="16"/>
              </w:rPr>
              <w:t xml:space="preserve"> </w:t>
            </w:r>
            <w:r>
              <w:rPr>
                <w:rFonts w:cs="Arial"/>
                <w:szCs w:val="16"/>
              </w:rPr>
              <w:t>žádná taková osoba</w:t>
            </w:r>
            <w:r w:rsidRPr="009754C2">
              <w:rPr>
                <w:rFonts w:cs="Arial"/>
                <w:szCs w:val="16"/>
              </w:rPr>
              <w:t xml:space="preserve"> do systému nepřihlásí, bude se </w:t>
            </w:r>
            <w:r>
              <w:rPr>
                <w:rFonts w:cs="Arial"/>
                <w:szCs w:val="16"/>
              </w:rPr>
              <w:t xml:space="preserve">dokument </w:t>
            </w:r>
            <w:r w:rsidRPr="009754C2">
              <w:rPr>
                <w:rFonts w:cs="Arial"/>
                <w:szCs w:val="16"/>
              </w:rPr>
              <w:t>považovat za doručený posledním dnem této lhůty</w:t>
            </w:r>
            <w:r>
              <w:rPr>
                <w:rFonts w:cs="Arial"/>
                <w:szCs w:val="16"/>
              </w:rPr>
              <w:t>.</w:t>
            </w:r>
          </w:p>
        </w:tc>
        <w:tc>
          <w:tcPr>
            <w:tcW w:w="7566" w:type="dxa"/>
            <w:gridSpan w:val="7"/>
            <w:shd w:val="clear" w:color="auto" w:fill="auto"/>
          </w:tcPr>
          <w:p w14:paraId="38FD6954" w14:textId="06C7766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Korespondencja dostarczona wnioskodawcy za pośrednictwem systemu monitorującego jest traktowana za dostarczoną w momencie, kiedy do systemu monitorującego (ISKP </w:t>
            </w:r>
            <w:r w:rsidR="006C3518">
              <w:rPr>
                <w:rFonts w:cs="Arial"/>
                <w:szCs w:val="16"/>
                <w:lang w:val="pl-PL"/>
              </w:rPr>
              <w:t>20</w:t>
            </w:r>
            <w:r>
              <w:rPr>
                <w:rFonts w:cs="Arial"/>
                <w:szCs w:val="16"/>
                <w:lang w:val="pl-PL"/>
              </w:rPr>
              <w:t>21</w:t>
            </w:r>
            <w:r w:rsidRPr="009147E9">
              <w:rPr>
                <w:rFonts w:cs="Arial"/>
                <w:szCs w:val="16"/>
                <w:lang w:val="pl-PL"/>
              </w:rPr>
              <w:t xml:space="preserve">+) zaloguje się </w:t>
            </w:r>
            <w:r>
              <w:rPr>
                <w:rFonts w:cs="Arial"/>
                <w:szCs w:val="16"/>
                <w:lang w:val="pl-PL"/>
              </w:rPr>
              <w:t>jakakolwiek osoba</w:t>
            </w:r>
            <w:r w:rsidRPr="009147E9">
              <w:rPr>
                <w:rFonts w:cs="Arial"/>
                <w:szCs w:val="16"/>
                <w:lang w:val="pl-PL"/>
              </w:rPr>
              <w:t xml:space="preserve">, która w ramach swojego upoważnienia w systemie monitorującym ma dostęp do dokumentu. </w:t>
            </w:r>
            <w:r>
              <w:rPr>
                <w:rFonts w:cs="Arial"/>
                <w:szCs w:val="16"/>
                <w:lang w:val="pl-PL"/>
              </w:rPr>
              <w:t xml:space="preserve"> </w:t>
            </w:r>
          </w:p>
          <w:p w14:paraId="6CBE8C70" w14:textId="6035E88A" w:rsidR="0076016E" w:rsidRPr="009147E9" w:rsidRDefault="009E3E21" w:rsidP="00093A71">
            <w:pPr>
              <w:shd w:val="clear" w:color="auto" w:fill="FFFFFF" w:themeFill="background1"/>
              <w:spacing w:afterLines="8" w:after="19"/>
              <w:jc w:val="both"/>
              <w:rPr>
                <w:rFonts w:cs="Arial"/>
                <w:szCs w:val="16"/>
                <w:lang w:val="pl-PL"/>
              </w:rPr>
            </w:pPr>
            <w:r>
              <w:t xml:space="preserve">W </w:t>
            </w:r>
            <w:proofErr w:type="spellStart"/>
            <w:r>
              <w:t>przypadku</w:t>
            </w:r>
            <w:proofErr w:type="spellEnd"/>
            <w:r>
              <w:t xml:space="preserve">, </w:t>
            </w:r>
            <w:proofErr w:type="spellStart"/>
            <w:r>
              <w:t>gdy</w:t>
            </w:r>
            <w:proofErr w:type="spellEnd"/>
            <w:r>
              <w:t xml:space="preserve"> ta osoba </w:t>
            </w:r>
            <w:proofErr w:type="spellStart"/>
            <w:r>
              <w:t>nie</w:t>
            </w:r>
            <w:proofErr w:type="spellEnd"/>
            <w:r>
              <w:t xml:space="preserve"> </w:t>
            </w:r>
            <w:proofErr w:type="spellStart"/>
            <w:r>
              <w:t>zaloguje</w:t>
            </w:r>
            <w:proofErr w:type="spellEnd"/>
            <w:r>
              <w:t xml:space="preserve"> </w:t>
            </w:r>
            <w:proofErr w:type="spellStart"/>
            <w:r>
              <w:t>się</w:t>
            </w:r>
            <w:proofErr w:type="spellEnd"/>
            <w:r>
              <w:t xml:space="preserve"> w </w:t>
            </w:r>
            <w:proofErr w:type="spellStart"/>
            <w:r>
              <w:t>systemie</w:t>
            </w:r>
            <w:proofErr w:type="spellEnd"/>
            <w:r>
              <w:t xml:space="preserve"> w </w:t>
            </w:r>
            <w:proofErr w:type="spellStart"/>
            <w:r>
              <w:t>terminie</w:t>
            </w:r>
            <w:proofErr w:type="spellEnd"/>
            <w:r>
              <w:t xml:space="preserve"> 10 </w:t>
            </w:r>
            <w:proofErr w:type="spellStart"/>
            <w:r w:rsidRPr="009E3E21">
              <w:t>kalendarzowych</w:t>
            </w:r>
            <w:proofErr w:type="spellEnd"/>
            <w:r w:rsidRPr="009E3E21">
              <w:t xml:space="preserve"> </w:t>
            </w:r>
            <w:r>
              <w:t xml:space="preserve">dni od </w:t>
            </w:r>
            <w:proofErr w:type="spellStart"/>
            <w:r>
              <w:t>przekazania</w:t>
            </w:r>
            <w:proofErr w:type="spellEnd"/>
            <w:r>
              <w:t xml:space="preserve"> </w:t>
            </w:r>
            <w:proofErr w:type="spellStart"/>
            <w:r>
              <w:t>wnioskodawcy</w:t>
            </w:r>
            <w:proofErr w:type="spellEnd"/>
            <w:r>
              <w:t xml:space="preserve"> dokumentu, </w:t>
            </w:r>
            <w:proofErr w:type="spellStart"/>
            <w:r>
              <w:t>uważ</w:t>
            </w:r>
            <w:proofErr w:type="spellEnd"/>
            <w:r>
              <w:t xml:space="preserve"> </w:t>
            </w:r>
            <w:proofErr w:type="spellStart"/>
            <w:r>
              <w:t>się</w:t>
            </w:r>
            <w:proofErr w:type="spellEnd"/>
            <w:r>
              <w:t xml:space="preserve"> go za </w:t>
            </w:r>
            <w:proofErr w:type="spellStart"/>
            <w:r>
              <w:t>dostarczony</w:t>
            </w:r>
            <w:proofErr w:type="spellEnd"/>
            <w:r>
              <w:t xml:space="preserve"> w </w:t>
            </w:r>
            <w:proofErr w:type="spellStart"/>
            <w:r>
              <w:t>ostatnim</w:t>
            </w:r>
            <w:proofErr w:type="spellEnd"/>
            <w:r>
              <w:t xml:space="preserve"> </w:t>
            </w:r>
            <w:proofErr w:type="spellStart"/>
            <w:r>
              <w:t>dniu</w:t>
            </w:r>
            <w:proofErr w:type="spellEnd"/>
            <w:r>
              <w:t xml:space="preserve"> </w:t>
            </w:r>
            <w:proofErr w:type="spellStart"/>
            <w:r>
              <w:t>tego</w:t>
            </w:r>
            <w:proofErr w:type="spellEnd"/>
            <w:r>
              <w:t xml:space="preserve"> terminu.</w:t>
            </w:r>
          </w:p>
        </w:tc>
      </w:tr>
      <w:tr w:rsidR="0076016E" w:rsidRPr="009147E9" w14:paraId="506627F8" w14:textId="77777777" w:rsidTr="00093A71">
        <w:trPr>
          <w:jc w:val="center"/>
        </w:trPr>
        <w:tc>
          <w:tcPr>
            <w:tcW w:w="0" w:type="auto"/>
            <w:gridSpan w:val="3"/>
            <w:shd w:val="clear" w:color="auto" w:fill="auto"/>
          </w:tcPr>
          <w:p w14:paraId="5EE5C768" w14:textId="77777777" w:rsidR="0076016E" w:rsidRPr="009147E9" w:rsidRDefault="0076016E" w:rsidP="00093A71">
            <w:pPr>
              <w:pStyle w:val="Nadpis3"/>
              <w:outlineLvl w:val="2"/>
            </w:pPr>
            <w:bookmarkStart w:id="32" w:name="_Toc99706610"/>
            <w:bookmarkStart w:id="33" w:name="_Toc127355672"/>
            <w:r w:rsidRPr="009147E9">
              <w:lastRenderedPageBreak/>
              <w:t>2.4 Procedura žádosti o přezkum</w:t>
            </w:r>
            <w:bookmarkEnd w:id="32"/>
            <w:bookmarkEnd w:id="33"/>
          </w:p>
        </w:tc>
        <w:tc>
          <w:tcPr>
            <w:tcW w:w="7566" w:type="dxa"/>
            <w:gridSpan w:val="7"/>
            <w:shd w:val="clear" w:color="auto" w:fill="auto"/>
          </w:tcPr>
          <w:p w14:paraId="301FD61F" w14:textId="77777777" w:rsidR="0076016E" w:rsidRPr="009147E9" w:rsidRDefault="0076016E" w:rsidP="00093A71">
            <w:pPr>
              <w:pStyle w:val="nadpis3pl"/>
              <w:rPr>
                <w:rFonts w:eastAsia="Cambria"/>
                <w:bdr w:val="nil"/>
                <w:lang w:bidi="pl-PL"/>
              </w:rPr>
            </w:pPr>
            <w:bookmarkStart w:id="34" w:name="_Toc127355716"/>
            <w:r w:rsidRPr="009147E9">
              <w:t xml:space="preserve">2.4 Procedura </w:t>
            </w:r>
            <w:proofErr w:type="spellStart"/>
            <w:r w:rsidRPr="009147E9">
              <w:t>odwoławcza</w:t>
            </w:r>
            <w:bookmarkEnd w:id="34"/>
            <w:proofErr w:type="spellEnd"/>
            <w:r w:rsidRPr="009147E9" w:rsidDel="0081702F">
              <w:t xml:space="preserve"> </w:t>
            </w:r>
          </w:p>
        </w:tc>
      </w:tr>
      <w:tr w:rsidR="00EA768D" w:rsidRPr="009147E9" w14:paraId="0D8A9199" w14:textId="77777777" w:rsidTr="006B4C0C">
        <w:trPr>
          <w:jc w:val="center"/>
        </w:trPr>
        <w:tc>
          <w:tcPr>
            <w:tcW w:w="0" w:type="auto"/>
            <w:tcBorders>
              <w:right w:val="single" w:sz="18" w:space="0" w:color="4F81BD" w:themeColor="accent1"/>
            </w:tcBorders>
            <w:shd w:val="clear" w:color="auto" w:fill="auto"/>
          </w:tcPr>
          <w:p w14:paraId="7A184495" w14:textId="77777777" w:rsidR="0076016E" w:rsidRPr="009147E9" w:rsidRDefault="0076016E" w:rsidP="00093A71">
            <w:pPr>
              <w:pStyle w:val="Nadpis3"/>
              <w:outlineLvl w:val="2"/>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00C1320" w14:textId="77777777" w:rsidR="0076016E" w:rsidRPr="009147E9" w:rsidRDefault="0076016E" w:rsidP="00093A71">
            <w:pPr>
              <w:shd w:val="clear" w:color="auto" w:fill="FFFFFF" w:themeFill="background1"/>
              <w:autoSpaceDE w:val="0"/>
              <w:autoSpaceDN w:val="0"/>
              <w:adjustRightInd w:val="0"/>
              <w:spacing w:afterLines="8" w:after="19"/>
              <w:jc w:val="center"/>
            </w:pPr>
            <w:r w:rsidRPr="009147E9">
              <w:rPr>
                <w:rFonts w:cs="Arial"/>
                <w:b/>
                <w:szCs w:val="16"/>
              </w:rPr>
              <w:t>Žadatel má právo vyjádřit se k výsledkům kontroly formálních náležitostí, kontroly přijatelnosti a výsledkům projednání žádosti na Monitorovacím výboru.</w:t>
            </w:r>
          </w:p>
        </w:tc>
        <w:tc>
          <w:tcPr>
            <w:tcW w:w="792" w:type="dxa"/>
            <w:tcBorders>
              <w:left w:val="single" w:sz="18" w:space="0" w:color="4F81BD" w:themeColor="accent1"/>
            </w:tcBorders>
            <w:shd w:val="clear" w:color="auto" w:fill="auto"/>
          </w:tcPr>
          <w:p w14:paraId="3A466401" w14:textId="77777777" w:rsidR="0076016E" w:rsidRPr="009147E9" w:rsidRDefault="0076016E" w:rsidP="00093A71">
            <w:pPr>
              <w:pStyle w:val="Nadpis3"/>
              <w:outlineLvl w:val="2"/>
            </w:pPr>
          </w:p>
        </w:tc>
        <w:tc>
          <w:tcPr>
            <w:tcW w:w="286" w:type="dxa"/>
            <w:tcBorders>
              <w:right w:val="single" w:sz="18" w:space="0" w:color="4F81BD" w:themeColor="accent1"/>
            </w:tcBorders>
            <w:shd w:val="clear" w:color="auto" w:fill="auto"/>
          </w:tcPr>
          <w:p w14:paraId="397748BD" w14:textId="77777777" w:rsidR="0076016E" w:rsidRPr="009147E9" w:rsidRDefault="0076016E" w:rsidP="00093A71">
            <w:pPr>
              <w:pStyle w:val="Nadpis3"/>
              <w:outlineLvl w:val="2"/>
            </w:pPr>
          </w:p>
        </w:tc>
        <w:tc>
          <w:tcPr>
            <w:tcW w:w="6991" w:type="dxa"/>
            <w:gridSpan w:val="5"/>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02E545A" w14:textId="77777777" w:rsidR="0076016E" w:rsidRPr="009147E9" w:rsidRDefault="0076016E" w:rsidP="00093A71">
            <w:pPr>
              <w:shd w:val="clear" w:color="auto" w:fill="FFFFFF" w:themeFill="background1"/>
              <w:spacing w:afterLines="8" w:after="19"/>
              <w:jc w:val="center"/>
            </w:pPr>
            <w:r w:rsidRPr="009147E9">
              <w:rPr>
                <w:rFonts w:cs="Arial"/>
                <w:b/>
                <w:bCs/>
                <w:szCs w:val="16"/>
                <w:lang w:val="pl-PL"/>
              </w:rPr>
              <w:t>Wnioskodawca ma prawo odnieść się do wyników kontroli wymogów formalnych, kontroli kwalifikowalności oraz wyników posiedzenia Komitetu Monitorującego dotyczącego wniosków projektowych.</w:t>
            </w:r>
          </w:p>
        </w:tc>
        <w:tc>
          <w:tcPr>
            <w:tcW w:w="289" w:type="dxa"/>
            <w:tcBorders>
              <w:left w:val="single" w:sz="18" w:space="0" w:color="4F81BD" w:themeColor="accent1"/>
            </w:tcBorders>
            <w:shd w:val="clear" w:color="auto" w:fill="auto"/>
          </w:tcPr>
          <w:p w14:paraId="7C66C46D" w14:textId="77777777" w:rsidR="0076016E" w:rsidRPr="009147E9" w:rsidRDefault="0076016E" w:rsidP="00093A71">
            <w:pPr>
              <w:pStyle w:val="Nadpis3"/>
              <w:outlineLvl w:val="2"/>
            </w:pPr>
          </w:p>
        </w:tc>
      </w:tr>
      <w:tr w:rsidR="0076016E" w:rsidRPr="009147E9" w14:paraId="24189D4B" w14:textId="77777777" w:rsidTr="00093A71">
        <w:trPr>
          <w:jc w:val="center"/>
        </w:trPr>
        <w:tc>
          <w:tcPr>
            <w:tcW w:w="0" w:type="auto"/>
            <w:gridSpan w:val="3"/>
            <w:shd w:val="clear" w:color="auto" w:fill="auto"/>
          </w:tcPr>
          <w:p w14:paraId="180041C6"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u w:val="single"/>
              </w:rPr>
              <w:t>Předložení žádosti o přezkum:</w:t>
            </w:r>
          </w:p>
          <w:p w14:paraId="5CE7FC54" w14:textId="5452A71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 xml:space="preserve">Žadatel </w:t>
            </w:r>
            <w:r w:rsidR="009E3E21">
              <w:rPr>
                <w:rFonts w:cs="Arial"/>
                <w:szCs w:val="16"/>
              </w:rPr>
              <w:t>může podat</w:t>
            </w:r>
            <w:r w:rsidR="009E3E21" w:rsidRPr="009147E9">
              <w:rPr>
                <w:rFonts w:cs="Arial"/>
                <w:szCs w:val="16"/>
              </w:rPr>
              <w:t xml:space="preserve"> </w:t>
            </w:r>
            <w:r w:rsidRPr="009147E9">
              <w:rPr>
                <w:rFonts w:cs="Arial"/>
                <w:szCs w:val="16"/>
              </w:rPr>
              <w:t>žádost o přezkum</w:t>
            </w:r>
            <w:r w:rsidR="009E3E21">
              <w:t xml:space="preserve"> </w:t>
            </w:r>
            <w:r w:rsidR="009E3E21" w:rsidRPr="009E3E21">
              <w:rPr>
                <w:rFonts w:cs="Arial"/>
                <w:szCs w:val="16"/>
              </w:rPr>
              <w:t>výsledků kontroly formálních náležitostí, kontroly přijatelnosti a výsledků projednání žádosti na Monitorovacím výboru</w:t>
            </w:r>
            <w:r w:rsidRPr="009147E9">
              <w:rPr>
                <w:rFonts w:cs="Arial"/>
                <w:szCs w:val="16"/>
              </w:rPr>
              <w:t xml:space="preserve">. Ta je předkládána skrze účet žadatele v systému IS KP </w:t>
            </w:r>
            <w:r>
              <w:rPr>
                <w:rFonts w:cs="Arial"/>
                <w:szCs w:val="16"/>
              </w:rPr>
              <w:t>21</w:t>
            </w:r>
            <w:r w:rsidRPr="009147E9">
              <w:rPr>
                <w:rFonts w:cs="Arial"/>
                <w:szCs w:val="16"/>
              </w:rPr>
              <w:t xml:space="preserve">+ prostřednictvím modulu žádost o přezkum </w:t>
            </w:r>
            <w:r w:rsidR="009E3E21">
              <w:rPr>
                <w:rFonts w:cs="Arial"/>
                <w:szCs w:val="16"/>
              </w:rPr>
              <w:t>(</w:t>
            </w:r>
            <w:r w:rsidRPr="009147E9">
              <w:rPr>
                <w:rFonts w:cs="Arial"/>
                <w:szCs w:val="16"/>
              </w:rPr>
              <w:t xml:space="preserve">zobrazeného u </w:t>
            </w:r>
            <w:r w:rsidR="009E3E21">
              <w:rPr>
                <w:rFonts w:cs="Arial"/>
                <w:szCs w:val="16"/>
              </w:rPr>
              <w:t>formuláře</w:t>
            </w:r>
            <w:r w:rsidR="009E3E21" w:rsidRPr="009147E9">
              <w:rPr>
                <w:rFonts w:cs="Arial"/>
                <w:szCs w:val="16"/>
              </w:rPr>
              <w:t xml:space="preserve"> </w:t>
            </w:r>
            <w:r w:rsidRPr="009147E9">
              <w:rPr>
                <w:rFonts w:cs="Arial"/>
                <w:szCs w:val="16"/>
              </w:rPr>
              <w:t>žádosti</w:t>
            </w:r>
            <w:r w:rsidR="009E3E21">
              <w:rPr>
                <w:rFonts w:cs="Arial"/>
                <w:szCs w:val="16"/>
              </w:rPr>
              <w:t>)</w:t>
            </w:r>
            <w:r>
              <w:rPr>
                <w:rFonts w:cs="Arial"/>
                <w:szCs w:val="16"/>
              </w:rPr>
              <w:t>, nebo prostřednictvím depeše v tomto systému</w:t>
            </w:r>
            <w:r w:rsidRPr="009147E9">
              <w:rPr>
                <w:rFonts w:cs="Arial"/>
                <w:szCs w:val="16"/>
              </w:rPr>
              <w:t>.</w:t>
            </w:r>
          </w:p>
          <w:p w14:paraId="4AC81395" w14:textId="2D7B1638"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Žádost o přezkum je předkládána v nejzazším termínu 5 pracovních dní ode dne doručení příslušného oznámení</w:t>
            </w:r>
            <w:r w:rsidR="00135443">
              <w:rPr>
                <w:rFonts w:cs="Arial"/>
                <w:szCs w:val="16"/>
              </w:rPr>
              <w:t xml:space="preserve"> (</w:t>
            </w:r>
            <w:r w:rsidR="00135443" w:rsidRPr="00135443">
              <w:rPr>
                <w:rFonts w:cs="Arial"/>
                <w:szCs w:val="16"/>
              </w:rPr>
              <w:t>o splnění kontroly formálních náležitostí a přijatelnosti</w:t>
            </w:r>
            <w:r w:rsidRPr="009147E9">
              <w:rPr>
                <w:rFonts w:cs="Arial"/>
                <w:szCs w:val="16"/>
              </w:rPr>
              <w:t xml:space="preserve"> – prostřednictvím aplikace </w:t>
            </w:r>
            <w:r w:rsidR="008E6667">
              <w:rPr>
                <w:rFonts w:cs="Arial"/>
                <w:szCs w:val="16"/>
              </w:rPr>
              <w:t xml:space="preserve">ISKP </w:t>
            </w:r>
            <w:r>
              <w:rPr>
                <w:rFonts w:cs="Arial"/>
                <w:szCs w:val="16"/>
              </w:rPr>
              <w:t>2021+</w:t>
            </w:r>
            <w:r w:rsidRPr="009147E9">
              <w:rPr>
                <w:rFonts w:cs="Arial"/>
                <w:szCs w:val="16"/>
              </w:rPr>
              <w:t xml:space="preserve">. </w:t>
            </w:r>
          </w:p>
          <w:p w14:paraId="78A418A3"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rPr>
              <w:t>Žádost o přezkum je možné podat pouze jednou.</w:t>
            </w:r>
          </w:p>
        </w:tc>
        <w:tc>
          <w:tcPr>
            <w:tcW w:w="7566" w:type="dxa"/>
            <w:gridSpan w:val="7"/>
            <w:shd w:val="clear" w:color="auto" w:fill="auto"/>
          </w:tcPr>
          <w:p w14:paraId="4A52196E" w14:textId="77777777"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t>Złożenie odwołania:</w:t>
            </w:r>
          </w:p>
          <w:p w14:paraId="4AA6604F" w14:textId="2E2BB78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Wnioskodawca </w:t>
            </w:r>
            <w:r w:rsidR="009E3E21">
              <w:rPr>
                <w:rFonts w:cs="Arial"/>
                <w:szCs w:val="16"/>
                <w:lang w:val="pl-PL"/>
              </w:rPr>
              <w:t>może złożyć odwołanie</w:t>
            </w:r>
            <w:r w:rsidR="009E3E21" w:rsidRPr="009147E9">
              <w:rPr>
                <w:rFonts w:cs="Arial"/>
                <w:szCs w:val="16"/>
                <w:lang w:val="pl-PL"/>
              </w:rPr>
              <w:t xml:space="preserve"> od </w:t>
            </w:r>
            <w:r w:rsidR="009E3E21" w:rsidRPr="009E3E21">
              <w:rPr>
                <w:rFonts w:cs="Arial"/>
                <w:szCs w:val="16"/>
                <w:lang w:val="pl-PL"/>
              </w:rPr>
              <w:t>wyników kontroli wymogów formalnych, kontroli kwalifikowalności oraz wyników posiedzenia Komitetu Monitorującego.</w:t>
            </w:r>
            <w:r w:rsidRPr="009147E9">
              <w:rPr>
                <w:rFonts w:cs="Arial"/>
                <w:szCs w:val="16"/>
                <w:lang w:val="pl-PL"/>
              </w:rPr>
              <w:t xml:space="preserve">. </w:t>
            </w:r>
            <w:r w:rsidR="009E3E21" w:rsidRPr="009147E9">
              <w:rPr>
                <w:rFonts w:cs="Arial"/>
                <w:szCs w:val="16"/>
                <w:lang w:val="pl-PL"/>
              </w:rPr>
              <w:t>Składa</w:t>
            </w:r>
            <w:r w:rsidR="009E3E21">
              <w:rPr>
                <w:rFonts w:cs="Arial"/>
                <w:szCs w:val="16"/>
                <w:lang w:val="pl-PL"/>
              </w:rPr>
              <w:t xml:space="preserve"> je</w:t>
            </w:r>
            <w:r w:rsidRPr="009147E9">
              <w:rPr>
                <w:rFonts w:cs="Arial"/>
                <w:szCs w:val="16"/>
                <w:lang w:val="pl-PL"/>
              </w:rPr>
              <w:t xml:space="preserve">przez konto wnioskodawcy w systemie ISKP </w:t>
            </w:r>
            <w:r>
              <w:rPr>
                <w:rFonts w:cs="Arial"/>
                <w:szCs w:val="16"/>
                <w:lang w:val="pl-PL"/>
              </w:rPr>
              <w:t>21</w:t>
            </w:r>
            <w:r w:rsidRPr="009147E9">
              <w:rPr>
                <w:rFonts w:cs="Arial"/>
                <w:szCs w:val="16"/>
                <w:lang w:val="pl-PL"/>
              </w:rPr>
              <w:t xml:space="preserve">+ poprzez moduł Wniosek o zbadanie decyzji </w:t>
            </w:r>
            <w:r w:rsidR="009E3E21">
              <w:rPr>
                <w:rFonts w:cs="Arial"/>
                <w:szCs w:val="16"/>
                <w:lang w:val="pl-PL"/>
              </w:rPr>
              <w:t>(</w:t>
            </w:r>
            <w:r w:rsidRPr="009147E9">
              <w:rPr>
                <w:rFonts w:cs="Arial"/>
                <w:szCs w:val="16"/>
                <w:lang w:val="pl-PL"/>
              </w:rPr>
              <w:t>widoczn</w:t>
            </w:r>
            <w:r>
              <w:rPr>
                <w:rFonts w:cs="Arial"/>
                <w:szCs w:val="16"/>
                <w:lang w:val="pl-PL"/>
              </w:rPr>
              <w:t>y</w:t>
            </w:r>
            <w:r w:rsidRPr="009147E9">
              <w:rPr>
                <w:rFonts w:cs="Arial"/>
                <w:szCs w:val="16"/>
                <w:lang w:val="pl-PL"/>
              </w:rPr>
              <w:t xml:space="preserve"> </w:t>
            </w:r>
            <w:r>
              <w:rPr>
                <w:rFonts w:cs="Arial"/>
                <w:szCs w:val="16"/>
                <w:lang w:val="pl-PL"/>
              </w:rPr>
              <w:t>we</w:t>
            </w:r>
            <w:r w:rsidRPr="009147E9">
              <w:rPr>
                <w:rFonts w:cs="Arial"/>
                <w:szCs w:val="16"/>
                <w:lang w:val="pl-PL"/>
              </w:rPr>
              <w:t xml:space="preserve"> </w:t>
            </w:r>
            <w:r w:rsidR="009E3E21">
              <w:rPr>
                <w:rFonts w:cs="Arial"/>
                <w:szCs w:val="16"/>
                <w:lang w:val="pl-PL"/>
              </w:rPr>
              <w:t>formularzu</w:t>
            </w:r>
            <w:r w:rsidR="009E3E21" w:rsidRPr="009147E9">
              <w:rPr>
                <w:rFonts w:cs="Arial"/>
                <w:szCs w:val="16"/>
                <w:lang w:val="pl-PL"/>
              </w:rPr>
              <w:t xml:space="preserve"> </w:t>
            </w:r>
            <w:r w:rsidR="009E3E21">
              <w:rPr>
                <w:rFonts w:cs="Arial"/>
                <w:szCs w:val="16"/>
                <w:lang w:val="pl-PL"/>
              </w:rPr>
              <w:t>wniosku)</w:t>
            </w:r>
            <w:r>
              <w:rPr>
                <w:rFonts w:cs="Arial"/>
                <w:szCs w:val="16"/>
                <w:lang w:val="pl-PL"/>
              </w:rPr>
              <w:t xml:space="preserve"> lub za pośrednictwem depeszy w tym systemie</w:t>
            </w:r>
            <w:r w:rsidRPr="009147E9">
              <w:rPr>
                <w:rFonts w:cs="Arial"/>
                <w:szCs w:val="16"/>
                <w:lang w:val="pl-PL"/>
              </w:rPr>
              <w:t>.</w:t>
            </w:r>
          </w:p>
          <w:p w14:paraId="6BC99E3F" w14:textId="18B6DDAD"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Odwołanie jest składane najpóźniej w terminie 5 dni roboczych od dnia doręczenia danego zawiadomienia </w:t>
            </w:r>
            <w:r w:rsidR="00135443">
              <w:rPr>
                <w:rFonts w:cs="Arial"/>
                <w:szCs w:val="16"/>
                <w:lang w:val="pl-PL"/>
              </w:rPr>
              <w:t>(</w:t>
            </w:r>
            <w:r w:rsidR="00135443" w:rsidRPr="00135443">
              <w:rPr>
                <w:rFonts w:cs="Arial"/>
                <w:szCs w:val="16"/>
                <w:lang w:val="pl-PL"/>
              </w:rPr>
              <w:t xml:space="preserve">o spełnieniu kryteriów kontroli wymogów formalnych i kwalifikowalności </w:t>
            </w:r>
            <w:r w:rsidRPr="009147E9">
              <w:rPr>
                <w:rFonts w:cs="Arial"/>
                <w:szCs w:val="16"/>
                <w:lang w:val="pl-PL"/>
              </w:rPr>
              <w:t xml:space="preserve">– za pośrednictwem aplikacji </w:t>
            </w:r>
            <w:r w:rsidR="008E6667">
              <w:rPr>
                <w:rFonts w:cs="Arial"/>
                <w:szCs w:val="16"/>
                <w:lang w:val="pl-PL"/>
              </w:rPr>
              <w:t xml:space="preserve">ISKP </w:t>
            </w:r>
            <w:r>
              <w:rPr>
                <w:rFonts w:cs="Arial"/>
                <w:szCs w:val="16"/>
                <w:lang w:val="pl-PL"/>
              </w:rPr>
              <w:t>2021+</w:t>
            </w:r>
            <w:r w:rsidRPr="009147E9">
              <w:rPr>
                <w:rFonts w:cs="Arial"/>
                <w:szCs w:val="16"/>
                <w:lang w:val="pl-PL"/>
              </w:rPr>
              <w:t>.</w:t>
            </w:r>
          </w:p>
          <w:p w14:paraId="30C8D824" w14:textId="77777777" w:rsidR="0076016E" w:rsidRPr="009147E9" w:rsidRDefault="0076016E" w:rsidP="00093A71">
            <w:pPr>
              <w:shd w:val="clear" w:color="auto" w:fill="FFFFFF" w:themeFill="background1"/>
              <w:spacing w:afterLines="8" w:after="19"/>
              <w:jc w:val="both"/>
              <w:rPr>
                <w:rFonts w:eastAsia="Cambria"/>
                <w:bdr w:val="nil"/>
                <w:lang w:bidi="pl-PL"/>
              </w:rPr>
            </w:pPr>
            <w:r w:rsidRPr="009147E9">
              <w:rPr>
                <w:rFonts w:cs="Arial"/>
                <w:szCs w:val="16"/>
                <w:lang w:val="pl-PL"/>
              </w:rPr>
              <w:t xml:space="preserve">Odwołanie można złożyć tylko raz. </w:t>
            </w:r>
          </w:p>
        </w:tc>
      </w:tr>
      <w:tr w:rsidR="0076016E" w:rsidRPr="009147E9" w14:paraId="4297E1E3" w14:textId="77777777" w:rsidTr="00093A71">
        <w:trPr>
          <w:jc w:val="center"/>
        </w:trPr>
        <w:tc>
          <w:tcPr>
            <w:tcW w:w="0" w:type="auto"/>
            <w:gridSpan w:val="3"/>
            <w:shd w:val="clear" w:color="auto" w:fill="auto"/>
          </w:tcPr>
          <w:p w14:paraId="5F571345"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u w:val="single"/>
              </w:rPr>
              <w:t>Posouzení žádosti o přezkum:</w:t>
            </w:r>
          </w:p>
          <w:p w14:paraId="2A8B33C8" w14:textId="46417771" w:rsidR="0076016E" w:rsidRPr="009147E9" w:rsidRDefault="00291C15" w:rsidP="00093A71">
            <w:pPr>
              <w:shd w:val="clear" w:color="auto" w:fill="FFFFFF" w:themeFill="background1"/>
              <w:autoSpaceDE w:val="0"/>
              <w:autoSpaceDN w:val="0"/>
              <w:adjustRightInd w:val="0"/>
              <w:spacing w:afterLines="8" w:after="19"/>
              <w:jc w:val="both"/>
              <w:rPr>
                <w:rFonts w:cs="Arial"/>
                <w:szCs w:val="16"/>
              </w:rPr>
            </w:pPr>
            <w:r>
              <w:rPr>
                <w:rFonts w:cs="Arial"/>
                <w:szCs w:val="16"/>
              </w:rPr>
              <w:t>Ž</w:t>
            </w:r>
            <w:r w:rsidR="0076016E" w:rsidRPr="009147E9">
              <w:rPr>
                <w:rFonts w:cs="Arial"/>
                <w:szCs w:val="16"/>
              </w:rPr>
              <w:t>ádost</w:t>
            </w:r>
            <w:r>
              <w:rPr>
                <w:rFonts w:cs="Arial"/>
                <w:szCs w:val="16"/>
              </w:rPr>
              <w:t>i</w:t>
            </w:r>
            <w:r w:rsidR="0076016E" w:rsidRPr="009147E9">
              <w:rPr>
                <w:rFonts w:cs="Arial"/>
                <w:szCs w:val="16"/>
              </w:rPr>
              <w:t xml:space="preserve"> o přezkum </w:t>
            </w:r>
            <w:r w:rsidRPr="009147E9">
              <w:rPr>
                <w:rFonts w:cs="Arial"/>
                <w:szCs w:val="16"/>
              </w:rPr>
              <w:t>posuz</w:t>
            </w:r>
            <w:r>
              <w:rPr>
                <w:rFonts w:cs="Arial"/>
                <w:szCs w:val="16"/>
              </w:rPr>
              <w:t>uje</w:t>
            </w:r>
            <w:r w:rsidR="0076016E" w:rsidRPr="009147E9">
              <w:rPr>
                <w:rFonts w:cs="Arial"/>
                <w:szCs w:val="16"/>
              </w:rPr>
              <w:t xml:space="preserve"> komise, která se skládá z představitelů ŘO a NO. Komise může rozhodovat buď na svém zasedání (fyzickém či online), nebo korespondenčně. Rozhodnutí o příslušné žádosti o přezkum je tak přijato společně zástupci ŘO a NO. </w:t>
            </w:r>
          </w:p>
          <w:p w14:paraId="394E40D8"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 xml:space="preserve">Komise rozhoduje na základě předložené žádosti o přezkum a dalších podkladů, které si ŘO/NO vyžádají od JS, případně dalších subjektů. Odůvodnění rozhodnutí bude vždy uvedeno v zápise z posuzování žádostí o přezkum, jenž bude zajištěn a podepsán zástupci ŘO a NO. </w:t>
            </w:r>
          </w:p>
          <w:p w14:paraId="0A1A795C"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r w:rsidRPr="009147E9">
              <w:rPr>
                <w:rFonts w:cs="Arial"/>
                <w:szCs w:val="16"/>
              </w:rPr>
              <w:t>Výsledek vypořádání žádosti o přezkum bude žadateli sdělen prostřednictvím monitorovacího systému.</w:t>
            </w:r>
          </w:p>
          <w:p w14:paraId="34AE7E90" w14:textId="588FF86D" w:rsidR="0076016E" w:rsidRPr="009147E9" w:rsidRDefault="0076016E" w:rsidP="00093A71">
            <w:pPr>
              <w:shd w:val="clear" w:color="auto" w:fill="FFFFFF" w:themeFill="background1"/>
              <w:autoSpaceDE w:val="0"/>
              <w:autoSpaceDN w:val="0"/>
              <w:adjustRightInd w:val="0"/>
              <w:spacing w:afterLines="8" w:after="19"/>
              <w:jc w:val="both"/>
              <w:rPr>
                <w:rFonts w:cs="Arial"/>
                <w:szCs w:val="16"/>
                <w:u w:val="single"/>
              </w:rPr>
            </w:pPr>
            <w:r w:rsidRPr="009147E9">
              <w:rPr>
                <w:rFonts w:cs="Arial"/>
                <w:szCs w:val="16"/>
              </w:rPr>
              <w:t xml:space="preserve">V případě, že se žádost o přezkum týká výsledků projednání žádosti na MV, a je vyhodnocena jako důvodná, je tato žádost o dotaci opětovně předložena k novému posouzení </w:t>
            </w:r>
            <w:r>
              <w:rPr>
                <w:rFonts w:cs="Arial"/>
                <w:szCs w:val="16"/>
              </w:rPr>
              <w:t>M</w:t>
            </w:r>
            <w:r w:rsidRPr="009147E9">
              <w:rPr>
                <w:rFonts w:cs="Arial"/>
                <w:szCs w:val="16"/>
              </w:rPr>
              <w:t>onitorovacímu výboru na nejbližšímu zasedání.</w:t>
            </w:r>
          </w:p>
        </w:tc>
        <w:tc>
          <w:tcPr>
            <w:tcW w:w="7566" w:type="dxa"/>
            <w:gridSpan w:val="7"/>
            <w:shd w:val="clear" w:color="auto" w:fill="auto"/>
          </w:tcPr>
          <w:p w14:paraId="253A205F" w14:textId="77777777"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t>Ocena odwołania</w:t>
            </w:r>
            <w:r w:rsidRPr="009147E9">
              <w:rPr>
                <w:rFonts w:cs="Arial"/>
                <w:szCs w:val="16"/>
                <w:u w:val="single"/>
              </w:rPr>
              <w:t>:</w:t>
            </w:r>
          </w:p>
          <w:p w14:paraId="41F8AFFB" w14:textId="00578009" w:rsidR="0076016E" w:rsidRPr="009147E9" w:rsidRDefault="00291C15" w:rsidP="00093A71">
            <w:pPr>
              <w:shd w:val="clear" w:color="auto" w:fill="FFFFFF" w:themeFill="background1"/>
              <w:spacing w:afterLines="8" w:after="19"/>
              <w:jc w:val="both"/>
              <w:rPr>
                <w:rFonts w:cs="Arial"/>
                <w:szCs w:val="16"/>
                <w:lang w:val="pl-PL"/>
              </w:rPr>
            </w:pPr>
            <w:r>
              <w:rPr>
                <w:rFonts w:cs="Arial"/>
                <w:szCs w:val="16"/>
                <w:lang w:val="pl-PL"/>
              </w:rPr>
              <w:t>O</w:t>
            </w:r>
            <w:r w:rsidR="0076016E" w:rsidRPr="009147E9">
              <w:rPr>
                <w:rFonts w:cs="Arial"/>
                <w:szCs w:val="16"/>
                <w:lang w:val="pl-PL"/>
              </w:rPr>
              <w:t>dwołani</w:t>
            </w:r>
            <w:r>
              <w:rPr>
                <w:rFonts w:cs="Arial"/>
                <w:szCs w:val="16"/>
                <w:lang w:val="pl-PL"/>
              </w:rPr>
              <w:t xml:space="preserve">e </w:t>
            </w:r>
            <w:r w:rsidRPr="009147E9">
              <w:rPr>
                <w:rFonts w:cs="Arial"/>
                <w:szCs w:val="16"/>
                <w:lang w:val="pl-PL"/>
              </w:rPr>
              <w:t>rozpatrz</w:t>
            </w:r>
            <w:r>
              <w:rPr>
                <w:rFonts w:cs="Arial"/>
                <w:szCs w:val="16"/>
                <w:lang w:val="pl-PL"/>
              </w:rPr>
              <w:t xml:space="preserve">uje </w:t>
            </w:r>
            <w:r w:rsidR="0076016E" w:rsidRPr="009147E9">
              <w:rPr>
                <w:rFonts w:cs="Arial"/>
                <w:szCs w:val="16"/>
                <w:lang w:val="pl-PL"/>
              </w:rPr>
              <w:t xml:space="preserve"> Komisja, złożona z przedstawicieli IZ i IK. Komisja może podejmować decyzję podczas swojego posiedzenia (</w:t>
            </w:r>
            <w:r w:rsidR="00D21D81">
              <w:rPr>
                <w:rFonts w:cs="Arial"/>
                <w:szCs w:val="16"/>
                <w:lang w:val="pl-PL"/>
              </w:rPr>
              <w:t>stacjonarnegolub</w:t>
            </w:r>
            <w:r w:rsidR="00D21D81" w:rsidRPr="009147E9">
              <w:rPr>
                <w:rFonts w:cs="Arial"/>
                <w:szCs w:val="16"/>
                <w:lang w:val="pl-PL"/>
              </w:rPr>
              <w:t xml:space="preserve"> </w:t>
            </w:r>
            <w:r w:rsidR="0076016E" w:rsidRPr="009147E9">
              <w:rPr>
                <w:rFonts w:cs="Arial"/>
                <w:szCs w:val="16"/>
                <w:lang w:val="pl-PL"/>
              </w:rPr>
              <w:t>online) lub korespondencyjnie. Decyzja o danym odwołaniu jest przyjmowan</w:t>
            </w:r>
            <w:r w:rsidR="0076016E">
              <w:rPr>
                <w:rFonts w:cs="Arial"/>
                <w:szCs w:val="16"/>
                <w:lang w:val="pl-PL"/>
              </w:rPr>
              <w:t>a</w:t>
            </w:r>
            <w:r w:rsidR="0076016E" w:rsidRPr="009147E9">
              <w:rPr>
                <w:rFonts w:cs="Arial"/>
                <w:szCs w:val="16"/>
                <w:lang w:val="pl-PL"/>
              </w:rPr>
              <w:t xml:space="preserve"> wspólnie przez IZ i IK.</w:t>
            </w:r>
          </w:p>
          <w:p w14:paraId="7C84175B" w14:textId="37D78062"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Komisja podejmuje decyzję na podstawie odwołania i na podstawie </w:t>
            </w:r>
            <w:r w:rsidR="00D21D81">
              <w:rPr>
                <w:rFonts w:cs="Arial"/>
                <w:szCs w:val="16"/>
                <w:lang w:val="pl-PL"/>
              </w:rPr>
              <w:t>innych</w:t>
            </w:r>
            <w:r w:rsidR="00D21D81" w:rsidRPr="009147E9">
              <w:rPr>
                <w:rFonts w:cs="Arial"/>
                <w:szCs w:val="16"/>
                <w:lang w:val="pl-PL"/>
              </w:rPr>
              <w:t xml:space="preserve"> </w:t>
            </w:r>
            <w:r w:rsidRPr="009147E9">
              <w:rPr>
                <w:rFonts w:cs="Arial"/>
                <w:szCs w:val="16"/>
                <w:lang w:val="pl-PL"/>
              </w:rPr>
              <w:t>dokumentów, które na wniosek IZ/IK otrzyma od WS lub innych podmiotów. Uzasadnienie decyzji zostanie uwzględnione w protokole oceny odwołań, który będzie sporządzony i podpisany przez przedstawicieli IZ i IK.</w:t>
            </w:r>
          </w:p>
          <w:p w14:paraId="728102D4"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Wynik rozpatrzenia odwołania </w:t>
            </w:r>
            <w:r>
              <w:rPr>
                <w:rFonts w:cs="Arial"/>
                <w:szCs w:val="16"/>
                <w:lang w:val="pl-PL"/>
              </w:rPr>
              <w:t>jest</w:t>
            </w:r>
            <w:r w:rsidRPr="009147E9">
              <w:rPr>
                <w:rFonts w:cs="Arial"/>
                <w:szCs w:val="16"/>
                <w:lang w:val="pl-PL"/>
              </w:rPr>
              <w:t xml:space="preserve"> przekaz</w:t>
            </w:r>
            <w:r>
              <w:rPr>
                <w:rFonts w:cs="Arial"/>
                <w:szCs w:val="16"/>
                <w:lang w:val="pl-PL"/>
              </w:rPr>
              <w:t>yw</w:t>
            </w:r>
            <w:r w:rsidRPr="009147E9">
              <w:rPr>
                <w:rFonts w:cs="Arial"/>
                <w:szCs w:val="16"/>
                <w:lang w:val="pl-PL"/>
              </w:rPr>
              <w:t xml:space="preserve">any wnioskodawcy za pośrednictwem systemu monitorującego. </w:t>
            </w:r>
          </w:p>
          <w:p w14:paraId="5A567A1F" w14:textId="7B19E043"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lang w:val="pl-PL"/>
              </w:rPr>
              <w:t xml:space="preserve">W przypadku, </w:t>
            </w:r>
            <w:r>
              <w:rPr>
                <w:rFonts w:cs="Arial"/>
                <w:szCs w:val="16"/>
                <w:lang w:val="pl-PL"/>
              </w:rPr>
              <w:t>gdy</w:t>
            </w:r>
            <w:r w:rsidRPr="009147E9">
              <w:rPr>
                <w:rFonts w:cs="Arial"/>
                <w:szCs w:val="16"/>
                <w:lang w:val="pl-PL"/>
              </w:rPr>
              <w:t xml:space="preserve"> odwołanie dotyczy wyniku posiedzenia KM w sprawie wniosku, a zostanie rozpatrzone jako uzasadnione, wniosek ten jest </w:t>
            </w:r>
            <w:r>
              <w:rPr>
                <w:rFonts w:cs="Arial"/>
                <w:szCs w:val="16"/>
                <w:lang w:val="pl-PL"/>
              </w:rPr>
              <w:t>składany</w:t>
            </w:r>
            <w:r w:rsidRPr="009147E9">
              <w:rPr>
                <w:rFonts w:cs="Arial"/>
                <w:szCs w:val="16"/>
                <w:lang w:val="pl-PL"/>
              </w:rPr>
              <w:t xml:space="preserve"> do ponownej oceny przez Komitet Monitorujący na kolejnym spotkaniu.</w:t>
            </w:r>
          </w:p>
        </w:tc>
      </w:tr>
      <w:tr w:rsidR="0076016E" w:rsidRPr="009147E9" w14:paraId="31B4CE87" w14:textId="77777777" w:rsidTr="00093A71">
        <w:trPr>
          <w:jc w:val="center"/>
        </w:trPr>
        <w:tc>
          <w:tcPr>
            <w:tcW w:w="0" w:type="auto"/>
            <w:gridSpan w:val="3"/>
            <w:shd w:val="clear" w:color="auto" w:fill="auto"/>
          </w:tcPr>
          <w:p w14:paraId="57C18726" w14:textId="2ABD690C" w:rsidR="0076016E" w:rsidRPr="009147E9" w:rsidRDefault="0076016E" w:rsidP="00093A71">
            <w:pPr>
              <w:pStyle w:val="Nadpis1"/>
              <w:outlineLvl w:val="0"/>
            </w:pPr>
            <w:bookmarkStart w:id="35" w:name="_Toc432590925"/>
            <w:bookmarkStart w:id="36" w:name="_Ref504122517"/>
            <w:bookmarkStart w:id="37" w:name="_Ref504122536"/>
            <w:bookmarkStart w:id="38" w:name="_Toc99706611"/>
            <w:bookmarkStart w:id="39" w:name="_Toc127355673"/>
            <w:r w:rsidRPr="009147E9">
              <w:t>3 Proces předložení žádosti</w:t>
            </w:r>
            <w:bookmarkEnd w:id="35"/>
            <w:bookmarkEnd w:id="36"/>
            <w:bookmarkEnd w:id="37"/>
            <w:bookmarkEnd w:id="38"/>
            <w:bookmarkEnd w:id="39"/>
          </w:p>
        </w:tc>
        <w:tc>
          <w:tcPr>
            <w:tcW w:w="7566" w:type="dxa"/>
            <w:gridSpan w:val="7"/>
            <w:shd w:val="clear" w:color="auto" w:fill="auto"/>
          </w:tcPr>
          <w:p w14:paraId="366A93CC" w14:textId="1D1348EE" w:rsidR="0076016E" w:rsidRPr="009147E9" w:rsidRDefault="0076016E" w:rsidP="00093A71">
            <w:pPr>
              <w:pStyle w:val="nadpis1pl"/>
            </w:pPr>
            <w:bookmarkStart w:id="40" w:name="_Toc127355717"/>
            <w:r w:rsidRPr="009147E9">
              <w:t xml:space="preserve">3 </w:t>
            </w:r>
            <w:proofErr w:type="spellStart"/>
            <w:r w:rsidRPr="009147E9">
              <w:t>Składanie</w:t>
            </w:r>
            <w:proofErr w:type="spellEnd"/>
            <w:r w:rsidRPr="009147E9">
              <w:t xml:space="preserve"> </w:t>
            </w:r>
            <w:proofErr w:type="spellStart"/>
            <w:r>
              <w:t>wniosku</w:t>
            </w:r>
            <w:bookmarkEnd w:id="40"/>
            <w:proofErr w:type="spellEnd"/>
            <w:r>
              <w:t xml:space="preserve"> </w:t>
            </w:r>
          </w:p>
        </w:tc>
      </w:tr>
      <w:tr w:rsidR="0076016E" w:rsidRPr="009147E9" w14:paraId="1335B663" w14:textId="77777777" w:rsidTr="00093A71">
        <w:trPr>
          <w:jc w:val="center"/>
        </w:trPr>
        <w:tc>
          <w:tcPr>
            <w:tcW w:w="0" w:type="auto"/>
            <w:gridSpan w:val="3"/>
            <w:shd w:val="clear" w:color="auto" w:fill="auto"/>
          </w:tcPr>
          <w:p w14:paraId="0063ED95" w14:textId="77777777" w:rsidR="0076016E" w:rsidRPr="009147E9" w:rsidRDefault="0076016E" w:rsidP="00093A71">
            <w:r w:rsidRPr="009147E9">
              <w:rPr>
                <w:noProof/>
                <w:lang w:val="pl-PL" w:eastAsia="pl-PL"/>
              </w:rPr>
              <w:drawing>
                <wp:inline distT="0" distB="0" distL="0" distR="0" wp14:anchorId="460E26BE" wp14:editId="731ECAD5">
                  <wp:extent cx="4396740" cy="580445"/>
                  <wp:effectExtent l="19050" t="0" r="4191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tc>
        <w:tc>
          <w:tcPr>
            <w:tcW w:w="7566" w:type="dxa"/>
            <w:gridSpan w:val="7"/>
            <w:shd w:val="clear" w:color="auto" w:fill="auto"/>
          </w:tcPr>
          <w:p w14:paraId="149E2D1F" w14:textId="77777777" w:rsidR="0076016E" w:rsidRPr="009147E9" w:rsidRDefault="0076016E" w:rsidP="00093A71">
            <w:pPr>
              <w:rPr>
                <w:rFonts w:eastAsia="Cambria"/>
                <w:bdr w:val="nil"/>
                <w:lang w:bidi="pl-PL"/>
              </w:rPr>
            </w:pPr>
            <w:r w:rsidRPr="009147E9">
              <w:rPr>
                <w:noProof/>
                <w:lang w:val="pl-PL" w:eastAsia="pl-PL"/>
              </w:rPr>
              <w:drawing>
                <wp:inline distT="0" distB="0" distL="0" distR="0" wp14:anchorId="6921C8F9" wp14:editId="4E406326">
                  <wp:extent cx="4396740" cy="580445"/>
                  <wp:effectExtent l="19050" t="0" r="4191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tc>
      </w:tr>
      <w:tr w:rsidR="0076016E" w:rsidRPr="009147E9" w14:paraId="69959965" w14:textId="77777777" w:rsidTr="00093A71">
        <w:trPr>
          <w:jc w:val="center"/>
        </w:trPr>
        <w:tc>
          <w:tcPr>
            <w:tcW w:w="0" w:type="auto"/>
            <w:gridSpan w:val="3"/>
            <w:shd w:val="clear" w:color="auto" w:fill="auto"/>
          </w:tcPr>
          <w:p w14:paraId="0EA2B7AF" w14:textId="77777777" w:rsidR="0076016E" w:rsidRPr="009147E9" w:rsidRDefault="0076016E" w:rsidP="00093A71">
            <w:pPr>
              <w:pStyle w:val="Nadpis3"/>
              <w:outlineLvl w:val="2"/>
            </w:pPr>
            <w:bookmarkStart w:id="41" w:name="_Toc99706612"/>
            <w:bookmarkStart w:id="42" w:name="_Toc127355674"/>
            <w:r w:rsidRPr="009147E9">
              <w:t>3.1 Předkládání projektového záměru</w:t>
            </w:r>
            <w:bookmarkEnd w:id="41"/>
            <w:bookmarkEnd w:id="42"/>
          </w:p>
        </w:tc>
        <w:tc>
          <w:tcPr>
            <w:tcW w:w="7566" w:type="dxa"/>
            <w:gridSpan w:val="7"/>
            <w:shd w:val="clear" w:color="auto" w:fill="auto"/>
          </w:tcPr>
          <w:p w14:paraId="136D77B2" w14:textId="77777777" w:rsidR="0076016E" w:rsidRPr="009147E9" w:rsidRDefault="0076016E" w:rsidP="00093A71">
            <w:pPr>
              <w:pStyle w:val="nadpis3pl"/>
              <w:rPr>
                <w:rFonts w:eastAsia="Cambria"/>
                <w:bdr w:val="nil"/>
                <w:lang w:bidi="pl-PL"/>
              </w:rPr>
            </w:pPr>
            <w:bookmarkStart w:id="43" w:name="_Toc127355718"/>
            <w:r w:rsidRPr="009147E9">
              <w:rPr>
                <w:rFonts w:eastAsia="Cambria"/>
                <w:bdr w:val="nil"/>
                <w:lang w:bidi="pl-PL"/>
              </w:rPr>
              <w:t xml:space="preserve">3.1 </w:t>
            </w:r>
            <w:proofErr w:type="spellStart"/>
            <w:r w:rsidRPr="009147E9">
              <w:rPr>
                <w:rFonts w:eastAsia="Cambria"/>
                <w:bdr w:val="nil"/>
                <w:lang w:bidi="pl-PL"/>
              </w:rPr>
              <w:t>Składanie</w:t>
            </w:r>
            <w:proofErr w:type="spellEnd"/>
            <w:r w:rsidRPr="009147E9">
              <w:rPr>
                <w:rFonts w:eastAsia="Cambria"/>
                <w:bdr w:val="nil"/>
                <w:lang w:bidi="pl-PL"/>
              </w:rPr>
              <w:t xml:space="preserve"> </w:t>
            </w:r>
            <w:proofErr w:type="spellStart"/>
            <w:r w:rsidRPr="009147E9">
              <w:rPr>
                <w:rFonts w:eastAsia="Cambria"/>
                <w:bdr w:val="nil"/>
                <w:lang w:bidi="pl-PL"/>
              </w:rPr>
              <w:t>propozycji</w:t>
            </w:r>
            <w:proofErr w:type="spellEnd"/>
            <w:r w:rsidRPr="009147E9">
              <w:rPr>
                <w:rFonts w:eastAsia="Cambria"/>
                <w:bdr w:val="nil"/>
                <w:lang w:bidi="pl-PL"/>
              </w:rPr>
              <w:t xml:space="preserve"> </w:t>
            </w:r>
            <w:proofErr w:type="spellStart"/>
            <w:r w:rsidRPr="009147E9">
              <w:rPr>
                <w:rFonts w:eastAsia="Cambria"/>
                <w:bdr w:val="nil"/>
                <w:lang w:bidi="pl-PL"/>
              </w:rPr>
              <w:t>projektowej</w:t>
            </w:r>
            <w:bookmarkEnd w:id="43"/>
            <w:proofErr w:type="spellEnd"/>
            <w:r w:rsidRPr="009147E9">
              <w:rPr>
                <w:rFonts w:eastAsia="Cambria"/>
                <w:bdr w:val="nil"/>
                <w:lang w:bidi="pl-PL"/>
              </w:rPr>
              <w:t xml:space="preserve"> </w:t>
            </w:r>
          </w:p>
        </w:tc>
      </w:tr>
      <w:tr w:rsidR="0076016E" w:rsidRPr="009147E9" w14:paraId="5ECC85CF" w14:textId="77777777" w:rsidTr="00093A71">
        <w:trPr>
          <w:trHeight w:val="727"/>
          <w:jc w:val="center"/>
        </w:trPr>
        <w:tc>
          <w:tcPr>
            <w:tcW w:w="0" w:type="auto"/>
            <w:gridSpan w:val="3"/>
            <w:shd w:val="clear" w:color="auto" w:fill="auto"/>
          </w:tcPr>
          <w:p w14:paraId="2B2AB0C2"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Termín předložení:</w:t>
            </w:r>
          </w:p>
          <w:p w14:paraId="1FCBD234"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rPr>
              <w:t xml:space="preserve">Projektový záměr je nutné předložit nejpozději v termínu, který je uveden </w:t>
            </w:r>
            <w:r>
              <w:rPr>
                <w:rFonts w:cs="Arial"/>
                <w:szCs w:val="16"/>
              </w:rPr>
              <w:t>ve výzvě</w:t>
            </w:r>
            <w:r w:rsidRPr="009147E9">
              <w:rPr>
                <w:rFonts w:cs="Arial"/>
                <w:szCs w:val="16"/>
              </w:rPr>
              <w:t xml:space="preserve">, a to v elektronické podobě. </w:t>
            </w:r>
          </w:p>
        </w:tc>
        <w:tc>
          <w:tcPr>
            <w:tcW w:w="7566" w:type="dxa"/>
            <w:gridSpan w:val="7"/>
            <w:shd w:val="clear" w:color="auto" w:fill="auto"/>
          </w:tcPr>
          <w:p w14:paraId="694BD28E"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Termin składania:</w:t>
            </w:r>
          </w:p>
          <w:p w14:paraId="1CD97E3C"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bdr w:val="nil"/>
                <w:lang w:val="pl-PL" w:bidi="pl-PL"/>
              </w:rPr>
              <w:lastRenderedPageBreak/>
              <w:t xml:space="preserve">Propozycję projektową, należy złożyć w formie elektronicznej najpóźniej w terminie, który jest określony </w:t>
            </w:r>
            <w:r>
              <w:rPr>
                <w:rFonts w:eastAsia="Cambria" w:cs="Arial"/>
                <w:szCs w:val="16"/>
                <w:bdr w:val="nil"/>
                <w:lang w:val="pl-PL" w:bidi="pl-PL"/>
              </w:rPr>
              <w:t>w warunkach naboru</w:t>
            </w:r>
            <w:r w:rsidRPr="009147E9">
              <w:rPr>
                <w:rFonts w:eastAsia="Cambria" w:cs="Arial"/>
                <w:szCs w:val="16"/>
                <w:bdr w:val="nil"/>
                <w:lang w:val="pl-PL" w:bidi="pl-PL"/>
              </w:rPr>
              <w:t>.</w:t>
            </w:r>
            <w:r>
              <w:rPr>
                <w:rFonts w:eastAsia="Cambria" w:cs="Arial"/>
                <w:szCs w:val="16"/>
                <w:bdr w:val="nil"/>
                <w:lang w:val="pl-PL" w:bidi="pl-PL"/>
              </w:rPr>
              <w:t xml:space="preserve"> </w:t>
            </w:r>
          </w:p>
        </w:tc>
      </w:tr>
      <w:tr w:rsidR="0076016E" w:rsidRPr="009147E9" w14:paraId="74659B4D" w14:textId="77777777" w:rsidTr="00093A71">
        <w:trPr>
          <w:trHeight w:val="1050"/>
          <w:jc w:val="center"/>
        </w:trPr>
        <w:tc>
          <w:tcPr>
            <w:tcW w:w="0" w:type="auto"/>
            <w:gridSpan w:val="3"/>
            <w:shd w:val="clear" w:color="auto" w:fill="auto"/>
          </w:tcPr>
          <w:p w14:paraId="67363103"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lastRenderedPageBreak/>
              <w:t>Forma předložení:</w:t>
            </w:r>
          </w:p>
          <w:p w14:paraId="25031FA0" w14:textId="63D6C733" w:rsidR="0076016E" w:rsidRDefault="0076016E" w:rsidP="00093A71">
            <w:pPr>
              <w:shd w:val="clear" w:color="auto" w:fill="FFFFFF" w:themeFill="background1"/>
              <w:spacing w:afterLines="8" w:after="19"/>
              <w:jc w:val="both"/>
              <w:rPr>
                <w:rFonts w:cs="Arial"/>
                <w:szCs w:val="16"/>
              </w:rPr>
            </w:pPr>
            <w:r w:rsidRPr="009147E9">
              <w:rPr>
                <w:rFonts w:cs="Arial"/>
                <w:szCs w:val="16"/>
              </w:rPr>
              <w:t>Žadatel</w:t>
            </w:r>
            <w:r>
              <w:rPr>
                <w:rFonts w:cs="Arial"/>
                <w:szCs w:val="16"/>
              </w:rPr>
              <w:t>é</w:t>
            </w:r>
            <w:r w:rsidRPr="009147E9">
              <w:rPr>
                <w:rFonts w:cs="Arial"/>
                <w:szCs w:val="16"/>
              </w:rPr>
              <w:t xml:space="preserve"> vyplní příslušný formulář na webových stránkách </w:t>
            </w:r>
            <w:hyperlink r:id="rId50" w:history="1">
              <w:r w:rsidRPr="009147E9">
                <w:rPr>
                  <w:rStyle w:val="Hypertextovodkaz"/>
                  <w:rFonts w:cs="Arial"/>
                  <w:szCs w:val="16"/>
                </w:rPr>
                <w:t>www.cz-pl.eu</w:t>
              </w:r>
            </w:hyperlink>
            <w:r w:rsidRPr="009147E9">
              <w:rPr>
                <w:rFonts w:cs="Arial"/>
                <w:szCs w:val="16"/>
              </w:rPr>
              <w:t>. Současně s tím nahraj</w:t>
            </w:r>
            <w:r>
              <w:rPr>
                <w:rFonts w:cs="Arial"/>
                <w:szCs w:val="16"/>
              </w:rPr>
              <w:t>í</w:t>
            </w:r>
            <w:r w:rsidRPr="009147E9">
              <w:rPr>
                <w:rFonts w:cs="Arial"/>
                <w:szCs w:val="16"/>
              </w:rPr>
              <w:t xml:space="preserve"> také </w:t>
            </w:r>
            <w:r w:rsidR="00746FE4">
              <w:rPr>
                <w:rFonts w:cs="Arial"/>
                <w:szCs w:val="16"/>
              </w:rPr>
              <w:t>Prohlášení k projektovému záměru,</w:t>
            </w:r>
            <w:r w:rsidR="00746FE4" w:rsidRPr="009147E9">
              <w:rPr>
                <w:rFonts w:cs="Arial"/>
                <w:szCs w:val="16"/>
              </w:rPr>
              <w:t xml:space="preserve"> </w:t>
            </w:r>
            <w:r w:rsidRPr="009147E9">
              <w:rPr>
                <w:rFonts w:cs="Arial"/>
                <w:szCs w:val="16"/>
              </w:rPr>
              <w:t xml:space="preserve">podepsané osobami oprávněnými jednat za </w:t>
            </w:r>
            <w:r>
              <w:rPr>
                <w:rFonts w:cs="Arial"/>
                <w:szCs w:val="16"/>
              </w:rPr>
              <w:t xml:space="preserve">jednotlivé </w:t>
            </w:r>
            <w:r w:rsidRPr="009147E9">
              <w:rPr>
                <w:rFonts w:cs="Arial"/>
                <w:szCs w:val="16"/>
              </w:rPr>
              <w:t>partner</w:t>
            </w:r>
            <w:r>
              <w:rPr>
                <w:rFonts w:cs="Arial"/>
                <w:szCs w:val="16"/>
              </w:rPr>
              <w:t>y</w:t>
            </w:r>
            <w:r w:rsidRPr="009147E9">
              <w:rPr>
                <w:rFonts w:cs="Arial"/>
                <w:szCs w:val="16"/>
              </w:rPr>
              <w:t xml:space="preserve">. </w:t>
            </w:r>
          </w:p>
          <w:p w14:paraId="03E1074F" w14:textId="77777777" w:rsidR="0076016E" w:rsidRPr="009147E9" w:rsidRDefault="0076016E" w:rsidP="00093A71">
            <w:pPr>
              <w:shd w:val="clear" w:color="auto" w:fill="FFFFFF" w:themeFill="background1"/>
              <w:spacing w:afterLines="8" w:after="19"/>
              <w:jc w:val="both"/>
              <w:rPr>
                <w:rFonts w:cs="Arial"/>
                <w:b/>
                <w:szCs w:val="16"/>
              </w:rPr>
            </w:pPr>
            <w:r>
              <w:t xml:space="preserve">Každý žadatel může v rámci průběžné výzvy předložit po celou dobu trvání této výzvy nejvíce 3 projektové záměry (ať už v roli vedoucího partnera nebo projektového partnera). </w:t>
            </w:r>
          </w:p>
        </w:tc>
        <w:tc>
          <w:tcPr>
            <w:tcW w:w="7566" w:type="dxa"/>
            <w:gridSpan w:val="7"/>
            <w:shd w:val="clear" w:color="auto" w:fill="auto"/>
          </w:tcPr>
          <w:p w14:paraId="6AE20E6E"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Forma składania:</w:t>
            </w:r>
          </w:p>
          <w:p w14:paraId="7D507CA8" w14:textId="41A4D91A" w:rsidR="0076016E"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Wnioskodawc</w:t>
            </w:r>
            <w:r>
              <w:rPr>
                <w:rFonts w:eastAsia="Cambria" w:cs="Arial"/>
                <w:szCs w:val="16"/>
                <w:bdr w:val="nil"/>
                <w:lang w:val="pl-PL" w:bidi="pl-PL"/>
              </w:rPr>
              <w:t>y</w:t>
            </w:r>
            <w:r w:rsidRPr="009147E9">
              <w:rPr>
                <w:rFonts w:eastAsia="Cambria" w:cs="Arial"/>
                <w:szCs w:val="16"/>
                <w:bdr w:val="nil"/>
                <w:lang w:val="pl-PL" w:bidi="pl-PL"/>
              </w:rPr>
              <w:t xml:space="preserve"> wypełni</w:t>
            </w:r>
            <w:r w:rsidR="00746FE4" w:rsidRPr="00746FE4">
              <w:rPr>
                <w:rFonts w:eastAsia="Cambria" w:cs="Arial"/>
                <w:szCs w:val="16"/>
                <w:bdr w:val="nil"/>
                <w:lang w:val="pl-PL" w:bidi="pl-PL"/>
              </w:rPr>
              <w:t>ają</w:t>
            </w:r>
            <w:r w:rsidRPr="009147E9">
              <w:rPr>
                <w:rFonts w:eastAsia="Cambria" w:cs="Arial"/>
                <w:szCs w:val="16"/>
                <w:bdr w:val="nil"/>
                <w:lang w:val="pl-PL" w:bidi="pl-PL"/>
              </w:rPr>
              <w:t xml:space="preserve"> odpowiedni formularz na stronie internetowej </w:t>
            </w:r>
            <w:hyperlink r:id="rId51" w:history="1">
              <w:r w:rsidR="009E5B9C">
                <w:rPr>
                  <w:rStyle w:val="Hypertextovodkaz"/>
                  <w:rFonts w:eastAsia="Cambria" w:cs="Arial"/>
                  <w:szCs w:val="16"/>
                  <w:bdr w:val="nil"/>
                  <w:lang w:val="pl-PL" w:bidi="pl-PL"/>
                </w:rPr>
                <w:t>https://pl.cz-pl.eu/</w:t>
              </w:r>
            </w:hyperlink>
            <w:r w:rsidRPr="009147E9">
              <w:rPr>
                <w:rStyle w:val="Hypertextovodkaz"/>
                <w:rFonts w:eastAsia="Cambria" w:cs="Arial"/>
                <w:szCs w:val="16"/>
                <w:bdr w:val="nil"/>
                <w:lang w:val="pl-PL" w:bidi="pl-PL"/>
              </w:rPr>
              <w:t>.</w:t>
            </w:r>
            <w:r w:rsidRPr="009147E9">
              <w:t xml:space="preserve"> </w:t>
            </w:r>
            <w:proofErr w:type="spellStart"/>
            <w:r w:rsidRPr="009147E9">
              <w:t>Równoczenie</w:t>
            </w:r>
            <w:proofErr w:type="spellEnd"/>
            <w:r w:rsidRPr="009147E9">
              <w:t xml:space="preserve"> </w:t>
            </w:r>
            <w:r w:rsidRPr="009147E9">
              <w:rPr>
                <w:rFonts w:eastAsia="Cambria" w:cs="Arial"/>
                <w:szCs w:val="16"/>
                <w:bdr w:val="nil"/>
                <w:lang w:val="pl-PL" w:bidi="pl-PL"/>
              </w:rPr>
              <w:t>wgra</w:t>
            </w:r>
            <w:r>
              <w:rPr>
                <w:rFonts w:eastAsia="Cambria" w:cs="Arial"/>
                <w:szCs w:val="16"/>
                <w:bdr w:val="nil"/>
                <w:lang w:val="pl-PL" w:bidi="pl-PL"/>
              </w:rPr>
              <w:t>ją</w:t>
            </w:r>
            <w:r w:rsidRPr="009147E9">
              <w:rPr>
                <w:rFonts w:eastAsia="Cambria" w:cs="Arial"/>
                <w:szCs w:val="16"/>
                <w:bdr w:val="nil"/>
                <w:lang w:val="pl-PL" w:bidi="pl-PL"/>
              </w:rPr>
              <w:t xml:space="preserve"> również Oświadczenie </w:t>
            </w:r>
            <w:r w:rsidR="00746FE4" w:rsidRPr="00746FE4">
              <w:rPr>
                <w:rFonts w:eastAsia="Cambria" w:cs="Arial"/>
                <w:szCs w:val="16"/>
                <w:bdr w:val="nil"/>
                <w:lang w:val="pl-PL" w:bidi="pl-PL"/>
              </w:rPr>
              <w:t>dla propozycji projektowych</w:t>
            </w:r>
            <w:r w:rsidR="00746FE4">
              <w:rPr>
                <w:rFonts w:eastAsia="Cambria" w:cs="Arial"/>
                <w:szCs w:val="16"/>
                <w:bdr w:val="nil"/>
                <w:lang w:val="pl-PL" w:bidi="pl-PL"/>
              </w:rPr>
              <w:t xml:space="preserve">, </w:t>
            </w:r>
            <w:r w:rsidRPr="009147E9">
              <w:rPr>
                <w:rFonts w:eastAsia="Cambria" w:cs="Arial"/>
                <w:szCs w:val="16"/>
                <w:bdr w:val="nil"/>
                <w:lang w:val="pl-PL" w:bidi="pl-PL"/>
              </w:rPr>
              <w:t xml:space="preserve">podpisane przez osoby uprawnione do reprezentowania </w:t>
            </w:r>
            <w:r>
              <w:rPr>
                <w:rFonts w:eastAsia="Cambria" w:cs="Arial"/>
                <w:szCs w:val="16"/>
                <w:bdr w:val="nil"/>
                <w:lang w:val="pl-PL" w:bidi="pl-PL"/>
              </w:rPr>
              <w:t>poszczególnych partnerów</w:t>
            </w:r>
            <w:r w:rsidRPr="009147E9">
              <w:rPr>
                <w:rFonts w:eastAsia="Cambria" w:cs="Arial"/>
                <w:szCs w:val="16"/>
                <w:bdr w:val="nil"/>
                <w:lang w:val="pl-PL" w:bidi="pl-PL"/>
              </w:rPr>
              <w:t>.</w:t>
            </w:r>
          </w:p>
          <w:p w14:paraId="13CB2C0D" w14:textId="77777777" w:rsidR="0076016E" w:rsidRPr="009147E9" w:rsidRDefault="0076016E" w:rsidP="00093A71">
            <w:pPr>
              <w:shd w:val="clear" w:color="auto" w:fill="FFFFFF" w:themeFill="background1"/>
              <w:spacing w:afterLines="8" w:after="19"/>
              <w:jc w:val="both"/>
              <w:rPr>
                <w:rFonts w:cs="Arial"/>
                <w:szCs w:val="16"/>
                <w:lang w:val="pl-PL"/>
              </w:rPr>
            </w:pPr>
            <w:r>
              <w:rPr>
                <w:rFonts w:eastAsia="Cambria" w:cs="Arial"/>
                <w:szCs w:val="16"/>
                <w:bdr w:val="nil"/>
                <w:lang w:val="pl-PL" w:bidi="pl-PL"/>
              </w:rPr>
              <w:t>Każdy wnioskodawca może w ramach naboru ciągłego złożyć w czasie całego okresu trwania danego naboru maksymalnie 3 propozycje projektowe (jako partner wiodący lub partner projektu).</w:t>
            </w:r>
            <w:r w:rsidRPr="009147E9">
              <w:rPr>
                <w:rFonts w:eastAsia="Cambria" w:cs="Arial"/>
                <w:szCs w:val="16"/>
                <w:bdr w:val="nil"/>
                <w:lang w:val="pl-PL" w:bidi="pl-PL"/>
              </w:rPr>
              <w:t xml:space="preserve"> </w:t>
            </w:r>
          </w:p>
        </w:tc>
      </w:tr>
      <w:tr w:rsidR="0076016E" w:rsidRPr="009147E9" w14:paraId="1CFF0328" w14:textId="77777777" w:rsidTr="00093A71">
        <w:trPr>
          <w:trHeight w:val="1364"/>
          <w:jc w:val="center"/>
        </w:trPr>
        <w:tc>
          <w:tcPr>
            <w:tcW w:w="0" w:type="auto"/>
            <w:gridSpan w:val="3"/>
            <w:shd w:val="clear" w:color="auto" w:fill="auto"/>
          </w:tcPr>
          <w:p w14:paraId="7903DC18"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Náležitosti projektového záměru:</w:t>
            </w:r>
          </w:p>
          <w:p w14:paraId="241F8021" w14:textId="77777777" w:rsidR="0076016E" w:rsidRPr="009147E9" w:rsidRDefault="0076016E" w:rsidP="00093A71">
            <w:pPr>
              <w:pStyle w:val="Odstavecseseznamem"/>
              <w:numPr>
                <w:ilvl w:val="0"/>
                <w:numId w:val="12"/>
              </w:numPr>
              <w:rPr>
                <w:b/>
              </w:rPr>
            </w:pPr>
            <w:r w:rsidRPr="009147E9">
              <w:t>Všechna pole formuláře musí být vyplněna v obou jazykových verzích.</w:t>
            </w:r>
          </w:p>
          <w:p w14:paraId="67832BC2" w14:textId="77777777" w:rsidR="0076016E" w:rsidRPr="009147E9" w:rsidRDefault="0076016E" w:rsidP="00093A71">
            <w:pPr>
              <w:pStyle w:val="Odstavecseseznamem"/>
              <w:numPr>
                <w:ilvl w:val="0"/>
                <w:numId w:val="12"/>
              </w:numPr>
              <w:rPr>
                <w:b/>
              </w:rPr>
            </w:pPr>
            <w:r w:rsidRPr="009147E9">
              <w:t>Jazykové verze nesmí být z obsahového hlediska v rozporu.</w:t>
            </w:r>
          </w:p>
          <w:p w14:paraId="2E328D0A" w14:textId="77777777" w:rsidR="0076016E" w:rsidRPr="00143EE4" w:rsidRDefault="0076016E" w:rsidP="00093A71">
            <w:pPr>
              <w:pStyle w:val="Odstavecseseznamem"/>
              <w:numPr>
                <w:ilvl w:val="0"/>
                <w:numId w:val="12"/>
              </w:numPr>
              <w:rPr>
                <w:rFonts w:cs="Arial"/>
                <w:szCs w:val="16"/>
                <w:u w:val="single"/>
              </w:rPr>
            </w:pPr>
            <w:r w:rsidRPr="009147E9">
              <w:t>Osvědčení musí být podepsán</w:t>
            </w:r>
            <w:r>
              <w:t>o</w:t>
            </w:r>
            <w:r w:rsidRPr="009147E9">
              <w:t xml:space="preserve"> osobami oprávněnými k</w:t>
            </w:r>
            <w:r>
              <w:t> </w:t>
            </w:r>
            <w:r w:rsidRPr="009147E9">
              <w:t>zastupování</w:t>
            </w:r>
            <w:r>
              <w:t xml:space="preserve"> všech</w:t>
            </w:r>
            <w:r w:rsidRPr="009147E9">
              <w:t xml:space="preserve"> </w:t>
            </w:r>
            <w:r>
              <w:t xml:space="preserve">jednotlivých </w:t>
            </w:r>
            <w:r w:rsidRPr="009147E9">
              <w:t>partner</w:t>
            </w:r>
            <w:r>
              <w:t>ů</w:t>
            </w:r>
            <w:r w:rsidRPr="009147E9">
              <w:t xml:space="preserve"> nebo osobami k podpisu zplnomocněnými</w:t>
            </w:r>
            <w:r>
              <w:t>, vč. plné moci</w:t>
            </w:r>
            <w:r w:rsidRPr="009147E9">
              <w:t xml:space="preserve">. </w:t>
            </w:r>
          </w:p>
          <w:p w14:paraId="6459911F" w14:textId="629C6688" w:rsidR="0076016E" w:rsidRPr="009147E9" w:rsidRDefault="0076016E" w:rsidP="00093A71">
            <w:pPr>
              <w:pStyle w:val="Odstavecseseznamem"/>
              <w:numPr>
                <w:ilvl w:val="0"/>
                <w:numId w:val="12"/>
              </w:numPr>
              <w:rPr>
                <w:rFonts w:cs="Arial"/>
                <w:szCs w:val="16"/>
                <w:u w:val="single"/>
              </w:rPr>
            </w:pPr>
            <w:r>
              <w:t>V průběžných výzvách nepředložil stejný partner více než tři záměry.</w:t>
            </w:r>
            <w:r w:rsidR="00870837">
              <w:t xml:space="preserve"> V případě subjektů, které nemají právní subjektivitu a jsou zároveň realizátory aktivit projektu svého zřizovatele (partnera) se limit počtu záměrů počítá pro každého realizátora zvlášť.</w:t>
            </w:r>
          </w:p>
        </w:tc>
        <w:tc>
          <w:tcPr>
            <w:tcW w:w="7566" w:type="dxa"/>
            <w:gridSpan w:val="7"/>
            <w:shd w:val="clear" w:color="auto" w:fill="auto"/>
          </w:tcPr>
          <w:p w14:paraId="5B213FF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 xml:space="preserve">Wymagania dla propozycji projektowej: </w:t>
            </w:r>
          </w:p>
          <w:p w14:paraId="259F70D9" w14:textId="77777777" w:rsidR="0076016E" w:rsidRPr="00580B95" w:rsidRDefault="0076016E" w:rsidP="00093A71">
            <w:pPr>
              <w:pStyle w:val="Odstavecseseznamem"/>
              <w:numPr>
                <w:ilvl w:val="0"/>
                <w:numId w:val="13"/>
              </w:numPr>
              <w:rPr>
                <w:lang w:val="pl-PL"/>
              </w:rPr>
            </w:pPr>
            <w:r w:rsidRPr="00580B95">
              <w:rPr>
                <w:lang w:val="pl-PL"/>
              </w:rPr>
              <w:t>Wszystkie pola formularza muszą być wypełnione w obu wersjach językowych</w:t>
            </w:r>
            <w:r>
              <w:rPr>
                <w:lang w:val="pl-PL"/>
              </w:rPr>
              <w:t>.</w:t>
            </w:r>
          </w:p>
          <w:p w14:paraId="70B8FC50" w14:textId="77777777" w:rsidR="0076016E" w:rsidRPr="00580B95" w:rsidRDefault="0076016E" w:rsidP="00093A71">
            <w:pPr>
              <w:pStyle w:val="Odstavecseseznamem"/>
              <w:numPr>
                <w:ilvl w:val="0"/>
                <w:numId w:val="13"/>
              </w:numPr>
              <w:rPr>
                <w:lang w:val="pl-PL"/>
              </w:rPr>
            </w:pPr>
            <w:r w:rsidRPr="00580B95">
              <w:rPr>
                <w:lang w:val="pl-PL"/>
              </w:rPr>
              <w:t>Wersje językowe nie mogą być rozbieżne w zakresie treści merytorycznej</w:t>
            </w:r>
            <w:r>
              <w:rPr>
                <w:lang w:val="pl-PL"/>
              </w:rPr>
              <w:t>.</w:t>
            </w:r>
          </w:p>
          <w:p w14:paraId="03B46DD8" w14:textId="77777777" w:rsidR="0076016E" w:rsidRPr="00580B95" w:rsidRDefault="0076016E" w:rsidP="00093A71">
            <w:pPr>
              <w:pStyle w:val="Odstavecseseznamem"/>
              <w:numPr>
                <w:ilvl w:val="0"/>
                <w:numId w:val="13"/>
              </w:numPr>
              <w:rPr>
                <w:rFonts w:eastAsia="Cambria" w:cs="Arial"/>
                <w:szCs w:val="16"/>
                <w:u w:val="single"/>
                <w:bdr w:val="nil"/>
                <w:lang w:val="pl-PL" w:bidi="pl-PL"/>
              </w:rPr>
            </w:pPr>
            <w:r w:rsidRPr="00580B95">
              <w:rPr>
                <w:lang w:val="pl-PL"/>
              </w:rPr>
              <w:t xml:space="preserve">Oświadczenie musi być podpisane przez osoby upoważnione do reprezentowania poszczególnych partnerów lub też przez osoby posiadające pełnomocnictwo wraz z pełnomocnictwem. </w:t>
            </w:r>
          </w:p>
          <w:p w14:paraId="3BE6B6C9" w14:textId="15470B99" w:rsidR="0076016E" w:rsidRPr="009147E9" w:rsidRDefault="0076016E" w:rsidP="00093A71">
            <w:pPr>
              <w:pStyle w:val="Odstavecseseznamem"/>
              <w:numPr>
                <w:ilvl w:val="0"/>
                <w:numId w:val="13"/>
              </w:numPr>
              <w:rPr>
                <w:rFonts w:eastAsia="Cambria" w:cs="Arial"/>
                <w:szCs w:val="16"/>
                <w:u w:val="single"/>
                <w:bdr w:val="nil"/>
                <w:lang w:val="pl-PL" w:bidi="pl-PL"/>
              </w:rPr>
            </w:pPr>
            <w:r w:rsidRPr="00580B95">
              <w:rPr>
                <w:lang w:val="pl-PL"/>
              </w:rPr>
              <w:t xml:space="preserve">W naborach w </w:t>
            </w:r>
            <w:r w:rsidRPr="00811CA7">
              <w:rPr>
                <w:lang w:val="pl-PL"/>
              </w:rPr>
              <w:t>trybie ciągłym dany partner nie złoży więcej niż trzy propozycje.</w:t>
            </w:r>
            <w:r w:rsidR="00870837" w:rsidRPr="00811CA7">
              <w:t xml:space="preserve"> </w:t>
            </w:r>
            <w:r w:rsidR="00824146" w:rsidRPr="00811CA7">
              <w:t xml:space="preserve">W </w:t>
            </w:r>
            <w:proofErr w:type="spellStart"/>
            <w:r w:rsidR="00824146" w:rsidRPr="00811CA7">
              <w:t>przypadku</w:t>
            </w:r>
            <w:proofErr w:type="spellEnd"/>
            <w:r w:rsidR="00824146" w:rsidRPr="00811CA7">
              <w:t xml:space="preserve"> </w:t>
            </w:r>
            <w:proofErr w:type="spellStart"/>
            <w:r w:rsidR="00824146" w:rsidRPr="00811CA7">
              <w:t>podmiotów</w:t>
            </w:r>
            <w:proofErr w:type="spellEnd"/>
            <w:r w:rsidR="00824146" w:rsidRPr="00811CA7">
              <w:t xml:space="preserve"> </w:t>
            </w:r>
            <w:proofErr w:type="spellStart"/>
            <w:r w:rsidR="00824146" w:rsidRPr="00811CA7">
              <w:t>nieposiadających</w:t>
            </w:r>
            <w:proofErr w:type="spellEnd"/>
            <w:r w:rsidR="00824146" w:rsidRPr="00811CA7">
              <w:t xml:space="preserve"> </w:t>
            </w:r>
            <w:proofErr w:type="spellStart"/>
            <w:r w:rsidR="00824146" w:rsidRPr="00811CA7">
              <w:t>osobowości</w:t>
            </w:r>
            <w:proofErr w:type="spellEnd"/>
            <w:r w:rsidR="00824146" w:rsidRPr="00811CA7">
              <w:t xml:space="preserve"> </w:t>
            </w:r>
            <w:proofErr w:type="spellStart"/>
            <w:r w:rsidR="00824146" w:rsidRPr="00811CA7">
              <w:t>prawnej</w:t>
            </w:r>
            <w:proofErr w:type="spellEnd"/>
            <w:r w:rsidR="00824146" w:rsidRPr="00811CA7">
              <w:t xml:space="preserve">, </w:t>
            </w:r>
            <w:proofErr w:type="spellStart"/>
            <w:r w:rsidR="00824146" w:rsidRPr="00811CA7">
              <w:t>które</w:t>
            </w:r>
            <w:proofErr w:type="spellEnd"/>
            <w:r w:rsidR="00824146" w:rsidRPr="00811CA7">
              <w:t xml:space="preserve"> </w:t>
            </w:r>
            <w:proofErr w:type="spellStart"/>
            <w:r w:rsidR="00824146" w:rsidRPr="00811CA7">
              <w:t>jednocześnie</w:t>
            </w:r>
            <w:proofErr w:type="spellEnd"/>
            <w:r w:rsidR="00824146" w:rsidRPr="00811CA7">
              <w:t xml:space="preserve"> </w:t>
            </w:r>
            <w:proofErr w:type="spellStart"/>
            <w:r w:rsidR="00824146" w:rsidRPr="00811CA7">
              <w:t>są</w:t>
            </w:r>
            <w:proofErr w:type="spellEnd"/>
            <w:r w:rsidR="00824146" w:rsidRPr="00811CA7">
              <w:t xml:space="preserve"> </w:t>
            </w:r>
            <w:proofErr w:type="spellStart"/>
            <w:r w:rsidR="00824146" w:rsidRPr="00811CA7">
              <w:t>realizatorami</w:t>
            </w:r>
            <w:proofErr w:type="spellEnd"/>
            <w:r w:rsidR="00824146" w:rsidRPr="00811CA7">
              <w:t xml:space="preserve"> </w:t>
            </w:r>
            <w:proofErr w:type="spellStart"/>
            <w:r w:rsidR="00824146" w:rsidRPr="00811CA7">
              <w:t>działań</w:t>
            </w:r>
            <w:proofErr w:type="spellEnd"/>
            <w:r w:rsidR="00824146" w:rsidRPr="00811CA7">
              <w:t xml:space="preserve"> </w:t>
            </w:r>
            <w:proofErr w:type="spellStart"/>
            <w:r w:rsidR="00824146" w:rsidRPr="00811CA7">
              <w:t>projektowych</w:t>
            </w:r>
            <w:proofErr w:type="spellEnd"/>
            <w:r w:rsidR="00824146" w:rsidRPr="00811CA7">
              <w:t xml:space="preserve"> </w:t>
            </w:r>
            <w:proofErr w:type="spellStart"/>
            <w:r w:rsidR="00824146" w:rsidRPr="00811CA7">
              <w:t>swojego</w:t>
            </w:r>
            <w:proofErr w:type="spellEnd"/>
            <w:r w:rsidR="00824146" w:rsidRPr="00811CA7">
              <w:t xml:space="preserve"> </w:t>
            </w:r>
            <w:r w:rsidR="002C0501" w:rsidRPr="00811CA7">
              <w:t>organu</w:t>
            </w:r>
            <w:r w:rsidR="00824146" w:rsidRPr="00811CA7">
              <w:t xml:space="preserve"> </w:t>
            </w:r>
            <w:proofErr w:type="spellStart"/>
            <w:r w:rsidR="00824146" w:rsidRPr="00811CA7">
              <w:t>założycielskiego</w:t>
            </w:r>
            <w:proofErr w:type="spellEnd"/>
            <w:r w:rsidR="00824146" w:rsidRPr="00811CA7">
              <w:t xml:space="preserve"> (partnera), limit </w:t>
            </w:r>
            <w:proofErr w:type="spellStart"/>
            <w:r w:rsidR="00824146" w:rsidRPr="00811CA7">
              <w:t>liczby</w:t>
            </w:r>
            <w:proofErr w:type="spellEnd"/>
            <w:r w:rsidR="00824146" w:rsidRPr="00811CA7">
              <w:t xml:space="preserve"> </w:t>
            </w:r>
            <w:proofErr w:type="spellStart"/>
            <w:r w:rsidR="00824146" w:rsidRPr="00811CA7">
              <w:t>propozycji</w:t>
            </w:r>
            <w:proofErr w:type="spellEnd"/>
            <w:r w:rsidR="00824146" w:rsidRPr="00811CA7">
              <w:t xml:space="preserve"> </w:t>
            </w:r>
            <w:proofErr w:type="spellStart"/>
            <w:r w:rsidR="00824146" w:rsidRPr="00811CA7">
              <w:t>liczony</w:t>
            </w:r>
            <w:proofErr w:type="spellEnd"/>
            <w:r w:rsidR="00824146" w:rsidRPr="00811CA7">
              <w:t xml:space="preserve"> jest </w:t>
            </w:r>
            <w:proofErr w:type="spellStart"/>
            <w:r w:rsidR="00824146" w:rsidRPr="00811CA7">
              <w:t>dla</w:t>
            </w:r>
            <w:proofErr w:type="spellEnd"/>
            <w:r w:rsidR="00824146" w:rsidRPr="00811CA7">
              <w:t xml:space="preserve"> </w:t>
            </w:r>
            <w:proofErr w:type="spellStart"/>
            <w:r w:rsidR="00824146" w:rsidRPr="00811CA7">
              <w:t>każdego</w:t>
            </w:r>
            <w:proofErr w:type="spellEnd"/>
            <w:r w:rsidR="00824146" w:rsidRPr="00811CA7">
              <w:t xml:space="preserve"> </w:t>
            </w:r>
            <w:proofErr w:type="spellStart"/>
            <w:r w:rsidR="00824146" w:rsidRPr="00811CA7">
              <w:t>realizatora</w:t>
            </w:r>
            <w:proofErr w:type="spellEnd"/>
            <w:r w:rsidR="00824146" w:rsidRPr="00811CA7">
              <w:t> </w:t>
            </w:r>
            <w:proofErr w:type="spellStart"/>
            <w:r w:rsidR="00824146" w:rsidRPr="00811CA7">
              <w:t>osobno</w:t>
            </w:r>
            <w:proofErr w:type="spellEnd"/>
            <w:r w:rsidR="00824146" w:rsidRPr="00811CA7">
              <w:t>.</w:t>
            </w:r>
          </w:p>
        </w:tc>
      </w:tr>
      <w:tr w:rsidR="0076016E" w:rsidRPr="009147E9" w14:paraId="6B56A602" w14:textId="77777777" w:rsidTr="00093A71">
        <w:trPr>
          <w:trHeight w:val="1138"/>
          <w:jc w:val="center"/>
        </w:trPr>
        <w:tc>
          <w:tcPr>
            <w:tcW w:w="0" w:type="auto"/>
            <w:gridSpan w:val="3"/>
            <w:shd w:val="clear" w:color="auto" w:fill="auto"/>
          </w:tcPr>
          <w:p w14:paraId="7E28C99A"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t>Možnost odstranění nedostatků:</w:t>
            </w:r>
          </w:p>
          <w:p w14:paraId="7DCB225C" w14:textId="77777777" w:rsidR="0076016E" w:rsidRPr="003953A3" w:rsidRDefault="0076016E" w:rsidP="00093A71">
            <w:pPr>
              <w:shd w:val="clear" w:color="auto" w:fill="FFFFFF" w:themeFill="background1"/>
              <w:spacing w:afterLines="8" w:after="19"/>
              <w:jc w:val="both"/>
              <w:rPr>
                <w:rFonts w:cs="Arial"/>
                <w:szCs w:val="16"/>
              </w:rPr>
            </w:pPr>
            <w:r w:rsidRPr="003953A3">
              <w:rPr>
                <w:rFonts w:cs="Arial"/>
                <w:szCs w:val="16"/>
              </w:rPr>
              <w:t>Pokud nebudou výše uvedené náležitosti splněny, vedoucí partner bude e-mailem vyzván k opravě nedostatků ve lhůtě 5 pracovních dní. V</w:t>
            </w:r>
            <w:r>
              <w:rPr>
                <w:rFonts w:cs="Arial"/>
                <w:szCs w:val="16"/>
              </w:rPr>
              <w:t> </w:t>
            </w:r>
            <w:r w:rsidRPr="003953A3">
              <w:rPr>
                <w:rFonts w:cs="Arial"/>
                <w:szCs w:val="16"/>
              </w:rPr>
              <w:t>případě</w:t>
            </w:r>
            <w:r>
              <w:rPr>
                <w:rFonts w:cs="Arial"/>
                <w:szCs w:val="16"/>
              </w:rPr>
              <w:t xml:space="preserve"> průběžných</w:t>
            </w:r>
            <w:r w:rsidRPr="003953A3">
              <w:rPr>
                <w:rFonts w:cs="Arial"/>
                <w:szCs w:val="16"/>
              </w:rPr>
              <w:t xml:space="preserve"> výzev bude opravený projektový záměr zařazen do pořadí předložených záměrů až v momentě, kdy bude splňovat všechny formální náležitosti.</w:t>
            </w:r>
          </w:p>
        </w:tc>
        <w:tc>
          <w:tcPr>
            <w:tcW w:w="7566" w:type="dxa"/>
            <w:gridSpan w:val="7"/>
            <w:shd w:val="clear" w:color="auto" w:fill="auto"/>
          </w:tcPr>
          <w:p w14:paraId="74F228B7"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 xml:space="preserve">Możliwość usunięcia uchybień: </w:t>
            </w:r>
          </w:p>
          <w:p w14:paraId="0910FA1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4340AB">
              <w:rPr>
                <w:rFonts w:eastAsia="Cambria" w:cs="Arial"/>
                <w:szCs w:val="16"/>
                <w:bdr w:val="nil"/>
                <w:lang w:val="pl-PL" w:bidi="pl-PL"/>
              </w:rPr>
              <w:t xml:space="preserve">W przypadku niespełnienia powyższych wymagań, partner wiodący zostanie wezwany drogą mailową do usunięcia </w:t>
            </w:r>
            <w:r>
              <w:rPr>
                <w:rFonts w:eastAsia="Cambria" w:cs="Arial"/>
                <w:szCs w:val="16"/>
                <w:bdr w:val="nil"/>
                <w:lang w:val="pl-PL" w:bidi="pl-PL"/>
              </w:rPr>
              <w:t>uchybień</w:t>
            </w:r>
            <w:r w:rsidRPr="004340AB">
              <w:rPr>
                <w:rFonts w:eastAsia="Cambria" w:cs="Arial"/>
                <w:szCs w:val="16"/>
                <w:bdr w:val="nil"/>
                <w:lang w:val="pl-PL" w:bidi="pl-PL"/>
              </w:rPr>
              <w:t xml:space="preserve"> w ciągu 5 dni roboczych. W przypadku naborów </w:t>
            </w:r>
            <w:r>
              <w:rPr>
                <w:rFonts w:eastAsia="Cambria" w:cs="Arial"/>
                <w:szCs w:val="16"/>
                <w:bdr w:val="nil"/>
                <w:lang w:val="pl-PL" w:bidi="pl-PL"/>
              </w:rPr>
              <w:t>w trybie ciągłym</w:t>
            </w:r>
            <w:r w:rsidRPr="004340AB">
              <w:rPr>
                <w:rFonts w:eastAsia="Cambria" w:cs="Arial"/>
                <w:szCs w:val="16"/>
                <w:bdr w:val="nil"/>
                <w:lang w:val="pl-PL" w:bidi="pl-PL"/>
              </w:rPr>
              <w:t>, poprawion</w:t>
            </w:r>
            <w:r>
              <w:rPr>
                <w:rFonts w:eastAsia="Cambria" w:cs="Arial"/>
                <w:szCs w:val="16"/>
                <w:bdr w:val="nil"/>
                <w:lang w:val="pl-PL" w:bidi="pl-PL"/>
              </w:rPr>
              <w:t xml:space="preserve">a propozycja projektowa </w:t>
            </w:r>
            <w:r w:rsidRPr="004340AB">
              <w:rPr>
                <w:rFonts w:eastAsia="Cambria" w:cs="Arial"/>
                <w:szCs w:val="16"/>
                <w:bdr w:val="nil"/>
                <w:lang w:val="pl-PL" w:bidi="pl-PL"/>
              </w:rPr>
              <w:t>zostanie uwzględnion</w:t>
            </w:r>
            <w:r>
              <w:rPr>
                <w:rFonts w:eastAsia="Cambria" w:cs="Arial"/>
                <w:szCs w:val="16"/>
                <w:bdr w:val="nil"/>
                <w:lang w:val="pl-PL" w:bidi="pl-PL"/>
              </w:rPr>
              <w:t>a</w:t>
            </w:r>
            <w:r w:rsidRPr="004340AB">
              <w:rPr>
                <w:rFonts w:eastAsia="Cambria" w:cs="Arial"/>
                <w:szCs w:val="16"/>
                <w:bdr w:val="nil"/>
                <w:lang w:val="pl-PL" w:bidi="pl-PL"/>
              </w:rPr>
              <w:t xml:space="preserve"> </w:t>
            </w:r>
            <w:r>
              <w:rPr>
                <w:rFonts w:eastAsia="Cambria" w:cs="Arial"/>
                <w:szCs w:val="16"/>
                <w:bdr w:val="nil"/>
                <w:lang w:val="pl-PL" w:bidi="pl-PL"/>
              </w:rPr>
              <w:t xml:space="preserve">na liście </w:t>
            </w:r>
            <w:r w:rsidRPr="004340AB">
              <w:rPr>
                <w:rFonts w:eastAsia="Cambria" w:cs="Arial"/>
                <w:szCs w:val="16"/>
                <w:bdr w:val="nil"/>
                <w:lang w:val="pl-PL" w:bidi="pl-PL"/>
              </w:rPr>
              <w:t xml:space="preserve">złożonych </w:t>
            </w:r>
            <w:r>
              <w:rPr>
                <w:rFonts w:eastAsia="Cambria" w:cs="Arial"/>
                <w:szCs w:val="16"/>
                <w:bdr w:val="nil"/>
                <w:lang w:val="pl-PL" w:bidi="pl-PL"/>
              </w:rPr>
              <w:t>propozycji dopiero</w:t>
            </w:r>
            <w:r w:rsidRPr="004340AB">
              <w:rPr>
                <w:rFonts w:eastAsia="Cambria" w:cs="Arial"/>
                <w:szCs w:val="16"/>
                <w:bdr w:val="nil"/>
                <w:lang w:val="pl-PL" w:bidi="pl-PL"/>
              </w:rPr>
              <w:t xml:space="preserve"> wtedy, gdy spełni wszystkie wymogi formalne.</w:t>
            </w:r>
          </w:p>
        </w:tc>
      </w:tr>
      <w:tr w:rsidR="00EA768D" w:rsidRPr="009147E9" w14:paraId="71E94A3B" w14:textId="77777777" w:rsidTr="006B4C0C">
        <w:trPr>
          <w:trHeight w:hRule="exact" w:val="737"/>
          <w:jc w:val="center"/>
        </w:trPr>
        <w:tc>
          <w:tcPr>
            <w:tcW w:w="0" w:type="auto"/>
            <w:tcBorders>
              <w:right w:val="single" w:sz="18" w:space="0" w:color="4F81BD" w:themeColor="accent1"/>
            </w:tcBorders>
            <w:shd w:val="clear" w:color="auto" w:fill="auto"/>
          </w:tcPr>
          <w:p w14:paraId="762B8546" w14:textId="77777777" w:rsidR="0076016E" w:rsidRPr="009147E9" w:rsidRDefault="0076016E" w:rsidP="00093A71">
            <w:pPr>
              <w:shd w:val="clear" w:color="auto" w:fill="FFFFFF" w:themeFill="background1"/>
              <w:spacing w:afterLines="8" w:after="19"/>
              <w:jc w:val="both"/>
              <w:rPr>
                <w:rFonts w:cs="Arial"/>
                <w:szCs w:val="16"/>
                <w:u w:val="single"/>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A4B3A8" w14:textId="1DAEFD28" w:rsidR="0076016E" w:rsidRPr="009147E9" w:rsidRDefault="0076016E" w:rsidP="00093A71">
            <w:pPr>
              <w:shd w:val="clear" w:color="auto" w:fill="FFFFFF" w:themeFill="background1"/>
              <w:spacing w:afterLines="8" w:after="19"/>
              <w:jc w:val="center"/>
              <w:rPr>
                <w:rFonts w:cs="Arial"/>
                <w:szCs w:val="16"/>
                <w:u w:val="single"/>
              </w:rPr>
            </w:pPr>
            <w:r w:rsidRPr="009147E9">
              <w:rPr>
                <w:rFonts w:cs="Arial"/>
                <w:b/>
                <w:szCs w:val="16"/>
              </w:rPr>
              <w:t>Každý potenciální žadatel je oprávněn využít bezplatné konzultace u Regionálních</w:t>
            </w:r>
            <w:r>
              <w:rPr>
                <w:rFonts w:cs="Arial"/>
                <w:b/>
                <w:szCs w:val="16"/>
              </w:rPr>
              <w:t xml:space="preserve"> subjektů</w:t>
            </w:r>
            <w:r w:rsidRPr="009147E9">
              <w:rPr>
                <w:rFonts w:cs="Arial"/>
                <w:b/>
                <w:szCs w:val="16"/>
              </w:rPr>
              <w:t xml:space="preserve"> a/nebo JS, a to v každé fázi přípravy projektového záměru a úplné žádosti</w:t>
            </w:r>
            <w:r w:rsidR="003C134B">
              <w:rPr>
                <w:rFonts w:cs="Arial"/>
                <w:b/>
                <w:szCs w:val="16"/>
              </w:rPr>
              <w:t xml:space="preserve"> o podporu</w:t>
            </w:r>
            <w:r w:rsidRPr="009147E9">
              <w:rPr>
                <w:rFonts w:cs="Arial"/>
                <w:b/>
                <w:szCs w:val="16"/>
              </w:rPr>
              <w:t>.</w:t>
            </w:r>
          </w:p>
        </w:tc>
        <w:tc>
          <w:tcPr>
            <w:tcW w:w="792" w:type="dxa"/>
            <w:tcBorders>
              <w:left w:val="single" w:sz="18" w:space="0" w:color="4F81BD" w:themeColor="accent1"/>
            </w:tcBorders>
            <w:shd w:val="clear" w:color="auto" w:fill="auto"/>
          </w:tcPr>
          <w:p w14:paraId="0F8D1D29" w14:textId="77777777" w:rsidR="0076016E" w:rsidRPr="009147E9" w:rsidRDefault="0076016E" w:rsidP="00093A71">
            <w:pPr>
              <w:shd w:val="clear" w:color="auto" w:fill="FFFFFF" w:themeFill="background1"/>
              <w:spacing w:afterLines="8" w:after="19"/>
              <w:jc w:val="both"/>
              <w:rPr>
                <w:rFonts w:cs="Arial"/>
                <w:szCs w:val="16"/>
                <w:u w:val="single"/>
              </w:rPr>
            </w:pPr>
          </w:p>
        </w:tc>
        <w:tc>
          <w:tcPr>
            <w:tcW w:w="436" w:type="dxa"/>
            <w:gridSpan w:val="2"/>
            <w:tcBorders>
              <w:right w:val="single" w:sz="18" w:space="0" w:color="4F81BD" w:themeColor="accent1"/>
            </w:tcBorders>
            <w:shd w:val="clear" w:color="auto" w:fill="auto"/>
          </w:tcPr>
          <w:p w14:paraId="33A45B61"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p>
        </w:tc>
        <w:tc>
          <w:tcPr>
            <w:tcW w:w="6841" w:type="dxa"/>
            <w:gridSpan w:val="4"/>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43525588" w14:textId="40F4CE62"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r w:rsidRPr="009147E9">
              <w:rPr>
                <w:rFonts w:eastAsia="Cambria" w:cs="Arial"/>
                <w:b/>
                <w:bCs/>
                <w:szCs w:val="16"/>
                <w:bdr w:val="nil"/>
                <w:lang w:val="pl-PL" w:bidi="pl-PL"/>
              </w:rPr>
              <w:t xml:space="preserve">Każdy potencjalny wnioskodawca ma prawo do skorzystania z bezpłatnych konsultacji </w:t>
            </w:r>
            <w:r w:rsidR="004B25DD">
              <w:rPr>
                <w:rFonts w:eastAsia="Cambria" w:cs="Arial"/>
                <w:b/>
                <w:bCs/>
                <w:szCs w:val="16"/>
                <w:bdr w:val="nil"/>
                <w:lang w:val="pl-PL" w:bidi="pl-PL"/>
              </w:rPr>
              <w:t xml:space="preserve">udzielanych przez </w:t>
            </w:r>
            <w:r w:rsidRPr="009147E9">
              <w:rPr>
                <w:rFonts w:eastAsia="Cambria" w:cs="Arial"/>
                <w:b/>
                <w:bCs/>
                <w:szCs w:val="16"/>
                <w:bdr w:val="nil"/>
                <w:lang w:val="pl-PL" w:bidi="pl-PL"/>
              </w:rPr>
              <w:t>Regionaln</w:t>
            </w:r>
            <w:r w:rsidR="004B25DD">
              <w:rPr>
                <w:rFonts w:eastAsia="Cambria" w:cs="Arial"/>
                <w:b/>
                <w:bCs/>
                <w:szCs w:val="16"/>
                <w:bdr w:val="nil"/>
                <w:lang w:val="pl-PL" w:bidi="pl-PL"/>
              </w:rPr>
              <w:t>y</w:t>
            </w:r>
            <w:r w:rsidRPr="009147E9">
              <w:rPr>
                <w:rFonts w:eastAsia="Cambria" w:cs="Arial"/>
                <w:b/>
                <w:bCs/>
                <w:szCs w:val="16"/>
                <w:bdr w:val="nil"/>
                <w:lang w:val="pl-PL" w:bidi="pl-PL"/>
              </w:rPr>
              <w:t xml:space="preserve"> Punkt Kontaktow</w:t>
            </w:r>
            <w:r w:rsidR="004B25DD">
              <w:rPr>
                <w:rFonts w:eastAsia="Cambria" w:cs="Arial"/>
                <w:b/>
                <w:bCs/>
                <w:szCs w:val="16"/>
                <w:bdr w:val="nil"/>
                <w:lang w:val="pl-PL" w:bidi="pl-PL"/>
              </w:rPr>
              <w:t>y</w:t>
            </w:r>
            <w:r w:rsidRPr="009147E9">
              <w:rPr>
                <w:rFonts w:eastAsia="Cambria" w:cs="Arial"/>
                <w:b/>
                <w:bCs/>
                <w:szCs w:val="16"/>
                <w:bdr w:val="nil"/>
                <w:lang w:val="pl-PL" w:bidi="pl-PL"/>
              </w:rPr>
              <w:t xml:space="preserve"> i/lub WS, w każdej fazie przygotowania propozycji projektowej oraz pełnego wniosku </w:t>
            </w:r>
            <w:r w:rsidR="003C134B">
              <w:rPr>
                <w:rFonts w:eastAsia="Cambria" w:cs="Arial"/>
                <w:b/>
                <w:bCs/>
                <w:szCs w:val="16"/>
                <w:bdr w:val="nil"/>
                <w:lang w:val="pl-PL" w:bidi="pl-PL"/>
              </w:rPr>
              <w:t>o dofinansowanie</w:t>
            </w:r>
            <w:r w:rsidRPr="009147E9">
              <w:rPr>
                <w:rFonts w:eastAsia="Cambria" w:cs="Arial"/>
                <w:b/>
                <w:bCs/>
                <w:szCs w:val="16"/>
                <w:bdr w:val="nil"/>
                <w:lang w:val="pl-PL" w:bidi="pl-PL"/>
              </w:rPr>
              <w:t>.</w:t>
            </w:r>
          </w:p>
        </w:tc>
        <w:tc>
          <w:tcPr>
            <w:tcW w:w="289" w:type="dxa"/>
            <w:tcBorders>
              <w:left w:val="single" w:sz="18" w:space="0" w:color="4F81BD" w:themeColor="accent1"/>
            </w:tcBorders>
            <w:shd w:val="clear" w:color="auto" w:fill="auto"/>
          </w:tcPr>
          <w:p w14:paraId="48A80C36"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bidi="pl-PL"/>
              </w:rPr>
            </w:pPr>
          </w:p>
        </w:tc>
      </w:tr>
      <w:tr w:rsidR="0076016E" w:rsidRPr="009147E9" w14:paraId="19DF8E0A" w14:textId="77777777" w:rsidTr="00093A71">
        <w:trPr>
          <w:jc w:val="center"/>
        </w:trPr>
        <w:tc>
          <w:tcPr>
            <w:tcW w:w="0" w:type="auto"/>
            <w:gridSpan w:val="3"/>
            <w:shd w:val="clear" w:color="auto" w:fill="auto"/>
          </w:tcPr>
          <w:p w14:paraId="1DD1B8BD" w14:textId="77D478F0" w:rsidR="0076016E" w:rsidRPr="009147E9" w:rsidRDefault="0076016E" w:rsidP="00093A71">
            <w:pPr>
              <w:pStyle w:val="Nadpis3"/>
              <w:outlineLvl w:val="2"/>
            </w:pPr>
            <w:bookmarkStart w:id="44" w:name="_Toc99706613"/>
            <w:bookmarkStart w:id="45" w:name="_Toc127355675"/>
            <w:r w:rsidRPr="009147E9">
              <w:t xml:space="preserve">3.2 </w:t>
            </w:r>
            <w:bookmarkStart w:id="46" w:name="_Toc432590926"/>
            <w:r w:rsidRPr="009147E9">
              <w:t>Vydání stanoviska JS</w:t>
            </w:r>
            <w:bookmarkEnd w:id="44"/>
            <w:bookmarkEnd w:id="46"/>
            <w:bookmarkEnd w:id="45"/>
          </w:p>
        </w:tc>
        <w:tc>
          <w:tcPr>
            <w:tcW w:w="7566" w:type="dxa"/>
            <w:gridSpan w:val="7"/>
            <w:shd w:val="clear" w:color="auto" w:fill="auto"/>
          </w:tcPr>
          <w:p w14:paraId="11A8F584" w14:textId="77777777" w:rsidR="0076016E" w:rsidRPr="009147E9" w:rsidRDefault="0076016E" w:rsidP="00093A71">
            <w:pPr>
              <w:pStyle w:val="nadpis3pl"/>
              <w:rPr>
                <w:lang w:val="pl-PL"/>
              </w:rPr>
            </w:pPr>
            <w:bookmarkStart w:id="47" w:name="_Toc127355719"/>
            <w:r w:rsidRPr="009147E9">
              <w:rPr>
                <w:lang w:val="pl-PL"/>
              </w:rPr>
              <w:t>3.2 Wydanie opinii WS</w:t>
            </w:r>
            <w:bookmarkEnd w:id="47"/>
          </w:p>
        </w:tc>
      </w:tr>
      <w:tr w:rsidR="0076016E" w:rsidRPr="009147E9" w14:paraId="2E783966" w14:textId="77777777" w:rsidTr="00093A71">
        <w:trPr>
          <w:jc w:val="center"/>
        </w:trPr>
        <w:tc>
          <w:tcPr>
            <w:tcW w:w="0" w:type="auto"/>
            <w:gridSpan w:val="3"/>
            <w:shd w:val="clear" w:color="auto" w:fill="auto"/>
          </w:tcPr>
          <w:p w14:paraId="3058DB3E" w14:textId="6F761D78"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Po obdržení projektového záměru zašle JS vedoucímu partnerovi nezávazné stanovisko. </w:t>
            </w:r>
            <w:r w:rsidR="008E5A14">
              <w:rPr>
                <w:rFonts w:cs="Arial"/>
                <w:szCs w:val="16"/>
              </w:rPr>
              <w:t>Posílá je také</w:t>
            </w:r>
            <w:r w:rsidRPr="009147E9">
              <w:rPr>
                <w:rFonts w:cs="Arial"/>
                <w:szCs w:val="16"/>
              </w:rPr>
              <w:t xml:space="preserve"> na vědomí příslušnému Regionálnímu </w:t>
            </w:r>
            <w:r>
              <w:rPr>
                <w:rFonts w:cs="Arial"/>
                <w:szCs w:val="16"/>
              </w:rPr>
              <w:t>subjektu</w:t>
            </w:r>
            <w:r w:rsidRPr="009147E9">
              <w:rPr>
                <w:rFonts w:cs="Arial"/>
                <w:szCs w:val="16"/>
              </w:rPr>
              <w:t xml:space="preserve">, a to elektronicky (emailem) nejpozději </w:t>
            </w:r>
            <w:r>
              <w:rPr>
                <w:rFonts w:cs="Arial"/>
                <w:szCs w:val="16"/>
              </w:rPr>
              <w:t>4</w:t>
            </w:r>
            <w:r w:rsidRPr="009147E9">
              <w:rPr>
                <w:rFonts w:cs="Arial"/>
                <w:szCs w:val="16"/>
              </w:rPr>
              <w:t xml:space="preserve"> týdn</w:t>
            </w:r>
            <w:r>
              <w:rPr>
                <w:rFonts w:cs="Arial"/>
                <w:szCs w:val="16"/>
              </w:rPr>
              <w:t>y</w:t>
            </w:r>
            <w:r w:rsidRPr="009147E9">
              <w:rPr>
                <w:rFonts w:cs="Arial"/>
                <w:szCs w:val="16"/>
              </w:rPr>
              <w:t xml:space="preserve"> před ukončením příjmu žádostí v rámci dané výzvy. </w:t>
            </w:r>
          </w:p>
        </w:tc>
        <w:tc>
          <w:tcPr>
            <w:tcW w:w="7566" w:type="dxa"/>
            <w:gridSpan w:val="7"/>
            <w:shd w:val="clear" w:color="auto" w:fill="auto"/>
          </w:tcPr>
          <w:p w14:paraId="5BDFA98C" w14:textId="77165B54"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szCs w:val="16"/>
                <w:bdr w:val="nil"/>
                <w:lang w:val="pl-PL" w:bidi="pl-PL"/>
              </w:rPr>
              <w:t xml:space="preserve">Po otrzymaniu propozycji projektowej WS prześle partnerowi wiodącemu niewiążącą opinię. </w:t>
            </w:r>
            <w:r w:rsidR="008E5A14">
              <w:rPr>
                <w:rFonts w:cs="Arial"/>
                <w:szCs w:val="16"/>
                <w:lang w:val="pl-PL"/>
              </w:rPr>
              <w:t xml:space="preserve">Przekaże ją </w:t>
            </w:r>
            <w:r w:rsidRPr="009147E9">
              <w:rPr>
                <w:rFonts w:cs="Arial"/>
                <w:szCs w:val="16"/>
                <w:lang w:val="pl-PL"/>
              </w:rPr>
              <w:t xml:space="preserve">również do wiadomości odpowiedniego Regionalnego Punktu Kontaktowego drogą elektroniczną (e-mailem) najpóźniej </w:t>
            </w:r>
            <w:r>
              <w:rPr>
                <w:rFonts w:cs="Arial"/>
                <w:szCs w:val="16"/>
                <w:lang w:val="pl-PL"/>
              </w:rPr>
              <w:t>4</w:t>
            </w:r>
            <w:r w:rsidRPr="009147E9">
              <w:rPr>
                <w:rFonts w:cs="Arial"/>
                <w:szCs w:val="16"/>
                <w:lang w:val="pl-PL"/>
              </w:rPr>
              <w:t xml:space="preserve"> tygodni</w:t>
            </w:r>
            <w:r>
              <w:rPr>
                <w:rFonts w:cs="Arial"/>
                <w:szCs w:val="16"/>
                <w:lang w:val="pl-PL"/>
              </w:rPr>
              <w:t>e</w:t>
            </w:r>
            <w:r w:rsidRPr="009147E9">
              <w:rPr>
                <w:rFonts w:cs="Arial"/>
                <w:szCs w:val="16"/>
                <w:lang w:val="pl-PL"/>
              </w:rPr>
              <w:t xml:space="preserve"> przed zakończeniem przyjmowania wniosków projektowych</w:t>
            </w:r>
            <w:r>
              <w:rPr>
                <w:rFonts w:cs="Arial"/>
                <w:szCs w:val="16"/>
                <w:lang w:val="pl-PL"/>
              </w:rPr>
              <w:t xml:space="preserve"> w ramach danego naboru</w:t>
            </w:r>
            <w:r w:rsidRPr="009147E9">
              <w:rPr>
                <w:rFonts w:cs="Arial"/>
                <w:szCs w:val="16"/>
                <w:lang w:val="pl-PL"/>
              </w:rPr>
              <w:t>.</w:t>
            </w:r>
            <w:r w:rsidRPr="009147E9">
              <w:rPr>
                <w:rFonts w:eastAsia="Cambria" w:cs="Arial"/>
                <w:szCs w:val="16"/>
                <w:bdr w:val="nil"/>
                <w:lang w:val="pl-PL" w:bidi="pl-PL"/>
              </w:rPr>
              <w:t xml:space="preserve"> </w:t>
            </w:r>
          </w:p>
        </w:tc>
      </w:tr>
      <w:tr w:rsidR="0076016E" w:rsidRPr="009147E9" w14:paraId="10F1F34A" w14:textId="77777777" w:rsidTr="00093A71">
        <w:trPr>
          <w:trHeight w:val="977"/>
          <w:jc w:val="center"/>
        </w:trPr>
        <w:tc>
          <w:tcPr>
            <w:tcW w:w="0" w:type="auto"/>
            <w:gridSpan w:val="3"/>
            <w:shd w:val="clear" w:color="auto" w:fill="auto"/>
          </w:tcPr>
          <w:p w14:paraId="553EDA37"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Doporučení obsažená ve stanovisku k projektovému záměru je možné s JS prokonzultovat. Konzultace je možné, kromě konzultací v sídle JS, uskutečnit také online formou videohovoru. Možné je také využít termínů</w:t>
            </w:r>
            <w:r>
              <w:rPr>
                <w:rFonts w:cs="Arial"/>
                <w:szCs w:val="16"/>
              </w:rPr>
              <w:t xml:space="preserve"> konzultací </w:t>
            </w:r>
            <w:r w:rsidRPr="009147E9">
              <w:rPr>
                <w:rFonts w:cs="Arial"/>
                <w:szCs w:val="16"/>
              </w:rPr>
              <w:t xml:space="preserve">JS v regionech. </w:t>
            </w:r>
          </w:p>
        </w:tc>
        <w:tc>
          <w:tcPr>
            <w:tcW w:w="7566" w:type="dxa"/>
            <w:gridSpan w:val="7"/>
            <w:shd w:val="clear" w:color="auto" w:fill="auto"/>
          </w:tcPr>
          <w:p w14:paraId="674659DA" w14:textId="48CD41B4" w:rsidR="0076016E" w:rsidRPr="009147E9" w:rsidRDefault="0076016E" w:rsidP="00093A71">
            <w:pPr>
              <w:shd w:val="clear" w:color="auto" w:fill="FFFFFF" w:themeFill="background1"/>
              <w:spacing w:afterLines="8" w:after="19"/>
              <w:jc w:val="both"/>
              <w:rPr>
                <w:rFonts w:cs="Arial"/>
                <w:b/>
                <w:bCs/>
                <w:szCs w:val="16"/>
                <w:lang w:val="pl-PL"/>
              </w:rPr>
            </w:pPr>
            <w:r w:rsidRPr="009147E9">
              <w:rPr>
                <w:rFonts w:cs="Arial"/>
                <w:szCs w:val="16"/>
                <w:lang w:val="pl-PL"/>
              </w:rPr>
              <w:t>Zalecenia zawarte w opinii do propozycji projektowej można skonsultować z WS. Oprócz konsultacji w siedzibie WS, możliw</w:t>
            </w:r>
            <w:r w:rsidR="00D70B8F">
              <w:rPr>
                <w:rFonts w:cs="Arial"/>
                <w:szCs w:val="16"/>
                <w:lang w:val="pl-PL"/>
              </w:rPr>
              <w:t>a</w:t>
            </w:r>
            <w:r w:rsidRPr="009147E9">
              <w:rPr>
                <w:rFonts w:cs="Arial"/>
                <w:szCs w:val="16"/>
                <w:lang w:val="pl-PL"/>
              </w:rPr>
              <w:t xml:space="preserve"> jest również wideorozmow</w:t>
            </w:r>
            <w:r w:rsidR="00D70B8F">
              <w:rPr>
                <w:rFonts w:cs="Arial"/>
                <w:szCs w:val="16"/>
                <w:lang w:val="pl-PL"/>
              </w:rPr>
              <w:t>a</w:t>
            </w:r>
            <w:r w:rsidRPr="009147E9">
              <w:rPr>
                <w:rFonts w:cs="Arial"/>
                <w:szCs w:val="16"/>
                <w:lang w:val="pl-PL"/>
              </w:rPr>
              <w:t xml:space="preserve"> online. Możliwe jest również wykorzy</w:t>
            </w:r>
            <w:r w:rsidRPr="00B23A78">
              <w:rPr>
                <w:rFonts w:cs="Arial"/>
                <w:szCs w:val="16"/>
                <w:lang w:val="pl-PL"/>
              </w:rPr>
              <w:t xml:space="preserve">stanie </w:t>
            </w:r>
            <w:r w:rsidRPr="00B23A78">
              <w:rPr>
                <w:lang w:val="pl-PL"/>
              </w:rPr>
              <w:t>konsultacji organizowanych przez WS w regionach</w:t>
            </w:r>
            <w:r>
              <w:rPr>
                <w:lang w:val="pl-PL"/>
              </w:rPr>
              <w:t>.</w:t>
            </w:r>
          </w:p>
        </w:tc>
      </w:tr>
      <w:tr w:rsidR="00EA768D" w:rsidRPr="009147E9" w14:paraId="25327A62" w14:textId="77777777" w:rsidTr="006B4C0C">
        <w:trPr>
          <w:trHeight w:val="800"/>
          <w:jc w:val="center"/>
        </w:trPr>
        <w:tc>
          <w:tcPr>
            <w:tcW w:w="0" w:type="auto"/>
            <w:tcBorders>
              <w:right w:val="single" w:sz="18" w:space="0" w:color="4F81BD" w:themeColor="accent1"/>
            </w:tcBorders>
            <w:shd w:val="clear" w:color="auto" w:fill="auto"/>
          </w:tcPr>
          <w:p w14:paraId="2D0F115C" w14:textId="77777777" w:rsidR="0076016E" w:rsidRPr="009147E9" w:rsidDel="002F58B9"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619C818" w14:textId="77777777" w:rsidR="0076016E" w:rsidRPr="009147E9" w:rsidDel="002F58B9" w:rsidRDefault="0076016E" w:rsidP="00093A71">
            <w:pPr>
              <w:jc w:val="center"/>
              <w:rPr>
                <w:rFonts w:cs="Arial"/>
                <w:szCs w:val="16"/>
              </w:rPr>
            </w:pPr>
            <w:r w:rsidRPr="009147E9">
              <w:rPr>
                <w:rFonts w:cs="Arial"/>
                <w:b/>
                <w:szCs w:val="16"/>
              </w:rPr>
              <w:t xml:space="preserve">Podrobné informace o plánovaných konzultačních dnech pro každou výzvu jsou zveřejněny na webové stránce Programu </w:t>
            </w:r>
            <w:hyperlink r:id="rId52" w:history="1">
              <w:r w:rsidRPr="009147E9">
                <w:rPr>
                  <w:rStyle w:val="Hypertextovodkaz"/>
                  <w:rFonts w:cs="Arial"/>
                  <w:b/>
                  <w:szCs w:val="16"/>
                </w:rPr>
                <w:t>www.cz-pl.eu</w:t>
              </w:r>
            </w:hyperlink>
            <w:r w:rsidRPr="009147E9">
              <w:rPr>
                <w:rFonts w:cs="Arial"/>
                <w:b/>
                <w:szCs w:val="16"/>
              </w:rPr>
              <w:t xml:space="preserve"> a v monitorovacím systému.</w:t>
            </w:r>
          </w:p>
        </w:tc>
        <w:tc>
          <w:tcPr>
            <w:tcW w:w="792" w:type="dxa"/>
            <w:tcBorders>
              <w:left w:val="single" w:sz="18" w:space="0" w:color="4F81BD" w:themeColor="accent1"/>
            </w:tcBorders>
            <w:shd w:val="clear" w:color="auto" w:fill="auto"/>
          </w:tcPr>
          <w:p w14:paraId="161E1A1C" w14:textId="77777777" w:rsidR="0076016E" w:rsidRPr="009147E9" w:rsidDel="002F58B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1BDC7266" w14:textId="77777777" w:rsidR="0076016E" w:rsidRPr="009147E9" w:rsidDel="00031D4D" w:rsidRDefault="0076016E" w:rsidP="00093A71">
            <w:pPr>
              <w:shd w:val="clear" w:color="auto" w:fill="FFFFFF" w:themeFill="background1"/>
              <w:spacing w:afterLines="8" w:after="19"/>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31D7ECE" w14:textId="4397A810" w:rsidR="0076016E" w:rsidRPr="009147E9" w:rsidDel="00031D4D" w:rsidRDefault="0076016E" w:rsidP="00093A71">
            <w:pPr>
              <w:jc w:val="center"/>
              <w:rPr>
                <w:rFonts w:cs="Arial"/>
                <w:szCs w:val="16"/>
                <w:lang w:val="pl-PL"/>
              </w:rPr>
            </w:pPr>
            <w:r w:rsidRPr="009147E9">
              <w:rPr>
                <w:rFonts w:cs="Arial"/>
                <w:b/>
                <w:bCs/>
                <w:szCs w:val="16"/>
                <w:lang w:val="pl-PL"/>
              </w:rPr>
              <w:t xml:space="preserve">Szczegółowe informacje o planowanych dniach konsultacji dla każdego naboru znaleźć można na stronie internetowej Programu </w:t>
            </w:r>
            <w:r w:rsidR="003C134B">
              <w:fldChar w:fldCharType="begin"/>
            </w:r>
            <w:r w:rsidR="003C134B">
              <w:instrText xml:space="preserve"> HYPERLINK "https://pl.cz-pl.eu/" </w:instrText>
            </w:r>
            <w:r w:rsidR="003C134B">
              <w:fldChar w:fldCharType="separate"/>
            </w:r>
            <w:r w:rsidR="009E5B9C">
              <w:rPr>
                <w:rStyle w:val="Hypertextovodkaz"/>
                <w:rFonts w:cs="Arial"/>
                <w:b/>
                <w:szCs w:val="16"/>
              </w:rPr>
              <w:t xml:space="preserve">https://pl.cz-pl.eu/ </w:t>
            </w:r>
            <w:r w:rsidR="003C134B">
              <w:rPr>
                <w:rStyle w:val="Hypertextovodkaz"/>
                <w:rFonts w:cs="Arial"/>
                <w:b/>
                <w:szCs w:val="16"/>
              </w:rPr>
              <w:fldChar w:fldCharType="end"/>
            </w:r>
            <w:r w:rsidRPr="009147E9">
              <w:rPr>
                <w:rFonts w:cs="Arial"/>
                <w:b/>
                <w:bCs/>
                <w:szCs w:val="16"/>
                <w:lang w:val="pl-PL"/>
              </w:rPr>
              <w:t xml:space="preserve"> oraz w systemie monitorującym.</w:t>
            </w:r>
          </w:p>
        </w:tc>
        <w:tc>
          <w:tcPr>
            <w:tcW w:w="434" w:type="dxa"/>
            <w:gridSpan w:val="2"/>
            <w:tcBorders>
              <w:left w:val="single" w:sz="18" w:space="0" w:color="4F81BD" w:themeColor="accent1"/>
            </w:tcBorders>
            <w:shd w:val="clear" w:color="auto" w:fill="auto"/>
          </w:tcPr>
          <w:p w14:paraId="4D96972D" w14:textId="77777777" w:rsidR="0076016E" w:rsidRPr="009147E9" w:rsidDel="00031D4D" w:rsidRDefault="0076016E" w:rsidP="00093A71">
            <w:pPr>
              <w:shd w:val="clear" w:color="auto" w:fill="FFFFFF" w:themeFill="background1"/>
              <w:spacing w:afterLines="8" w:after="19"/>
              <w:jc w:val="both"/>
              <w:rPr>
                <w:rFonts w:cs="Arial"/>
                <w:szCs w:val="16"/>
                <w:lang w:val="pl-PL"/>
              </w:rPr>
            </w:pPr>
          </w:p>
        </w:tc>
      </w:tr>
      <w:tr w:rsidR="0076016E" w:rsidRPr="009147E9" w14:paraId="67550F00" w14:textId="77777777" w:rsidTr="00093A71">
        <w:trPr>
          <w:trHeight w:val="800"/>
          <w:jc w:val="center"/>
        </w:trPr>
        <w:tc>
          <w:tcPr>
            <w:tcW w:w="8440" w:type="dxa"/>
            <w:gridSpan w:val="3"/>
            <w:shd w:val="clear" w:color="auto" w:fill="auto"/>
          </w:tcPr>
          <w:p w14:paraId="1C8DBDB2" w14:textId="77777777" w:rsidR="0076016E" w:rsidRPr="009147E9" w:rsidDel="002F58B9" w:rsidRDefault="0076016E" w:rsidP="00093A71">
            <w:pPr>
              <w:shd w:val="clear" w:color="auto" w:fill="FFFFFF" w:themeFill="background1"/>
              <w:spacing w:afterLines="8" w:after="19"/>
              <w:jc w:val="both"/>
              <w:rPr>
                <w:rFonts w:cs="Arial"/>
                <w:szCs w:val="16"/>
              </w:rPr>
            </w:pPr>
            <w:r w:rsidRPr="007C089A">
              <w:rPr>
                <w:rFonts w:cs="Arial"/>
                <w:szCs w:val="16"/>
              </w:rPr>
              <w:t xml:space="preserve">V případě </w:t>
            </w:r>
            <w:r>
              <w:rPr>
                <w:rFonts w:cs="Arial"/>
                <w:szCs w:val="16"/>
              </w:rPr>
              <w:t xml:space="preserve">průběžných </w:t>
            </w:r>
            <w:r w:rsidRPr="007C089A">
              <w:rPr>
                <w:rFonts w:cs="Arial"/>
                <w:szCs w:val="16"/>
              </w:rPr>
              <w:t xml:space="preserve">výzev jsou stanoviska k projektovým záměrům vydávána v závislosti na kapacitě JS, a to v takovém pořadí, v jakém byly předloženy jednotlivé projektové záměry. </w:t>
            </w:r>
            <w:r>
              <w:rPr>
                <w:rFonts w:cs="Arial"/>
                <w:szCs w:val="16"/>
              </w:rPr>
              <w:t xml:space="preserve">Množství garantovaného počtu vydaných stanovisek je specifikováno v dané výzvě. Předloženy mohou být pouze žádosti, k nimž byl podán záměr minimálně 6 týdnů před termínem pro předložení žádosti a k nimž bylo vydáno stanovisko.  </w:t>
            </w:r>
          </w:p>
        </w:tc>
        <w:tc>
          <w:tcPr>
            <w:tcW w:w="7566" w:type="dxa"/>
            <w:gridSpan w:val="7"/>
            <w:shd w:val="clear" w:color="auto" w:fill="auto"/>
          </w:tcPr>
          <w:p w14:paraId="04B32312" w14:textId="50F8B548" w:rsidR="0076016E" w:rsidRPr="00AD76E9" w:rsidDel="00031D4D" w:rsidRDefault="0076016E" w:rsidP="00093A71">
            <w:pPr>
              <w:shd w:val="clear" w:color="auto" w:fill="FFFFFF" w:themeFill="background1"/>
              <w:spacing w:afterLines="8" w:after="19"/>
              <w:jc w:val="both"/>
              <w:rPr>
                <w:rFonts w:cs="Arial"/>
                <w:szCs w:val="16"/>
              </w:rPr>
            </w:pPr>
            <w:r w:rsidRPr="008E12D9">
              <w:rPr>
                <w:rFonts w:cs="Arial"/>
                <w:szCs w:val="16"/>
                <w:lang w:val="pl-PL"/>
              </w:rPr>
              <w:t xml:space="preserve">W przypadku </w:t>
            </w:r>
            <w:r>
              <w:rPr>
                <w:rFonts w:cs="Arial"/>
                <w:szCs w:val="16"/>
                <w:lang w:val="pl-PL"/>
              </w:rPr>
              <w:t>n</w:t>
            </w:r>
            <w:r w:rsidRPr="008E12D9">
              <w:rPr>
                <w:rFonts w:cs="Arial"/>
                <w:szCs w:val="16"/>
                <w:lang w:val="pl-PL"/>
              </w:rPr>
              <w:t>aborów</w:t>
            </w:r>
            <w:r>
              <w:rPr>
                <w:rFonts w:cs="Arial"/>
                <w:szCs w:val="16"/>
                <w:lang w:val="pl-PL"/>
              </w:rPr>
              <w:t xml:space="preserve"> ciągłych,</w:t>
            </w:r>
            <w:r w:rsidRPr="008E12D9">
              <w:rPr>
                <w:rFonts w:cs="Arial"/>
                <w:szCs w:val="16"/>
                <w:lang w:val="pl-PL"/>
              </w:rPr>
              <w:t xml:space="preserve"> opinie o propozycjach projektowych wydawane są w zależności od możliwości WS, w kolejności złożenia poszczególnych propozycji projektowych. </w:t>
            </w:r>
            <w:r>
              <w:rPr>
                <w:rFonts w:cs="Arial"/>
                <w:szCs w:val="16"/>
                <w:lang w:val="pl-PL"/>
              </w:rPr>
              <w:t>Zagwarantowana ilość wydanych opinii zostanie określona w specyfikacji danego naboru. Składać można wyłącznie</w:t>
            </w:r>
            <w:r w:rsidR="00AC0FA6">
              <w:rPr>
                <w:rFonts w:cs="Arial"/>
                <w:szCs w:val="16"/>
                <w:lang w:val="pl-PL"/>
              </w:rPr>
              <w:t xml:space="preserve"> wnioski</w:t>
            </w:r>
            <w:r>
              <w:rPr>
                <w:rFonts w:cs="Arial"/>
                <w:szCs w:val="16"/>
                <w:lang w:val="pl-PL"/>
              </w:rPr>
              <w:t xml:space="preserve"> dla których propozycja projektowa została złożona w terminie co najmniej 6 tygodni przed terminem składania wniosków </w:t>
            </w:r>
            <w:r w:rsidR="005876B7">
              <w:rPr>
                <w:rFonts w:cs="Arial"/>
                <w:szCs w:val="16"/>
                <w:lang w:val="pl-PL"/>
              </w:rPr>
              <w:t>projektowych</w:t>
            </w:r>
            <w:r>
              <w:rPr>
                <w:rFonts w:cs="Arial"/>
                <w:szCs w:val="16"/>
                <w:lang w:val="pl-PL"/>
              </w:rPr>
              <w:t xml:space="preserve"> i została wobec niej wydana opinia.</w:t>
            </w:r>
          </w:p>
        </w:tc>
      </w:tr>
      <w:tr w:rsidR="0076016E" w:rsidRPr="009147E9" w14:paraId="0B0F56C4" w14:textId="77777777" w:rsidTr="00093A71">
        <w:trPr>
          <w:jc w:val="center"/>
        </w:trPr>
        <w:tc>
          <w:tcPr>
            <w:tcW w:w="0" w:type="auto"/>
            <w:gridSpan w:val="3"/>
            <w:shd w:val="clear" w:color="auto" w:fill="auto"/>
          </w:tcPr>
          <w:p w14:paraId="452D6C4F" w14:textId="0F8640B3" w:rsidR="0076016E" w:rsidRPr="009147E9" w:rsidRDefault="0076016E" w:rsidP="00093A71">
            <w:pPr>
              <w:pStyle w:val="Nadpis3"/>
              <w:outlineLvl w:val="2"/>
            </w:pPr>
            <w:bookmarkStart w:id="48" w:name="_Toc432590927"/>
            <w:bookmarkStart w:id="49" w:name="_Toc99706614"/>
            <w:bookmarkStart w:id="50" w:name="_Toc127355676"/>
            <w:r w:rsidRPr="009147E9">
              <w:t>3.3 Předkládání úplné žádosti</w:t>
            </w:r>
            <w:bookmarkEnd w:id="48"/>
            <w:bookmarkEnd w:id="49"/>
            <w:bookmarkEnd w:id="50"/>
          </w:p>
        </w:tc>
        <w:tc>
          <w:tcPr>
            <w:tcW w:w="7566" w:type="dxa"/>
            <w:gridSpan w:val="7"/>
            <w:shd w:val="clear" w:color="auto" w:fill="auto"/>
          </w:tcPr>
          <w:p w14:paraId="7AA0EF75" w14:textId="2C6CD5B7" w:rsidR="0076016E" w:rsidRPr="009147E9" w:rsidRDefault="0076016E" w:rsidP="00093A71">
            <w:pPr>
              <w:pStyle w:val="nadpis3pl"/>
            </w:pPr>
            <w:bookmarkStart w:id="51" w:name="_Toc127355720"/>
            <w:r w:rsidRPr="009147E9">
              <w:t>3.</w:t>
            </w:r>
            <w:r w:rsidRPr="009147E9">
              <w:rPr>
                <w:lang w:val="pl-PL"/>
              </w:rPr>
              <w:t>3 Składanie pełnego wniosku</w:t>
            </w:r>
            <w:bookmarkEnd w:id="51"/>
            <w:r w:rsidRPr="009147E9">
              <w:rPr>
                <w:lang w:val="pl-PL"/>
              </w:rPr>
              <w:t xml:space="preserve"> </w:t>
            </w:r>
          </w:p>
        </w:tc>
      </w:tr>
      <w:tr w:rsidR="0076016E" w:rsidRPr="009147E9" w14:paraId="33E82AA5" w14:textId="77777777" w:rsidTr="00093A71">
        <w:trPr>
          <w:jc w:val="center"/>
        </w:trPr>
        <w:tc>
          <w:tcPr>
            <w:tcW w:w="0" w:type="auto"/>
            <w:gridSpan w:val="3"/>
            <w:shd w:val="clear" w:color="auto" w:fill="auto"/>
          </w:tcPr>
          <w:p w14:paraId="66804909" w14:textId="334F699B" w:rsidR="0076016E" w:rsidRPr="009147E9" w:rsidRDefault="0076016E" w:rsidP="00093A71">
            <w:pPr>
              <w:shd w:val="clear" w:color="auto" w:fill="FFFFFF" w:themeFill="background1"/>
              <w:spacing w:afterLines="8" w:after="19"/>
              <w:jc w:val="both"/>
            </w:pPr>
            <w:r w:rsidRPr="009147E9">
              <w:rPr>
                <w:rFonts w:cs="Arial"/>
                <w:szCs w:val="16"/>
              </w:rPr>
              <w:t xml:space="preserve">Po obdržení stanoviska JS může žadatel zahájit přípravu projektu a vyplní úplnou verzi žádosti. </w:t>
            </w:r>
          </w:p>
        </w:tc>
        <w:tc>
          <w:tcPr>
            <w:tcW w:w="7566" w:type="dxa"/>
            <w:gridSpan w:val="7"/>
            <w:shd w:val="clear" w:color="auto" w:fill="auto"/>
          </w:tcPr>
          <w:p w14:paraId="627EC212" w14:textId="089321D9" w:rsidR="0076016E" w:rsidRPr="009147E9" w:rsidRDefault="0076016E" w:rsidP="00093A71">
            <w:pPr>
              <w:shd w:val="clear" w:color="auto" w:fill="FFFFFF" w:themeFill="background1"/>
              <w:spacing w:afterLines="8" w:after="19"/>
              <w:jc w:val="both"/>
            </w:pPr>
            <w:r w:rsidRPr="009147E9">
              <w:rPr>
                <w:rFonts w:eastAsia="Cambria" w:cs="Arial"/>
                <w:szCs w:val="16"/>
                <w:bdr w:val="nil"/>
                <w:lang w:val="pl-PL" w:bidi="pl-PL"/>
              </w:rPr>
              <w:t>Po otrzymaniu opinii WS wnioskodawca może rozpocząć przygotowanie projektu i wypełnianie pełnego wniosku.</w:t>
            </w:r>
          </w:p>
        </w:tc>
      </w:tr>
      <w:tr w:rsidR="00EA768D" w:rsidRPr="009147E9" w14:paraId="5FB74862" w14:textId="77777777" w:rsidTr="006B4C0C">
        <w:trPr>
          <w:jc w:val="center"/>
        </w:trPr>
        <w:tc>
          <w:tcPr>
            <w:tcW w:w="0" w:type="auto"/>
            <w:tcBorders>
              <w:right w:val="single" w:sz="18" w:space="0" w:color="4F81BD" w:themeColor="accent1"/>
            </w:tcBorders>
            <w:shd w:val="clear" w:color="auto" w:fill="auto"/>
          </w:tcPr>
          <w:p w14:paraId="6CB8CA50" w14:textId="77777777" w:rsidR="0076016E" w:rsidRPr="009147E9" w:rsidRDefault="0076016E" w:rsidP="00093A71">
            <w:pPr>
              <w:pStyle w:val="Nadpis3"/>
              <w:outlineLvl w:val="2"/>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8365F1E" w14:textId="77777777" w:rsidR="0076016E" w:rsidRPr="009147E9" w:rsidRDefault="0076016E" w:rsidP="00093A71">
            <w:pPr>
              <w:jc w:val="center"/>
            </w:pPr>
            <w:r w:rsidRPr="009147E9">
              <w:rPr>
                <w:rFonts w:cs="Arial"/>
                <w:b/>
                <w:szCs w:val="16"/>
              </w:rPr>
              <w:t>Při vyplňování žádosti je nutné postupovat podle Příručky pro žadatele a pokynů pro projekty v rámci příslušné</w:t>
            </w:r>
            <w:r>
              <w:rPr>
                <w:rFonts w:cs="Arial"/>
                <w:b/>
                <w:szCs w:val="16"/>
              </w:rPr>
              <w:t>ho specifického cíle</w:t>
            </w:r>
            <w:r w:rsidRPr="009147E9">
              <w:rPr>
                <w:rFonts w:cs="Arial"/>
                <w:b/>
                <w:szCs w:val="16"/>
              </w:rPr>
              <w:t>.</w:t>
            </w:r>
          </w:p>
        </w:tc>
        <w:tc>
          <w:tcPr>
            <w:tcW w:w="792" w:type="dxa"/>
            <w:tcBorders>
              <w:left w:val="single" w:sz="18" w:space="0" w:color="4F81BD" w:themeColor="accent1"/>
            </w:tcBorders>
            <w:shd w:val="clear" w:color="auto" w:fill="auto"/>
          </w:tcPr>
          <w:p w14:paraId="28EBC5B6" w14:textId="77777777" w:rsidR="0076016E" w:rsidRPr="009147E9" w:rsidRDefault="0076016E" w:rsidP="00093A71">
            <w:pPr>
              <w:pStyle w:val="Nadpis3"/>
              <w:outlineLvl w:val="2"/>
            </w:pPr>
          </w:p>
        </w:tc>
        <w:tc>
          <w:tcPr>
            <w:tcW w:w="436" w:type="dxa"/>
            <w:gridSpan w:val="2"/>
            <w:tcBorders>
              <w:right w:val="single" w:sz="18" w:space="0" w:color="4F81BD" w:themeColor="accent1"/>
            </w:tcBorders>
            <w:shd w:val="clear" w:color="auto" w:fill="auto"/>
          </w:tcPr>
          <w:p w14:paraId="780C995A" w14:textId="77777777" w:rsidR="0076016E" w:rsidRPr="009147E9" w:rsidRDefault="0076016E" w:rsidP="00093A71">
            <w:pPr>
              <w:pStyle w:val="Nadpis3"/>
              <w:outlineLvl w:val="2"/>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664016B" w14:textId="77777777" w:rsidR="0076016E" w:rsidRPr="009147E9" w:rsidRDefault="0076016E" w:rsidP="00093A71">
            <w:pPr>
              <w:shd w:val="clear" w:color="auto" w:fill="FFFFFF" w:themeFill="background1"/>
              <w:spacing w:afterLines="8" w:after="19"/>
              <w:jc w:val="center"/>
            </w:pPr>
            <w:r w:rsidRPr="009147E9">
              <w:rPr>
                <w:rFonts w:eastAsia="Cambria" w:cs="Arial"/>
                <w:b/>
                <w:bCs/>
                <w:szCs w:val="16"/>
                <w:bdr w:val="nil"/>
                <w:lang w:val="pl-PL" w:bidi="pl-PL"/>
              </w:rPr>
              <w:t xml:space="preserve">Podczas wypełniania wniosku należy postępować zgodnie z Podręcznikiem </w:t>
            </w:r>
            <w:r>
              <w:rPr>
                <w:rFonts w:eastAsia="Cambria" w:cs="Arial"/>
                <w:b/>
                <w:bCs/>
                <w:szCs w:val="16"/>
                <w:bdr w:val="nil"/>
                <w:lang w:val="pl-PL" w:bidi="pl-PL"/>
              </w:rPr>
              <w:t>W</w:t>
            </w:r>
            <w:r w:rsidRPr="009147E9">
              <w:rPr>
                <w:rFonts w:eastAsia="Cambria" w:cs="Arial"/>
                <w:b/>
                <w:bCs/>
                <w:szCs w:val="16"/>
                <w:bdr w:val="nil"/>
                <w:lang w:val="pl-PL" w:bidi="pl-PL"/>
              </w:rPr>
              <w:t>nioskodawcy i instrukcjami dla projektów w ramach poszczególne</w:t>
            </w:r>
            <w:r>
              <w:rPr>
                <w:rFonts w:eastAsia="Cambria" w:cs="Arial"/>
                <w:b/>
                <w:bCs/>
                <w:szCs w:val="16"/>
                <w:bdr w:val="nil"/>
                <w:lang w:val="pl-PL" w:bidi="pl-PL"/>
              </w:rPr>
              <w:t>go sczególowego celu</w:t>
            </w:r>
            <w:r w:rsidRPr="009147E9">
              <w:rPr>
                <w:rFonts w:eastAsia="Cambria" w:cs="Arial"/>
                <w:b/>
                <w:bCs/>
                <w:szCs w:val="16"/>
                <w:bdr w:val="nil"/>
                <w:lang w:val="pl-PL" w:bidi="pl-PL"/>
              </w:rPr>
              <w:t>.</w:t>
            </w:r>
          </w:p>
        </w:tc>
        <w:tc>
          <w:tcPr>
            <w:tcW w:w="434" w:type="dxa"/>
            <w:gridSpan w:val="2"/>
            <w:tcBorders>
              <w:left w:val="single" w:sz="18" w:space="0" w:color="4F81BD" w:themeColor="accent1"/>
            </w:tcBorders>
            <w:shd w:val="clear" w:color="auto" w:fill="auto"/>
          </w:tcPr>
          <w:p w14:paraId="159712C2" w14:textId="77777777" w:rsidR="0076016E" w:rsidRPr="009147E9" w:rsidRDefault="0076016E" w:rsidP="00093A71">
            <w:pPr>
              <w:pStyle w:val="Nadpis3"/>
              <w:outlineLvl w:val="2"/>
            </w:pPr>
          </w:p>
        </w:tc>
      </w:tr>
      <w:tr w:rsidR="0076016E" w:rsidRPr="009147E9" w14:paraId="7438C6E2" w14:textId="77777777" w:rsidTr="00093A71">
        <w:trPr>
          <w:jc w:val="center"/>
        </w:trPr>
        <w:tc>
          <w:tcPr>
            <w:tcW w:w="0" w:type="auto"/>
            <w:gridSpan w:val="3"/>
            <w:shd w:val="clear" w:color="auto" w:fill="auto"/>
          </w:tcPr>
          <w:p w14:paraId="1560C261" w14:textId="05D25AA4" w:rsidR="0076016E" w:rsidRPr="009147E9" w:rsidRDefault="003C134B" w:rsidP="00093A71">
            <w:pPr>
              <w:shd w:val="clear" w:color="auto" w:fill="FFFFFF" w:themeFill="background1"/>
              <w:spacing w:afterLines="8" w:after="19"/>
              <w:jc w:val="both"/>
            </w:pPr>
            <w:r>
              <w:rPr>
                <w:rFonts w:cs="Arial"/>
                <w:szCs w:val="16"/>
              </w:rPr>
              <w:t>Ž</w:t>
            </w:r>
            <w:r w:rsidR="0076016E" w:rsidRPr="009147E9">
              <w:rPr>
                <w:rFonts w:cs="Arial"/>
                <w:szCs w:val="16"/>
              </w:rPr>
              <w:t xml:space="preserve">ádost se předkládá pomocí monitorovacího systému </w:t>
            </w:r>
            <w:hyperlink r:id="rId53" w:history="1">
              <w:r w:rsidR="0076016E" w:rsidRPr="009147E9">
                <w:rPr>
                  <w:rStyle w:val="Hypertextovodkaz"/>
                  <w:rFonts w:cs="Arial"/>
                  <w:szCs w:val="16"/>
                </w:rPr>
                <w:t>https://mseu.mssf.cz</w:t>
              </w:r>
            </w:hyperlink>
            <w:r w:rsidR="0076016E" w:rsidRPr="009147E9">
              <w:rPr>
                <w:rFonts w:cs="Arial"/>
                <w:szCs w:val="16"/>
              </w:rPr>
              <w:t xml:space="preserve"> pouze v elektronické podobě.</w:t>
            </w:r>
          </w:p>
        </w:tc>
        <w:tc>
          <w:tcPr>
            <w:tcW w:w="7566" w:type="dxa"/>
            <w:gridSpan w:val="7"/>
            <w:shd w:val="clear" w:color="auto" w:fill="auto"/>
          </w:tcPr>
          <w:p w14:paraId="3C0DB07F" w14:textId="71EBEC03" w:rsidR="0076016E" w:rsidRPr="009147E9" w:rsidRDefault="0076016E" w:rsidP="00093A71">
            <w:pPr>
              <w:shd w:val="clear" w:color="auto" w:fill="FFFFFF" w:themeFill="background1"/>
              <w:spacing w:afterLines="8" w:after="19"/>
              <w:jc w:val="both"/>
            </w:pPr>
            <w:r w:rsidRPr="009147E9">
              <w:rPr>
                <w:rFonts w:eastAsia="Cambria" w:cs="Arial"/>
                <w:szCs w:val="16"/>
                <w:bdr w:val="nil"/>
                <w:lang w:val="pl-PL" w:bidi="pl-PL"/>
              </w:rPr>
              <w:t xml:space="preserve">Wniosek składany jest za pośrednictwem systemu monitorującego </w:t>
            </w:r>
            <w:r w:rsidR="003C134B">
              <w:fldChar w:fldCharType="begin"/>
            </w:r>
            <w:r w:rsidR="003C134B">
              <w:instrText xml:space="preserve"> HYPERLINK "https://mseu.mssf.cz" </w:instrText>
            </w:r>
            <w:r w:rsidR="003C134B">
              <w:fldChar w:fldCharType="separate"/>
            </w:r>
            <w:r w:rsidRPr="009147E9">
              <w:rPr>
                <w:rStyle w:val="Hypertextovodkaz"/>
                <w:rFonts w:cs="Arial"/>
                <w:szCs w:val="16"/>
                <w:lang w:val="pl-PL"/>
              </w:rPr>
              <w:t>https://mseu.mssf.cz</w:t>
            </w:r>
            <w:r w:rsidR="003C134B">
              <w:rPr>
                <w:rStyle w:val="Hypertextovodkaz"/>
                <w:rFonts w:cs="Arial"/>
                <w:szCs w:val="16"/>
                <w:lang w:val="pl-PL"/>
              </w:rPr>
              <w:fldChar w:fldCharType="end"/>
            </w:r>
            <w:r w:rsidRPr="009147E9">
              <w:rPr>
                <w:rFonts w:eastAsia="Cambria" w:cs="Arial"/>
                <w:szCs w:val="16"/>
                <w:bdr w:val="nil"/>
                <w:lang w:val="pl-PL" w:bidi="pl-PL"/>
              </w:rPr>
              <w:t xml:space="preserve"> wyłącznie w formie elektronicznej. </w:t>
            </w:r>
          </w:p>
        </w:tc>
      </w:tr>
      <w:tr w:rsidR="00EA768D" w:rsidRPr="009147E9" w14:paraId="1E221A1C" w14:textId="77777777" w:rsidTr="006B4C0C">
        <w:trPr>
          <w:jc w:val="center"/>
        </w:trPr>
        <w:tc>
          <w:tcPr>
            <w:tcW w:w="0" w:type="auto"/>
            <w:tcBorders>
              <w:right w:val="single" w:sz="18" w:space="0" w:color="4F81BD" w:themeColor="accent1"/>
            </w:tcBorders>
            <w:shd w:val="clear" w:color="auto" w:fill="auto"/>
          </w:tcPr>
          <w:p w14:paraId="4132C8A2" w14:textId="77777777" w:rsidR="0076016E" w:rsidRPr="009147E9" w:rsidDel="009E4EE0"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447C47E" w14:textId="055E67B1" w:rsidR="0076016E" w:rsidRPr="009147E9" w:rsidDel="009E4EE0" w:rsidRDefault="0076016E" w:rsidP="00093A71">
            <w:pPr>
              <w:jc w:val="center"/>
              <w:rPr>
                <w:rFonts w:cs="Arial"/>
                <w:szCs w:val="16"/>
              </w:rPr>
            </w:pPr>
            <w:r w:rsidRPr="009147E9">
              <w:rPr>
                <w:rFonts w:cs="Arial"/>
                <w:b/>
                <w:szCs w:val="16"/>
              </w:rPr>
              <w:t xml:space="preserve">Žádost musí být </w:t>
            </w:r>
            <w:r w:rsidR="00AC0FA6">
              <w:rPr>
                <w:rFonts w:cs="Arial"/>
                <w:b/>
                <w:szCs w:val="16"/>
              </w:rPr>
              <w:t>podepsána</w:t>
            </w:r>
            <w:r w:rsidR="00AC0FA6" w:rsidRPr="009147E9">
              <w:rPr>
                <w:rFonts w:cs="Arial"/>
                <w:b/>
                <w:szCs w:val="16"/>
              </w:rPr>
              <w:t xml:space="preserve"> </w:t>
            </w:r>
            <w:r w:rsidRPr="009147E9">
              <w:rPr>
                <w:rFonts w:cs="Arial"/>
                <w:b/>
                <w:szCs w:val="16"/>
              </w:rPr>
              <w:t>kvalifikovaným elektronickým podpisem.</w:t>
            </w:r>
          </w:p>
        </w:tc>
        <w:tc>
          <w:tcPr>
            <w:tcW w:w="792" w:type="dxa"/>
            <w:tcBorders>
              <w:left w:val="single" w:sz="18" w:space="0" w:color="4F81BD" w:themeColor="accent1"/>
            </w:tcBorders>
            <w:shd w:val="clear" w:color="auto" w:fill="auto"/>
          </w:tcPr>
          <w:p w14:paraId="604A0737" w14:textId="77777777" w:rsidR="0076016E" w:rsidRPr="009147E9" w:rsidDel="009E4EE0"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1303A2F9" w14:textId="77777777" w:rsidR="0076016E" w:rsidRPr="005E2E1C" w:rsidDel="00897C56"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D8FE3B5" w14:textId="11BCA7DA" w:rsidR="0076016E" w:rsidRPr="009147E9" w:rsidDel="00897C56" w:rsidRDefault="0076016E" w:rsidP="00093A71">
            <w:pPr>
              <w:shd w:val="clear" w:color="auto" w:fill="FFFFFF" w:themeFill="background1"/>
              <w:spacing w:afterLines="8" w:after="19"/>
              <w:jc w:val="center"/>
              <w:rPr>
                <w:rFonts w:eastAsia="Cambria" w:cs="Arial"/>
                <w:szCs w:val="16"/>
                <w:bdr w:val="nil"/>
                <w:lang w:val="pl-PL" w:bidi="pl-PL"/>
              </w:rPr>
            </w:pPr>
            <w:r w:rsidRPr="009147E9">
              <w:rPr>
                <w:rFonts w:eastAsia="Cambria" w:cs="Arial"/>
                <w:b/>
                <w:bCs/>
                <w:szCs w:val="16"/>
                <w:bdr w:val="nil"/>
                <w:lang w:val="pl-PL" w:bidi="pl-PL"/>
              </w:rPr>
              <w:t xml:space="preserve">Wniosek należy </w:t>
            </w:r>
            <w:r w:rsidR="00AC0FA6">
              <w:rPr>
                <w:rFonts w:eastAsia="Cambria" w:cs="Arial"/>
                <w:b/>
                <w:bCs/>
                <w:szCs w:val="16"/>
                <w:bdr w:val="nil"/>
                <w:lang w:val="pl-PL" w:bidi="pl-PL"/>
              </w:rPr>
              <w:t>podpisać</w:t>
            </w:r>
            <w:r w:rsidR="00AC0FA6" w:rsidRPr="009147E9">
              <w:rPr>
                <w:rFonts w:eastAsia="Cambria" w:cs="Arial"/>
                <w:b/>
                <w:bCs/>
                <w:szCs w:val="16"/>
                <w:bdr w:val="nil"/>
                <w:lang w:val="pl-PL" w:bidi="pl-PL"/>
              </w:rPr>
              <w:t xml:space="preserve"> </w:t>
            </w:r>
            <w:r w:rsidRPr="009147E9">
              <w:rPr>
                <w:rFonts w:eastAsia="Cambria" w:cs="Arial"/>
                <w:b/>
                <w:bCs/>
                <w:szCs w:val="16"/>
                <w:bdr w:val="nil"/>
                <w:lang w:val="pl-PL" w:bidi="pl-PL"/>
              </w:rPr>
              <w:t>kwalifikowanym podpisem elektronicznym.</w:t>
            </w:r>
          </w:p>
        </w:tc>
        <w:tc>
          <w:tcPr>
            <w:tcW w:w="434" w:type="dxa"/>
            <w:gridSpan w:val="2"/>
            <w:tcBorders>
              <w:left w:val="single" w:sz="18" w:space="0" w:color="4F81BD" w:themeColor="accent1"/>
            </w:tcBorders>
            <w:shd w:val="clear" w:color="auto" w:fill="auto"/>
          </w:tcPr>
          <w:p w14:paraId="641F4189" w14:textId="77777777" w:rsidR="0076016E" w:rsidRPr="009147E9" w:rsidDel="00897C56" w:rsidRDefault="0076016E" w:rsidP="00093A71">
            <w:pPr>
              <w:shd w:val="clear" w:color="auto" w:fill="FFFFFF" w:themeFill="background1"/>
              <w:spacing w:afterLines="8" w:after="19"/>
              <w:jc w:val="both"/>
              <w:rPr>
                <w:rFonts w:eastAsia="Cambria" w:cs="Arial"/>
                <w:szCs w:val="16"/>
                <w:bdr w:val="nil"/>
                <w:lang w:val="pl-PL" w:bidi="pl-PL"/>
              </w:rPr>
            </w:pPr>
          </w:p>
        </w:tc>
      </w:tr>
      <w:tr w:rsidR="0076016E" w:rsidRPr="009147E9" w14:paraId="60BC0F10" w14:textId="77777777" w:rsidTr="00093A71">
        <w:trPr>
          <w:jc w:val="center"/>
        </w:trPr>
        <w:tc>
          <w:tcPr>
            <w:tcW w:w="0" w:type="auto"/>
            <w:gridSpan w:val="3"/>
            <w:shd w:val="clear" w:color="auto" w:fill="auto"/>
          </w:tcPr>
          <w:p w14:paraId="1D5068E2" w14:textId="42BACD4C"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Používání kvalifikovaného elektronického podpisu je nezbytné nejen k podepsání žádosti, ale bude také nutné v případě schválení projektu k financování MV v období jeho realizace, např. u žádostí o změny, předkládání monitorovacích zpráv a žádostí o platbu. </w:t>
            </w:r>
          </w:p>
        </w:tc>
        <w:tc>
          <w:tcPr>
            <w:tcW w:w="7566" w:type="dxa"/>
            <w:gridSpan w:val="7"/>
            <w:shd w:val="clear" w:color="auto" w:fill="auto"/>
          </w:tcPr>
          <w:p w14:paraId="30D46F3C" w14:textId="1362C609"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szCs w:val="16"/>
                <w:bdr w:val="nil"/>
                <w:lang w:val="pl-PL" w:bidi="pl-PL"/>
              </w:rPr>
              <w:t xml:space="preserve">Stosowanie podpisu elektronicznego jest niezbędne nie tylko do podpisania wniosku, ale będzie również konieczne w przypadku zatwierdzenia projektu do dofinansowania przez KM w okresie jego realizacji, np. w przypadku wniosku o zmianę, składania raportów monitorujących i wniosków o płatność. </w:t>
            </w:r>
          </w:p>
        </w:tc>
      </w:tr>
      <w:tr w:rsidR="0076016E" w:rsidRPr="009147E9" w14:paraId="1DB26953" w14:textId="77777777" w:rsidTr="00093A71">
        <w:trPr>
          <w:jc w:val="center"/>
        </w:trPr>
        <w:tc>
          <w:tcPr>
            <w:tcW w:w="0" w:type="auto"/>
            <w:gridSpan w:val="3"/>
            <w:shd w:val="clear" w:color="auto" w:fill="auto"/>
          </w:tcPr>
          <w:p w14:paraId="35C51AFC" w14:textId="71A22A5F" w:rsidR="0076016E" w:rsidRPr="009147E9" w:rsidRDefault="0076016E" w:rsidP="00093A71">
            <w:pPr>
              <w:pStyle w:val="Nadpis1"/>
              <w:outlineLvl w:val="0"/>
            </w:pPr>
            <w:bookmarkStart w:id="52" w:name="_Toc99706615"/>
            <w:bookmarkStart w:id="53" w:name="_Toc127355677"/>
            <w:r w:rsidRPr="009147E9">
              <w:t>4 Kontrola předložené žádosti</w:t>
            </w:r>
            <w:bookmarkEnd w:id="52"/>
            <w:bookmarkEnd w:id="53"/>
          </w:p>
        </w:tc>
        <w:tc>
          <w:tcPr>
            <w:tcW w:w="7566" w:type="dxa"/>
            <w:gridSpan w:val="7"/>
            <w:shd w:val="clear" w:color="auto" w:fill="auto"/>
          </w:tcPr>
          <w:p w14:paraId="65A8F456" w14:textId="754066F5" w:rsidR="0076016E" w:rsidRPr="009147E9" w:rsidRDefault="0076016E" w:rsidP="00093A71">
            <w:pPr>
              <w:pStyle w:val="nadpis1pl"/>
              <w:rPr>
                <w:rFonts w:eastAsia="Cambria"/>
                <w:bdr w:val="nil"/>
                <w:lang w:bidi="pl-PL"/>
              </w:rPr>
            </w:pPr>
            <w:bookmarkStart w:id="54" w:name="_Toc127355721"/>
            <w:r w:rsidRPr="009147E9">
              <w:rPr>
                <w:rFonts w:eastAsia="Cambria"/>
                <w:bdr w:val="nil"/>
                <w:lang w:bidi="pl-PL"/>
              </w:rPr>
              <w:t xml:space="preserve">4 Kontrola </w:t>
            </w:r>
            <w:proofErr w:type="spellStart"/>
            <w:r w:rsidRPr="009147E9">
              <w:rPr>
                <w:rFonts w:eastAsia="Cambria"/>
                <w:bdr w:val="nil"/>
                <w:lang w:bidi="pl-PL"/>
              </w:rPr>
              <w:t>złożonego</w:t>
            </w:r>
            <w:proofErr w:type="spellEnd"/>
            <w:r w:rsidRPr="009147E9">
              <w:rPr>
                <w:rFonts w:eastAsia="Cambria"/>
                <w:bdr w:val="nil"/>
                <w:lang w:bidi="pl-PL"/>
              </w:rPr>
              <w:t xml:space="preserve"> </w:t>
            </w:r>
            <w:proofErr w:type="spellStart"/>
            <w:r w:rsidRPr="009147E9">
              <w:rPr>
                <w:rFonts w:eastAsia="Cambria"/>
                <w:bdr w:val="nil"/>
                <w:lang w:bidi="pl-PL"/>
              </w:rPr>
              <w:t>wniosku</w:t>
            </w:r>
            <w:bookmarkEnd w:id="54"/>
            <w:proofErr w:type="spellEnd"/>
            <w:r w:rsidRPr="009147E9">
              <w:rPr>
                <w:rFonts w:eastAsia="Cambria"/>
                <w:bdr w:val="nil"/>
                <w:lang w:bidi="pl-PL"/>
              </w:rPr>
              <w:t xml:space="preserve"> </w:t>
            </w:r>
          </w:p>
        </w:tc>
      </w:tr>
      <w:tr w:rsidR="0076016E" w:rsidRPr="009147E9" w14:paraId="319AFF51" w14:textId="77777777" w:rsidTr="00093A71">
        <w:trPr>
          <w:jc w:val="center"/>
        </w:trPr>
        <w:tc>
          <w:tcPr>
            <w:tcW w:w="0" w:type="auto"/>
            <w:gridSpan w:val="3"/>
            <w:shd w:val="clear" w:color="auto" w:fill="auto"/>
          </w:tcPr>
          <w:p w14:paraId="607F6613" w14:textId="77777777" w:rsidR="0076016E" w:rsidRPr="009147E9" w:rsidRDefault="0076016E" w:rsidP="00093A71">
            <w:r w:rsidRPr="009147E9">
              <w:rPr>
                <w:noProof/>
                <w:lang w:val="pl-PL" w:eastAsia="pl-PL"/>
              </w:rPr>
              <w:drawing>
                <wp:inline distT="0" distB="0" distL="0" distR="0" wp14:anchorId="23CF72DE" wp14:editId="401A9D58">
                  <wp:extent cx="5181600" cy="1047750"/>
                  <wp:effectExtent l="19050" t="0" r="19050" b="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c>
          <w:tcPr>
            <w:tcW w:w="7566" w:type="dxa"/>
            <w:gridSpan w:val="7"/>
            <w:shd w:val="clear" w:color="auto" w:fill="auto"/>
          </w:tcPr>
          <w:p w14:paraId="127BC757" w14:textId="77777777" w:rsidR="0076016E" w:rsidRPr="009147E9" w:rsidRDefault="0076016E" w:rsidP="00093A71">
            <w:pPr>
              <w:rPr>
                <w:rFonts w:eastAsia="Cambria"/>
                <w:bdr w:val="nil"/>
                <w:lang w:bidi="pl-PL"/>
              </w:rPr>
            </w:pPr>
            <w:r w:rsidRPr="009147E9">
              <w:rPr>
                <w:noProof/>
                <w:lang w:val="pl-PL" w:eastAsia="pl-PL"/>
              </w:rPr>
              <w:drawing>
                <wp:inline distT="0" distB="0" distL="0" distR="0" wp14:anchorId="2481CA8D" wp14:editId="3049B7B5">
                  <wp:extent cx="4305300" cy="952500"/>
                  <wp:effectExtent l="19050" t="19050" r="19050" b="5715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tc>
      </w:tr>
      <w:tr w:rsidR="0076016E" w:rsidRPr="009147E9" w14:paraId="0FF3244A" w14:textId="77777777" w:rsidTr="00AC0FA6">
        <w:trPr>
          <w:trHeight w:val="2111"/>
          <w:jc w:val="center"/>
        </w:trPr>
        <w:tc>
          <w:tcPr>
            <w:tcW w:w="0" w:type="auto"/>
            <w:gridSpan w:val="3"/>
            <w:shd w:val="clear" w:color="auto" w:fill="auto"/>
          </w:tcPr>
          <w:p w14:paraId="22418E6F" w14:textId="671D628C" w:rsidR="0076016E" w:rsidRPr="009147E9" w:rsidRDefault="0076016E" w:rsidP="00333917">
            <w:pPr>
              <w:rPr>
                <w:noProof/>
                <w:lang w:val="pl-PL" w:eastAsia="pl-PL"/>
              </w:rPr>
            </w:pPr>
            <w:r>
              <w:rPr>
                <w:noProof/>
                <w:lang w:val="pl-PL" w:eastAsia="pl-PL"/>
              </w:rPr>
              <w:lastRenderedPageBreak/>
              <w:drawing>
                <wp:inline distT="0" distB="0" distL="0" distR="0" wp14:anchorId="32AA8C62" wp14:editId="53D8607F">
                  <wp:extent cx="4448175" cy="1076325"/>
                  <wp:effectExtent l="19050" t="0" r="95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p>
        </w:tc>
        <w:tc>
          <w:tcPr>
            <w:tcW w:w="7566" w:type="dxa"/>
            <w:gridSpan w:val="7"/>
            <w:shd w:val="clear" w:color="auto" w:fill="auto"/>
          </w:tcPr>
          <w:p w14:paraId="48020128" w14:textId="77777777" w:rsidR="0076016E" w:rsidRPr="009147E9" w:rsidRDefault="0076016E" w:rsidP="00093A71">
            <w:pPr>
              <w:rPr>
                <w:noProof/>
                <w:lang w:val="pl-PL" w:eastAsia="pl-PL"/>
              </w:rPr>
            </w:pPr>
            <w:r>
              <w:rPr>
                <w:noProof/>
                <w:lang w:val="pl-PL" w:eastAsia="pl-PL"/>
              </w:rPr>
              <w:drawing>
                <wp:inline distT="0" distB="0" distL="0" distR="0" wp14:anchorId="2EFABA42" wp14:editId="63C852D0">
                  <wp:extent cx="4505325" cy="1076325"/>
                  <wp:effectExtent l="19050" t="0" r="952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tc>
      </w:tr>
      <w:tr w:rsidR="0076016E" w:rsidRPr="009147E9" w14:paraId="28F5104D" w14:textId="77777777" w:rsidTr="00093A71">
        <w:trPr>
          <w:jc w:val="center"/>
        </w:trPr>
        <w:tc>
          <w:tcPr>
            <w:tcW w:w="0" w:type="auto"/>
            <w:gridSpan w:val="3"/>
            <w:shd w:val="clear" w:color="auto" w:fill="auto"/>
          </w:tcPr>
          <w:p w14:paraId="7DC3ECAB" w14:textId="77777777" w:rsidR="0076016E" w:rsidRPr="009147E9" w:rsidRDefault="0076016E" w:rsidP="00093A71">
            <w:pPr>
              <w:pStyle w:val="Nadpis3"/>
              <w:outlineLvl w:val="2"/>
            </w:pPr>
            <w:bookmarkStart w:id="55" w:name="_Toc432590928"/>
            <w:bookmarkStart w:id="56" w:name="_Toc99706616"/>
            <w:bookmarkStart w:id="57" w:name="_Toc127355678"/>
            <w:r w:rsidRPr="009147E9">
              <w:t>4.1 Kontrola formálních náležitostí a přijatelnosti</w:t>
            </w:r>
            <w:bookmarkEnd w:id="55"/>
            <w:bookmarkEnd w:id="56"/>
            <w:bookmarkEnd w:id="57"/>
            <w:r w:rsidRPr="009147E9">
              <w:t xml:space="preserve"> </w:t>
            </w:r>
          </w:p>
        </w:tc>
        <w:tc>
          <w:tcPr>
            <w:tcW w:w="7566" w:type="dxa"/>
            <w:gridSpan w:val="7"/>
            <w:shd w:val="clear" w:color="auto" w:fill="auto"/>
          </w:tcPr>
          <w:p w14:paraId="605B4864" w14:textId="77777777" w:rsidR="0076016E" w:rsidRPr="009147E9" w:rsidRDefault="0076016E" w:rsidP="00093A71">
            <w:pPr>
              <w:pStyle w:val="nadpis3pl"/>
            </w:pPr>
            <w:bookmarkStart w:id="58" w:name="_Toc127355722"/>
            <w:r w:rsidRPr="009147E9">
              <w:t xml:space="preserve">4.1 Kontrola </w:t>
            </w:r>
            <w:proofErr w:type="spellStart"/>
            <w:r w:rsidRPr="009147E9">
              <w:t>wymogów</w:t>
            </w:r>
            <w:proofErr w:type="spellEnd"/>
            <w:r w:rsidRPr="009147E9">
              <w:t xml:space="preserve"> </w:t>
            </w:r>
            <w:proofErr w:type="spellStart"/>
            <w:r w:rsidRPr="009147E9">
              <w:t>formalnych</w:t>
            </w:r>
            <w:proofErr w:type="spellEnd"/>
            <w:r w:rsidRPr="009147E9">
              <w:t xml:space="preserve"> i </w:t>
            </w:r>
            <w:proofErr w:type="spellStart"/>
            <w:r w:rsidRPr="009147E9">
              <w:t>kwalifikowalności</w:t>
            </w:r>
            <w:bookmarkEnd w:id="58"/>
            <w:proofErr w:type="spellEnd"/>
          </w:p>
        </w:tc>
      </w:tr>
      <w:tr w:rsidR="0076016E" w:rsidRPr="009147E9" w14:paraId="6F377DBA" w14:textId="77777777" w:rsidTr="00093A71">
        <w:trPr>
          <w:trHeight w:val="2459"/>
          <w:jc w:val="center"/>
        </w:trPr>
        <w:tc>
          <w:tcPr>
            <w:tcW w:w="0" w:type="auto"/>
            <w:gridSpan w:val="3"/>
            <w:shd w:val="clear" w:color="auto" w:fill="auto"/>
          </w:tcPr>
          <w:p w14:paraId="5C7F29FF"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JS provádí kontrolu formálních náležitostí a přijatelnosti žádostí v monitorovacím systému na základě stanovených kritérií pro příslušn</w:t>
            </w:r>
            <w:r>
              <w:rPr>
                <w:rFonts w:cs="Arial"/>
                <w:szCs w:val="16"/>
              </w:rPr>
              <w:t>ý</w:t>
            </w:r>
            <w:r w:rsidRPr="009147E9">
              <w:rPr>
                <w:rFonts w:cs="Arial"/>
                <w:szCs w:val="16"/>
              </w:rPr>
              <w:t xml:space="preserve"> </w:t>
            </w:r>
            <w:r>
              <w:rPr>
                <w:rFonts w:cs="Arial"/>
                <w:szCs w:val="16"/>
              </w:rPr>
              <w:t>specifický cíl</w:t>
            </w:r>
            <w:r w:rsidRPr="009147E9">
              <w:rPr>
                <w:rFonts w:cs="Arial"/>
                <w:szCs w:val="16"/>
              </w:rPr>
              <w:t>. Kontroly každého projektu se účastní vždy český a polský pracovník JS tak, aby bylo zajištěno adekvátní provedení kontroly s ohledem na národní specifika (odchylky národní legislativy apod.).</w:t>
            </w:r>
          </w:p>
          <w:p w14:paraId="157AF52E"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Kontrola je prováděna na základě </w:t>
            </w:r>
            <w:r>
              <w:rPr>
                <w:rFonts w:cs="Arial"/>
                <w:b/>
                <w:szCs w:val="16"/>
              </w:rPr>
              <w:t>kritérií</w:t>
            </w:r>
            <w:r w:rsidRPr="009147E9">
              <w:rPr>
                <w:rFonts w:cs="Arial"/>
                <w:b/>
                <w:szCs w:val="16"/>
              </w:rPr>
              <w:t xml:space="preserve"> kontroly formálních náležitostí a přijatelnosti </w:t>
            </w:r>
            <w:r>
              <w:rPr>
                <w:rFonts w:cs="Arial"/>
                <w:b/>
                <w:szCs w:val="16"/>
              </w:rPr>
              <w:t xml:space="preserve">(přílohy </w:t>
            </w:r>
            <w:proofErr w:type="gramStart"/>
            <w:r>
              <w:rPr>
                <w:rFonts w:cs="Arial"/>
                <w:b/>
                <w:szCs w:val="16"/>
              </w:rPr>
              <w:t>1 – 7</w:t>
            </w:r>
            <w:proofErr w:type="gramEnd"/>
            <w:r>
              <w:rPr>
                <w:rFonts w:cs="Arial"/>
                <w:b/>
                <w:szCs w:val="16"/>
              </w:rPr>
              <w:t xml:space="preserve">) </w:t>
            </w:r>
            <w:r w:rsidRPr="009147E9">
              <w:rPr>
                <w:rFonts w:cs="Arial"/>
                <w:szCs w:val="16"/>
              </w:rPr>
              <w:t xml:space="preserve">a je provedena formou ANO/NE. </w:t>
            </w:r>
          </w:p>
          <w:p w14:paraId="291C9B83"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Do monitorovacího systému se zadává pouze výsledek hodnocení</w:t>
            </w:r>
            <w:r>
              <w:rPr>
                <w:rFonts w:cs="Arial"/>
                <w:szCs w:val="16"/>
              </w:rPr>
              <w:t xml:space="preserve">, tedy zda </w:t>
            </w:r>
            <w:r w:rsidRPr="009147E9">
              <w:rPr>
                <w:rFonts w:cs="Arial"/>
                <w:szCs w:val="16"/>
              </w:rPr>
              <w:t xml:space="preserve">projekt splnil/nesplnil kontrolu formálních náležitostí a přijatelnosti. </w:t>
            </w:r>
            <w:proofErr w:type="spellStart"/>
            <w:r w:rsidRPr="009147E9">
              <w:rPr>
                <w:rFonts w:cs="Arial"/>
                <w:szCs w:val="16"/>
              </w:rPr>
              <w:t>Check</w:t>
            </w:r>
            <w:proofErr w:type="spellEnd"/>
            <w:r w:rsidRPr="009147E9">
              <w:rPr>
                <w:rFonts w:cs="Arial"/>
                <w:szCs w:val="16"/>
              </w:rPr>
              <w:t xml:space="preserve">-list kontroly formálních náležitostí a přijatelnosti, podepsaný oběma hodnotiteli, je vkládán do systému jako příloha hodnocení. </w:t>
            </w:r>
          </w:p>
          <w:p w14:paraId="4986B41A"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V případě, že JS v rámci kontroly přijatelnosti zjistí nějaké nedostatky, které nejsou důvodem pro nesplnění daného kritéria, ale mohly by mít vliv na hodnocení projektu, musí toto uvést v komentáři.</w:t>
            </w:r>
          </w:p>
          <w:p w14:paraId="4FB8162C" w14:textId="4F54108C" w:rsidR="0076016E" w:rsidRPr="009147E9" w:rsidRDefault="0076016E" w:rsidP="00093A71">
            <w:pPr>
              <w:shd w:val="clear" w:color="auto" w:fill="FFFFFF" w:themeFill="background1"/>
              <w:spacing w:afterLines="8" w:after="19"/>
              <w:jc w:val="both"/>
              <w:rPr>
                <w:rFonts w:cs="Arial"/>
                <w:b/>
                <w:szCs w:val="16"/>
              </w:rPr>
            </w:pPr>
            <w:r w:rsidRPr="009147E9">
              <w:rPr>
                <w:rFonts w:cs="Arial"/>
                <w:bCs/>
                <w:szCs w:val="16"/>
              </w:rPr>
              <w:t xml:space="preserve">V případě, že JS při kontrole přijatelnosti sezná, že zaměření žádosti je významně obdobné s některým z již v minulosti realizovaných přeshraničních projektů zúčastněných partnerů (a pokud není v žádosti zároveň dostatečně vysvětleno, proč má smysl projektové aktivity opakovat vůči dané cílové skupině), upozorní na tuto skutečnost panel expertů a poskytne mu o tom doklad před hodnocením kvality a přeshraničního dopadu. </w:t>
            </w:r>
            <w:r>
              <w:rPr>
                <w:rFonts w:cs="Arial"/>
                <w:bCs/>
                <w:szCs w:val="16"/>
              </w:rPr>
              <w:t>V souladu s výsledkem hodnocení</w:t>
            </w:r>
            <w:r w:rsidRPr="009147E9">
              <w:rPr>
                <w:rFonts w:cs="Arial"/>
                <w:bCs/>
                <w:szCs w:val="16"/>
              </w:rPr>
              <w:t xml:space="preserve"> JS o této skutečnosti upozorní komentářem také Monitorovací výbor, </w:t>
            </w:r>
            <w:r w:rsidR="00AC0FA6">
              <w:rPr>
                <w:rFonts w:cs="Arial"/>
                <w:bCs/>
                <w:szCs w:val="16"/>
              </w:rPr>
              <w:t>a</w:t>
            </w:r>
            <w:r w:rsidR="00AC0FA6" w:rsidRPr="009147E9">
              <w:rPr>
                <w:rFonts w:cs="Arial"/>
                <w:bCs/>
                <w:szCs w:val="16"/>
              </w:rPr>
              <w:t xml:space="preserve"> </w:t>
            </w:r>
            <w:proofErr w:type="gramStart"/>
            <w:r w:rsidRPr="009147E9">
              <w:rPr>
                <w:rFonts w:cs="Arial"/>
                <w:bCs/>
                <w:szCs w:val="16"/>
              </w:rPr>
              <w:t>nedoporučí</w:t>
            </w:r>
            <w:proofErr w:type="gramEnd"/>
            <w:r w:rsidRPr="009147E9">
              <w:rPr>
                <w:rFonts w:cs="Arial"/>
                <w:bCs/>
                <w:szCs w:val="16"/>
              </w:rPr>
              <w:t xml:space="preserve"> takový projekt k financování. Spolu s komentářem k projektovému listu JS doplní podklady, prokazující obdobnost zaměření žádosti s již realizovaným projektem. Monitorovací výbor následně rozhodne</w:t>
            </w:r>
            <w:r>
              <w:rPr>
                <w:rFonts w:cs="Arial"/>
                <w:bCs/>
                <w:szCs w:val="16"/>
              </w:rPr>
              <w:t>, zda</w:t>
            </w:r>
            <w:r w:rsidRPr="009147E9">
              <w:rPr>
                <w:rFonts w:cs="Arial"/>
                <w:bCs/>
                <w:szCs w:val="16"/>
              </w:rPr>
              <w:t xml:space="preserve"> </w:t>
            </w:r>
            <w:proofErr w:type="gramStart"/>
            <w:r w:rsidRPr="009147E9">
              <w:rPr>
                <w:rFonts w:cs="Arial"/>
                <w:bCs/>
                <w:szCs w:val="16"/>
              </w:rPr>
              <w:t>podpoř</w:t>
            </w:r>
            <w:r>
              <w:rPr>
                <w:rFonts w:cs="Arial"/>
                <w:bCs/>
                <w:szCs w:val="16"/>
              </w:rPr>
              <w:t>í</w:t>
            </w:r>
            <w:proofErr w:type="gramEnd"/>
            <w:r w:rsidRPr="009147E9">
              <w:rPr>
                <w:rFonts w:cs="Arial"/>
                <w:bCs/>
                <w:szCs w:val="16"/>
              </w:rPr>
              <w:t xml:space="preserve"> </w:t>
            </w:r>
            <w:r>
              <w:rPr>
                <w:rFonts w:cs="Arial"/>
                <w:bCs/>
                <w:szCs w:val="16"/>
              </w:rPr>
              <w:t xml:space="preserve">takový </w:t>
            </w:r>
            <w:r w:rsidRPr="009147E9">
              <w:rPr>
                <w:rFonts w:cs="Arial"/>
                <w:bCs/>
                <w:szCs w:val="16"/>
              </w:rPr>
              <w:t>projekt.</w:t>
            </w:r>
            <w:r w:rsidRPr="009147E9">
              <w:rPr>
                <w:rFonts w:cs="Arial"/>
                <w:b/>
                <w:szCs w:val="16"/>
              </w:rPr>
              <w:t xml:space="preserve">  </w:t>
            </w:r>
          </w:p>
        </w:tc>
        <w:tc>
          <w:tcPr>
            <w:tcW w:w="7566" w:type="dxa"/>
            <w:gridSpan w:val="7"/>
            <w:shd w:val="clear" w:color="auto" w:fill="auto"/>
          </w:tcPr>
          <w:p w14:paraId="64376FD2" w14:textId="0558CDA4"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WS przeprowadza kontrolę wymogów formalnych i kwalifikowalności wniosku w systemie monitorującym, w oparciu o ustalone kryteria dla </w:t>
            </w:r>
            <w:r w:rsidR="00AC0FA6">
              <w:rPr>
                <w:rFonts w:eastAsia="Cambria" w:cs="Arial"/>
                <w:szCs w:val="16"/>
                <w:bdr w:val="nil"/>
                <w:lang w:val="pl-PL" w:bidi="pl-PL"/>
              </w:rPr>
              <w:t xml:space="preserve">celu </w:t>
            </w:r>
            <w:r w:rsidRPr="009147E9">
              <w:rPr>
                <w:rFonts w:eastAsia="Cambria" w:cs="Arial"/>
                <w:szCs w:val="16"/>
                <w:bdr w:val="nil"/>
                <w:lang w:val="pl-PL" w:bidi="pl-PL"/>
              </w:rPr>
              <w:t>szczegół</w:t>
            </w:r>
            <w:r>
              <w:rPr>
                <w:rFonts w:eastAsia="Cambria" w:cs="Arial"/>
                <w:szCs w:val="16"/>
                <w:bdr w:val="nil"/>
                <w:lang w:val="pl-PL" w:bidi="pl-PL"/>
              </w:rPr>
              <w:t>owego</w:t>
            </w:r>
            <w:r w:rsidRPr="009147E9">
              <w:rPr>
                <w:rFonts w:eastAsia="Cambria" w:cs="Arial"/>
                <w:szCs w:val="16"/>
                <w:bdr w:val="nil"/>
                <w:lang w:val="pl-PL" w:bidi="pl-PL"/>
              </w:rPr>
              <w:t xml:space="preserve">. W kontroli każdego projektu zawsze biorą udział czeski i polski pracownik WS, tak, aby zapewniona została adekwatna kontrola z uwzględnieniem specyfik narodowych (różnice prawodawstwa narodowego itp.). </w:t>
            </w:r>
          </w:p>
          <w:p w14:paraId="3DC9C353" w14:textId="77777777"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 xml:space="preserve">Kontrola przeprowadzana jest w oparciu o </w:t>
            </w:r>
            <w:r>
              <w:rPr>
                <w:rFonts w:eastAsia="Cambria" w:cs="Arial"/>
                <w:b/>
                <w:bCs/>
                <w:szCs w:val="16"/>
                <w:bdr w:val="nil"/>
                <w:lang w:val="pl-PL" w:bidi="pl-PL"/>
              </w:rPr>
              <w:t>kryteria</w:t>
            </w:r>
            <w:r w:rsidRPr="009147E9">
              <w:rPr>
                <w:rFonts w:eastAsia="Cambria" w:cs="Arial"/>
                <w:b/>
                <w:bCs/>
                <w:szCs w:val="16"/>
                <w:bdr w:val="nil"/>
                <w:lang w:val="pl-PL" w:bidi="pl-PL"/>
              </w:rPr>
              <w:t xml:space="preserve"> kontroli wymogów formalnych i kwalifikowalności</w:t>
            </w:r>
            <w:r>
              <w:rPr>
                <w:rFonts w:eastAsia="Cambria" w:cs="Arial"/>
                <w:b/>
                <w:bCs/>
                <w:szCs w:val="16"/>
                <w:bdr w:val="nil"/>
                <w:lang w:val="pl-PL" w:bidi="pl-PL"/>
              </w:rPr>
              <w:t xml:space="preserve"> (</w:t>
            </w:r>
            <w:r w:rsidRPr="00161977">
              <w:rPr>
                <w:rFonts w:eastAsia="Cambria" w:cs="Arial"/>
                <w:b/>
                <w:bCs/>
                <w:szCs w:val="16"/>
                <w:bdr w:val="nil"/>
                <w:lang w:val="pl-PL" w:bidi="pl-PL"/>
              </w:rPr>
              <w:t xml:space="preserve">załączniki </w:t>
            </w:r>
            <w:r>
              <w:rPr>
                <w:rFonts w:eastAsia="Cambria" w:cs="Arial"/>
                <w:b/>
                <w:bCs/>
                <w:szCs w:val="16"/>
                <w:bdr w:val="nil"/>
                <w:lang w:val="pl-PL" w:bidi="pl-PL"/>
              </w:rPr>
              <w:t>1</w:t>
            </w:r>
            <w:r w:rsidRPr="00161977">
              <w:rPr>
                <w:rFonts w:eastAsia="Cambria" w:cs="Arial"/>
                <w:b/>
                <w:bCs/>
                <w:szCs w:val="16"/>
                <w:bdr w:val="nil"/>
                <w:lang w:val="pl-PL" w:bidi="pl-PL"/>
              </w:rPr>
              <w:t xml:space="preserve"> - </w:t>
            </w:r>
            <w:r>
              <w:rPr>
                <w:rFonts w:eastAsia="Cambria" w:cs="Arial"/>
                <w:b/>
                <w:bCs/>
                <w:szCs w:val="16"/>
                <w:bdr w:val="nil"/>
                <w:lang w:val="pl-PL" w:bidi="pl-PL"/>
              </w:rPr>
              <w:t>7</w:t>
            </w:r>
            <w:r w:rsidRPr="00161977">
              <w:rPr>
                <w:rFonts w:eastAsia="Cambria" w:cs="Arial"/>
                <w:b/>
                <w:bCs/>
                <w:szCs w:val="16"/>
                <w:bdr w:val="nil"/>
                <w:lang w:val="pl-PL" w:bidi="pl-PL"/>
              </w:rPr>
              <w:t>)</w:t>
            </w:r>
            <w:r w:rsidRPr="009147E9">
              <w:rPr>
                <w:rFonts w:eastAsia="Cambria" w:cs="Arial"/>
                <w:szCs w:val="16"/>
                <w:bdr w:val="nil"/>
                <w:lang w:val="pl-PL" w:bidi="pl-PL"/>
              </w:rPr>
              <w:t xml:space="preserve"> i przyjmuje formę odpowiedzi TAK/NIE.</w:t>
            </w:r>
          </w:p>
          <w:p w14:paraId="0057208C" w14:textId="3AD5C3CD"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Do systemu monitorującego wpisuje się jedynie wynik oceny</w:t>
            </w:r>
            <w:r>
              <w:rPr>
                <w:rFonts w:eastAsia="Cambria" w:cs="Arial"/>
                <w:szCs w:val="16"/>
                <w:bdr w:val="nil"/>
                <w:lang w:val="pl-PL" w:bidi="pl-PL"/>
              </w:rPr>
              <w:t>, tzn. informacj</w:t>
            </w:r>
            <w:r w:rsidR="00AC0FA6">
              <w:rPr>
                <w:rFonts w:eastAsia="Cambria" w:cs="Arial"/>
                <w:szCs w:val="16"/>
                <w:bdr w:val="nil"/>
                <w:lang w:val="pl-PL" w:bidi="pl-PL"/>
              </w:rPr>
              <w:t>e</w:t>
            </w:r>
            <w:r>
              <w:rPr>
                <w:rFonts w:eastAsia="Cambria" w:cs="Arial"/>
                <w:szCs w:val="16"/>
                <w:bdr w:val="nil"/>
                <w:lang w:val="pl-PL" w:bidi="pl-PL"/>
              </w:rPr>
              <w:t xml:space="preserve"> czy</w:t>
            </w:r>
            <w:r w:rsidRPr="009147E9">
              <w:rPr>
                <w:rFonts w:eastAsia="Cambria" w:cs="Arial"/>
                <w:szCs w:val="16"/>
                <w:bdr w:val="nil"/>
                <w:lang w:val="pl-PL" w:bidi="pl-PL"/>
              </w:rPr>
              <w:t xml:space="preserve"> projekt </w:t>
            </w:r>
            <w:r>
              <w:rPr>
                <w:rFonts w:eastAsia="Cambria" w:cs="Arial"/>
                <w:szCs w:val="16"/>
                <w:bdr w:val="nil"/>
                <w:lang w:val="pl-PL" w:bidi="pl-PL"/>
              </w:rPr>
              <w:t>spełnił</w:t>
            </w:r>
            <w:r w:rsidRPr="009147E9">
              <w:rPr>
                <w:rFonts w:eastAsia="Cambria" w:cs="Arial"/>
                <w:szCs w:val="16"/>
                <w:bdr w:val="nil"/>
                <w:lang w:val="pl-PL" w:bidi="pl-PL"/>
              </w:rPr>
              <w:t xml:space="preserve">/nie </w:t>
            </w:r>
            <w:r>
              <w:rPr>
                <w:rFonts w:eastAsia="Cambria" w:cs="Arial"/>
                <w:szCs w:val="16"/>
                <w:bdr w:val="nil"/>
                <w:lang w:val="pl-PL" w:bidi="pl-PL"/>
              </w:rPr>
              <w:t>spełnił</w:t>
            </w:r>
            <w:r w:rsidRPr="009147E9">
              <w:rPr>
                <w:rFonts w:eastAsia="Cambria" w:cs="Arial"/>
                <w:szCs w:val="16"/>
                <w:bdr w:val="nil"/>
                <w:lang w:val="pl-PL" w:bidi="pl-PL"/>
              </w:rPr>
              <w:t xml:space="preserve"> </w:t>
            </w:r>
            <w:r>
              <w:rPr>
                <w:rFonts w:eastAsia="Cambria" w:cs="Arial"/>
                <w:szCs w:val="16"/>
                <w:bdr w:val="nil"/>
                <w:lang w:val="pl-PL" w:bidi="pl-PL"/>
              </w:rPr>
              <w:t>warunków</w:t>
            </w:r>
            <w:r w:rsidRPr="009147E9">
              <w:rPr>
                <w:rFonts w:eastAsia="Cambria" w:cs="Arial"/>
                <w:szCs w:val="16"/>
                <w:bdr w:val="nil"/>
                <w:lang w:val="pl-PL" w:bidi="pl-PL"/>
              </w:rPr>
              <w:t xml:space="preserve"> kontrol</w:t>
            </w:r>
            <w:r>
              <w:rPr>
                <w:rFonts w:eastAsia="Cambria" w:cs="Arial"/>
                <w:szCs w:val="16"/>
                <w:bdr w:val="nil"/>
                <w:lang w:val="pl-PL" w:bidi="pl-PL"/>
              </w:rPr>
              <w:t>i</w:t>
            </w:r>
            <w:r w:rsidRPr="009147E9">
              <w:rPr>
                <w:rFonts w:eastAsia="Cambria" w:cs="Arial"/>
                <w:szCs w:val="16"/>
                <w:bdr w:val="nil"/>
                <w:lang w:val="pl-PL" w:bidi="pl-PL"/>
              </w:rPr>
              <w:t xml:space="preserve"> wymogów formalnych i kwalifikowalności. Wykazy kontrolne z kontroli wymogów formalnych i kwalifikowalności, podpisane przez obu oceniających, wprowadza się do systemu jako załącznik oceny. </w:t>
            </w:r>
          </w:p>
          <w:p w14:paraId="298842B9" w14:textId="77777777" w:rsidR="0076016E" w:rsidRPr="009147E9" w:rsidRDefault="0076016E" w:rsidP="00093A71">
            <w:pPr>
              <w:shd w:val="clear" w:color="auto" w:fill="FFFFFF" w:themeFill="background1"/>
              <w:autoSpaceDE w:val="0"/>
              <w:autoSpaceDN w:val="0"/>
              <w:adjustRightInd w:val="0"/>
              <w:spacing w:afterLines="8" w:after="19"/>
              <w:jc w:val="both"/>
              <w:rPr>
                <w:rFonts w:eastAsia="Cambria" w:cs="Arial"/>
                <w:szCs w:val="16"/>
                <w:bdr w:val="nil"/>
                <w:lang w:val="pl-PL" w:bidi="pl-PL"/>
              </w:rPr>
            </w:pPr>
            <w:r w:rsidRPr="009147E9">
              <w:rPr>
                <w:rFonts w:eastAsia="Cambria" w:cs="Arial"/>
                <w:szCs w:val="16"/>
                <w:bdr w:val="nil"/>
                <w:lang w:val="pl-PL" w:bidi="pl-PL"/>
              </w:rPr>
              <w:t>Jeżeli WS w ramach kontroli kwalifikowalności stwierdzi jakiekolwiek uchybienia, które nie są powodem niespełnienia danego kryterium, ale mogłyby mieć wpływ na ocenę projektu,</w:t>
            </w:r>
            <w:r>
              <w:rPr>
                <w:rFonts w:eastAsia="Cambria" w:cs="Arial"/>
                <w:szCs w:val="16"/>
                <w:bdr w:val="nil"/>
                <w:lang w:val="pl-PL" w:bidi="pl-PL"/>
              </w:rPr>
              <w:t xml:space="preserve"> to opisze to w komentarzu. </w:t>
            </w:r>
          </w:p>
          <w:p w14:paraId="6B747EF5" w14:textId="670BBD6C" w:rsidR="0076016E" w:rsidRPr="009147E9" w:rsidRDefault="0076016E" w:rsidP="00093A71">
            <w:pPr>
              <w:shd w:val="clear" w:color="auto" w:fill="FFFFFF" w:themeFill="background1"/>
              <w:autoSpaceDE w:val="0"/>
              <w:autoSpaceDN w:val="0"/>
              <w:adjustRightInd w:val="0"/>
              <w:spacing w:afterLines="8" w:after="19"/>
              <w:jc w:val="both"/>
              <w:rPr>
                <w:rFonts w:cs="Arial"/>
                <w:szCs w:val="16"/>
                <w:lang w:val="pl-PL"/>
              </w:rPr>
            </w:pPr>
            <w:r w:rsidRPr="009147E9">
              <w:rPr>
                <w:rFonts w:cs="Arial"/>
                <w:szCs w:val="16"/>
                <w:lang w:val="pl-PL"/>
              </w:rPr>
              <w:t>W przypadku, gdy WS podczas kontroli kwalifikowalności stwierdzi, że ukierunkowanie wniosku jest znacząco podobn</w:t>
            </w:r>
            <w:r>
              <w:rPr>
                <w:rFonts w:cs="Arial"/>
                <w:szCs w:val="16"/>
                <w:lang w:val="pl-PL"/>
              </w:rPr>
              <w:t>e</w:t>
            </w:r>
            <w:r w:rsidRPr="009147E9">
              <w:rPr>
                <w:rFonts w:cs="Arial"/>
                <w:szCs w:val="16"/>
                <w:lang w:val="pl-PL"/>
              </w:rPr>
              <w:t xml:space="preserve"> do jednego z projektów transgranicznych uczestniczących partnerów, które zostały już zrealizowane w przeszłości (i jeśli wniosek nie wyjaśnia w wystarczającym stopniu</w:t>
            </w:r>
            <w:r>
              <w:rPr>
                <w:rFonts w:cs="Arial"/>
                <w:szCs w:val="16"/>
                <w:lang w:val="pl-PL"/>
              </w:rPr>
              <w:t xml:space="preserve"> </w:t>
            </w:r>
            <w:r w:rsidRPr="009147E9">
              <w:rPr>
                <w:rFonts w:cs="Arial"/>
                <w:szCs w:val="16"/>
                <w:lang w:val="pl-PL"/>
              </w:rPr>
              <w:t>sens</w:t>
            </w:r>
            <w:r>
              <w:rPr>
                <w:rFonts w:cs="Arial"/>
                <w:szCs w:val="16"/>
                <w:lang w:val="pl-PL"/>
              </w:rPr>
              <w:t>u</w:t>
            </w:r>
            <w:r w:rsidRPr="009147E9">
              <w:rPr>
                <w:rFonts w:cs="Arial"/>
                <w:szCs w:val="16"/>
                <w:lang w:val="pl-PL"/>
              </w:rPr>
              <w:t xml:space="preserve"> powtarzania działań projektowych wobec </w:t>
            </w:r>
            <w:r>
              <w:rPr>
                <w:rFonts w:cs="Arial"/>
                <w:szCs w:val="16"/>
                <w:lang w:val="pl-PL"/>
              </w:rPr>
              <w:t xml:space="preserve">danej </w:t>
            </w:r>
            <w:r w:rsidRPr="009147E9">
              <w:rPr>
                <w:rFonts w:cs="Arial"/>
                <w:szCs w:val="16"/>
                <w:lang w:val="pl-PL"/>
              </w:rPr>
              <w:t>grupy docelowej), panel</w:t>
            </w:r>
            <w:r>
              <w:rPr>
                <w:rFonts w:cs="Arial"/>
                <w:szCs w:val="16"/>
                <w:lang w:val="pl-PL"/>
              </w:rPr>
              <w:t>owi</w:t>
            </w:r>
            <w:r w:rsidRPr="009147E9">
              <w:rPr>
                <w:rFonts w:cs="Arial"/>
                <w:szCs w:val="16"/>
                <w:lang w:val="pl-PL"/>
              </w:rPr>
              <w:t xml:space="preserve"> ekspertów </w:t>
            </w:r>
            <w:r>
              <w:rPr>
                <w:rFonts w:cs="Arial"/>
                <w:szCs w:val="16"/>
                <w:lang w:val="pl-PL"/>
              </w:rPr>
              <w:t xml:space="preserve">zostanie </w:t>
            </w:r>
            <w:r w:rsidRPr="009147E9">
              <w:rPr>
                <w:rFonts w:cs="Arial"/>
                <w:szCs w:val="16"/>
                <w:lang w:val="pl-PL"/>
              </w:rPr>
              <w:t>zwr</w:t>
            </w:r>
            <w:r>
              <w:rPr>
                <w:rFonts w:cs="Arial"/>
                <w:szCs w:val="16"/>
                <w:lang w:val="pl-PL"/>
              </w:rPr>
              <w:t>ócona</w:t>
            </w:r>
            <w:r w:rsidRPr="009147E9">
              <w:rPr>
                <w:rFonts w:cs="Arial"/>
                <w:szCs w:val="16"/>
                <w:lang w:val="pl-PL"/>
              </w:rPr>
              <w:t xml:space="preserve"> </w:t>
            </w:r>
            <w:r>
              <w:rPr>
                <w:rFonts w:cs="Arial"/>
                <w:szCs w:val="16"/>
                <w:lang w:val="pl-PL"/>
              </w:rPr>
              <w:t xml:space="preserve">uwaga </w:t>
            </w:r>
            <w:r w:rsidRPr="009147E9">
              <w:rPr>
                <w:rFonts w:cs="Arial"/>
                <w:szCs w:val="16"/>
                <w:lang w:val="pl-PL"/>
              </w:rPr>
              <w:t>na ten fakt</w:t>
            </w:r>
            <w:r w:rsidR="00AC0FA6">
              <w:rPr>
                <w:rFonts w:cs="Arial"/>
                <w:szCs w:val="16"/>
                <w:lang w:val="pl-PL"/>
              </w:rPr>
              <w:t>.</w:t>
            </w:r>
            <w:r>
              <w:rPr>
                <w:rFonts w:cs="Arial"/>
                <w:szCs w:val="16"/>
                <w:lang w:val="pl-PL"/>
              </w:rPr>
              <w:t xml:space="preserve"> </w:t>
            </w:r>
            <w:r w:rsidR="00AC0FA6">
              <w:rPr>
                <w:rFonts w:cs="Arial"/>
                <w:szCs w:val="16"/>
                <w:lang w:val="pl-PL"/>
              </w:rPr>
              <w:t>P</w:t>
            </w:r>
            <w:r w:rsidRPr="009147E9">
              <w:rPr>
                <w:rFonts w:cs="Arial"/>
                <w:szCs w:val="16"/>
                <w:lang w:val="pl-PL"/>
              </w:rPr>
              <w:t>rzed oceną jakości i oddziaływania transgranicznego</w:t>
            </w:r>
            <w:r>
              <w:rPr>
                <w:rFonts w:cs="Arial"/>
                <w:szCs w:val="16"/>
                <w:lang w:val="pl-PL"/>
              </w:rPr>
              <w:t xml:space="preserve"> zostaną również przedstawione dokumenty potwierdzające ten fakt</w:t>
            </w:r>
            <w:r w:rsidRPr="009147E9">
              <w:rPr>
                <w:rFonts w:cs="Arial"/>
                <w:szCs w:val="16"/>
                <w:lang w:val="pl-PL"/>
              </w:rPr>
              <w:t xml:space="preserve">. </w:t>
            </w:r>
            <w:r>
              <w:rPr>
                <w:rFonts w:cs="Arial"/>
                <w:szCs w:val="16"/>
                <w:lang w:val="pl-PL"/>
              </w:rPr>
              <w:t xml:space="preserve">W oparciu o wyniki oceny </w:t>
            </w:r>
            <w:r w:rsidRPr="009147E9">
              <w:rPr>
                <w:rFonts w:cs="Arial"/>
                <w:szCs w:val="16"/>
                <w:lang w:val="pl-PL"/>
              </w:rPr>
              <w:t xml:space="preserve">WS </w:t>
            </w:r>
            <w:r>
              <w:rPr>
                <w:rFonts w:cs="Arial"/>
                <w:szCs w:val="16"/>
                <w:lang w:val="pl-PL"/>
              </w:rPr>
              <w:t>poinformuje również o tym fakcie</w:t>
            </w:r>
            <w:r w:rsidRPr="009147E9">
              <w:rPr>
                <w:rFonts w:cs="Arial"/>
                <w:szCs w:val="16"/>
                <w:lang w:val="pl-PL"/>
              </w:rPr>
              <w:t xml:space="preserve"> Komitet Monitorując</w:t>
            </w:r>
            <w:r>
              <w:rPr>
                <w:rFonts w:cs="Arial"/>
                <w:szCs w:val="16"/>
                <w:lang w:val="pl-PL"/>
              </w:rPr>
              <w:t>y</w:t>
            </w:r>
            <w:r w:rsidRPr="009147E9">
              <w:rPr>
                <w:rFonts w:cs="Arial"/>
                <w:szCs w:val="16"/>
                <w:lang w:val="pl-PL"/>
              </w:rPr>
              <w:t xml:space="preserve">, </w:t>
            </w:r>
            <w:r w:rsidR="00AC0FA6">
              <w:rPr>
                <w:rFonts w:cs="Arial"/>
                <w:szCs w:val="16"/>
                <w:lang w:val="pl-PL"/>
              </w:rPr>
              <w:t>i</w:t>
            </w:r>
            <w:r w:rsidR="00AC0FA6" w:rsidRPr="009147E9">
              <w:rPr>
                <w:rFonts w:cs="Arial"/>
                <w:szCs w:val="16"/>
                <w:lang w:val="pl-PL"/>
              </w:rPr>
              <w:t xml:space="preserve"> </w:t>
            </w:r>
            <w:r w:rsidRPr="009147E9">
              <w:rPr>
                <w:rFonts w:cs="Arial"/>
                <w:szCs w:val="16"/>
                <w:lang w:val="pl-PL"/>
              </w:rPr>
              <w:t xml:space="preserve">nie będzie rekomendował takiego projektu do finansowania. </w:t>
            </w:r>
            <w:r>
              <w:rPr>
                <w:rFonts w:cs="Arial"/>
                <w:szCs w:val="16"/>
                <w:lang w:val="pl-PL"/>
              </w:rPr>
              <w:t>Oprócz</w:t>
            </w:r>
            <w:r w:rsidRPr="009147E9">
              <w:rPr>
                <w:rFonts w:cs="Arial"/>
                <w:szCs w:val="16"/>
                <w:lang w:val="pl-PL"/>
              </w:rPr>
              <w:t xml:space="preserve"> komentar</w:t>
            </w:r>
            <w:r>
              <w:rPr>
                <w:rFonts w:cs="Arial"/>
                <w:szCs w:val="16"/>
                <w:lang w:val="pl-PL"/>
              </w:rPr>
              <w:t>za wprowadzonego</w:t>
            </w:r>
            <w:r w:rsidRPr="009147E9">
              <w:rPr>
                <w:rFonts w:cs="Arial"/>
                <w:szCs w:val="16"/>
                <w:lang w:val="pl-PL"/>
              </w:rPr>
              <w:t xml:space="preserve"> </w:t>
            </w:r>
            <w:r w:rsidR="00AC0FA6">
              <w:rPr>
                <w:rFonts w:cs="Arial"/>
                <w:szCs w:val="16"/>
                <w:lang w:val="pl-PL"/>
              </w:rPr>
              <w:t xml:space="preserve">do </w:t>
            </w:r>
            <w:r w:rsidRPr="009147E9">
              <w:rPr>
                <w:rFonts w:cs="Arial"/>
                <w:szCs w:val="16"/>
                <w:lang w:val="pl-PL"/>
              </w:rPr>
              <w:t>karty projektu</w:t>
            </w:r>
            <w:r>
              <w:rPr>
                <w:rFonts w:cs="Arial"/>
                <w:szCs w:val="16"/>
                <w:lang w:val="pl-PL"/>
              </w:rPr>
              <w:t>,</w:t>
            </w:r>
            <w:r w:rsidRPr="009147E9">
              <w:rPr>
                <w:rFonts w:cs="Arial"/>
                <w:szCs w:val="16"/>
                <w:lang w:val="pl-PL"/>
              </w:rPr>
              <w:t xml:space="preserve"> </w:t>
            </w:r>
            <w:r>
              <w:rPr>
                <w:rFonts w:cs="Arial"/>
                <w:szCs w:val="16"/>
                <w:lang w:val="pl-PL"/>
              </w:rPr>
              <w:t>W</w:t>
            </w:r>
            <w:r w:rsidRPr="009147E9">
              <w:rPr>
                <w:rFonts w:cs="Arial"/>
                <w:szCs w:val="16"/>
                <w:lang w:val="pl-PL"/>
              </w:rPr>
              <w:t xml:space="preserve">S </w:t>
            </w:r>
            <w:r>
              <w:rPr>
                <w:rFonts w:cs="Arial"/>
                <w:szCs w:val="16"/>
                <w:lang w:val="pl-PL"/>
              </w:rPr>
              <w:t>przedstawi</w:t>
            </w:r>
            <w:r w:rsidRPr="009147E9">
              <w:rPr>
                <w:rFonts w:cs="Arial"/>
                <w:szCs w:val="16"/>
                <w:lang w:val="pl-PL"/>
              </w:rPr>
              <w:t xml:space="preserve"> dokumenty </w:t>
            </w:r>
            <w:r>
              <w:rPr>
                <w:rFonts w:cs="Arial"/>
                <w:szCs w:val="16"/>
                <w:lang w:val="pl-PL"/>
              </w:rPr>
              <w:t>potwierdzające</w:t>
            </w:r>
            <w:r w:rsidRPr="009147E9">
              <w:rPr>
                <w:rFonts w:cs="Arial"/>
                <w:szCs w:val="16"/>
                <w:lang w:val="pl-PL"/>
              </w:rPr>
              <w:t xml:space="preserve"> podobieństw</w:t>
            </w:r>
            <w:r>
              <w:rPr>
                <w:rFonts w:cs="Arial"/>
                <w:szCs w:val="16"/>
                <w:lang w:val="pl-PL"/>
              </w:rPr>
              <w:t>o</w:t>
            </w:r>
            <w:r w:rsidRPr="009147E9">
              <w:rPr>
                <w:rFonts w:cs="Arial"/>
                <w:szCs w:val="16"/>
                <w:lang w:val="pl-PL"/>
              </w:rPr>
              <w:t xml:space="preserve"> </w:t>
            </w:r>
            <w:r>
              <w:rPr>
                <w:rFonts w:cs="Arial"/>
                <w:szCs w:val="16"/>
                <w:lang w:val="pl-PL"/>
              </w:rPr>
              <w:t>ukierunkowania</w:t>
            </w:r>
            <w:r w:rsidRPr="009147E9">
              <w:rPr>
                <w:rFonts w:cs="Arial"/>
                <w:szCs w:val="16"/>
                <w:lang w:val="pl-PL"/>
              </w:rPr>
              <w:t xml:space="preserve"> </w:t>
            </w:r>
            <w:r>
              <w:rPr>
                <w:rFonts w:cs="Arial"/>
                <w:szCs w:val="16"/>
                <w:lang w:val="pl-PL"/>
              </w:rPr>
              <w:t>projektu</w:t>
            </w:r>
            <w:r w:rsidRPr="009147E9">
              <w:rPr>
                <w:rFonts w:cs="Arial"/>
                <w:szCs w:val="16"/>
                <w:lang w:val="pl-PL"/>
              </w:rPr>
              <w:t xml:space="preserve"> </w:t>
            </w:r>
            <w:r>
              <w:rPr>
                <w:rFonts w:cs="Arial"/>
                <w:szCs w:val="16"/>
                <w:lang w:val="pl-PL"/>
              </w:rPr>
              <w:t>do już</w:t>
            </w:r>
            <w:r w:rsidRPr="009147E9">
              <w:rPr>
                <w:rFonts w:cs="Arial"/>
                <w:szCs w:val="16"/>
                <w:lang w:val="pl-PL"/>
              </w:rPr>
              <w:t xml:space="preserve"> </w:t>
            </w:r>
            <w:r>
              <w:rPr>
                <w:rFonts w:cs="Arial"/>
                <w:szCs w:val="16"/>
                <w:lang w:val="pl-PL"/>
              </w:rPr>
              <w:t>z</w:t>
            </w:r>
            <w:r w:rsidRPr="009147E9">
              <w:rPr>
                <w:rFonts w:cs="Arial"/>
                <w:szCs w:val="16"/>
                <w:lang w:val="pl-PL"/>
              </w:rPr>
              <w:t>realizowan</w:t>
            </w:r>
            <w:r>
              <w:rPr>
                <w:rFonts w:cs="Arial"/>
                <w:szCs w:val="16"/>
                <w:lang w:val="pl-PL"/>
              </w:rPr>
              <w:t>ego</w:t>
            </w:r>
            <w:r w:rsidRPr="009147E9">
              <w:rPr>
                <w:rFonts w:cs="Arial"/>
                <w:szCs w:val="16"/>
                <w:lang w:val="pl-PL"/>
              </w:rPr>
              <w:t xml:space="preserve"> projekt</w:t>
            </w:r>
            <w:r>
              <w:rPr>
                <w:rFonts w:cs="Arial"/>
                <w:szCs w:val="16"/>
                <w:lang w:val="pl-PL"/>
              </w:rPr>
              <w:t>u</w:t>
            </w:r>
            <w:r w:rsidRPr="009147E9">
              <w:rPr>
                <w:rFonts w:cs="Arial"/>
                <w:szCs w:val="16"/>
                <w:lang w:val="pl-PL"/>
              </w:rPr>
              <w:t xml:space="preserve">. Komitet Monitorujący </w:t>
            </w:r>
            <w:r>
              <w:rPr>
                <w:rFonts w:cs="Arial"/>
                <w:szCs w:val="16"/>
                <w:lang w:val="pl-PL"/>
              </w:rPr>
              <w:t xml:space="preserve">podejmie </w:t>
            </w:r>
            <w:r w:rsidRPr="009147E9">
              <w:rPr>
                <w:rFonts w:cs="Arial"/>
                <w:szCs w:val="16"/>
                <w:lang w:val="pl-PL"/>
              </w:rPr>
              <w:t>decyzję o</w:t>
            </w:r>
            <w:r>
              <w:rPr>
                <w:rFonts w:cs="Arial"/>
                <w:szCs w:val="16"/>
                <w:lang w:val="pl-PL"/>
              </w:rPr>
              <w:t xml:space="preserve"> tym, czy</w:t>
            </w:r>
            <w:r w:rsidRPr="009147E9">
              <w:rPr>
                <w:rFonts w:cs="Arial"/>
                <w:szCs w:val="16"/>
                <w:lang w:val="pl-PL"/>
              </w:rPr>
              <w:t xml:space="preserve"> </w:t>
            </w:r>
            <w:r>
              <w:rPr>
                <w:rFonts w:cs="Arial"/>
                <w:szCs w:val="16"/>
                <w:lang w:val="pl-PL"/>
              </w:rPr>
              <w:t>dofinansuje tego typu projekt</w:t>
            </w:r>
            <w:r w:rsidRPr="009147E9">
              <w:rPr>
                <w:rFonts w:cs="Arial"/>
                <w:szCs w:val="16"/>
                <w:lang w:val="pl-PL"/>
              </w:rPr>
              <w:t>.</w:t>
            </w:r>
          </w:p>
        </w:tc>
      </w:tr>
      <w:tr w:rsidR="00EA768D" w:rsidRPr="009147E9" w14:paraId="0201D6ED" w14:textId="77777777" w:rsidTr="006B4C0C">
        <w:trPr>
          <w:jc w:val="center"/>
        </w:trPr>
        <w:tc>
          <w:tcPr>
            <w:tcW w:w="0" w:type="auto"/>
            <w:tcBorders>
              <w:right w:val="single" w:sz="18" w:space="0" w:color="4F81BD" w:themeColor="accent1"/>
            </w:tcBorders>
            <w:shd w:val="clear" w:color="auto" w:fill="auto"/>
          </w:tcPr>
          <w:p w14:paraId="3EDF4B2C"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p w14:paraId="1753A18A"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68FAB4" w14:textId="77777777" w:rsidR="0076016E" w:rsidRPr="009147E9" w:rsidRDefault="0076016E" w:rsidP="00093A71">
            <w:pPr>
              <w:jc w:val="center"/>
              <w:rPr>
                <w:rFonts w:cs="Arial"/>
                <w:szCs w:val="16"/>
              </w:rPr>
            </w:pPr>
            <w:r w:rsidRPr="009147E9">
              <w:rPr>
                <w:rFonts w:cs="Arial"/>
                <w:b/>
                <w:szCs w:val="16"/>
              </w:rPr>
              <w:t>Projekt bude dál administrován pouze za předpokladu, že splní všechny požadavky kontroly formálních náležitostí a přijatelnosti, tzn., že splní všechna kritéria.</w:t>
            </w:r>
          </w:p>
        </w:tc>
        <w:tc>
          <w:tcPr>
            <w:tcW w:w="792" w:type="dxa"/>
            <w:tcBorders>
              <w:left w:val="single" w:sz="18" w:space="0" w:color="4F81BD" w:themeColor="accent1"/>
            </w:tcBorders>
            <w:shd w:val="clear" w:color="auto" w:fill="auto"/>
          </w:tcPr>
          <w:p w14:paraId="1C66C7D9"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szCs w:val="16"/>
              </w:rPr>
            </w:pPr>
          </w:p>
          <w:p w14:paraId="2E0D9E6F" w14:textId="77777777" w:rsidR="0076016E" w:rsidRPr="009147E9" w:rsidRDefault="0076016E" w:rsidP="00093A71">
            <w:pPr>
              <w:shd w:val="clear" w:color="auto" w:fill="FFFFFF" w:themeFill="background1"/>
              <w:autoSpaceDE w:val="0"/>
              <w:autoSpaceDN w:val="0"/>
              <w:adjustRightInd w:val="0"/>
              <w:spacing w:afterLines="8" w:after="19"/>
              <w:jc w:val="both"/>
              <w:rPr>
                <w:rFonts w:cs="Arial"/>
                <w:color w:val="000000"/>
                <w:szCs w:val="16"/>
              </w:rPr>
            </w:pPr>
          </w:p>
        </w:tc>
        <w:tc>
          <w:tcPr>
            <w:tcW w:w="436" w:type="dxa"/>
            <w:gridSpan w:val="2"/>
            <w:tcBorders>
              <w:right w:val="single" w:sz="18" w:space="0" w:color="4F81BD" w:themeColor="accent1"/>
            </w:tcBorders>
            <w:shd w:val="clear" w:color="auto" w:fill="auto"/>
          </w:tcPr>
          <w:p w14:paraId="5B83D08E" w14:textId="77777777" w:rsidR="0076016E" w:rsidRPr="009147E9" w:rsidRDefault="0076016E" w:rsidP="00093A71">
            <w:pPr>
              <w:shd w:val="clear" w:color="auto" w:fill="FFFFFF" w:themeFill="background1"/>
              <w:spacing w:afterLines="8" w:after="19"/>
              <w:jc w:val="both"/>
              <w:rPr>
                <w:rFonts w:eastAsia="Cambria" w:cs="Arial"/>
                <w:b/>
                <w:bCs/>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AE4B552" w14:textId="77777777" w:rsidR="0076016E" w:rsidRPr="009147E9" w:rsidRDefault="0076016E" w:rsidP="00093A71">
            <w:pPr>
              <w:jc w:val="center"/>
              <w:rPr>
                <w:rFonts w:eastAsia="Cambria" w:cs="Arial"/>
                <w:b/>
                <w:bCs/>
                <w:szCs w:val="16"/>
                <w:bdr w:val="nil"/>
                <w:lang w:bidi="pl-PL"/>
              </w:rPr>
            </w:pPr>
            <w:r w:rsidRPr="009147E9">
              <w:rPr>
                <w:rFonts w:eastAsia="Cambria" w:cs="Arial"/>
                <w:b/>
                <w:bCs/>
                <w:szCs w:val="16"/>
                <w:bdr w:val="nil"/>
                <w:lang w:val="pl-PL" w:bidi="pl-PL"/>
              </w:rPr>
              <w:t xml:space="preserve">Projekt przejdzie do kolejnego etapu </w:t>
            </w:r>
            <w:r>
              <w:rPr>
                <w:rFonts w:eastAsia="Cambria" w:cs="Arial"/>
                <w:b/>
                <w:bCs/>
                <w:szCs w:val="16"/>
                <w:bdr w:val="nil"/>
                <w:lang w:val="pl-PL" w:bidi="pl-PL"/>
              </w:rPr>
              <w:t>procedowania</w:t>
            </w:r>
            <w:r w:rsidRPr="009147E9">
              <w:rPr>
                <w:rFonts w:eastAsia="Cambria" w:cs="Arial"/>
                <w:b/>
                <w:bCs/>
                <w:szCs w:val="16"/>
                <w:bdr w:val="nil"/>
                <w:lang w:val="pl-PL" w:bidi="pl-PL"/>
              </w:rPr>
              <w:t xml:space="preserve"> wyłącznie pod warunkiem spełnienia wszystkich wymagań kontroli </w:t>
            </w:r>
            <w:proofErr w:type="spellStart"/>
            <w:r w:rsidRPr="009147E9">
              <w:rPr>
                <w:rFonts w:cs="Arial"/>
                <w:b/>
                <w:bCs/>
                <w:szCs w:val="16"/>
              </w:rPr>
              <w:t>wymogów</w:t>
            </w:r>
            <w:proofErr w:type="spellEnd"/>
            <w:r w:rsidRPr="009147E9">
              <w:rPr>
                <w:rFonts w:cs="Arial"/>
                <w:b/>
                <w:bCs/>
                <w:szCs w:val="16"/>
              </w:rPr>
              <w:t xml:space="preserve"> </w:t>
            </w:r>
            <w:proofErr w:type="spellStart"/>
            <w:r w:rsidRPr="009147E9">
              <w:rPr>
                <w:rFonts w:cs="Arial"/>
                <w:b/>
                <w:bCs/>
                <w:szCs w:val="16"/>
              </w:rPr>
              <w:t>formalnych</w:t>
            </w:r>
            <w:proofErr w:type="spellEnd"/>
            <w:r w:rsidRPr="009147E9">
              <w:rPr>
                <w:rFonts w:cs="Arial"/>
                <w:b/>
                <w:bCs/>
                <w:szCs w:val="16"/>
              </w:rPr>
              <w:t xml:space="preserve"> i</w:t>
            </w:r>
            <w:r w:rsidRPr="009147E9">
              <w:rPr>
                <w:rFonts w:eastAsia="Cambria" w:cs="Arial"/>
                <w:b/>
                <w:bCs/>
                <w:szCs w:val="16"/>
                <w:bdr w:val="nil"/>
                <w:lang w:val="pl-PL" w:bidi="pl-PL"/>
              </w:rPr>
              <w:t xml:space="preserve"> kwalifikowalności, tzn. spełnienia wszystkich kryteriów.</w:t>
            </w:r>
          </w:p>
        </w:tc>
        <w:tc>
          <w:tcPr>
            <w:tcW w:w="434" w:type="dxa"/>
            <w:gridSpan w:val="2"/>
            <w:tcBorders>
              <w:left w:val="single" w:sz="18" w:space="0" w:color="4F81BD" w:themeColor="accent1"/>
            </w:tcBorders>
            <w:shd w:val="clear" w:color="auto" w:fill="auto"/>
          </w:tcPr>
          <w:p w14:paraId="630CED8B" w14:textId="77777777" w:rsidR="0076016E" w:rsidRPr="009147E9" w:rsidRDefault="0076016E" w:rsidP="00093A71">
            <w:pPr>
              <w:shd w:val="clear" w:color="auto" w:fill="FFFFFF" w:themeFill="background1"/>
              <w:spacing w:afterLines="8" w:after="19"/>
              <w:jc w:val="both"/>
              <w:rPr>
                <w:rFonts w:cs="Arial"/>
                <w:b/>
                <w:bCs/>
                <w:szCs w:val="16"/>
              </w:rPr>
            </w:pPr>
          </w:p>
        </w:tc>
      </w:tr>
      <w:tr w:rsidR="0076016E" w:rsidRPr="009147E9" w14:paraId="6B600098" w14:textId="77777777" w:rsidTr="00093A71">
        <w:trPr>
          <w:trHeight w:val="1641"/>
          <w:jc w:val="center"/>
        </w:trPr>
        <w:tc>
          <w:tcPr>
            <w:tcW w:w="0" w:type="auto"/>
            <w:gridSpan w:val="3"/>
            <w:shd w:val="clear" w:color="auto" w:fill="auto"/>
          </w:tcPr>
          <w:p w14:paraId="1B9EE504" w14:textId="77777777" w:rsidR="0076016E" w:rsidRPr="009147E9" w:rsidRDefault="0076016E" w:rsidP="00093A71">
            <w:pPr>
              <w:shd w:val="clear" w:color="auto" w:fill="FFFFFF" w:themeFill="background1"/>
              <w:spacing w:afterLines="8" w:after="19"/>
              <w:jc w:val="both"/>
              <w:rPr>
                <w:rFonts w:cs="Arial"/>
                <w:szCs w:val="16"/>
                <w:u w:val="single"/>
              </w:rPr>
            </w:pPr>
            <w:r w:rsidRPr="009147E9">
              <w:rPr>
                <w:rFonts w:cs="Arial"/>
                <w:szCs w:val="16"/>
                <w:u w:val="single"/>
              </w:rPr>
              <w:lastRenderedPageBreak/>
              <w:t>Využití externích expertů:</w:t>
            </w:r>
          </w:p>
          <w:p w14:paraId="39C496A9" w14:textId="4D45CCBA" w:rsidR="0076016E" w:rsidRPr="009147E9" w:rsidRDefault="0076016E" w:rsidP="00093A71">
            <w:pPr>
              <w:shd w:val="clear" w:color="auto" w:fill="FFFFFF" w:themeFill="background1"/>
              <w:spacing w:afterLines="8" w:after="19"/>
              <w:jc w:val="both"/>
              <w:rPr>
                <w:rFonts w:cs="Arial"/>
                <w:szCs w:val="16"/>
              </w:rPr>
            </w:pPr>
            <w:r w:rsidRPr="009147E9">
              <w:rPr>
                <w:rFonts w:cs="Arial"/>
                <w:color w:val="000000"/>
                <w:szCs w:val="16"/>
              </w:rPr>
              <w:t xml:space="preserve">Způsob hodnocení kritérií přijatelnosti určuje JS, který může rozhodnout, že vybraná kritéria budou posuzována externími experty na danou problematiku. </w:t>
            </w:r>
            <w:r w:rsidRPr="009147E9">
              <w:rPr>
                <w:rFonts w:cs="Arial"/>
                <w:szCs w:val="16"/>
              </w:rPr>
              <w:t>Týká se to zejména hodnocení kritérií přijatelnosti, kter</w:t>
            </w:r>
            <w:r>
              <w:rPr>
                <w:rFonts w:cs="Arial"/>
                <w:szCs w:val="16"/>
              </w:rPr>
              <w:t>á</w:t>
            </w:r>
            <w:r w:rsidRPr="009147E9">
              <w:rPr>
                <w:rFonts w:cs="Arial"/>
                <w:szCs w:val="16"/>
              </w:rPr>
              <w:t xml:space="preserve"> vyžadují technické/odborné znalosti. Pro tyto účely bude JS využívat podporu 2 externích expertů (</w:t>
            </w:r>
            <w:r w:rsidR="00F54586" w:rsidRPr="0099195E">
              <w:rPr>
                <w:rFonts w:cs="Arial"/>
                <w:szCs w:val="16"/>
              </w:rPr>
              <w:t>1 český + 1 polský</w:t>
            </w:r>
            <w:r w:rsidRPr="009147E9">
              <w:rPr>
                <w:rFonts w:cs="Arial"/>
                <w:szCs w:val="16"/>
              </w:rPr>
              <w:t xml:space="preserve">). </w:t>
            </w:r>
            <w:r w:rsidRPr="009147E9">
              <w:rPr>
                <w:rFonts w:cs="Arial"/>
                <w:color w:val="000000"/>
                <w:szCs w:val="16"/>
              </w:rPr>
              <w:t xml:space="preserve">Z hlediska efektivního provádění kontroly bude probíhat tato kontrola korespondenčně. </w:t>
            </w:r>
          </w:p>
        </w:tc>
        <w:tc>
          <w:tcPr>
            <w:tcW w:w="7566" w:type="dxa"/>
            <w:gridSpan w:val="7"/>
            <w:shd w:val="clear" w:color="auto" w:fill="auto"/>
          </w:tcPr>
          <w:p w14:paraId="45D49175"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Pr>
                <w:rFonts w:eastAsia="Cambria" w:cs="Arial"/>
                <w:szCs w:val="16"/>
                <w:u w:val="single"/>
                <w:bdr w:val="nil"/>
                <w:lang w:val="pl-PL" w:bidi="pl-PL"/>
              </w:rPr>
              <w:t>Zaangażowanie</w:t>
            </w:r>
            <w:r w:rsidRPr="009147E9">
              <w:rPr>
                <w:rFonts w:eastAsia="Cambria" w:cs="Arial"/>
                <w:szCs w:val="16"/>
                <w:u w:val="single"/>
                <w:bdr w:val="nil"/>
                <w:lang w:val="pl-PL" w:bidi="pl-PL"/>
              </w:rPr>
              <w:t xml:space="preserve"> ekspertów zewnętrznych:</w:t>
            </w:r>
          </w:p>
          <w:p w14:paraId="06DD1AF6" w14:textId="6C9E851D" w:rsidR="0076016E" w:rsidRPr="009147E9" w:rsidRDefault="0076016E" w:rsidP="00093A71">
            <w:pPr>
              <w:shd w:val="clear" w:color="auto" w:fill="FFFFFF" w:themeFill="background1"/>
              <w:spacing w:afterLines="8" w:after="19"/>
              <w:jc w:val="both"/>
              <w:rPr>
                <w:rFonts w:eastAsia="Cambria" w:cs="Arial"/>
                <w:b/>
                <w:bCs/>
                <w:szCs w:val="16"/>
                <w:bdr w:val="nil"/>
                <w:lang w:val="pl-PL" w:bidi="pl-PL"/>
              </w:rPr>
            </w:pPr>
            <w:r>
              <w:rPr>
                <w:rFonts w:eastAsia="Cambria" w:cs="Arial"/>
                <w:szCs w:val="16"/>
                <w:bdr w:val="nil"/>
                <w:lang w:val="pl-PL" w:bidi="pl-PL"/>
              </w:rPr>
              <w:t>O s</w:t>
            </w:r>
            <w:r w:rsidRPr="009147E9">
              <w:rPr>
                <w:rFonts w:eastAsia="Cambria" w:cs="Arial"/>
                <w:szCs w:val="16"/>
                <w:bdr w:val="nil"/>
                <w:lang w:val="pl-PL" w:bidi="pl-PL"/>
              </w:rPr>
              <w:t>pos</w:t>
            </w:r>
            <w:r>
              <w:rPr>
                <w:rFonts w:eastAsia="Cambria" w:cs="Arial"/>
                <w:szCs w:val="16"/>
                <w:bdr w:val="nil"/>
                <w:lang w:val="pl-PL" w:bidi="pl-PL"/>
              </w:rPr>
              <w:t>o</w:t>
            </w:r>
            <w:r w:rsidRPr="009147E9">
              <w:rPr>
                <w:rFonts w:eastAsia="Cambria" w:cs="Arial"/>
                <w:szCs w:val="16"/>
                <w:bdr w:val="nil"/>
                <w:lang w:val="pl-PL" w:bidi="pl-PL"/>
              </w:rPr>
              <w:t>b</w:t>
            </w:r>
            <w:r>
              <w:rPr>
                <w:rFonts w:eastAsia="Cambria" w:cs="Arial"/>
                <w:szCs w:val="16"/>
                <w:bdr w:val="nil"/>
                <w:lang w:val="pl-PL" w:bidi="pl-PL"/>
              </w:rPr>
              <w:t>ie</w:t>
            </w:r>
            <w:r w:rsidRPr="009147E9">
              <w:rPr>
                <w:rFonts w:eastAsia="Cambria" w:cs="Arial"/>
                <w:szCs w:val="16"/>
                <w:bdr w:val="nil"/>
                <w:lang w:val="pl-PL" w:bidi="pl-PL"/>
              </w:rPr>
              <w:t xml:space="preserve"> oceny kryteriów kwalifikowalności </w:t>
            </w:r>
            <w:r>
              <w:rPr>
                <w:rFonts w:eastAsia="Cambria" w:cs="Arial"/>
                <w:szCs w:val="16"/>
                <w:bdr w:val="nil"/>
                <w:lang w:val="pl-PL" w:bidi="pl-PL"/>
              </w:rPr>
              <w:t xml:space="preserve">decyduje </w:t>
            </w:r>
            <w:r w:rsidRPr="009147E9">
              <w:rPr>
                <w:rFonts w:eastAsia="Cambria" w:cs="Arial"/>
                <w:szCs w:val="16"/>
                <w:bdr w:val="nil"/>
                <w:lang w:val="pl-PL" w:bidi="pl-PL"/>
              </w:rPr>
              <w:t>WS, który może zadecydować, że dane kryteria będą oceniane przez zewnętrznych ekspertów w danej dziedzinie</w:t>
            </w:r>
            <w:r>
              <w:rPr>
                <w:rFonts w:eastAsia="Cambria" w:cs="Arial"/>
                <w:szCs w:val="16"/>
                <w:bdr w:val="nil"/>
                <w:lang w:val="pl-PL" w:bidi="pl-PL"/>
              </w:rPr>
              <w:t>.</w:t>
            </w:r>
            <w:r w:rsidRPr="009147E9">
              <w:rPr>
                <w:rFonts w:eastAsia="Cambria" w:cs="Arial"/>
                <w:szCs w:val="16"/>
                <w:bdr w:val="nil"/>
                <w:lang w:val="pl-PL" w:bidi="pl-PL"/>
              </w:rPr>
              <w:t xml:space="preserve"> </w:t>
            </w:r>
            <w:r>
              <w:rPr>
                <w:rFonts w:eastAsia="Cambria" w:cs="Arial"/>
                <w:szCs w:val="16"/>
                <w:bdr w:val="nil"/>
                <w:lang w:val="pl-PL" w:bidi="pl-PL"/>
              </w:rPr>
              <w:t xml:space="preserve">Dotyczy to przede wszystkim </w:t>
            </w:r>
            <w:r w:rsidRPr="009147E9">
              <w:rPr>
                <w:rFonts w:eastAsia="Cambria" w:cs="Arial"/>
                <w:szCs w:val="16"/>
                <w:bdr w:val="nil"/>
                <w:lang w:val="pl-PL" w:bidi="pl-PL"/>
              </w:rPr>
              <w:t>ocen</w:t>
            </w:r>
            <w:r>
              <w:rPr>
                <w:rFonts w:eastAsia="Cambria" w:cs="Arial"/>
                <w:szCs w:val="16"/>
                <w:bdr w:val="nil"/>
                <w:lang w:val="pl-PL" w:bidi="pl-PL"/>
              </w:rPr>
              <w:t>y</w:t>
            </w:r>
            <w:r w:rsidRPr="009147E9">
              <w:rPr>
                <w:rFonts w:eastAsia="Cambria" w:cs="Arial"/>
                <w:szCs w:val="16"/>
                <w:bdr w:val="nil"/>
                <w:lang w:val="pl-PL" w:bidi="pl-PL"/>
              </w:rPr>
              <w:t xml:space="preserve"> kryteriów kwalifikowalności, które wymagają kompetencji technicznych/</w:t>
            </w:r>
            <w:r w:rsidR="00AC0FA6" w:rsidRPr="00AC0FA6">
              <w:rPr>
                <w:rFonts w:eastAsia="Cambria" w:cs="Arial"/>
                <w:szCs w:val="16"/>
                <w:bdr w:val="nil"/>
                <w:lang w:val="pl-PL" w:bidi="pl-PL"/>
              </w:rPr>
              <w:t>profesjonalnych</w:t>
            </w:r>
            <w:r>
              <w:rPr>
                <w:rFonts w:eastAsia="Cambria" w:cs="Arial"/>
                <w:szCs w:val="16"/>
                <w:bdr w:val="nil"/>
                <w:lang w:val="pl-PL" w:bidi="pl-PL"/>
              </w:rPr>
              <w:t xml:space="preserve">. W takiej sytuacji </w:t>
            </w:r>
            <w:r w:rsidRPr="009147E9">
              <w:rPr>
                <w:rFonts w:eastAsia="Cambria" w:cs="Arial"/>
                <w:szCs w:val="16"/>
                <w:bdr w:val="nil"/>
                <w:lang w:val="pl-PL" w:bidi="pl-PL"/>
              </w:rPr>
              <w:t xml:space="preserve">WS </w:t>
            </w:r>
            <w:r>
              <w:rPr>
                <w:rFonts w:eastAsia="Cambria" w:cs="Arial"/>
                <w:szCs w:val="16"/>
                <w:bdr w:val="nil"/>
                <w:lang w:val="pl-PL" w:bidi="pl-PL"/>
              </w:rPr>
              <w:t>s</w:t>
            </w:r>
            <w:r w:rsidRPr="009147E9">
              <w:rPr>
                <w:rFonts w:eastAsia="Cambria" w:cs="Arial"/>
                <w:szCs w:val="16"/>
                <w:bdr w:val="nil"/>
                <w:lang w:val="pl-PL" w:bidi="pl-PL"/>
              </w:rPr>
              <w:t>korzysta ze wsparcia 2 ekspertów zewnętrznych (</w:t>
            </w:r>
            <w:r w:rsidR="00F54586" w:rsidRPr="0099195E">
              <w:rPr>
                <w:rFonts w:cs="Arial"/>
                <w:szCs w:val="16"/>
                <w:lang w:val="pl-PL"/>
              </w:rPr>
              <w:t>1 czeski + 1 polski</w:t>
            </w:r>
            <w:r w:rsidRPr="009147E9">
              <w:rPr>
                <w:rFonts w:eastAsia="Cambria" w:cs="Arial"/>
                <w:szCs w:val="16"/>
                <w:bdr w:val="nil"/>
                <w:lang w:val="pl-PL" w:bidi="pl-PL"/>
              </w:rPr>
              <w:t xml:space="preserve">). Z uwagi na efektywną realizację kontroli, będzie się ona odbywać korespondencyjnie. </w:t>
            </w:r>
          </w:p>
        </w:tc>
      </w:tr>
      <w:tr w:rsidR="00EA768D" w:rsidRPr="009147E9" w14:paraId="08736DD7" w14:textId="77777777" w:rsidTr="006B4C0C">
        <w:trPr>
          <w:jc w:val="center"/>
        </w:trPr>
        <w:tc>
          <w:tcPr>
            <w:tcW w:w="0" w:type="auto"/>
            <w:tcBorders>
              <w:right w:val="single" w:sz="18" w:space="0" w:color="4F81BD" w:themeColor="accent1"/>
            </w:tcBorders>
            <w:shd w:val="clear" w:color="auto" w:fill="auto"/>
          </w:tcPr>
          <w:p w14:paraId="5D03AE05" w14:textId="77777777" w:rsidR="0076016E" w:rsidRPr="009147E9" w:rsidRDefault="0076016E" w:rsidP="00093A71">
            <w:pPr>
              <w:shd w:val="clear" w:color="auto" w:fill="FFFFFF" w:themeFill="background1"/>
              <w:spacing w:afterLines="8" w:after="19"/>
              <w:jc w:val="both"/>
              <w:rPr>
                <w:rFonts w:cs="Arial"/>
                <w:szCs w:val="16"/>
              </w:rPr>
            </w:pPr>
          </w:p>
        </w:tc>
        <w:tc>
          <w:tcPr>
            <w:tcW w:w="5468"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137D7BF" w14:textId="77777777" w:rsidR="0076016E" w:rsidRPr="009147E9" w:rsidRDefault="0076016E" w:rsidP="00093A71">
            <w:pPr>
              <w:jc w:val="center"/>
              <w:rPr>
                <w:rFonts w:cs="Arial"/>
                <w:szCs w:val="16"/>
              </w:rPr>
            </w:pPr>
            <w:r w:rsidRPr="009147E9">
              <w:rPr>
                <w:rFonts w:cs="Arial"/>
                <w:b/>
                <w:color w:val="000000"/>
                <w:szCs w:val="16"/>
              </w:rPr>
              <w:t>Pro to, aby projekt splnil příslušné kritérium přijatelnosti, je třeba kladného vyjádření OBOU expertů, kteří budou dané kritérium hodnotit.</w:t>
            </w:r>
          </w:p>
        </w:tc>
        <w:tc>
          <w:tcPr>
            <w:tcW w:w="792" w:type="dxa"/>
            <w:tcBorders>
              <w:left w:val="single" w:sz="18" w:space="0" w:color="4F81BD" w:themeColor="accent1"/>
            </w:tcBorders>
            <w:shd w:val="clear" w:color="auto" w:fill="auto"/>
          </w:tcPr>
          <w:p w14:paraId="065CA3BD"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B024C20"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544" w:type="dxa"/>
            <w:gridSpan w:val="2"/>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122F1F86"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r w:rsidRPr="009147E9">
              <w:rPr>
                <w:rFonts w:eastAsia="Cambria" w:cs="Arial"/>
                <w:b/>
                <w:bCs/>
                <w:szCs w:val="16"/>
                <w:bdr w:val="nil"/>
                <w:lang w:val="pl-PL" w:bidi="pl-PL"/>
              </w:rPr>
              <w:t>Aby projekt spełniał dane kryterium kwalifikowalności, konieczne jest uzyskanie pozytywnej opinii OBU ekspertów, którzy będą oceniać dane kryterium.</w:t>
            </w:r>
          </w:p>
        </w:tc>
        <w:tc>
          <w:tcPr>
            <w:tcW w:w="586" w:type="dxa"/>
            <w:gridSpan w:val="3"/>
            <w:tcBorders>
              <w:left w:val="single" w:sz="18" w:space="0" w:color="4F81BD" w:themeColor="accent1"/>
            </w:tcBorders>
            <w:shd w:val="clear" w:color="auto" w:fill="auto"/>
          </w:tcPr>
          <w:p w14:paraId="34D91E7D"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r>
      <w:tr w:rsidR="0076016E" w:rsidRPr="009147E9" w14:paraId="64C74700" w14:textId="77777777" w:rsidTr="00093A71">
        <w:trPr>
          <w:jc w:val="center"/>
        </w:trPr>
        <w:tc>
          <w:tcPr>
            <w:tcW w:w="0" w:type="auto"/>
            <w:gridSpan w:val="3"/>
            <w:shd w:val="clear" w:color="auto" w:fill="auto"/>
          </w:tcPr>
          <w:p w14:paraId="4F498F12" w14:textId="486ECE05"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V případě nesplnění některého z kritérií postupuje JS v souladu s kapitolou Odstraňování vad a nedostatků žádosti. </w:t>
            </w:r>
          </w:p>
          <w:p w14:paraId="540287B2"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O splnění nebo nesplnění kritérií formálních náležitostí nebo přijatelnosti JS informuje Vedoucího partnera. </w:t>
            </w:r>
          </w:p>
        </w:tc>
        <w:tc>
          <w:tcPr>
            <w:tcW w:w="7566" w:type="dxa"/>
            <w:gridSpan w:val="7"/>
            <w:shd w:val="clear" w:color="auto" w:fill="auto"/>
          </w:tcPr>
          <w:p w14:paraId="001C8F8F"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Jeżeli któreś z kryteriów nie zostanie spełnione, WS podejmuje kolejne kroki, zgodnie z rozdziałem Usuwanie wad i uchybień we wniosku projektowym. </w:t>
            </w:r>
          </w:p>
          <w:p w14:paraId="62BC16E5"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WS informuje Partnera Wiodącego o spełnieniu bądź też niespełnieniu kryteriów wymogów formalnych lub kwalifikowalności.</w:t>
            </w:r>
          </w:p>
        </w:tc>
      </w:tr>
      <w:tr w:rsidR="0076016E" w:rsidRPr="009147E9" w14:paraId="73C404DE" w14:textId="77777777" w:rsidTr="00093A71">
        <w:trPr>
          <w:jc w:val="center"/>
        </w:trPr>
        <w:tc>
          <w:tcPr>
            <w:tcW w:w="0" w:type="auto"/>
            <w:gridSpan w:val="3"/>
            <w:shd w:val="clear" w:color="auto" w:fill="auto"/>
          </w:tcPr>
          <w:p w14:paraId="4BFBC43C" w14:textId="432CCD8B" w:rsidR="0076016E" w:rsidRPr="009147E9" w:rsidRDefault="0076016E" w:rsidP="00093A71">
            <w:pPr>
              <w:pStyle w:val="Nadpis3"/>
              <w:outlineLvl w:val="2"/>
            </w:pPr>
            <w:bookmarkStart w:id="59" w:name="_Toc432590929"/>
            <w:bookmarkStart w:id="60" w:name="_Ref506553082"/>
            <w:bookmarkStart w:id="61" w:name="_Toc99706617"/>
            <w:bookmarkStart w:id="62" w:name="_Toc127355679"/>
            <w:r w:rsidRPr="009147E9">
              <w:t>4.2 Odstraňování vad a nedostatků žádosti</w:t>
            </w:r>
            <w:bookmarkEnd w:id="59"/>
            <w:bookmarkEnd w:id="60"/>
            <w:bookmarkEnd w:id="61"/>
            <w:bookmarkEnd w:id="62"/>
          </w:p>
        </w:tc>
        <w:tc>
          <w:tcPr>
            <w:tcW w:w="7566" w:type="dxa"/>
            <w:gridSpan w:val="7"/>
            <w:shd w:val="clear" w:color="auto" w:fill="auto"/>
          </w:tcPr>
          <w:p w14:paraId="14A40798" w14:textId="3903932F" w:rsidR="0076016E" w:rsidRPr="008C0F76" w:rsidRDefault="0076016E" w:rsidP="00093A71">
            <w:pPr>
              <w:pStyle w:val="nadpis3pl"/>
              <w:rPr>
                <w:lang w:val="pl-PL"/>
              </w:rPr>
            </w:pPr>
            <w:bookmarkStart w:id="63" w:name="_Toc127355723"/>
            <w:r w:rsidRPr="008C0F76">
              <w:rPr>
                <w:lang w:val="pl-PL"/>
              </w:rPr>
              <w:t>4.2 Usuwanie wad i uchybień we wniosku</w:t>
            </w:r>
            <w:bookmarkEnd w:id="63"/>
            <w:r w:rsidRPr="008C0F76">
              <w:rPr>
                <w:lang w:val="pl-PL"/>
              </w:rPr>
              <w:t xml:space="preserve"> </w:t>
            </w:r>
          </w:p>
        </w:tc>
      </w:tr>
      <w:tr w:rsidR="0076016E" w:rsidRPr="009147E9" w14:paraId="4719083D" w14:textId="77777777" w:rsidTr="00093A71">
        <w:trPr>
          <w:trHeight w:val="1563"/>
          <w:jc w:val="center"/>
        </w:trPr>
        <w:tc>
          <w:tcPr>
            <w:tcW w:w="0" w:type="auto"/>
            <w:gridSpan w:val="3"/>
            <w:shd w:val="clear" w:color="auto" w:fill="auto"/>
          </w:tcPr>
          <w:p w14:paraId="41FBB0C2" w14:textId="77777777" w:rsidR="0076016E" w:rsidRPr="009147E9" w:rsidRDefault="0076016E" w:rsidP="00093A71">
            <w:pPr>
              <w:pStyle w:val="Normlnpolsk"/>
              <w:shd w:val="clear" w:color="auto" w:fill="FFFFFF" w:themeFill="background1"/>
              <w:spacing w:afterLines="8" w:after="19"/>
              <w:rPr>
                <w:rFonts w:cs="Arial"/>
                <w:u w:val="single"/>
                <w:lang w:val="cs-CZ"/>
              </w:rPr>
            </w:pPr>
            <w:r w:rsidRPr="009147E9">
              <w:rPr>
                <w:rFonts w:cs="Arial"/>
                <w:u w:val="single"/>
                <w:lang w:val="cs-CZ"/>
              </w:rPr>
              <w:t>Výzva k odstranění vad a nedostatků:</w:t>
            </w:r>
          </w:p>
          <w:p w14:paraId="6FB8E2E8" w14:textId="1B078599" w:rsidR="0076016E" w:rsidRPr="009147E9" w:rsidRDefault="0076016E" w:rsidP="00093A71">
            <w:pPr>
              <w:pStyle w:val="Normlnpolsk"/>
              <w:shd w:val="clear" w:color="auto" w:fill="FFFFFF" w:themeFill="background1"/>
              <w:spacing w:afterLines="8" w:after="19"/>
              <w:rPr>
                <w:rFonts w:cs="Arial"/>
                <w:lang w:val="cs-CZ"/>
              </w:rPr>
            </w:pPr>
            <w:r w:rsidRPr="009147E9">
              <w:rPr>
                <w:rFonts w:cs="Arial"/>
                <w:lang w:val="cs-CZ"/>
              </w:rPr>
              <w:t xml:space="preserve">Může nastat situace, že JS v průběhu kontroly kritérií formálních náležitostí a přijatelnosti zjistí v žádosti nebo v jejích přílohách určité vady či nedostatky. V takovém případě JS vyzve žadatele prostřednictvím monitorovacího systému (depeše) k jejich odstranění. </w:t>
            </w:r>
          </w:p>
          <w:p w14:paraId="22E5D5B8" w14:textId="59324BB0"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Vady a nedostatky žádosti musí žadatel odstranit ve shodě s výzvou v nepřekročitelné lhůtě </w:t>
            </w:r>
            <w:r w:rsidRPr="009147E9">
              <w:rPr>
                <w:rFonts w:cs="Arial"/>
                <w:b/>
                <w:lang w:val="cs-CZ"/>
              </w:rPr>
              <w:t>10 pracovních dnů</w:t>
            </w:r>
            <w:r w:rsidRPr="009147E9">
              <w:rPr>
                <w:rFonts w:cs="Arial"/>
                <w:lang w:val="cs-CZ"/>
              </w:rPr>
              <w:t xml:space="preserve"> ode dne doručení výzvy</w:t>
            </w:r>
            <w:r>
              <w:rPr>
                <w:rFonts w:cs="Arial"/>
                <w:lang w:val="cs-CZ"/>
              </w:rPr>
              <w:t>.</w:t>
            </w:r>
            <w:r w:rsidRPr="009147E9">
              <w:rPr>
                <w:rFonts w:cs="Arial"/>
                <w:lang w:val="cs-CZ"/>
              </w:rPr>
              <w:t xml:space="preserve"> Pokud nebude žádost v této lhůtě opětovně podána, nebude projekt dále administrován.</w:t>
            </w:r>
          </w:p>
        </w:tc>
        <w:tc>
          <w:tcPr>
            <w:tcW w:w="7566" w:type="dxa"/>
            <w:gridSpan w:val="7"/>
            <w:shd w:val="clear" w:color="auto" w:fill="auto"/>
          </w:tcPr>
          <w:p w14:paraId="6644BBFF" w14:textId="77777777" w:rsidR="0076016E" w:rsidRPr="009147E9" w:rsidRDefault="0076016E" w:rsidP="00093A71">
            <w:pPr>
              <w:shd w:val="clear" w:color="auto" w:fill="FFFFFF" w:themeFill="background1"/>
              <w:spacing w:afterLines="8" w:after="19"/>
              <w:jc w:val="both"/>
              <w:rPr>
                <w:rFonts w:eastAsia="Cambria" w:cs="Arial"/>
                <w:szCs w:val="16"/>
                <w:u w:val="single"/>
                <w:bdr w:val="nil"/>
                <w:lang w:val="pl-PL" w:bidi="pl-PL"/>
              </w:rPr>
            </w:pPr>
            <w:r w:rsidRPr="009147E9">
              <w:rPr>
                <w:rFonts w:eastAsia="Cambria" w:cs="Arial"/>
                <w:szCs w:val="16"/>
                <w:u w:val="single"/>
                <w:bdr w:val="nil"/>
                <w:lang w:val="pl-PL" w:bidi="pl-PL"/>
              </w:rPr>
              <w:t>Wezwanie do usunięcia wad i uchybień:</w:t>
            </w:r>
          </w:p>
          <w:p w14:paraId="75ED22C4" w14:textId="0A9CF9EE"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szCs w:val="16"/>
                <w:bdr w:val="nil"/>
                <w:lang w:val="pl-PL" w:bidi="pl-PL"/>
              </w:rPr>
              <w:t xml:space="preserve">Może zaistnieć sytuacja, że w trakcie kontroli kryteriów wymogów formalnych we wniosku lub w jego załącznikach WS stwierdzi wady czy uchybienia. W takim przypadku WS wzywa wnioskodawcę za pośrednictwem systemu monitorującego (depeszy) do ich usunięcia. </w:t>
            </w:r>
          </w:p>
          <w:p w14:paraId="255BA015" w14:textId="798E8210" w:rsidR="0076016E" w:rsidRPr="009147E9" w:rsidRDefault="0076016E" w:rsidP="00093A71">
            <w:pPr>
              <w:shd w:val="clear" w:color="auto" w:fill="FFFFFF" w:themeFill="background1"/>
              <w:spacing w:afterLines="8" w:after="19"/>
              <w:jc w:val="both"/>
              <w:rPr>
                <w:rFonts w:cs="Arial"/>
                <w:b/>
                <w:bCs/>
                <w:szCs w:val="16"/>
                <w:lang w:val="pl-PL"/>
              </w:rPr>
            </w:pPr>
            <w:r>
              <w:rPr>
                <w:rFonts w:cs="Arial"/>
                <w:szCs w:val="16"/>
                <w:lang w:val="pl-PL"/>
              </w:rPr>
              <w:t>W</w:t>
            </w:r>
            <w:r w:rsidRPr="009147E9">
              <w:rPr>
                <w:rFonts w:cs="Arial"/>
                <w:szCs w:val="16"/>
                <w:lang w:val="pl-PL"/>
              </w:rPr>
              <w:t xml:space="preserve">nioskodawca musi usunąć </w:t>
            </w:r>
            <w:r>
              <w:rPr>
                <w:rFonts w:cs="Arial"/>
                <w:szCs w:val="16"/>
                <w:lang w:val="pl-PL"/>
              </w:rPr>
              <w:t>w</w:t>
            </w:r>
            <w:r w:rsidRPr="009147E9">
              <w:rPr>
                <w:rFonts w:cs="Arial"/>
                <w:szCs w:val="16"/>
                <w:lang w:val="pl-PL"/>
              </w:rPr>
              <w:t xml:space="preserve">ady i uchybienia wniosku w nieprzekraczalnym terminie </w:t>
            </w:r>
            <w:r w:rsidRPr="006A1F33">
              <w:rPr>
                <w:rFonts w:cs="Arial"/>
                <w:b/>
                <w:bCs/>
                <w:szCs w:val="16"/>
                <w:lang w:val="pl-PL"/>
              </w:rPr>
              <w:t>10 dni roboczych</w:t>
            </w:r>
            <w:r w:rsidRPr="009147E9">
              <w:rPr>
                <w:rFonts w:cs="Arial"/>
                <w:szCs w:val="16"/>
                <w:lang w:val="pl-PL"/>
              </w:rPr>
              <w:t xml:space="preserve"> od dnia doręczenia wezwania. Jeśli wniosek nie zostanie ponownie złożony w tym terminie, projekt nie będzie </w:t>
            </w:r>
            <w:r>
              <w:rPr>
                <w:rFonts w:cs="Arial"/>
                <w:szCs w:val="16"/>
                <w:lang w:val="pl-PL"/>
              </w:rPr>
              <w:t>dalej procedowany</w:t>
            </w:r>
            <w:r w:rsidRPr="009147E9">
              <w:rPr>
                <w:rFonts w:cs="Arial"/>
                <w:szCs w:val="16"/>
                <w:lang w:val="pl-PL"/>
              </w:rPr>
              <w:t>.</w:t>
            </w:r>
          </w:p>
        </w:tc>
      </w:tr>
      <w:tr w:rsidR="00EA768D" w:rsidRPr="009147E9" w14:paraId="73996E62" w14:textId="77777777" w:rsidTr="00093A71">
        <w:trPr>
          <w:jc w:val="center"/>
        </w:trPr>
        <w:tc>
          <w:tcPr>
            <w:tcW w:w="0" w:type="auto"/>
            <w:tcBorders>
              <w:right w:val="single" w:sz="18" w:space="0" w:color="4F81BD" w:themeColor="accent1"/>
            </w:tcBorders>
            <w:shd w:val="clear" w:color="auto" w:fill="auto"/>
          </w:tcPr>
          <w:p w14:paraId="265DF85C" w14:textId="77777777" w:rsidR="0076016E" w:rsidRPr="009147E9" w:rsidRDefault="0076016E" w:rsidP="00093A71">
            <w:pPr>
              <w:pStyle w:val="Normlnpolsk"/>
              <w:shd w:val="clear" w:color="auto" w:fill="FFFFFF" w:themeFill="background1"/>
              <w:spacing w:afterLines="8" w:after="19"/>
              <w:jc w:val="center"/>
              <w:rPr>
                <w:rFonts w:cs="Arial"/>
                <w:lang w:val="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E0D9FFC" w14:textId="77777777" w:rsidR="0076016E" w:rsidRPr="009147E9" w:rsidRDefault="0076016E" w:rsidP="00093A71">
            <w:pPr>
              <w:pStyle w:val="Normlnpolsk"/>
              <w:shd w:val="clear" w:color="auto" w:fill="FFFFFF" w:themeFill="background1"/>
              <w:spacing w:afterLines="8" w:after="19"/>
              <w:jc w:val="center"/>
              <w:rPr>
                <w:rFonts w:cs="Arial"/>
                <w:lang w:val="cs-CZ"/>
              </w:rPr>
            </w:pPr>
            <w:r w:rsidRPr="009147E9">
              <w:rPr>
                <w:rFonts w:cs="Arial"/>
                <w:b/>
                <w:lang w:val="cs-CZ"/>
              </w:rPr>
              <w:t xml:space="preserve">Tento postup se netýká případů, kdy zjištěné nedostatky vedou k nesplnění kritérií přijatelnosti </w:t>
            </w:r>
            <w:r w:rsidRPr="007221DE">
              <w:rPr>
                <w:rFonts w:cs="Arial"/>
                <w:b/>
                <w:lang w:val="cs-CZ"/>
              </w:rPr>
              <w:t>1, 2, 4, 16 a 18</w:t>
            </w:r>
            <w:r w:rsidRPr="009147E9">
              <w:rPr>
                <w:rFonts w:cs="Arial"/>
                <w:b/>
                <w:lang w:val="cs-CZ"/>
              </w:rPr>
              <w:t>. U těchto kritérií není možné nedostatky odstranit.</w:t>
            </w:r>
          </w:p>
        </w:tc>
        <w:tc>
          <w:tcPr>
            <w:tcW w:w="0" w:type="auto"/>
            <w:tcBorders>
              <w:left w:val="single" w:sz="18" w:space="0" w:color="4F81BD" w:themeColor="accent1"/>
            </w:tcBorders>
            <w:shd w:val="clear" w:color="auto" w:fill="auto"/>
          </w:tcPr>
          <w:p w14:paraId="6BBF7A15" w14:textId="77777777" w:rsidR="0076016E" w:rsidRPr="009147E9" w:rsidRDefault="0076016E" w:rsidP="00093A71">
            <w:pPr>
              <w:pStyle w:val="Normlnpolsk"/>
              <w:shd w:val="clear" w:color="auto" w:fill="FFFFFF" w:themeFill="background1"/>
              <w:spacing w:afterLines="8" w:after="19"/>
              <w:jc w:val="center"/>
              <w:rPr>
                <w:rFonts w:cs="Arial"/>
                <w:lang w:val="cs-CZ"/>
              </w:rPr>
            </w:pPr>
          </w:p>
        </w:tc>
        <w:tc>
          <w:tcPr>
            <w:tcW w:w="436" w:type="dxa"/>
            <w:gridSpan w:val="2"/>
            <w:tcBorders>
              <w:right w:val="single" w:sz="18" w:space="0" w:color="4F81BD" w:themeColor="accent1"/>
            </w:tcBorders>
            <w:shd w:val="clear" w:color="auto" w:fill="auto"/>
          </w:tcPr>
          <w:p w14:paraId="2BBB7B6E"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27AF1EB" w14:textId="0EC8EDDD"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r w:rsidRPr="009147E9">
              <w:rPr>
                <w:rFonts w:eastAsia="Cambria" w:cs="Arial"/>
                <w:b/>
                <w:bCs/>
                <w:szCs w:val="16"/>
                <w:bdr w:val="nil"/>
                <w:lang w:val="pl-PL" w:bidi="pl-PL"/>
              </w:rPr>
              <w:t xml:space="preserve">To postępowanie nie dotyczy przypadku, kiedy uchybienia zostaną stwierdzone w następujących kryteriach kwalifikowalności </w:t>
            </w:r>
            <w:r w:rsidRPr="007221DE">
              <w:rPr>
                <w:rFonts w:eastAsia="Cambria" w:cs="Arial"/>
                <w:b/>
                <w:bCs/>
                <w:szCs w:val="16"/>
                <w:bdr w:val="nil"/>
                <w:lang w:val="pl-PL" w:bidi="pl-PL"/>
              </w:rPr>
              <w:t xml:space="preserve">1, 2, 4, 16 </w:t>
            </w:r>
            <w:r w:rsidR="00DA79F8">
              <w:rPr>
                <w:rFonts w:eastAsia="Cambria" w:cs="Arial"/>
                <w:b/>
                <w:bCs/>
                <w:szCs w:val="16"/>
                <w:bdr w:val="nil"/>
                <w:lang w:val="pl-PL" w:bidi="pl-PL"/>
              </w:rPr>
              <w:t>i</w:t>
            </w:r>
            <w:r w:rsidRPr="007221DE">
              <w:rPr>
                <w:rFonts w:eastAsia="Cambria" w:cs="Arial"/>
                <w:b/>
                <w:bCs/>
                <w:szCs w:val="16"/>
                <w:bdr w:val="nil"/>
                <w:lang w:val="pl-PL" w:bidi="pl-PL"/>
              </w:rPr>
              <w:t xml:space="preserve"> 18</w:t>
            </w:r>
            <w:r w:rsidRPr="009147E9">
              <w:rPr>
                <w:rFonts w:eastAsia="Cambria" w:cs="Arial"/>
                <w:b/>
                <w:bCs/>
                <w:szCs w:val="16"/>
                <w:bdr w:val="nil"/>
                <w:lang w:val="pl-PL" w:bidi="pl-PL"/>
              </w:rPr>
              <w:t>. Usunięcia uchybień w tych kryteriach nie jest możliwe.</w:t>
            </w:r>
          </w:p>
        </w:tc>
        <w:tc>
          <w:tcPr>
            <w:tcW w:w="434" w:type="dxa"/>
            <w:gridSpan w:val="2"/>
            <w:tcBorders>
              <w:left w:val="single" w:sz="18" w:space="0" w:color="4F81BD" w:themeColor="accent1"/>
            </w:tcBorders>
            <w:shd w:val="clear" w:color="auto" w:fill="auto"/>
          </w:tcPr>
          <w:p w14:paraId="519F9EBC" w14:textId="77777777" w:rsidR="0076016E" w:rsidRPr="009147E9" w:rsidRDefault="0076016E" w:rsidP="00093A71">
            <w:pPr>
              <w:shd w:val="clear" w:color="auto" w:fill="FFFFFF" w:themeFill="background1"/>
              <w:spacing w:afterLines="8" w:after="19"/>
              <w:jc w:val="both"/>
              <w:rPr>
                <w:rFonts w:eastAsia="Cambria" w:cs="Arial"/>
                <w:szCs w:val="16"/>
                <w:bdr w:val="nil"/>
                <w:lang w:val="pl-PL" w:bidi="pl-PL"/>
              </w:rPr>
            </w:pPr>
          </w:p>
        </w:tc>
      </w:tr>
      <w:tr w:rsidR="0076016E" w:rsidRPr="009147E9" w14:paraId="1C72165F" w14:textId="77777777" w:rsidTr="00093A71">
        <w:trPr>
          <w:jc w:val="center"/>
        </w:trPr>
        <w:tc>
          <w:tcPr>
            <w:tcW w:w="0" w:type="auto"/>
            <w:gridSpan w:val="3"/>
            <w:shd w:val="clear" w:color="auto" w:fill="auto"/>
          </w:tcPr>
          <w:p w14:paraId="602C8881" w14:textId="4D59E118"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Výzva k odstranění vad a nedostatků žádosti (výzva) obsahuje: </w:t>
            </w:r>
          </w:p>
        </w:tc>
        <w:tc>
          <w:tcPr>
            <w:tcW w:w="7566" w:type="dxa"/>
            <w:gridSpan w:val="7"/>
            <w:shd w:val="clear" w:color="auto" w:fill="auto"/>
          </w:tcPr>
          <w:p w14:paraId="277DB413" w14:textId="0C1D3D33" w:rsidR="0076016E" w:rsidRPr="009147E9" w:rsidRDefault="0076016E" w:rsidP="00093A71">
            <w:pPr>
              <w:shd w:val="clear" w:color="auto" w:fill="FFFFFF" w:themeFill="background1"/>
              <w:spacing w:afterLines="8" w:after="19"/>
              <w:jc w:val="both"/>
              <w:rPr>
                <w:rFonts w:eastAsia="Cambria" w:cs="Arial"/>
                <w:szCs w:val="16"/>
                <w:bdr w:val="nil"/>
                <w:lang w:val="pl-PL" w:eastAsia="cs-CZ" w:bidi="pl-PL"/>
              </w:rPr>
            </w:pPr>
            <w:r w:rsidRPr="009147E9">
              <w:rPr>
                <w:rFonts w:eastAsia="Cambria" w:cs="Arial"/>
                <w:szCs w:val="16"/>
                <w:bdr w:val="nil"/>
                <w:lang w:val="pl-PL" w:bidi="pl-PL"/>
              </w:rPr>
              <w:t>Wezwanie do usunięcia wad i uchybień</w:t>
            </w:r>
            <w:r w:rsidR="00BA58D3">
              <w:rPr>
                <w:rFonts w:eastAsia="Cambria" w:cs="Arial"/>
                <w:szCs w:val="16"/>
                <w:bdr w:val="nil"/>
                <w:lang w:val="pl-PL" w:bidi="pl-PL"/>
              </w:rPr>
              <w:t xml:space="preserve"> we</w:t>
            </w:r>
            <w:r w:rsidRPr="009147E9">
              <w:rPr>
                <w:rFonts w:eastAsia="Cambria" w:cs="Arial"/>
                <w:szCs w:val="16"/>
                <w:bdr w:val="nil"/>
                <w:lang w:val="pl-PL" w:bidi="pl-PL"/>
              </w:rPr>
              <w:t xml:space="preserve"> wniosku (wezwanie) zawiera:  </w:t>
            </w:r>
          </w:p>
        </w:tc>
      </w:tr>
      <w:tr w:rsidR="0076016E" w:rsidRPr="009147E9" w14:paraId="1C488C4D" w14:textId="77777777" w:rsidTr="00093A71">
        <w:trPr>
          <w:jc w:val="center"/>
        </w:trPr>
        <w:tc>
          <w:tcPr>
            <w:tcW w:w="0" w:type="auto"/>
            <w:gridSpan w:val="3"/>
            <w:shd w:val="clear" w:color="auto" w:fill="auto"/>
          </w:tcPr>
          <w:p w14:paraId="5FD0E957" w14:textId="5F7096B6"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b/>
                <w:i/>
                <w:szCs w:val="16"/>
                <w:u w:val="single"/>
              </w:rPr>
            </w:pPr>
            <w:r w:rsidRPr="009147E9">
              <w:rPr>
                <w:rFonts w:cs="Arial"/>
                <w:szCs w:val="16"/>
              </w:rPr>
              <w:t>seznam vad žádosti zjištěných v průběhu kontroly formálních náležitostí žádosti, jejichž neodstranění bude mít za následek zastavení řízení,</w:t>
            </w:r>
          </w:p>
        </w:tc>
        <w:tc>
          <w:tcPr>
            <w:tcW w:w="7566" w:type="dxa"/>
            <w:gridSpan w:val="7"/>
            <w:shd w:val="clear" w:color="auto" w:fill="auto"/>
          </w:tcPr>
          <w:p w14:paraId="6C949C99" w14:textId="6714FF91" w:rsidR="0076016E" w:rsidRPr="009147E9" w:rsidRDefault="0076016E" w:rsidP="00093A71">
            <w:pPr>
              <w:pStyle w:val="Normlnpolsk"/>
              <w:numPr>
                <w:ilvl w:val="0"/>
                <w:numId w:val="4"/>
              </w:numPr>
              <w:shd w:val="clear" w:color="auto" w:fill="FFFFFF" w:themeFill="background1"/>
              <w:spacing w:afterLines="8" w:after="19"/>
              <w:rPr>
                <w:rFonts w:cs="Arial"/>
              </w:rPr>
            </w:pPr>
            <w:r w:rsidRPr="009147E9">
              <w:rPr>
                <w:rFonts w:eastAsia="Cambria" w:cs="Arial"/>
                <w:bdr w:val="nil"/>
                <w:lang w:bidi="pl-PL"/>
              </w:rPr>
              <w:t xml:space="preserve">wykaz wad we wniosku stwierdzonych w trakcie kontroli wymogów formalnych wniosku, których nieusunięcie będzie skutkować wydaniem postanowienia o zakończeniu </w:t>
            </w:r>
            <w:r>
              <w:rPr>
                <w:rFonts w:eastAsia="Cambria" w:cs="Arial"/>
                <w:bdr w:val="nil"/>
                <w:lang w:bidi="pl-PL"/>
              </w:rPr>
              <w:t>procedowania</w:t>
            </w:r>
            <w:r w:rsidRPr="009147E9">
              <w:rPr>
                <w:rFonts w:eastAsia="Cambria" w:cs="Arial"/>
                <w:bdr w:val="nil"/>
                <w:lang w:bidi="pl-PL"/>
              </w:rPr>
              <w:t xml:space="preserve"> projektu, </w:t>
            </w:r>
          </w:p>
        </w:tc>
      </w:tr>
      <w:tr w:rsidR="0076016E" w:rsidRPr="009147E9" w14:paraId="650649EB" w14:textId="77777777" w:rsidTr="00093A71">
        <w:trPr>
          <w:jc w:val="center"/>
        </w:trPr>
        <w:tc>
          <w:tcPr>
            <w:tcW w:w="0" w:type="auto"/>
            <w:gridSpan w:val="3"/>
            <w:shd w:val="clear" w:color="auto" w:fill="auto"/>
          </w:tcPr>
          <w:p w14:paraId="263B1D0C" w14:textId="4EE25583"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seznam nedostatků žádosti zjištěných v průběhu kontroly přijatelnosti žádosti, jejichž neodstranění bude mít za následek vydání rozhodnutí, kterým se žádost zcela zamítá,</w:t>
            </w:r>
          </w:p>
        </w:tc>
        <w:tc>
          <w:tcPr>
            <w:tcW w:w="7566" w:type="dxa"/>
            <w:gridSpan w:val="7"/>
            <w:shd w:val="clear" w:color="auto" w:fill="auto"/>
          </w:tcPr>
          <w:p w14:paraId="44D61C3E" w14:textId="3EE35421" w:rsidR="0076016E" w:rsidRPr="009147E9" w:rsidRDefault="0076016E" w:rsidP="00093A71">
            <w:pPr>
              <w:pStyle w:val="Normlnpolsk"/>
              <w:numPr>
                <w:ilvl w:val="0"/>
                <w:numId w:val="4"/>
              </w:numPr>
              <w:shd w:val="clear" w:color="auto" w:fill="FFFFFF" w:themeFill="background1"/>
              <w:spacing w:afterLines="8" w:after="19"/>
              <w:rPr>
                <w:rFonts w:eastAsia="Cambria" w:cs="Arial"/>
                <w:bdr w:val="nil"/>
                <w:lang w:bidi="pl-PL"/>
              </w:rPr>
            </w:pPr>
            <w:r w:rsidRPr="009147E9">
              <w:rPr>
                <w:rFonts w:eastAsia="Cambria" w:cs="Arial"/>
                <w:bdr w:val="nil"/>
                <w:lang w:bidi="pl-PL"/>
              </w:rPr>
              <w:t xml:space="preserve">wykaz uchybień wniosku stwierdzonych w trakcie kontroli kwalifikowalności wniosku, których nieusunięcie będzie skutkować wydaniem decyzji administracyjnej o zakończeniu </w:t>
            </w:r>
            <w:r>
              <w:rPr>
                <w:rFonts w:eastAsia="Cambria" w:cs="Arial"/>
                <w:bdr w:val="nil"/>
                <w:lang w:bidi="pl-PL"/>
              </w:rPr>
              <w:t>procedowania</w:t>
            </w:r>
            <w:r w:rsidRPr="009147E9">
              <w:rPr>
                <w:rFonts w:eastAsia="Cambria" w:cs="Arial"/>
                <w:bdr w:val="nil"/>
                <w:lang w:bidi="pl-PL"/>
              </w:rPr>
              <w:t xml:space="preserve"> projektu, </w:t>
            </w:r>
          </w:p>
        </w:tc>
      </w:tr>
      <w:tr w:rsidR="0076016E" w:rsidRPr="009147E9" w14:paraId="3B1983FB" w14:textId="77777777" w:rsidTr="00093A71">
        <w:trPr>
          <w:jc w:val="center"/>
        </w:trPr>
        <w:tc>
          <w:tcPr>
            <w:tcW w:w="0" w:type="auto"/>
            <w:gridSpan w:val="3"/>
            <w:shd w:val="clear" w:color="auto" w:fill="auto"/>
          </w:tcPr>
          <w:p w14:paraId="3D4E9C94" w14:textId="321F4989"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i/>
                <w:szCs w:val="16"/>
              </w:rPr>
            </w:pPr>
            <w:r w:rsidRPr="009147E9">
              <w:rPr>
                <w:rFonts w:cs="Arial"/>
                <w:szCs w:val="16"/>
              </w:rPr>
              <w:t>seznam doporučení k úpravě žádosti vypracovaného na základě nedostatků zjištěných v průběhu kontroly přijatelnosti žádosti, jejichž neodstranění nemá za následek nesplnění některého z kritérií přijatelnosti, ale může vést k tomu, že projekt bude hůře hodnocen v rámci následného bodového hodnocení,</w:t>
            </w:r>
          </w:p>
        </w:tc>
        <w:tc>
          <w:tcPr>
            <w:tcW w:w="7566" w:type="dxa"/>
            <w:gridSpan w:val="7"/>
            <w:shd w:val="clear" w:color="auto" w:fill="auto"/>
          </w:tcPr>
          <w:p w14:paraId="0BD9BC4D" w14:textId="7554D48C" w:rsidR="0076016E" w:rsidRPr="009147E9" w:rsidRDefault="0076016E" w:rsidP="00093A71">
            <w:pPr>
              <w:pStyle w:val="Odstavecseseznamem"/>
              <w:numPr>
                <w:ilvl w:val="0"/>
                <w:numId w:val="4"/>
              </w:numPr>
              <w:shd w:val="clear" w:color="auto" w:fill="FFFFFF" w:themeFill="background1"/>
              <w:spacing w:afterLines="8" w:after="19"/>
              <w:contextualSpacing w:val="0"/>
              <w:jc w:val="both"/>
              <w:rPr>
                <w:rFonts w:eastAsia="Times New Roman" w:cs="Arial"/>
                <w:b/>
                <w:szCs w:val="16"/>
                <w:lang w:val="pl-PL" w:eastAsia="cs-CZ"/>
              </w:rPr>
            </w:pPr>
            <w:r w:rsidRPr="009147E9">
              <w:rPr>
                <w:rFonts w:cs="Arial"/>
                <w:szCs w:val="16"/>
                <w:lang w:val="pl-PL"/>
              </w:rPr>
              <w:t>wykaz zaleceń do poprawienia wniosku sporządzonych w oparciu o uchybienia stwierdzone w trakcie kontroli kwalifikowalności wniosku, których nieusunięcie nie oznacza niespełnienia któregoś z kryteriów kwalifikowalności, może jednak skutkować niższą oceną wniosku w ramach oceny punktowej,</w:t>
            </w:r>
          </w:p>
        </w:tc>
      </w:tr>
      <w:tr w:rsidR="0076016E" w:rsidRPr="009147E9" w14:paraId="2E14E40C" w14:textId="77777777" w:rsidTr="00093A71">
        <w:trPr>
          <w:trHeight w:val="430"/>
          <w:jc w:val="center"/>
        </w:trPr>
        <w:tc>
          <w:tcPr>
            <w:tcW w:w="0" w:type="auto"/>
            <w:gridSpan w:val="3"/>
            <w:shd w:val="clear" w:color="auto" w:fill="auto"/>
          </w:tcPr>
          <w:p w14:paraId="5CE8FBE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b/>
                <w:szCs w:val="16"/>
              </w:rPr>
            </w:pPr>
            <w:r w:rsidRPr="009147E9">
              <w:rPr>
                <w:rFonts w:cs="Arial"/>
                <w:szCs w:val="16"/>
              </w:rPr>
              <w:lastRenderedPageBreak/>
              <w:t xml:space="preserve">lhůtu, ve které je nutné upravenou projektovou žádost znovu předložit. </w:t>
            </w:r>
          </w:p>
        </w:tc>
        <w:tc>
          <w:tcPr>
            <w:tcW w:w="7566" w:type="dxa"/>
            <w:gridSpan w:val="7"/>
            <w:shd w:val="clear" w:color="auto" w:fill="auto"/>
          </w:tcPr>
          <w:p w14:paraId="71142D25" w14:textId="77777777" w:rsidR="0076016E" w:rsidRPr="009147E9" w:rsidRDefault="0076016E" w:rsidP="00093A71">
            <w:pPr>
              <w:numPr>
                <w:ilvl w:val="0"/>
                <w:numId w:val="4"/>
              </w:numPr>
              <w:shd w:val="clear" w:color="auto" w:fill="FFFFFF" w:themeFill="background1"/>
              <w:spacing w:afterLines="8" w:after="19"/>
              <w:jc w:val="both"/>
              <w:rPr>
                <w:rFonts w:cs="Arial"/>
                <w:b/>
                <w:szCs w:val="16"/>
                <w:lang w:val="pl-PL"/>
              </w:rPr>
            </w:pPr>
            <w:r w:rsidRPr="009147E9">
              <w:rPr>
                <w:rFonts w:eastAsia="Cambria" w:cs="Arial"/>
                <w:szCs w:val="16"/>
                <w:bdr w:val="nil"/>
                <w:lang w:val="pl-PL" w:bidi="pl-PL"/>
              </w:rPr>
              <w:t xml:space="preserve">termin ponownego </w:t>
            </w:r>
            <w:r>
              <w:rPr>
                <w:rFonts w:eastAsia="Cambria" w:cs="Arial"/>
                <w:szCs w:val="16"/>
                <w:bdr w:val="nil"/>
                <w:lang w:val="pl-PL" w:bidi="pl-PL"/>
              </w:rPr>
              <w:t xml:space="preserve">złożenia </w:t>
            </w:r>
            <w:r w:rsidRPr="009147E9">
              <w:rPr>
                <w:rFonts w:eastAsia="Cambria" w:cs="Arial"/>
                <w:szCs w:val="16"/>
                <w:bdr w:val="nil"/>
                <w:lang w:val="pl-PL" w:bidi="pl-PL"/>
              </w:rPr>
              <w:t xml:space="preserve">poprawionego wniosku. </w:t>
            </w:r>
          </w:p>
        </w:tc>
      </w:tr>
      <w:tr w:rsidR="00EA768D" w:rsidRPr="009147E9" w14:paraId="4D960FC9" w14:textId="77777777" w:rsidTr="00093A71">
        <w:trPr>
          <w:jc w:val="center"/>
        </w:trPr>
        <w:tc>
          <w:tcPr>
            <w:tcW w:w="0" w:type="auto"/>
            <w:tcBorders>
              <w:right w:val="single" w:sz="18" w:space="0" w:color="4F81BD" w:themeColor="accent1"/>
            </w:tcBorders>
            <w:shd w:val="clear" w:color="auto" w:fill="auto"/>
          </w:tcPr>
          <w:p w14:paraId="727D60B8"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4EF4742B" w14:textId="58C17B15" w:rsidR="0076016E" w:rsidRPr="009147E9" w:rsidRDefault="0076016E" w:rsidP="00093A71">
            <w:pPr>
              <w:jc w:val="center"/>
              <w:rPr>
                <w:rFonts w:cs="Arial"/>
                <w:b/>
                <w:color w:val="000000"/>
                <w:szCs w:val="16"/>
              </w:rPr>
            </w:pPr>
            <w:r w:rsidRPr="009147E9">
              <w:rPr>
                <w:rFonts w:cs="Arial"/>
                <w:b/>
                <w:color w:val="000000"/>
                <w:szCs w:val="16"/>
              </w:rPr>
              <w:t>Projektovou žádost lze upravit pouze v rozsahu uvedeném ve výzvě k úpravě žádosti.</w:t>
            </w:r>
          </w:p>
          <w:p w14:paraId="1319833F" w14:textId="77777777" w:rsidR="0076016E" w:rsidRPr="009147E9" w:rsidRDefault="0076016E" w:rsidP="00093A71">
            <w:pPr>
              <w:jc w:val="center"/>
              <w:rPr>
                <w:b/>
              </w:rPr>
            </w:pPr>
            <w:r w:rsidRPr="009147E9">
              <w:rPr>
                <w:rFonts w:cs="Arial"/>
                <w:b/>
                <w:color w:val="000000"/>
                <w:szCs w:val="16"/>
              </w:rPr>
              <w:t>Upravená žádost musí být předložena stejným způsobem jako původní žádost prostřednictvím monitorovacího systému a opět podepsána kvalifikovaným elektronickým podpisem.</w:t>
            </w:r>
          </w:p>
          <w:p w14:paraId="54CCB165"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0" w:type="auto"/>
            <w:tcBorders>
              <w:left w:val="single" w:sz="18" w:space="0" w:color="4F81BD" w:themeColor="accent1"/>
            </w:tcBorders>
            <w:shd w:val="clear" w:color="auto" w:fill="auto"/>
          </w:tcPr>
          <w:p w14:paraId="4BBE61A8" w14:textId="77777777" w:rsidR="0076016E" w:rsidRPr="009147E9" w:rsidRDefault="0076016E" w:rsidP="00093A71">
            <w:pPr>
              <w:pStyle w:val="Normlnpolsk"/>
              <w:shd w:val="clear" w:color="auto" w:fill="FFFFFF" w:themeFill="background1"/>
              <w:spacing w:afterLines="8" w:after="19"/>
              <w:rPr>
                <w:rFonts w:cs="Arial"/>
                <w:noProof/>
                <w:lang w:val="cs-CZ"/>
              </w:rPr>
            </w:pPr>
          </w:p>
        </w:tc>
        <w:tc>
          <w:tcPr>
            <w:tcW w:w="436" w:type="dxa"/>
            <w:gridSpan w:val="2"/>
            <w:tcBorders>
              <w:right w:val="single" w:sz="18" w:space="0" w:color="4F81BD" w:themeColor="accent1"/>
            </w:tcBorders>
            <w:shd w:val="clear" w:color="auto" w:fill="auto"/>
          </w:tcPr>
          <w:p w14:paraId="61B54E6F" w14:textId="77777777" w:rsidR="0076016E" w:rsidRPr="009147E9" w:rsidRDefault="0076016E" w:rsidP="00093A71">
            <w:pPr>
              <w:shd w:val="clear" w:color="auto" w:fill="FFFFFF" w:themeFill="background1"/>
              <w:spacing w:afterLines="8" w:after="19"/>
              <w:jc w:val="both"/>
              <w:rPr>
                <w:rFonts w:eastAsia="Cambria" w:cs="Arial"/>
                <w:b/>
                <w:bCs/>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38EE174" w14:textId="119BBF41" w:rsidR="0076016E" w:rsidRPr="009147E9" w:rsidRDefault="0076016E" w:rsidP="00093A71">
            <w:pPr>
              <w:shd w:val="clear" w:color="auto" w:fill="FFFFFF" w:themeFill="background1"/>
              <w:spacing w:afterLines="8" w:after="19"/>
              <w:jc w:val="center"/>
              <w:rPr>
                <w:rFonts w:eastAsia="Cambria" w:cs="Arial"/>
                <w:b/>
                <w:bCs/>
                <w:szCs w:val="16"/>
                <w:bdr w:val="nil"/>
                <w:lang w:val="pl-PL" w:bidi="pl-PL"/>
              </w:rPr>
            </w:pPr>
            <w:r w:rsidRPr="009147E9">
              <w:rPr>
                <w:rFonts w:eastAsia="Cambria" w:cs="Arial"/>
                <w:b/>
                <w:bCs/>
                <w:szCs w:val="16"/>
                <w:bdr w:val="nil"/>
                <w:lang w:val="pl-PL" w:bidi="pl-PL"/>
              </w:rPr>
              <w:t>Wniosek projektowy można poprawić wyłącznie w zakresie podanym w wezwaniu do poprawienia wniosku.</w:t>
            </w:r>
          </w:p>
          <w:p w14:paraId="1B6BCC8D" w14:textId="77777777" w:rsidR="0076016E" w:rsidRPr="009147E9" w:rsidRDefault="0076016E" w:rsidP="00093A71">
            <w:pPr>
              <w:shd w:val="clear" w:color="auto" w:fill="FFFFFF" w:themeFill="background1"/>
              <w:spacing w:afterLines="8" w:after="19"/>
              <w:jc w:val="center"/>
              <w:rPr>
                <w:rFonts w:eastAsia="Cambria" w:cs="Arial"/>
                <w:b/>
                <w:bCs/>
                <w:szCs w:val="16"/>
                <w:bdr w:val="nil"/>
                <w:lang w:val="pl-PL" w:bidi="pl-PL"/>
              </w:rPr>
            </w:pPr>
            <w:r w:rsidRPr="009147E9">
              <w:rPr>
                <w:rFonts w:eastAsia="Cambria" w:cs="Arial"/>
                <w:b/>
                <w:bCs/>
                <w:szCs w:val="16"/>
                <w:bdr w:val="nil"/>
                <w:lang w:val="pl-PL" w:bidi="pl-PL"/>
              </w:rPr>
              <w:t>Poprawiony wniosek musi zostać złożony w taki sam sposób, jak wniosek oryginalny, czyli za pośrednictwem systemu monitorującego</w:t>
            </w:r>
            <w:r>
              <w:rPr>
                <w:rFonts w:eastAsia="Cambria" w:cs="Arial"/>
                <w:b/>
                <w:bCs/>
                <w:szCs w:val="16"/>
                <w:bdr w:val="nil"/>
                <w:lang w:val="pl-PL" w:bidi="pl-PL"/>
              </w:rPr>
              <w:t>,</w:t>
            </w:r>
            <w:r w:rsidRPr="009147E9">
              <w:rPr>
                <w:rFonts w:eastAsia="Cambria" w:cs="Arial"/>
                <w:b/>
                <w:bCs/>
                <w:szCs w:val="16"/>
                <w:bdr w:val="nil"/>
                <w:lang w:val="pl-PL" w:bidi="pl-PL"/>
              </w:rPr>
              <w:t xml:space="preserve"> i ponownie podpisany kwalifikowanym podpisem elektronicznym.</w:t>
            </w:r>
          </w:p>
        </w:tc>
        <w:tc>
          <w:tcPr>
            <w:tcW w:w="434" w:type="dxa"/>
            <w:gridSpan w:val="2"/>
            <w:tcBorders>
              <w:left w:val="single" w:sz="18" w:space="0" w:color="4F81BD" w:themeColor="accent1"/>
            </w:tcBorders>
            <w:shd w:val="clear" w:color="auto" w:fill="auto"/>
          </w:tcPr>
          <w:p w14:paraId="1192F38D" w14:textId="77777777" w:rsidR="0076016E" w:rsidRPr="009147E9" w:rsidRDefault="0076016E" w:rsidP="00093A71">
            <w:pPr>
              <w:shd w:val="clear" w:color="auto" w:fill="FFFFFF" w:themeFill="background1"/>
              <w:spacing w:afterLines="8" w:after="19"/>
              <w:jc w:val="both"/>
              <w:rPr>
                <w:rFonts w:eastAsia="Cambria" w:cs="Arial"/>
                <w:b/>
                <w:bCs/>
                <w:szCs w:val="16"/>
                <w:bdr w:val="nil"/>
                <w:lang w:val="pl-PL" w:bidi="pl-PL"/>
              </w:rPr>
            </w:pPr>
          </w:p>
        </w:tc>
      </w:tr>
      <w:tr w:rsidR="0076016E" w:rsidRPr="009147E9" w14:paraId="46D835C8" w14:textId="77777777" w:rsidTr="00093A71">
        <w:trPr>
          <w:jc w:val="center"/>
        </w:trPr>
        <w:tc>
          <w:tcPr>
            <w:tcW w:w="0" w:type="auto"/>
            <w:gridSpan w:val="3"/>
            <w:shd w:val="clear" w:color="auto" w:fill="auto"/>
          </w:tcPr>
          <w:p w14:paraId="10E86844" w14:textId="1E33915E" w:rsidR="0076016E" w:rsidRPr="009147E9" w:rsidRDefault="0076016E" w:rsidP="00093A71">
            <w:r w:rsidRPr="009147E9">
              <w:t xml:space="preserve">V případě, že upravená žádost nadále vykazuje vady či nedostatky i po jejím doplnění, JS opětovně vyzve žadatele k jejich odstranění. V takovém případě musí žadatel vady a nedostatky žádosti odstranit ve shodě s výzvou ve lhůtě 5 pracovních dnů ode dne doručení </w:t>
            </w:r>
            <w:proofErr w:type="gramStart"/>
            <w:r w:rsidRPr="009147E9">
              <w:t>výzvy .</w:t>
            </w:r>
            <w:proofErr w:type="gramEnd"/>
            <w:r w:rsidRPr="009147E9">
              <w:t xml:space="preserve"> </w:t>
            </w:r>
          </w:p>
          <w:p w14:paraId="3EF4AECD" w14:textId="77777777" w:rsidR="0076016E" w:rsidRPr="009147E9" w:rsidRDefault="0076016E" w:rsidP="00093A71">
            <w:r w:rsidRPr="009147E9">
              <w:t>Opětovně vyzvat žadatele k doplnění lze pouze v případě, kdy:</w:t>
            </w:r>
          </w:p>
          <w:p w14:paraId="4BE2CDDB" w14:textId="2834AFD7" w:rsidR="0076016E" w:rsidRPr="009147E9" w:rsidRDefault="0076016E" w:rsidP="00093A71">
            <w:r w:rsidRPr="009147E9">
              <w:t xml:space="preserve">- </w:t>
            </w:r>
            <w:r w:rsidR="00FD6045" w:rsidRPr="009147E9">
              <w:t xml:space="preserve">vady / nedostatky nebyly řádně odstraněny </w:t>
            </w:r>
            <w:r w:rsidR="00FD6045">
              <w:t xml:space="preserve">na základě </w:t>
            </w:r>
            <w:r w:rsidRPr="009147E9">
              <w:t>první výzv</w:t>
            </w:r>
            <w:r w:rsidR="00FD6045">
              <w:t>y</w:t>
            </w:r>
            <w:r w:rsidRPr="009147E9">
              <w:t xml:space="preserve"> </w:t>
            </w:r>
          </w:p>
          <w:p w14:paraId="57002D2A" w14:textId="084A834E" w:rsidR="0076016E" w:rsidRPr="009147E9" w:rsidRDefault="0076016E" w:rsidP="00093A71">
            <w:r w:rsidRPr="009147E9">
              <w:t xml:space="preserve">- </w:t>
            </w:r>
            <w:r w:rsidR="00FD6045" w:rsidRPr="00FD6045">
              <w:t>vady/nedostatky vznikly v důsledku nesprávného odstranění vad/nedostatků uvedených v první výzvě.</w:t>
            </w:r>
          </w:p>
          <w:p w14:paraId="3CD17F99" w14:textId="77777777" w:rsidR="0076016E" w:rsidRPr="009147E9" w:rsidRDefault="0076016E" w:rsidP="00093A71"/>
          <w:p w14:paraId="4C18D42B" w14:textId="526AFF83" w:rsidR="0076016E" w:rsidRPr="009147E9" w:rsidRDefault="0076016E" w:rsidP="00093A71">
            <w:r w:rsidRPr="009147E9">
              <w:t xml:space="preserve">Opětovná výzva k odstranění vad a nedostatků žádosti (výzva) obsahuje: </w:t>
            </w:r>
          </w:p>
          <w:p w14:paraId="6F904950" w14:textId="05C90206" w:rsidR="0076016E" w:rsidRPr="009147E9" w:rsidRDefault="0076016E" w:rsidP="00093A71">
            <w:r w:rsidRPr="009147E9">
              <w:t>- seznam vad žádosti zjištěných v průběhu opětovné kontroly formálních náležitostí žádosti, jejichž neodstranění bude mít za následek zastavení řízení,</w:t>
            </w:r>
          </w:p>
          <w:p w14:paraId="0D597E26" w14:textId="0457BD33" w:rsidR="0076016E" w:rsidRPr="009147E9" w:rsidRDefault="0076016E" w:rsidP="00093A71">
            <w:r w:rsidRPr="009147E9">
              <w:t>- seznam nedostatků žádosti zjištěných v průběhu opětovné kontroly přijatelnosti žádosti, jejichž neodstranění bude mít za následek vydání rozhodnutí, kterým se žádost zcela zamítá,</w:t>
            </w:r>
          </w:p>
          <w:p w14:paraId="3D49237D" w14:textId="77777777" w:rsidR="0076016E" w:rsidRPr="009147E9" w:rsidRDefault="0076016E" w:rsidP="00093A71">
            <w:r w:rsidRPr="009147E9">
              <w:t xml:space="preserve">- lhůtu, ve které je nutné upravenou projektovou žádost znovu předložit. </w:t>
            </w:r>
          </w:p>
          <w:p w14:paraId="39E34847" w14:textId="1400755B" w:rsidR="0076016E" w:rsidRPr="009147E9" w:rsidRDefault="0076016E" w:rsidP="00093A71">
            <w:r w:rsidRPr="009147E9">
              <w:t>Všechna ostatní ustanovení, týkající se první výzvy k doplnění žádosti, jsou obdobně aplikována i v případě opětovné výzvy k doplnění žádosti.</w:t>
            </w:r>
          </w:p>
          <w:p w14:paraId="5F58ABC6" w14:textId="77777777" w:rsidR="0076016E" w:rsidRPr="009147E9" w:rsidRDefault="0076016E" w:rsidP="00093A71">
            <w:pPr>
              <w:pStyle w:val="Normlnpolsk"/>
              <w:shd w:val="clear" w:color="auto" w:fill="FFFFFF" w:themeFill="background1"/>
              <w:spacing w:afterLines="8" w:after="19"/>
              <w:rPr>
                <w:rFonts w:cs="Arial"/>
                <w:b/>
                <w:lang w:val="cs-CZ"/>
              </w:rPr>
            </w:pPr>
          </w:p>
        </w:tc>
        <w:tc>
          <w:tcPr>
            <w:tcW w:w="7566" w:type="dxa"/>
            <w:gridSpan w:val="7"/>
            <w:shd w:val="clear" w:color="auto" w:fill="auto"/>
          </w:tcPr>
          <w:p w14:paraId="67C2BEEB" w14:textId="531CD949"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W przypadku, gdy zmodyfikowany wniosek nadal wykazuje wady lub </w:t>
            </w:r>
            <w:r>
              <w:rPr>
                <w:rFonts w:eastAsia="Cambria" w:cs="Arial"/>
                <w:bCs/>
                <w:szCs w:val="16"/>
                <w:bdr w:val="nil"/>
                <w:lang w:val="pl-PL" w:bidi="pl-PL"/>
              </w:rPr>
              <w:t>uchybienia</w:t>
            </w:r>
            <w:r w:rsidRPr="009147E9">
              <w:rPr>
                <w:rFonts w:eastAsia="Cambria" w:cs="Arial"/>
                <w:bCs/>
                <w:szCs w:val="16"/>
                <w:bdr w:val="nil"/>
                <w:lang w:val="pl-PL" w:bidi="pl-PL"/>
              </w:rPr>
              <w:t xml:space="preserve"> nawet po jego </w:t>
            </w:r>
            <w:r>
              <w:rPr>
                <w:rFonts w:eastAsia="Cambria" w:cs="Arial"/>
                <w:bCs/>
                <w:szCs w:val="16"/>
                <w:bdr w:val="nil"/>
                <w:lang w:val="pl-PL" w:bidi="pl-PL"/>
              </w:rPr>
              <w:t>uzu</w:t>
            </w:r>
            <w:r w:rsidRPr="009147E9">
              <w:rPr>
                <w:rFonts w:eastAsia="Cambria" w:cs="Arial"/>
                <w:bCs/>
                <w:szCs w:val="16"/>
                <w:bdr w:val="nil"/>
                <w:lang w:val="pl-PL" w:bidi="pl-PL"/>
              </w:rPr>
              <w:t xml:space="preserve">pełnieniu, WS ponownie </w:t>
            </w:r>
            <w:r>
              <w:rPr>
                <w:rFonts w:eastAsia="Cambria" w:cs="Arial"/>
                <w:bCs/>
                <w:szCs w:val="16"/>
                <w:bdr w:val="nil"/>
                <w:lang w:val="pl-PL" w:bidi="pl-PL"/>
              </w:rPr>
              <w:t xml:space="preserve">wezwie </w:t>
            </w:r>
            <w:r w:rsidRPr="009147E9">
              <w:rPr>
                <w:rFonts w:eastAsia="Cambria" w:cs="Arial"/>
                <w:bCs/>
                <w:szCs w:val="16"/>
                <w:bdr w:val="nil"/>
                <w:lang w:val="pl-PL" w:bidi="pl-PL"/>
              </w:rPr>
              <w:t xml:space="preserve">wnioskodawcę do ich usunięcia. W takim przypadku wnioskodawca jest zobowiązany do usunięcia wad i </w:t>
            </w:r>
            <w:r>
              <w:rPr>
                <w:rFonts w:eastAsia="Cambria" w:cs="Arial"/>
                <w:bCs/>
                <w:szCs w:val="16"/>
                <w:bdr w:val="nil"/>
                <w:lang w:val="pl-PL" w:bidi="pl-PL"/>
              </w:rPr>
              <w:t xml:space="preserve">uchybień we </w:t>
            </w:r>
            <w:r w:rsidRPr="009147E9">
              <w:rPr>
                <w:rFonts w:eastAsia="Cambria" w:cs="Arial"/>
                <w:bCs/>
                <w:szCs w:val="16"/>
                <w:bdr w:val="nil"/>
                <w:lang w:val="pl-PL" w:bidi="pl-PL"/>
              </w:rPr>
              <w:t>wniosku zgodnie z wezwaniem w terminie 5 dni roboczych od dnia doręczenia wezwania .</w:t>
            </w:r>
          </w:p>
          <w:p w14:paraId="35231E1B" w14:textId="77777777"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Wnioskodawcy mogą zostać ponownie </w:t>
            </w:r>
            <w:r>
              <w:rPr>
                <w:rFonts w:eastAsia="Cambria" w:cs="Arial"/>
                <w:bCs/>
                <w:szCs w:val="16"/>
                <w:bdr w:val="nil"/>
                <w:lang w:val="pl-PL" w:bidi="pl-PL"/>
              </w:rPr>
              <w:t>po</w:t>
            </w:r>
            <w:r w:rsidRPr="009147E9">
              <w:rPr>
                <w:rFonts w:eastAsia="Cambria" w:cs="Arial"/>
                <w:bCs/>
                <w:szCs w:val="16"/>
                <w:bdr w:val="nil"/>
                <w:lang w:val="pl-PL" w:bidi="pl-PL"/>
              </w:rPr>
              <w:t xml:space="preserve">proszeni o </w:t>
            </w:r>
            <w:r>
              <w:rPr>
                <w:rFonts w:eastAsia="Cambria" w:cs="Arial"/>
                <w:bCs/>
                <w:szCs w:val="16"/>
                <w:bdr w:val="nil"/>
                <w:lang w:val="pl-PL" w:bidi="pl-PL"/>
              </w:rPr>
              <w:t>poprawę</w:t>
            </w:r>
            <w:r w:rsidRPr="009147E9">
              <w:rPr>
                <w:rFonts w:eastAsia="Cambria" w:cs="Arial"/>
                <w:bCs/>
                <w:szCs w:val="16"/>
                <w:bdr w:val="nil"/>
                <w:lang w:val="pl-PL" w:bidi="pl-PL"/>
              </w:rPr>
              <w:t xml:space="preserve"> tylko wtedy, gdy:</w:t>
            </w:r>
          </w:p>
          <w:p w14:paraId="1F46B865" w14:textId="72D18A02"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t>
            </w:r>
            <w:proofErr w:type="spellStart"/>
            <w:r w:rsidR="00FD6045">
              <w:t>wady</w:t>
            </w:r>
            <w:proofErr w:type="spellEnd"/>
            <w:r w:rsidR="00FD6045">
              <w:t xml:space="preserve"> i </w:t>
            </w:r>
            <w:proofErr w:type="spellStart"/>
            <w:r w:rsidR="00FD6045">
              <w:t>uchybiena</w:t>
            </w:r>
            <w:proofErr w:type="spellEnd"/>
            <w:r w:rsidR="00FD6045">
              <w:t xml:space="preserve"> </w:t>
            </w:r>
            <w:proofErr w:type="spellStart"/>
            <w:r w:rsidR="00FD6045">
              <w:t>nie</w:t>
            </w:r>
            <w:proofErr w:type="spellEnd"/>
            <w:r w:rsidR="00FD6045">
              <w:t xml:space="preserve"> </w:t>
            </w:r>
            <w:proofErr w:type="spellStart"/>
            <w:r w:rsidR="00FD6045">
              <w:t>zostały</w:t>
            </w:r>
            <w:proofErr w:type="spellEnd"/>
            <w:r w:rsidR="00FD6045">
              <w:t xml:space="preserve"> </w:t>
            </w:r>
            <w:proofErr w:type="spellStart"/>
            <w:r w:rsidR="00FD6045">
              <w:t>prawidłowo</w:t>
            </w:r>
            <w:proofErr w:type="spellEnd"/>
            <w:r w:rsidR="00FD6045">
              <w:t xml:space="preserve"> </w:t>
            </w:r>
            <w:proofErr w:type="spellStart"/>
            <w:r w:rsidR="00FD6045">
              <w:t>usunięte</w:t>
            </w:r>
            <w:proofErr w:type="spellEnd"/>
            <w:r w:rsidR="00FD6045">
              <w:t xml:space="preserve"> na </w:t>
            </w:r>
            <w:proofErr w:type="spellStart"/>
            <w:r w:rsidR="00FD6045">
              <w:t>postawie</w:t>
            </w:r>
            <w:proofErr w:type="spellEnd"/>
            <w:r w:rsidR="00FD6045">
              <w:t xml:space="preserve"> </w:t>
            </w:r>
            <w:proofErr w:type="spellStart"/>
            <w:r w:rsidR="00FD6045">
              <w:t>pierwszego</w:t>
            </w:r>
            <w:proofErr w:type="spellEnd"/>
            <w:r w:rsidR="00FD6045">
              <w:t xml:space="preserve"> </w:t>
            </w:r>
            <w:proofErr w:type="spellStart"/>
            <w:r w:rsidR="00FD6045">
              <w:t>wezwania</w:t>
            </w:r>
            <w:proofErr w:type="spellEnd"/>
            <w:r w:rsidR="00FD6045">
              <w:t xml:space="preserve"> do </w:t>
            </w:r>
            <w:proofErr w:type="spellStart"/>
            <w:r w:rsidR="00FD6045">
              <w:t>ich</w:t>
            </w:r>
            <w:proofErr w:type="spellEnd"/>
            <w:r w:rsidR="00FD6045">
              <w:t xml:space="preserve"> </w:t>
            </w:r>
            <w:proofErr w:type="spellStart"/>
            <w:r w:rsidR="00FD6045">
              <w:t>usunięcia</w:t>
            </w:r>
            <w:proofErr w:type="spellEnd"/>
          </w:p>
          <w:p w14:paraId="771CB236" w14:textId="2B91D024"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t>
            </w:r>
            <w:proofErr w:type="spellStart"/>
            <w:r w:rsidR="00FD6045">
              <w:t>powstały</w:t>
            </w:r>
            <w:proofErr w:type="spellEnd"/>
            <w:r w:rsidR="00FD6045">
              <w:t xml:space="preserve"> </w:t>
            </w:r>
            <w:proofErr w:type="spellStart"/>
            <w:r w:rsidR="00FD6045">
              <w:t>wady</w:t>
            </w:r>
            <w:proofErr w:type="spellEnd"/>
            <w:r w:rsidR="00FD6045">
              <w:t>/</w:t>
            </w:r>
            <w:proofErr w:type="spellStart"/>
            <w:r w:rsidR="00FD6045">
              <w:t>uchybienia</w:t>
            </w:r>
            <w:proofErr w:type="spellEnd"/>
            <w:r w:rsidR="00FD6045">
              <w:t xml:space="preserve"> w </w:t>
            </w:r>
            <w:proofErr w:type="spellStart"/>
            <w:r w:rsidR="00FD6045">
              <w:t>wyniku</w:t>
            </w:r>
            <w:proofErr w:type="spellEnd"/>
            <w:r w:rsidR="00FD6045">
              <w:t xml:space="preserve"> </w:t>
            </w:r>
            <w:proofErr w:type="spellStart"/>
            <w:r w:rsidR="00FD6045">
              <w:t>nieprawidłowego</w:t>
            </w:r>
            <w:proofErr w:type="spellEnd"/>
            <w:r w:rsidR="00FD6045">
              <w:t xml:space="preserve"> </w:t>
            </w:r>
            <w:proofErr w:type="spellStart"/>
            <w:r w:rsidR="00FD6045">
              <w:t>usunięcia</w:t>
            </w:r>
            <w:proofErr w:type="spellEnd"/>
            <w:r w:rsidR="00FD6045">
              <w:t xml:space="preserve"> </w:t>
            </w:r>
            <w:proofErr w:type="spellStart"/>
            <w:r w:rsidR="00FD6045">
              <w:t>wad</w:t>
            </w:r>
            <w:proofErr w:type="spellEnd"/>
            <w:r w:rsidR="00FD6045">
              <w:t>/</w:t>
            </w:r>
            <w:proofErr w:type="spellStart"/>
            <w:r w:rsidR="00FD6045">
              <w:t>braków</w:t>
            </w:r>
            <w:proofErr w:type="spellEnd"/>
            <w:r w:rsidR="00FD6045">
              <w:t xml:space="preserve"> </w:t>
            </w:r>
            <w:proofErr w:type="spellStart"/>
            <w:r w:rsidR="00FD6045">
              <w:t>wskazanych</w:t>
            </w:r>
            <w:proofErr w:type="spellEnd"/>
            <w:r w:rsidR="00FD6045">
              <w:t xml:space="preserve"> w </w:t>
            </w:r>
            <w:proofErr w:type="spellStart"/>
            <w:r w:rsidR="00FD6045">
              <w:t>pierwszym</w:t>
            </w:r>
            <w:proofErr w:type="spellEnd"/>
            <w:r w:rsidR="00FD6045">
              <w:t xml:space="preserve"> </w:t>
            </w:r>
            <w:proofErr w:type="spellStart"/>
            <w:r w:rsidR="00FD6045">
              <w:t>wezwaniu</w:t>
            </w:r>
            <w:proofErr w:type="spellEnd"/>
            <w:r w:rsidR="00FD6045">
              <w:t>.</w:t>
            </w:r>
          </w:p>
          <w:p w14:paraId="22EDB250" w14:textId="77777777"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p>
          <w:p w14:paraId="13DE61BC" w14:textId="6DD919C8"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Ponowne wezwanie do usunięcia </w:t>
            </w:r>
            <w:r>
              <w:rPr>
                <w:rFonts w:eastAsia="Cambria" w:cs="Arial"/>
                <w:bCs/>
                <w:szCs w:val="16"/>
                <w:bdr w:val="nil"/>
                <w:lang w:val="pl-PL" w:bidi="pl-PL"/>
              </w:rPr>
              <w:t>wad i uchybień</w:t>
            </w:r>
            <w:r w:rsidRPr="009147E9">
              <w:rPr>
                <w:rFonts w:eastAsia="Cambria" w:cs="Arial"/>
                <w:bCs/>
                <w:szCs w:val="16"/>
                <w:bdr w:val="nil"/>
                <w:lang w:val="pl-PL" w:bidi="pl-PL"/>
              </w:rPr>
              <w:t xml:space="preserve"> wniosku (naboru) zawiera:</w:t>
            </w:r>
          </w:p>
          <w:p w14:paraId="55582563" w14:textId="63A03F9F" w:rsidR="0076016E" w:rsidRPr="00F46C3D"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wykaz </w:t>
            </w:r>
            <w:r>
              <w:rPr>
                <w:rFonts w:eastAsia="Cambria" w:cs="Arial"/>
                <w:bCs/>
                <w:szCs w:val="16"/>
                <w:bdr w:val="nil"/>
                <w:lang w:val="pl-PL" w:bidi="pl-PL"/>
              </w:rPr>
              <w:t>wad</w:t>
            </w:r>
            <w:r w:rsidRPr="009147E9">
              <w:rPr>
                <w:rFonts w:eastAsia="Cambria" w:cs="Arial"/>
                <w:bCs/>
                <w:szCs w:val="16"/>
                <w:bdr w:val="nil"/>
                <w:lang w:val="pl-PL" w:bidi="pl-PL"/>
              </w:rPr>
              <w:t xml:space="preserve"> we wniosku stwierdzonych podczas ponownej kontroli </w:t>
            </w:r>
            <w:r>
              <w:rPr>
                <w:rFonts w:eastAsia="Cambria" w:cs="Arial"/>
                <w:bCs/>
                <w:szCs w:val="16"/>
                <w:bdr w:val="nil"/>
                <w:lang w:val="pl-PL" w:bidi="pl-PL"/>
              </w:rPr>
              <w:t>wymogów formalnych</w:t>
            </w:r>
            <w:r w:rsidRPr="009147E9">
              <w:rPr>
                <w:rFonts w:eastAsia="Cambria" w:cs="Arial"/>
                <w:bCs/>
                <w:szCs w:val="16"/>
                <w:bdr w:val="nil"/>
                <w:lang w:val="pl-PL" w:bidi="pl-PL"/>
              </w:rPr>
              <w:t xml:space="preserve"> wniosku, których nieusunięcie </w:t>
            </w:r>
            <w:r w:rsidRPr="00F46C3D">
              <w:rPr>
                <w:rFonts w:eastAsia="Cambria" w:cs="Arial"/>
                <w:bdr w:val="nil"/>
                <w:lang w:val="pl-PL" w:bidi="pl-PL"/>
              </w:rPr>
              <w:t>będzie skutkować wydaniem postanowienia o zakończeniu procedowania projektu</w:t>
            </w:r>
            <w:r w:rsidRPr="00F46C3D">
              <w:rPr>
                <w:rFonts w:eastAsia="Cambria" w:cs="Arial"/>
                <w:bCs/>
                <w:szCs w:val="16"/>
                <w:bdr w:val="nil"/>
                <w:lang w:val="pl-PL" w:bidi="pl-PL"/>
              </w:rPr>
              <w:t>,</w:t>
            </w:r>
          </w:p>
          <w:p w14:paraId="319F3ABB" w14:textId="3502104A"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w:t>
            </w:r>
            <w:r w:rsidRPr="002B71A3">
              <w:rPr>
                <w:rFonts w:eastAsia="Cambria" w:cs="Arial"/>
                <w:bCs/>
                <w:szCs w:val="16"/>
                <w:bdr w:val="nil"/>
                <w:lang w:val="pl-PL" w:bidi="pl-PL"/>
              </w:rPr>
              <w:t xml:space="preserve"> </w:t>
            </w:r>
            <w:r w:rsidRPr="002B71A3">
              <w:rPr>
                <w:rFonts w:eastAsia="Cambria" w:cs="Arial"/>
                <w:bdr w:val="nil"/>
                <w:lang w:val="pl-PL" w:bidi="pl-PL"/>
              </w:rPr>
              <w:t>wykaz uchybień wniosku stwierdzonych w trakcie ponownej kontroli kwalifikowalności wniosku, których nieusunięcie będzie skutkować wydaniem decyzji administracyjnej o zakończeniu procedowania projektu</w:t>
            </w:r>
            <w:r w:rsidRPr="002B71A3">
              <w:rPr>
                <w:rFonts w:eastAsia="Cambria" w:cs="Arial"/>
                <w:bCs/>
                <w:szCs w:val="16"/>
                <w:bdr w:val="nil"/>
                <w:lang w:val="pl-PL" w:bidi="pl-PL"/>
              </w:rPr>
              <w:t>,</w:t>
            </w:r>
          </w:p>
          <w:p w14:paraId="449CE3C3" w14:textId="70A2F1FB" w:rsidR="0076016E" w:rsidRPr="009147E9" w:rsidRDefault="0076016E" w:rsidP="00093A71">
            <w:pPr>
              <w:shd w:val="clear" w:color="auto" w:fill="FFFFFF" w:themeFill="background1"/>
              <w:spacing w:afterLines="8" w:after="19"/>
              <w:jc w:val="both"/>
              <w:rPr>
                <w:rFonts w:eastAsia="Cambria" w:cs="Arial"/>
                <w:bCs/>
                <w:szCs w:val="16"/>
                <w:bdr w:val="nil"/>
                <w:lang w:val="pl-PL" w:bidi="pl-PL"/>
              </w:rPr>
            </w:pPr>
            <w:r w:rsidRPr="009147E9">
              <w:rPr>
                <w:rFonts w:eastAsia="Cambria" w:cs="Arial"/>
                <w:bCs/>
                <w:szCs w:val="16"/>
                <w:bdr w:val="nil"/>
                <w:lang w:val="pl-PL" w:bidi="pl-PL"/>
              </w:rPr>
              <w:t xml:space="preserve">- termin, w którym </w:t>
            </w:r>
            <w:r>
              <w:rPr>
                <w:rFonts w:eastAsia="Cambria" w:cs="Arial"/>
                <w:bCs/>
                <w:szCs w:val="16"/>
                <w:bdr w:val="nil"/>
                <w:lang w:val="pl-PL" w:bidi="pl-PL"/>
              </w:rPr>
              <w:t>poprawio</w:t>
            </w:r>
            <w:r w:rsidRPr="009147E9">
              <w:rPr>
                <w:rFonts w:eastAsia="Cambria" w:cs="Arial"/>
                <w:bCs/>
                <w:szCs w:val="16"/>
                <w:bdr w:val="nil"/>
                <w:lang w:val="pl-PL" w:bidi="pl-PL"/>
              </w:rPr>
              <w:t>ny wniosek musi zostać ponownie złożony.</w:t>
            </w:r>
          </w:p>
          <w:p w14:paraId="51DA82C9" w14:textId="32729AA6" w:rsidR="0076016E" w:rsidRPr="009147E9" w:rsidRDefault="0076016E" w:rsidP="00093A71">
            <w:pPr>
              <w:shd w:val="clear" w:color="auto" w:fill="FFFFFF" w:themeFill="background1"/>
              <w:spacing w:afterLines="8" w:after="19"/>
              <w:jc w:val="both"/>
              <w:rPr>
                <w:rFonts w:cs="Arial"/>
                <w:szCs w:val="16"/>
                <w:lang w:val="pl-PL"/>
              </w:rPr>
            </w:pPr>
            <w:r w:rsidRPr="009147E9">
              <w:rPr>
                <w:rFonts w:eastAsia="Cambria" w:cs="Arial"/>
                <w:bCs/>
                <w:szCs w:val="16"/>
                <w:bdr w:val="nil"/>
                <w:lang w:val="pl-PL" w:bidi="pl-PL"/>
              </w:rPr>
              <w:t xml:space="preserve">Wszystkie pozostałe </w:t>
            </w:r>
            <w:r>
              <w:rPr>
                <w:rFonts w:eastAsia="Cambria" w:cs="Arial"/>
                <w:bCs/>
                <w:szCs w:val="16"/>
                <w:bdr w:val="nil"/>
                <w:lang w:val="pl-PL" w:bidi="pl-PL"/>
              </w:rPr>
              <w:t>za</w:t>
            </w:r>
            <w:r w:rsidRPr="009147E9">
              <w:rPr>
                <w:rFonts w:eastAsia="Cambria" w:cs="Arial"/>
                <w:bCs/>
                <w:szCs w:val="16"/>
                <w:bdr w:val="nil"/>
                <w:lang w:val="pl-PL" w:bidi="pl-PL"/>
              </w:rPr>
              <w:t xml:space="preserve">pisy dotyczące pierwszego </w:t>
            </w:r>
            <w:r>
              <w:rPr>
                <w:rFonts w:eastAsia="Cambria" w:cs="Arial"/>
                <w:bCs/>
                <w:szCs w:val="16"/>
                <w:bdr w:val="nil"/>
                <w:lang w:val="pl-PL" w:bidi="pl-PL"/>
              </w:rPr>
              <w:t xml:space="preserve">wezwania </w:t>
            </w:r>
            <w:r w:rsidRPr="009147E9">
              <w:rPr>
                <w:rFonts w:eastAsia="Cambria" w:cs="Arial"/>
                <w:bCs/>
                <w:szCs w:val="16"/>
                <w:bdr w:val="nil"/>
                <w:lang w:val="pl-PL" w:bidi="pl-PL"/>
              </w:rPr>
              <w:t xml:space="preserve">do </w:t>
            </w:r>
            <w:r>
              <w:rPr>
                <w:rFonts w:eastAsia="Cambria" w:cs="Arial"/>
                <w:bCs/>
                <w:szCs w:val="16"/>
                <w:bdr w:val="nil"/>
                <w:lang w:val="pl-PL" w:bidi="pl-PL"/>
              </w:rPr>
              <w:t xml:space="preserve">uzupełnienia </w:t>
            </w:r>
            <w:r w:rsidRPr="009147E9">
              <w:rPr>
                <w:rFonts w:eastAsia="Cambria" w:cs="Arial"/>
                <w:bCs/>
                <w:szCs w:val="16"/>
                <w:bdr w:val="nil"/>
                <w:lang w:val="pl-PL" w:bidi="pl-PL"/>
              </w:rPr>
              <w:t>wniosk</w:t>
            </w:r>
            <w:r>
              <w:rPr>
                <w:rFonts w:eastAsia="Cambria" w:cs="Arial"/>
                <w:bCs/>
                <w:szCs w:val="16"/>
                <w:bdr w:val="nil"/>
                <w:lang w:val="pl-PL" w:bidi="pl-PL"/>
              </w:rPr>
              <w:t xml:space="preserve">u </w:t>
            </w:r>
            <w:r w:rsidRPr="009147E9">
              <w:rPr>
                <w:rFonts w:eastAsia="Cambria" w:cs="Arial"/>
                <w:bCs/>
                <w:szCs w:val="16"/>
                <w:bdr w:val="nil"/>
                <w:lang w:val="pl-PL" w:bidi="pl-PL"/>
              </w:rPr>
              <w:t xml:space="preserve">stosuje się </w:t>
            </w:r>
            <w:r w:rsidR="00FD6045">
              <w:rPr>
                <w:rFonts w:eastAsia="Cambria" w:cs="Arial"/>
                <w:bCs/>
                <w:szCs w:val="16"/>
                <w:bdr w:val="nil"/>
                <w:lang w:val="pl-PL" w:bidi="pl-PL"/>
              </w:rPr>
              <w:t>odpowiednio do</w:t>
            </w:r>
            <w:r>
              <w:rPr>
                <w:rFonts w:eastAsia="Cambria" w:cs="Arial"/>
                <w:bCs/>
                <w:szCs w:val="16"/>
                <w:bdr w:val="nil"/>
                <w:lang w:val="pl-PL" w:bidi="pl-PL"/>
              </w:rPr>
              <w:t xml:space="preserve"> </w:t>
            </w:r>
            <w:r w:rsidRPr="009147E9">
              <w:rPr>
                <w:rFonts w:eastAsia="Cambria" w:cs="Arial"/>
                <w:bCs/>
                <w:szCs w:val="16"/>
                <w:bdr w:val="nil"/>
                <w:lang w:val="pl-PL" w:bidi="pl-PL"/>
              </w:rPr>
              <w:t xml:space="preserve">ponownego </w:t>
            </w:r>
            <w:r>
              <w:rPr>
                <w:rFonts w:eastAsia="Cambria" w:cs="Arial"/>
                <w:bCs/>
                <w:szCs w:val="16"/>
                <w:bdr w:val="nil"/>
                <w:lang w:val="pl-PL" w:bidi="pl-PL"/>
              </w:rPr>
              <w:t>wezwania do uzupełnienia wniosku</w:t>
            </w:r>
            <w:r w:rsidRPr="009147E9">
              <w:rPr>
                <w:rFonts w:eastAsia="Cambria" w:cs="Arial"/>
                <w:bCs/>
                <w:szCs w:val="16"/>
                <w:bdr w:val="nil"/>
                <w:lang w:val="pl-PL" w:bidi="pl-PL"/>
              </w:rPr>
              <w:t>.</w:t>
            </w:r>
          </w:p>
        </w:tc>
      </w:tr>
      <w:tr w:rsidR="0076016E" w:rsidRPr="009147E9" w14:paraId="7AC19573" w14:textId="77777777" w:rsidTr="00093A71">
        <w:trPr>
          <w:jc w:val="center"/>
        </w:trPr>
        <w:tc>
          <w:tcPr>
            <w:tcW w:w="0" w:type="auto"/>
            <w:gridSpan w:val="3"/>
            <w:shd w:val="clear" w:color="auto" w:fill="auto"/>
          </w:tcPr>
          <w:p w14:paraId="6F940E8C" w14:textId="362A26CA" w:rsidR="0076016E" w:rsidRPr="009147E9" w:rsidRDefault="0076016E" w:rsidP="00093A71">
            <w:pPr>
              <w:pStyle w:val="Normlnpolsk"/>
              <w:shd w:val="clear" w:color="auto" w:fill="FFFFFF" w:themeFill="background1"/>
              <w:spacing w:afterLines="8" w:after="19"/>
              <w:rPr>
                <w:rFonts w:cs="Arial"/>
                <w:u w:val="single"/>
                <w:lang w:val="cs-CZ"/>
              </w:rPr>
            </w:pPr>
            <w:r w:rsidRPr="009147E9">
              <w:rPr>
                <w:rFonts w:cs="Arial"/>
                <w:u w:val="single"/>
                <w:lang w:val="cs-CZ"/>
              </w:rPr>
              <w:t>Kontrola upravené žádosti:</w:t>
            </w:r>
          </w:p>
          <w:p w14:paraId="1DFF0959" w14:textId="77777777" w:rsidR="0076016E" w:rsidRPr="007F50AD" w:rsidRDefault="0076016E" w:rsidP="00093A71">
            <w:pPr>
              <w:rPr>
                <w:rFonts w:cs="Arial"/>
                <w:szCs w:val="16"/>
              </w:rPr>
            </w:pPr>
            <w:r w:rsidRPr="007F50AD">
              <w:t xml:space="preserve">Pokud je potřeba některé vady/nedostatky opravit na více místech žádosti, než je uvedeno ve výzvě, nejedná se o doplnění nad rámec výzvy. To platí za předpokladu, že ve výzvě není výslovně uvedeno, aby žadatel takové související úpravy nedělal. </w:t>
            </w:r>
          </w:p>
          <w:p w14:paraId="5C1651CE" w14:textId="77777777" w:rsidR="0076016E" w:rsidRPr="009147E9" w:rsidRDefault="0076016E" w:rsidP="00093A71">
            <w:pPr>
              <w:pStyle w:val="Normlnpolsk"/>
              <w:shd w:val="clear" w:color="auto" w:fill="FFFFFF" w:themeFill="background1"/>
              <w:spacing w:afterLines="8" w:after="19"/>
              <w:rPr>
                <w:rFonts w:cs="Arial"/>
                <w:lang w:val="cs-CZ"/>
              </w:rPr>
            </w:pPr>
          </w:p>
        </w:tc>
        <w:tc>
          <w:tcPr>
            <w:tcW w:w="7566" w:type="dxa"/>
            <w:gridSpan w:val="7"/>
            <w:shd w:val="clear" w:color="auto" w:fill="auto"/>
          </w:tcPr>
          <w:p w14:paraId="5F4D27B2" w14:textId="0A1EEFEC" w:rsidR="0076016E" w:rsidRPr="009147E9" w:rsidRDefault="0076016E" w:rsidP="00093A71">
            <w:pPr>
              <w:shd w:val="clear" w:color="auto" w:fill="FFFFFF" w:themeFill="background1"/>
              <w:spacing w:afterLines="8" w:after="19"/>
              <w:jc w:val="both"/>
              <w:rPr>
                <w:rFonts w:cs="Arial"/>
                <w:szCs w:val="16"/>
                <w:u w:val="single"/>
                <w:lang w:val="pl-PL"/>
              </w:rPr>
            </w:pPr>
            <w:r w:rsidRPr="009147E9">
              <w:rPr>
                <w:rFonts w:cs="Arial"/>
                <w:szCs w:val="16"/>
                <w:u w:val="single"/>
                <w:lang w:val="pl-PL"/>
              </w:rPr>
              <w:t>Kontrola poprawionego wniosku:</w:t>
            </w:r>
          </w:p>
          <w:p w14:paraId="2DF8CC07" w14:textId="2B3E8516" w:rsidR="0076016E" w:rsidRDefault="0076016E" w:rsidP="00093A71">
            <w:pPr>
              <w:rPr>
                <w:rFonts w:ascii="Calibri" w:hAnsi="Calibri" w:cs="Calibri"/>
                <w:color w:val="000000"/>
                <w:sz w:val="22"/>
                <w:lang w:val="pl-PL"/>
              </w:rPr>
            </w:pPr>
            <w:r>
              <w:rPr>
                <w:lang w:val="pl-PL"/>
              </w:rPr>
              <w:t xml:space="preserve">Jeżeli usunięcie którejkolwiek wady lub uchybienia wymaga korekty również w innych miejscach wniosku, niż wskazano w wezwaniu, to nie jest to uzupełnienie ponad ramy wezwania. </w:t>
            </w:r>
            <w:r w:rsidR="00B4777C" w:rsidRPr="00B4777C">
              <w:rPr>
                <w:color w:val="000000"/>
                <w:lang w:val="pl-PL"/>
              </w:rPr>
              <w:t>Jest to pod warunkiem, że</w:t>
            </w:r>
            <w:r>
              <w:rPr>
                <w:color w:val="000000"/>
                <w:lang w:val="pl-PL"/>
              </w:rPr>
              <w:t xml:space="preserve">w wezwaniu </w:t>
            </w:r>
            <w:r w:rsidR="00B4777C">
              <w:rPr>
                <w:color w:val="000000"/>
                <w:lang w:val="pl-PL"/>
              </w:rPr>
              <w:t xml:space="preserve">nie </w:t>
            </w:r>
            <w:r>
              <w:rPr>
                <w:color w:val="000000"/>
                <w:lang w:val="pl-PL"/>
              </w:rPr>
              <w:t>zostanie bezpośrednio wskazane, że Wnioskodawca nie ma takiej korekty wykonywać.</w:t>
            </w:r>
          </w:p>
          <w:p w14:paraId="3CB805C1" w14:textId="77777777" w:rsidR="0076016E" w:rsidRPr="009147E9" w:rsidRDefault="0076016E" w:rsidP="00093A71">
            <w:pPr>
              <w:shd w:val="clear" w:color="auto" w:fill="FFFFFF" w:themeFill="background1"/>
              <w:spacing w:afterLines="8" w:after="19"/>
              <w:jc w:val="both"/>
              <w:rPr>
                <w:rFonts w:cs="Arial"/>
                <w:szCs w:val="16"/>
                <w:lang w:val="pl-PL"/>
              </w:rPr>
            </w:pPr>
          </w:p>
        </w:tc>
      </w:tr>
      <w:tr w:rsidR="0076016E" w:rsidRPr="009147E9" w14:paraId="130F4A21" w14:textId="77777777" w:rsidTr="00093A71">
        <w:trPr>
          <w:jc w:val="center"/>
        </w:trPr>
        <w:tc>
          <w:tcPr>
            <w:tcW w:w="0" w:type="auto"/>
            <w:gridSpan w:val="3"/>
            <w:shd w:val="clear" w:color="auto" w:fill="auto"/>
          </w:tcPr>
          <w:p w14:paraId="6F8F62E5" w14:textId="41986215" w:rsidR="0076016E" w:rsidRPr="009147E9" w:rsidRDefault="0076016E" w:rsidP="00093A71">
            <w:pPr>
              <w:pStyle w:val="Normlnpolsk"/>
              <w:shd w:val="clear" w:color="auto" w:fill="FFFFFF" w:themeFill="background1"/>
              <w:spacing w:afterLines="8" w:after="19"/>
              <w:rPr>
                <w:rFonts w:cs="Arial"/>
                <w:b/>
                <w:lang w:val="cs-CZ"/>
              </w:rPr>
            </w:pPr>
            <w:r w:rsidRPr="009147E9">
              <w:rPr>
                <w:rFonts w:cs="Arial"/>
                <w:lang w:val="cs-CZ"/>
              </w:rPr>
              <w:t xml:space="preserve">Pokud partneři odstraní vady a nedostatky žádosti v termínu </w:t>
            </w:r>
            <w:r w:rsidR="007A7028">
              <w:rPr>
                <w:rFonts w:cs="Arial"/>
                <w:lang w:val="cs-CZ"/>
              </w:rPr>
              <w:t xml:space="preserve">a </w:t>
            </w:r>
            <w:r w:rsidRPr="009147E9">
              <w:rPr>
                <w:rFonts w:cs="Arial"/>
                <w:lang w:val="cs-CZ"/>
              </w:rPr>
              <w:t>spl</w:t>
            </w:r>
            <w:r w:rsidR="007A7028">
              <w:rPr>
                <w:rFonts w:cs="Arial"/>
                <w:lang w:val="cs-CZ"/>
              </w:rPr>
              <w:t>ní</w:t>
            </w:r>
            <w:r w:rsidRPr="009147E9">
              <w:rPr>
                <w:rFonts w:cs="Arial"/>
                <w:lang w:val="cs-CZ"/>
              </w:rPr>
              <w:t xml:space="preserve"> všechny požadavky formálních náležitostí a přijatelnosti, bude jeho projekt dál</w:t>
            </w:r>
            <w:r>
              <w:rPr>
                <w:rFonts w:cs="Arial"/>
                <w:lang w:val="cs-CZ"/>
              </w:rPr>
              <w:t>e</w:t>
            </w:r>
            <w:r w:rsidRPr="009147E9">
              <w:rPr>
                <w:rFonts w:cs="Arial"/>
                <w:lang w:val="cs-CZ"/>
              </w:rPr>
              <w:t xml:space="preserve"> hodnocen a vedoucí partner </w:t>
            </w:r>
            <w:proofErr w:type="gramStart"/>
            <w:r w:rsidRPr="009147E9">
              <w:rPr>
                <w:rFonts w:cs="Arial"/>
                <w:lang w:val="cs-CZ"/>
              </w:rPr>
              <w:t>obdrží</w:t>
            </w:r>
            <w:proofErr w:type="gramEnd"/>
            <w:r w:rsidRPr="009147E9">
              <w:rPr>
                <w:rFonts w:cs="Arial"/>
                <w:lang w:val="cs-CZ"/>
              </w:rPr>
              <w:t xml:space="preserve"> </w:t>
            </w:r>
            <w:r w:rsidRPr="009147E9">
              <w:rPr>
                <w:rFonts w:cs="Arial"/>
                <w:b/>
                <w:lang w:val="cs-CZ"/>
              </w:rPr>
              <w:t>oznámení o splnění kontroly formálních náležitostí a přijatelnosti</w:t>
            </w:r>
            <w:r w:rsidRPr="009147E9">
              <w:rPr>
                <w:rFonts w:cs="Arial"/>
                <w:lang w:val="cs-CZ"/>
              </w:rPr>
              <w:t>. Oznámení vydává JS.</w:t>
            </w:r>
          </w:p>
        </w:tc>
        <w:tc>
          <w:tcPr>
            <w:tcW w:w="7566" w:type="dxa"/>
            <w:gridSpan w:val="7"/>
            <w:shd w:val="clear" w:color="auto" w:fill="auto"/>
          </w:tcPr>
          <w:p w14:paraId="6AD1F0C9" w14:textId="1DDEFB8F"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partnerzy usuną wady i uchybienia </w:t>
            </w:r>
            <w:r w:rsidR="00D42518">
              <w:rPr>
                <w:rFonts w:cs="Arial"/>
                <w:szCs w:val="16"/>
                <w:lang w:val="pl-PL"/>
              </w:rPr>
              <w:t xml:space="preserve">we </w:t>
            </w:r>
            <w:r w:rsidRPr="009147E9">
              <w:rPr>
                <w:rFonts w:cs="Arial"/>
                <w:szCs w:val="16"/>
                <w:lang w:val="pl-PL"/>
              </w:rPr>
              <w:t xml:space="preserve">wniosku , w terminie </w:t>
            </w:r>
            <w:r w:rsidR="00D42518">
              <w:rPr>
                <w:rFonts w:cs="Arial"/>
                <w:szCs w:val="16"/>
                <w:lang w:val="pl-PL"/>
              </w:rPr>
              <w:t>i</w:t>
            </w:r>
            <w:r w:rsidRPr="009147E9">
              <w:rPr>
                <w:rFonts w:cs="Arial"/>
                <w:szCs w:val="16"/>
                <w:lang w:val="pl-PL"/>
              </w:rPr>
              <w:t xml:space="preserve"> spełni</w:t>
            </w:r>
            <w:r w:rsidR="00D42518">
              <w:rPr>
                <w:rFonts w:cs="Arial"/>
                <w:szCs w:val="16"/>
                <w:lang w:val="pl-PL"/>
              </w:rPr>
              <w:t xml:space="preserve"> on</w:t>
            </w:r>
            <w:r w:rsidRPr="009147E9">
              <w:rPr>
                <w:rFonts w:cs="Arial"/>
                <w:szCs w:val="16"/>
                <w:lang w:val="pl-PL"/>
              </w:rPr>
              <w:t xml:space="preserve"> wszystkie wymagania formaln</w:t>
            </w:r>
            <w:r w:rsidR="00D42518">
              <w:rPr>
                <w:rFonts w:cs="Arial"/>
                <w:szCs w:val="16"/>
                <w:lang w:val="pl-PL"/>
              </w:rPr>
              <w:t>e</w:t>
            </w:r>
            <w:r w:rsidRPr="009147E9">
              <w:rPr>
                <w:rFonts w:cs="Arial"/>
                <w:szCs w:val="16"/>
                <w:lang w:val="pl-PL"/>
              </w:rPr>
              <w:t xml:space="preserve"> i kwalifikowalności, projekt zostanie poddany dalszej ocenie a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 xml:space="preserve">iodący otrzyma zawiadomienie o spełnieniu </w:t>
            </w:r>
            <w:r>
              <w:rPr>
                <w:rFonts w:cs="Arial"/>
                <w:szCs w:val="16"/>
                <w:lang w:val="pl-PL"/>
              </w:rPr>
              <w:t xml:space="preserve">kryteriów </w:t>
            </w:r>
            <w:r w:rsidRPr="009147E9">
              <w:rPr>
                <w:rFonts w:cs="Arial"/>
                <w:szCs w:val="16"/>
                <w:lang w:val="pl-PL"/>
              </w:rPr>
              <w:t xml:space="preserve">kontroli wymogów formalnych i kwalifikowalności. Zawiadomienie wyda WS. </w:t>
            </w:r>
          </w:p>
        </w:tc>
      </w:tr>
      <w:tr w:rsidR="0076016E" w:rsidRPr="009147E9" w14:paraId="5DEB3A81" w14:textId="77777777" w:rsidTr="00093A71">
        <w:trPr>
          <w:jc w:val="center"/>
        </w:trPr>
        <w:tc>
          <w:tcPr>
            <w:tcW w:w="0" w:type="auto"/>
            <w:gridSpan w:val="3"/>
            <w:shd w:val="clear" w:color="auto" w:fill="auto"/>
          </w:tcPr>
          <w:p w14:paraId="4C9B983F" w14:textId="5FE6F0B9" w:rsidR="0076016E" w:rsidRPr="009147E9" w:rsidRDefault="0076016E" w:rsidP="00093A71">
            <w:pPr>
              <w:shd w:val="clear" w:color="auto" w:fill="FFFFFF" w:themeFill="background1"/>
              <w:jc w:val="both"/>
              <w:rPr>
                <w:rFonts w:cs="Arial"/>
                <w:szCs w:val="16"/>
              </w:rPr>
            </w:pPr>
            <w:r w:rsidRPr="009147E9">
              <w:rPr>
                <w:rFonts w:cs="Arial"/>
                <w:szCs w:val="16"/>
              </w:rPr>
              <w:lastRenderedPageBreak/>
              <w:t>Pokud Vedoucí partner v uvedeném termínu neodstraní vady žádosti, které jsou překážkou splnění kritérií formálních náležitostí, informuje JS prostřednictvím interní depeše v</w:t>
            </w:r>
            <w:r w:rsidRPr="009147E9">
              <w:t xml:space="preserve"> </w:t>
            </w:r>
            <w:r w:rsidRPr="009147E9">
              <w:rPr>
                <w:rFonts w:cs="Arial"/>
                <w:szCs w:val="16"/>
              </w:rPr>
              <w:t xml:space="preserve">monitorovacím systému </w:t>
            </w:r>
            <w:r w:rsidR="008E6667">
              <w:rPr>
                <w:rFonts w:cs="Arial"/>
                <w:szCs w:val="16"/>
              </w:rPr>
              <w:t xml:space="preserve">ISKP </w:t>
            </w:r>
            <w:r>
              <w:rPr>
                <w:rFonts w:cs="Arial"/>
                <w:szCs w:val="16"/>
              </w:rPr>
              <w:t>2021+</w:t>
            </w:r>
            <w:r w:rsidRPr="009147E9">
              <w:rPr>
                <w:rFonts w:cs="Arial"/>
                <w:szCs w:val="16"/>
              </w:rPr>
              <w:t xml:space="preserve"> vedoucího partnera o skutečnosti, že </w:t>
            </w:r>
            <w:r w:rsidR="007A7028">
              <w:rPr>
                <w:rFonts w:cs="Arial"/>
                <w:szCs w:val="16"/>
              </w:rPr>
              <w:t>žádost</w:t>
            </w:r>
            <w:r w:rsidR="007A7028" w:rsidRPr="009147E9">
              <w:rPr>
                <w:rFonts w:cs="Arial"/>
                <w:szCs w:val="16"/>
              </w:rPr>
              <w:t xml:space="preserve"> </w:t>
            </w:r>
            <w:r w:rsidRPr="009147E9">
              <w:rPr>
                <w:rFonts w:cs="Arial"/>
                <w:szCs w:val="16"/>
              </w:rPr>
              <w:t>nesplnil</w:t>
            </w:r>
            <w:r w:rsidR="007A7028">
              <w:rPr>
                <w:rFonts w:cs="Arial"/>
                <w:szCs w:val="16"/>
              </w:rPr>
              <w:t>a</w:t>
            </w:r>
            <w:r w:rsidRPr="009147E9">
              <w:rPr>
                <w:rFonts w:cs="Arial"/>
                <w:szCs w:val="16"/>
              </w:rPr>
              <w:t xml:space="preserve"> kritéria formálních náležitostí. </w:t>
            </w:r>
          </w:p>
          <w:p w14:paraId="082C94F0" w14:textId="39ADC7B1" w:rsidR="0076016E" w:rsidRPr="009147E9" w:rsidRDefault="0076016E" w:rsidP="00093A71">
            <w:pPr>
              <w:shd w:val="clear" w:color="auto" w:fill="FFFFFF" w:themeFill="background1"/>
              <w:jc w:val="both"/>
              <w:rPr>
                <w:rFonts w:cs="Arial"/>
                <w:szCs w:val="16"/>
              </w:rPr>
            </w:pPr>
            <w:r w:rsidRPr="009147E9">
              <w:rPr>
                <w:rFonts w:cs="Arial"/>
                <w:szCs w:val="16"/>
              </w:rPr>
              <w:t>Pokud Vedoucí partner v uvedeném termínu neodstraní nedostatky žádosti, které jsou překážkou splnění kritérií přijatelnosti, informuje JS prostřednictvím interní depeše v</w:t>
            </w:r>
            <w:r w:rsidRPr="009147E9">
              <w:t xml:space="preserve"> </w:t>
            </w:r>
            <w:r w:rsidRPr="009147E9">
              <w:rPr>
                <w:rFonts w:cs="Arial"/>
                <w:szCs w:val="16"/>
              </w:rPr>
              <w:t xml:space="preserve">monitorovacím systému </w:t>
            </w:r>
            <w:r w:rsidR="008E6667">
              <w:rPr>
                <w:rFonts w:cs="Arial"/>
                <w:szCs w:val="16"/>
              </w:rPr>
              <w:t xml:space="preserve">ISKP </w:t>
            </w:r>
            <w:r>
              <w:rPr>
                <w:rFonts w:cs="Arial"/>
                <w:szCs w:val="16"/>
              </w:rPr>
              <w:t>2021+</w:t>
            </w:r>
            <w:r w:rsidRPr="009147E9">
              <w:rPr>
                <w:rFonts w:cs="Arial"/>
                <w:szCs w:val="16"/>
              </w:rPr>
              <w:t xml:space="preserve"> vedoucího partnera o skutečnosti, že </w:t>
            </w:r>
            <w:r w:rsidR="007A7028">
              <w:rPr>
                <w:rFonts w:cs="Arial"/>
                <w:szCs w:val="16"/>
              </w:rPr>
              <w:t>žádost</w:t>
            </w:r>
            <w:r w:rsidR="007A7028" w:rsidRPr="009147E9">
              <w:rPr>
                <w:rFonts w:cs="Arial"/>
                <w:szCs w:val="16"/>
              </w:rPr>
              <w:t xml:space="preserve"> </w:t>
            </w:r>
            <w:r w:rsidRPr="009147E9">
              <w:rPr>
                <w:rFonts w:cs="Arial"/>
                <w:szCs w:val="16"/>
              </w:rPr>
              <w:t>nesplnil</w:t>
            </w:r>
            <w:r w:rsidR="007A7028">
              <w:rPr>
                <w:rFonts w:cs="Arial"/>
                <w:szCs w:val="16"/>
              </w:rPr>
              <w:t>a</w:t>
            </w:r>
            <w:r w:rsidRPr="009147E9">
              <w:rPr>
                <w:rFonts w:cs="Arial"/>
                <w:szCs w:val="16"/>
              </w:rPr>
              <w:t xml:space="preserve"> kritéria přijatelnosti.</w:t>
            </w:r>
          </w:p>
        </w:tc>
        <w:tc>
          <w:tcPr>
            <w:tcW w:w="7566" w:type="dxa"/>
            <w:gridSpan w:val="7"/>
            <w:shd w:val="clear" w:color="auto" w:fill="auto"/>
          </w:tcPr>
          <w:p w14:paraId="315A6BD1" w14:textId="1A11F394"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 xml:space="preserve">iodący nie usunie wad we wniosku </w:t>
            </w:r>
            <w:r w:rsidR="007A7028" w:rsidRPr="009147E9">
              <w:rPr>
                <w:rFonts w:cs="Arial"/>
                <w:szCs w:val="16"/>
                <w:lang w:val="pl-PL"/>
              </w:rPr>
              <w:t>we wskazanym terminie</w:t>
            </w:r>
            <w:r w:rsidRPr="009147E9">
              <w:rPr>
                <w:rFonts w:cs="Arial"/>
                <w:szCs w:val="16"/>
                <w:lang w:val="pl-PL"/>
              </w:rPr>
              <w:t xml:space="preserve">, które powodują niespełnienie kryteriów wymogów formalnych, WS </w:t>
            </w:r>
            <w:r w:rsidR="007A7028">
              <w:rPr>
                <w:rFonts w:cs="Arial"/>
                <w:szCs w:val="16"/>
                <w:lang w:val="pl-PL"/>
              </w:rPr>
              <w:t>po</w:t>
            </w:r>
            <w:r w:rsidRPr="009147E9">
              <w:rPr>
                <w:rFonts w:cs="Arial"/>
                <w:szCs w:val="16"/>
                <w:lang w:val="pl-PL"/>
              </w:rPr>
              <w:t xml:space="preserve">informuje </w:t>
            </w:r>
            <w:r w:rsidR="00D42518">
              <w:rPr>
                <w:rFonts w:cs="Arial"/>
                <w:szCs w:val="16"/>
                <w:lang w:val="pl-PL"/>
              </w:rPr>
              <w:t>p</w:t>
            </w:r>
            <w:r w:rsidRPr="009147E9">
              <w:rPr>
                <w:rFonts w:cs="Arial"/>
                <w:szCs w:val="16"/>
                <w:lang w:val="pl-PL"/>
              </w:rPr>
              <w:t xml:space="preserve">artnera </w:t>
            </w:r>
            <w:r w:rsidR="00D42518">
              <w:rPr>
                <w:rFonts w:cs="Arial"/>
                <w:szCs w:val="16"/>
                <w:lang w:val="pl-PL"/>
              </w:rPr>
              <w:t>w</w:t>
            </w:r>
            <w:r w:rsidRPr="009147E9">
              <w:rPr>
                <w:rFonts w:cs="Arial"/>
                <w:szCs w:val="16"/>
                <w:lang w:val="pl-PL"/>
              </w:rPr>
              <w:t xml:space="preserve">iodącego, za pośrednictwem depeszy wewnętrznej w systemie Monitorującym </w:t>
            </w:r>
            <w:r w:rsidR="008E6667">
              <w:rPr>
                <w:rFonts w:cs="Arial"/>
                <w:szCs w:val="16"/>
                <w:lang w:val="pl-PL"/>
              </w:rPr>
              <w:t>ISKP</w:t>
            </w:r>
            <w:r w:rsidR="008E6667" w:rsidRPr="009147E9">
              <w:rPr>
                <w:rFonts w:cs="Arial"/>
                <w:szCs w:val="16"/>
                <w:lang w:val="pl-PL"/>
              </w:rPr>
              <w:t xml:space="preserve"> </w:t>
            </w:r>
            <w:r w:rsidRPr="009147E9">
              <w:rPr>
                <w:rFonts w:cs="Arial"/>
                <w:szCs w:val="16"/>
                <w:lang w:val="pl-PL"/>
              </w:rPr>
              <w:t>20</w:t>
            </w:r>
            <w:r>
              <w:rPr>
                <w:rFonts w:cs="Arial"/>
                <w:szCs w:val="16"/>
                <w:lang w:val="pl-PL"/>
              </w:rPr>
              <w:t>21</w:t>
            </w:r>
            <w:r w:rsidRPr="009147E9">
              <w:rPr>
                <w:rFonts w:cs="Arial"/>
                <w:szCs w:val="16"/>
                <w:lang w:val="pl-PL"/>
              </w:rPr>
              <w:t xml:space="preserve">+, o fakcie, że projekt nie spełnił kryteriów wymogów formalnych. </w:t>
            </w:r>
          </w:p>
          <w:p w14:paraId="74E70657" w14:textId="0E2F0CE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Jeżeli </w:t>
            </w:r>
            <w:r w:rsidR="00D42518">
              <w:rPr>
                <w:rFonts w:cs="Arial"/>
                <w:szCs w:val="16"/>
                <w:lang w:val="pl-PL"/>
              </w:rPr>
              <w:t>p</w:t>
            </w:r>
            <w:r w:rsidRPr="009147E9">
              <w:rPr>
                <w:rFonts w:cs="Arial"/>
                <w:szCs w:val="16"/>
                <w:lang w:val="pl-PL"/>
              </w:rPr>
              <w:t xml:space="preserve">artner </w:t>
            </w:r>
            <w:r w:rsidR="00D42518">
              <w:rPr>
                <w:rFonts w:cs="Arial"/>
                <w:szCs w:val="16"/>
                <w:lang w:val="pl-PL"/>
              </w:rPr>
              <w:t>w</w:t>
            </w:r>
            <w:r w:rsidRPr="009147E9">
              <w:rPr>
                <w:rFonts w:cs="Arial"/>
                <w:szCs w:val="16"/>
                <w:lang w:val="pl-PL"/>
              </w:rPr>
              <w:t>iodący nie usunie uchybień we wniosku</w:t>
            </w:r>
            <w:r w:rsidR="00B37CD2" w:rsidRPr="009147E9">
              <w:rPr>
                <w:rFonts w:cs="Arial"/>
                <w:szCs w:val="16"/>
                <w:lang w:val="pl-PL"/>
              </w:rPr>
              <w:t xml:space="preserve"> we wskazanym terminie</w:t>
            </w:r>
            <w:r w:rsidRPr="009147E9">
              <w:rPr>
                <w:rFonts w:cs="Arial"/>
                <w:szCs w:val="16"/>
                <w:lang w:val="pl-PL"/>
              </w:rPr>
              <w:t xml:space="preserve">, które powodują niespełnienie kontroli kwalifikowalności we wskazanym terminie, WS </w:t>
            </w:r>
            <w:r w:rsidR="00B37CD2">
              <w:rPr>
                <w:rFonts w:cs="Arial"/>
                <w:szCs w:val="16"/>
                <w:lang w:val="pl-PL"/>
              </w:rPr>
              <w:t>po</w:t>
            </w:r>
            <w:r w:rsidRPr="009147E9">
              <w:rPr>
                <w:rFonts w:cs="Arial"/>
                <w:szCs w:val="16"/>
                <w:lang w:val="pl-PL"/>
              </w:rPr>
              <w:t xml:space="preserve">informuje </w:t>
            </w:r>
            <w:r w:rsidR="00D42518">
              <w:rPr>
                <w:rFonts w:cs="Arial"/>
                <w:szCs w:val="16"/>
                <w:lang w:val="pl-PL"/>
              </w:rPr>
              <w:t>p</w:t>
            </w:r>
            <w:r w:rsidRPr="009147E9">
              <w:rPr>
                <w:rFonts w:cs="Arial"/>
                <w:szCs w:val="16"/>
                <w:lang w:val="pl-PL"/>
              </w:rPr>
              <w:t xml:space="preserve">artnera </w:t>
            </w:r>
            <w:r w:rsidR="00D42518">
              <w:rPr>
                <w:rFonts w:cs="Arial"/>
                <w:szCs w:val="16"/>
                <w:lang w:val="pl-PL"/>
              </w:rPr>
              <w:t>w</w:t>
            </w:r>
            <w:r w:rsidRPr="009147E9">
              <w:rPr>
                <w:rFonts w:cs="Arial"/>
                <w:szCs w:val="16"/>
                <w:lang w:val="pl-PL"/>
              </w:rPr>
              <w:t xml:space="preserve">iodącego, za pośrednictwem depeszy wewnętrznej w systemie monitorującym </w:t>
            </w:r>
            <w:r w:rsidR="008E6667">
              <w:rPr>
                <w:rFonts w:cs="Arial"/>
                <w:szCs w:val="16"/>
                <w:lang w:val="pl-PL"/>
              </w:rPr>
              <w:t>ISKP</w:t>
            </w:r>
            <w:r w:rsidR="008E6667" w:rsidRPr="009147E9">
              <w:rPr>
                <w:rFonts w:cs="Arial"/>
                <w:szCs w:val="16"/>
                <w:lang w:val="pl-PL"/>
              </w:rPr>
              <w:t xml:space="preserve"> </w:t>
            </w:r>
            <w:r w:rsidRPr="009147E9">
              <w:rPr>
                <w:rFonts w:cs="Arial"/>
                <w:szCs w:val="16"/>
                <w:lang w:val="pl-PL"/>
              </w:rPr>
              <w:t>20</w:t>
            </w:r>
            <w:r>
              <w:rPr>
                <w:rFonts w:cs="Arial"/>
                <w:szCs w:val="16"/>
                <w:lang w:val="pl-PL"/>
              </w:rPr>
              <w:t>21</w:t>
            </w:r>
            <w:r w:rsidRPr="009147E9">
              <w:rPr>
                <w:rFonts w:cs="Arial"/>
                <w:szCs w:val="16"/>
                <w:lang w:val="pl-PL"/>
              </w:rPr>
              <w:t xml:space="preserve">+, że </w:t>
            </w:r>
            <w:r w:rsidR="007A7028">
              <w:rPr>
                <w:rFonts w:cs="Arial"/>
                <w:szCs w:val="16"/>
                <w:lang w:val="pl-PL"/>
              </w:rPr>
              <w:t>wniosek</w:t>
            </w:r>
            <w:r w:rsidR="007A7028" w:rsidRPr="009147E9">
              <w:rPr>
                <w:rFonts w:cs="Arial"/>
                <w:szCs w:val="16"/>
                <w:lang w:val="pl-PL"/>
              </w:rPr>
              <w:t xml:space="preserve"> </w:t>
            </w:r>
            <w:r w:rsidRPr="009147E9">
              <w:rPr>
                <w:rFonts w:cs="Arial"/>
                <w:szCs w:val="16"/>
                <w:lang w:val="pl-PL"/>
              </w:rPr>
              <w:t xml:space="preserve">nie spełnił kryteriów kwalifikowalności. </w:t>
            </w:r>
          </w:p>
        </w:tc>
      </w:tr>
      <w:tr w:rsidR="0076016E" w:rsidRPr="009147E9" w14:paraId="6FF28F7E" w14:textId="77777777" w:rsidTr="00093A71">
        <w:trPr>
          <w:jc w:val="center"/>
        </w:trPr>
        <w:tc>
          <w:tcPr>
            <w:tcW w:w="0" w:type="auto"/>
            <w:gridSpan w:val="3"/>
            <w:shd w:val="clear" w:color="auto" w:fill="auto"/>
          </w:tcPr>
          <w:p w14:paraId="24304D4B" w14:textId="77777777" w:rsidR="0076016E" w:rsidRPr="009147E9" w:rsidRDefault="0076016E" w:rsidP="00093A71">
            <w:pPr>
              <w:rPr>
                <w:u w:val="single"/>
              </w:rPr>
            </w:pPr>
            <w:r w:rsidRPr="009147E9">
              <w:rPr>
                <w:u w:val="single"/>
              </w:rPr>
              <w:t>Žádost o přezkum:</w:t>
            </w:r>
          </w:p>
          <w:p w14:paraId="6C11F555" w14:textId="5AD2AD03" w:rsidR="0076016E" w:rsidRPr="009147E9" w:rsidRDefault="0076016E" w:rsidP="00093A71">
            <w:r w:rsidRPr="009147E9">
              <w:t xml:space="preserve">JS vedoucího partnera informuje o možnosti podat žádost o přezkum a o tom, kde je možné nalézt příslušné podklady ke kontrole žádosti v systému ISKP </w:t>
            </w:r>
            <w:r>
              <w:t>2021</w:t>
            </w:r>
            <w:r w:rsidRPr="009147E9">
              <w:t xml:space="preserve">+. </w:t>
            </w:r>
          </w:p>
          <w:p w14:paraId="07FDBBD6" w14:textId="77777777" w:rsidR="0076016E" w:rsidRPr="009147E9" w:rsidRDefault="0076016E" w:rsidP="00093A71">
            <w:r w:rsidRPr="009147E9">
              <w:t>Dle výsledku přezkumu vydá Řídící orgán:</w:t>
            </w:r>
          </w:p>
          <w:p w14:paraId="2C1BC142" w14:textId="77777777" w:rsidR="0076016E" w:rsidRPr="009147E9" w:rsidRDefault="0076016E" w:rsidP="00093A71">
            <w:r w:rsidRPr="009147E9">
              <w:t>1) usnesení o zastavení řízení – v případě, kdy:</w:t>
            </w:r>
          </w:p>
          <w:p w14:paraId="3FD1C383" w14:textId="77777777" w:rsidR="0076016E" w:rsidRPr="009147E9" w:rsidRDefault="0076016E" w:rsidP="00093A71">
            <w:pPr>
              <w:ind w:left="313"/>
            </w:pPr>
            <w:r w:rsidRPr="009147E9">
              <w:t xml:space="preserve">-  předmětem přezkumu bylo nesplnění kritérií formálních náležitostí, </w:t>
            </w:r>
          </w:p>
          <w:p w14:paraId="6D465DD1" w14:textId="77777777" w:rsidR="0076016E" w:rsidRPr="009147E9" w:rsidRDefault="0076016E" w:rsidP="00093A71">
            <w:pPr>
              <w:ind w:left="313"/>
            </w:pPr>
            <w:r w:rsidRPr="009147E9">
              <w:t>- žádost nebyla podána ve lhůtě stanovené ve výzvě</w:t>
            </w:r>
          </w:p>
          <w:p w14:paraId="3F8A03FA" w14:textId="77777777" w:rsidR="0076016E" w:rsidRPr="009147E9" w:rsidRDefault="0076016E" w:rsidP="00093A71">
            <w:pPr>
              <w:ind w:left="454" w:hanging="141"/>
            </w:pPr>
            <w:r w:rsidRPr="009147E9">
              <w:t xml:space="preserve">- žádost vykazuje vady u kritérií přijatelnosti, u nichž není přípustné jejich odstranění </w:t>
            </w:r>
            <w:r>
              <w:t>–</w:t>
            </w:r>
            <w:r w:rsidRPr="009147E9">
              <w:t xml:space="preserve"> krit</w:t>
            </w:r>
            <w:r>
              <w:t>éria</w:t>
            </w:r>
            <w:r w:rsidRPr="009147E9">
              <w:t xml:space="preserve"> přijatelnosti č. 1, 2, 4</w:t>
            </w:r>
            <w:r>
              <w:t>, 16</w:t>
            </w:r>
            <w:r w:rsidRPr="009147E9">
              <w:t xml:space="preserve"> a 1</w:t>
            </w:r>
            <w:r>
              <w:t>8</w:t>
            </w:r>
            <w:r w:rsidRPr="009147E9">
              <w:t xml:space="preserve">), </w:t>
            </w:r>
          </w:p>
          <w:p w14:paraId="2CC75AC6" w14:textId="77777777" w:rsidR="0076016E" w:rsidRPr="009147E9" w:rsidRDefault="0076016E" w:rsidP="00093A71">
            <w:pPr>
              <w:ind w:left="313" w:hanging="313"/>
            </w:pPr>
            <w:r w:rsidRPr="009147E9">
              <w:t>2) rozhodnutí, kterým se žádost zcela zamítá – v případě, kdy předmětem přezkumu bylo nesplnění kritérií přijatelnosti jiných než č. 1, 2, 4</w:t>
            </w:r>
            <w:r>
              <w:t>, 16</w:t>
            </w:r>
            <w:r w:rsidRPr="009147E9">
              <w:t xml:space="preserve"> a 1</w:t>
            </w:r>
            <w:r>
              <w:t>8</w:t>
            </w:r>
            <w:r w:rsidRPr="009147E9">
              <w:t xml:space="preserve"> a Řídící orgán neshledal žádost o přezkum jako opodstatněnou,</w:t>
            </w:r>
          </w:p>
          <w:p w14:paraId="76F2264F" w14:textId="77777777" w:rsidR="0076016E" w:rsidRPr="009147E9" w:rsidRDefault="0076016E" w:rsidP="00093A71">
            <w:r w:rsidRPr="009147E9">
              <w:t>3) v případě kladného vyhodnocení přezkumu informuje Řídící orgán vedoucího partnera o tom, že žádost postupuje do dalšího kola hodnocení.</w:t>
            </w:r>
          </w:p>
          <w:p w14:paraId="42B4905F" w14:textId="77777777" w:rsidR="0076016E" w:rsidRPr="009147E9" w:rsidRDefault="0076016E" w:rsidP="00093A71">
            <w:r w:rsidRPr="009147E9">
              <w:t xml:space="preserve">Usnesení o zastavení řízení (v případě nesplnění formálních náležitostí, nebo pokud žádost nebyla podána ve lhůtě stanovené ve výzvě, nebo žádost vykazuje vady u kritérií přijatelnosti, u nichž není přípustné jejich odstranění - </w:t>
            </w:r>
            <w:proofErr w:type="spellStart"/>
            <w:r w:rsidRPr="009147E9">
              <w:t>krit</w:t>
            </w:r>
            <w:proofErr w:type="spellEnd"/>
            <w:r w:rsidRPr="009147E9">
              <w:t>. přijatelnosti č. 1, 2, 4</w:t>
            </w:r>
            <w:r>
              <w:t>, 16</w:t>
            </w:r>
            <w:r w:rsidRPr="009147E9">
              <w:t xml:space="preserve"> a 1</w:t>
            </w:r>
            <w:r>
              <w:t>8</w:t>
            </w:r>
            <w:r w:rsidRPr="009147E9">
              <w:t>) nebo rozhodnutí, kterým se žádost zcela zamítá (v případě nesplnění kritérií přijatelnosti jiných než č. 1, 2, 4</w:t>
            </w:r>
            <w:r>
              <w:t>, 16</w:t>
            </w:r>
            <w:r w:rsidRPr="009147E9">
              <w:t xml:space="preserve"> a 1</w:t>
            </w:r>
            <w:r>
              <w:t>8</w:t>
            </w:r>
            <w:r w:rsidRPr="009147E9">
              <w:t xml:space="preserve">), vydává Řídící orgán také v případě, kdy vedoucí partner žádost o přezkum nepodal, nebo ji nepodal včas. </w:t>
            </w:r>
          </w:p>
          <w:p w14:paraId="2413671A" w14:textId="77777777" w:rsidR="0076016E" w:rsidRPr="009147E9" w:rsidRDefault="0076016E" w:rsidP="00093A71">
            <w:r w:rsidRPr="009147E9">
              <w:t>V případě, že projekt nesplnil některé z kritérií přijatelnosti jiných než č. 1, 2, 4</w:t>
            </w:r>
            <w:r>
              <w:t>, 16</w:t>
            </w:r>
            <w:r w:rsidRPr="009147E9">
              <w:t xml:space="preserve"> a 1</w:t>
            </w:r>
            <w:r>
              <w:t>8</w:t>
            </w:r>
            <w:r w:rsidRPr="009147E9">
              <w:t xml:space="preserve"> a zároveň nesplnil minimálně jedno z kritérií formálních náležitostí, Řídící orgán vydává rozhodnutí, kterým se žádost zcela zamítá.</w:t>
            </w:r>
          </w:p>
        </w:tc>
        <w:tc>
          <w:tcPr>
            <w:tcW w:w="7566" w:type="dxa"/>
            <w:gridSpan w:val="7"/>
            <w:shd w:val="clear" w:color="auto" w:fill="auto"/>
          </w:tcPr>
          <w:p w14:paraId="17671B14" w14:textId="77777777" w:rsidR="0076016E" w:rsidRPr="009147E9" w:rsidRDefault="0076016E" w:rsidP="00093A71">
            <w:pPr>
              <w:shd w:val="clear" w:color="auto" w:fill="FFFFFF" w:themeFill="background1"/>
              <w:spacing w:afterLines="8" w:after="19"/>
              <w:jc w:val="both"/>
              <w:rPr>
                <w:rFonts w:cs="Arial"/>
                <w:szCs w:val="16"/>
                <w:u w:val="single"/>
                <w:lang w:val="pl-PL"/>
              </w:rPr>
            </w:pPr>
            <w:r>
              <w:rPr>
                <w:rFonts w:cs="Arial"/>
                <w:szCs w:val="16"/>
                <w:u w:val="single"/>
                <w:lang w:val="pl-PL"/>
              </w:rPr>
              <w:t>O</w:t>
            </w:r>
            <w:r w:rsidRPr="009147E9">
              <w:rPr>
                <w:rFonts w:cs="Arial"/>
                <w:szCs w:val="16"/>
                <w:u w:val="single"/>
                <w:lang w:val="pl-PL"/>
              </w:rPr>
              <w:t>dwołanie:</w:t>
            </w:r>
          </w:p>
          <w:p w14:paraId="69867E71" w14:textId="5F443284"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WS informuje partnera wiodącego o możliwości podania odwołania od postanowienia/decyzji oraz o tym, gdzie zostały umieszczone odpowiednie dokumenty związane z kontrolą wniosku w systemie ISKP </w:t>
            </w:r>
            <w:r>
              <w:rPr>
                <w:rFonts w:cs="Arial"/>
                <w:szCs w:val="16"/>
                <w:lang w:val="pl-PL"/>
              </w:rPr>
              <w:t>2021</w:t>
            </w:r>
            <w:r w:rsidRPr="009147E9">
              <w:rPr>
                <w:rFonts w:cs="Arial"/>
                <w:szCs w:val="16"/>
                <w:lang w:val="pl-PL"/>
              </w:rPr>
              <w:t xml:space="preserve">+.  </w:t>
            </w:r>
          </w:p>
          <w:p w14:paraId="67ADAD62"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wyniku decyzji w sprawie zażalenia/odwołania, Instytucja Zarządzająca wyda:</w:t>
            </w:r>
          </w:p>
          <w:p w14:paraId="0CE17DDE" w14:textId="3E0EC3DF" w:rsidR="0076016E" w:rsidRPr="00AD76EE" w:rsidRDefault="0076016E" w:rsidP="00093A71">
            <w:pPr>
              <w:rPr>
                <w:lang w:val="pl-PL"/>
              </w:rPr>
            </w:pPr>
            <w:r w:rsidRPr="00AD76EE">
              <w:rPr>
                <w:lang w:val="pl-PL"/>
              </w:rPr>
              <w:t xml:space="preserve">1) postanowienie o zakończeniu </w:t>
            </w:r>
            <w:r w:rsidR="00DA79F8">
              <w:rPr>
                <w:lang w:val="pl-PL"/>
              </w:rPr>
              <w:t>administracji</w:t>
            </w:r>
            <w:r w:rsidR="00DA79F8" w:rsidRPr="00AD76EE">
              <w:rPr>
                <w:lang w:val="pl-PL"/>
              </w:rPr>
              <w:t xml:space="preserve"> </w:t>
            </w:r>
            <w:r w:rsidRPr="00AD76EE">
              <w:rPr>
                <w:lang w:val="pl-PL"/>
              </w:rPr>
              <w:t>w przypadku, gdy:</w:t>
            </w:r>
          </w:p>
          <w:p w14:paraId="41A66B64" w14:textId="77777777" w:rsidR="0076016E" w:rsidRPr="00AD76EE" w:rsidRDefault="0076016E" w:rsidP="00093A71">
            <w:pPr>
              <w:ind w:left="313"/>
              <w:rPr>
                <w:lang w:val="pl-PL"/>
              </w:rPr>
            </w:pPr>
            <w:r w:rsidRPr="00AD76EE">
              <w:rPr>
                <w:lang w:val="pl-PL"/>
              </w:rPr>
              <w:t xml:space="preserve">- przedmiotem zażalenia było niespełnienie kryterium wymogów formalnych, </w:t>
            </w:r>
          </w:p>
          <w:p w14:paraId="2872A895" w14:textId="77777777" w:rsidR="0076016E" w:rsidRPr="00AD76EE" w:rsidRDefault="0076016E" w:rsidP="00093A71">
            <w:pPr>
              <w:ind w:left="313"/>
              <w:rPr>
                <w:lang w:val="pl-PL"/>
              </w:rPr>
            </w:pPr>
            <w:r w:rsidRPr="00AD76EE">
              <w:rPr>
                <w:lang w:val="pl-PL"/>
              </w:rPr>
              <w:t xml:space="preserve">- wniosek nie został złożony w terminie określonym w naborze, </w:t>
            </w:r>
          </w:p>
          <w:p w14:paraId="51BA1A05" w14:textId="77777777" w:rsidR="0076016E" w:rsidRPr="00AD76EE" w:rsidRDefault="0076016E" w:rsidP="00093A71">
            <w:pPr>
              <w:ind w:left="313"/>
              <w:rPr>
                <w:lang w:val="pl-PL"/>
              </w:rPr>
            </w:pPr>
            <w:r w:rsidRPr="00AD76EE">
              <w:rPr>
                <w:lang w:val="pl-PL"/>
              </w:rPr>
              <w:t>- wniosek ma wady dotyczące kryteriów kwalifikowalności, których usunięcie jest niedopuszczalne - kryt. kwalifikowalności nr 1</w:t>
            </w:r>
            <w:r>
              <w:rPr>
                <w:lang w:val="pl-PL"/>
              </w:rPr>
              <w:t>,</w:t>
            </w:r>
            <w:r w:rsidRPr="00AD76EE">
              <w:rPr>
                <w:lang w:val="pl-PL"/>
              </w:rPr>
              <w:t xml:space="preserve"> 2, 4</w:t>
            </w:r>
            <w:r>
              <w:rPr>
                <w:lang w:val="pl-PL"/>
              </w:rPr>
              <w:t>, 16</w:t>
            </w:r>
            <w:r w:rsidRPr="00AD76EE">
              <w:rPr>
                <w:lang w:val="pl-PL"/>
              </w:rPr>
              <w:t xml:space="preserve"> i 1</w:t>
            </w:r>
            <w:r>
              <w:rPr>
                <w:lang w:val="pl-PL"/>
              </w:rPr>
              <w:t>8</w:t>
            </w:r>
            <w:r w:rsidRPr="00AD76EE">
              <w:rPr>
                <w:lang w:val="pl-PL"/>
              </w:rPr>
              <w:t xml:space="preserve">) </w:t>
            </w:r>
          </w:p>
          <w:p w14:paraId="6B850D00" w14:textId="77777777" w:rsidR="0076016E" w:rsidRPr="00AD76EE" w:rsidRDefault="0076016E" w:rsidP="00093A71">
            <w:pPr>
              <w:rPr>
                <w:lang w:val="pl-PL"/>
              </w:rPr>
            </w:pPr>
            <w:r w:rsidRPr="00AD76EE">
              <w:rPr>
                <w:lang w:val="pl-PL"/>
              </w:rPr>
              <w:t>2) decyzję o całkowitym odrzuceniu wniosku w przypadku, gdy przedmiotem odwołania było niespełnienie kwalifikowalności – kryteriów innych niż nr 1 2, 4</w:t>
            </w:r>
            <w:r>
              <w:rPr>
                <w:lang w:val="pl-PL"/>
              </w:rPr>
              <w:t>, 16</w:t>
            </w:r>
            <w:r w:rsidRPr="00AD76EE">
              <w:rPr>
                <w:lang w:val="pl-PL"/>
              </w:rPr>
              <w:t xml:space="preserve"> i 1</w:t>
            </w:r>
            <w:r>
              <w:rPr>
                <w:lang w:val="pl-PL"/>
              </w:rPr>
              <w:t>8</w:t>
            </w:r>
            <w:r w:rsidRPr="00AD76EE">
              <w:rPr>
                <w:lang w:val="pl-PL"/>
              </w:rPr>
              <w:t>, a Instytucja Zarządzająca nie uznała odwołania za uzasadnione,</w:t>
            </w:r>
          </w:p>
          <w:p w14:paraId="6A50BB5F" w14:textId="577D2690" w:rsidR="0076016E" w:rsidRPr="00AD76EE" w:rsidRDefault="0076016E" w:rsidP="00093A71">
            <w:pPr>
              <w:rPr>
                <w:lang w:val="pl-PL"/>
              </w:rPr>
            </w:pPr>
            <w:r w:rsidRPr="00AD76EE">
              <w:rPr>
                <w:lang w:val="pl-PL"/>
              </w:rPr>
              <w:t>3) w przypadku pozytywnej oceny odwołania Instytucja Zarządzająca informuje Partnera Wiodącego o przekazaniu projektu do dalszej oceny.</w:t>
            </w:r>
          </w:p>
          <w:p w14:paraId="36312DD0" w14:textId="5C0657B3"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Postanowienie o zakończeniu </w:t>
            </w:r>
            <w:r>
              <w:rPr>
                <w:rFonts w:cs="Arial"/>
                <w:szCs w:val="16"/>
                <w:lang w:val="pl-PL"/>
              </w:rPr>
              <w:t>procedowania</w:t>
            </w:r>
            <w:r w:rsidRPr="009147E9">
              <w:rPr>
                <w:rFonts w:cs="Arial"/>
                <w:szCs w:val="16"/>
                <w:lang w:val="pl-PL"/>
              </w:rPr>
              <w:t xml:space="preserve"> (w przypadku niespełnienia kontroli wymogów formalnych, lub jeśli wniosek nie został złożony w terminie określonym w naborze, lub wniosek ma wady dotyczące kryteriów kwalifikowalności, których usunięcie jest niedopuszczalne - kryt. kwalifikowalności nr </w:t>
            </w:r>
            <w:r w:rsidRPr="00AD76EE">
              <w:rPr>
                <w:lang w:val="pl-PL"/>
              </w:rPr>
              <w:t>1</w:t>
            </w:r>
            <w:r w:rsidR="005A5C61">
              <w:rPr>
                <w:lang w:val="pl-PL"/>
              </w:rPr>
              <w:t>,</w:t>
            </w:r>
            <w:r w:rsidRPr="00AD76EE">
              <w:rPr>
                <w:lang w:val="pl-PL"/>
              </w:rPr>
              <w:t xml:space="preserve"> 2, 4</w:t>
            </w:r>
            <w:r>
              <w:rPr>
                <w:lang w:val="pl-PL"/>
              </w:rPr>
              <w:t>, 16</w:t>
            </w:r>
            <w:r w:rsidRPr="00AD76EE">
              <w:rPr>
                <w:lang w:val="pl-PL"/>
              </w:rPr>
              <w:t xml:space="preserve"> i 1</w:t>
            </w:r>
            <w:r>
              <w:rPr>
                <w:lang w:val="pl-PL"/>
              </w:rPr>
              <w:t>8</w:t>
            </w:r>
            <w:r w:rsidRPr="009147E9">
              <w:rPr>
                <w:rFonts w:cs="Arial"/>
                <w:szCs w:val="16"/>
                <w:lang w:val="pl-PL"/>
              </w:rPr>
              <w:t xml:space="preserve">) lub decyzji o odrzuceniu wniosku (w przypadku niespełnienia kryteriów kontroli kwalifikowalności –innych niż nr </w:t>
            </w:r>
            <w:r w:rsidRPr="00AD76EE">
              <w:rPr>
                <w:lang w:val="pl-PL"/>
              </w:rPr>
              <w:t>1 2, 4</w:t>
            </w:r>
            <w:r>
              <w:rPr>
                <w:lang w:val="pl-PL"/>
              </w:rPr>
              <w:t>, 16</w:t>
            </w:r>
            <w:r w:rsidRPr="00AD76EE">
              <w:rPr>
                <w:lang w:val="pl-PL"/>
              </w:rPr>
              <w:t xml:space="preserve"> i 1</w:t>
            </w:r>
            <w:r>
              <w:rPr>
                <w:lang w:val="pl-PL"/>
              </w:rPr>
              <w:t>8</w:t>
            </w:r>
            <w:r w:rsidRPr="009147E9">
              <w:rPr>
                <w:rFonts w:cs="Arial"/>
                <w:szCs w:val="16"/>
                <w:lang w:val="pl-PL"/>
              </w:rPr>
              <w:t>), Instytucja Zarządzająca wydaje także w przypadku, kiedy Partner Wiodący nie złożył zażalenia/odwołania, lub też nie złożył go w terminie.</w:t>
            </w:r>
          </w:p>
          <w:p w14:paraId="17B75989" w14:textId="48ED8B50"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przypadku,</w:t>
            </w:r>
            <w:r>
              <w:rPr>
                <w:rFonts w:cs="Arial"/>
                <w:szCs w:val="16"/>
                <w:lang w:val="pl-PL"/>
              </w:rPr>
              <w:t xml:space="preserve"> </w:t>
            </w:r>
            <w:r w:rsidRPr="009147E9">
              <w:rPr>
                <w:rFonts w:cs="Arial"/>
                <w:szCs w:val="16"/>
                <w:lang w:val="pl-PL"/>
              </w:rPr>
              <w:t xml:space="preserve">gdy projekt nie spełnił któregoś z kryteriów kwalifikowalności innych niż nr </w:t>
            </w:r>
            <w:r w:rsidRPr="00AD76EE">
              <w:rPr>
                <w:lang w:val="pl-PL"/>
              </w:rPr>
              <w:t>1</w:t>
            </w:r>
            <w:r w:rsidR="005A5C61">
              <w:rPr>
                <w:lang w:val="pl-PL"/>
              </w:rPr>
              <w:t>,</w:t>
            </w:r>
            <w:r w:rsidRPr="00AD76EE">
              <w:rPr>
                <w:lang w:val="pl-PL"/>
              </w:rPr>
              <w:t xml:space="preserve"> 2, 4</w:t>
            </w:r>
            <w:r>
              <w:rPr>
                <w:lang w:val="pl-PL"/>
              </w:rPr>
              <w:t>, 16</w:t>
            </w:r>
            <w:r w:rsidRPr="00AD76EE">
              <w:rPr>
                <w:lang w:val="pl-PL"/>
              </w:rPr>
              <w:t xml:space="preserve"> i 1</w:t>
            </w:r>
            <w:r>
              <w:rPr>
                <w:lang w:val="pl-PL"/>
              </w:rPr>
              <w:t>8</w:t>
            </w:r>
            <w:r w:rsidRPr="009147E9">
              <w:rPr>
                <w:rFonts w:cs="Arial"/>
                <w:szCs w:val="16"/>
                <w:lang w:val="pl-PL"/>
              </w:rPr>
              <w:t xml:space="preserve"> a zarówno nie spełnił przynajmniej jednego z kryteriów wymogów formalnych, Instytucja Zarządzająca wydaje decyzję administracyjną o zakończeniu </w:t>
            </w:r>
            <w:r>
              <w:rPr>
                <w:rFonts w:cs="Arial"/>
                <w:szCs w:val="16"/>
                <w:lang w:val="pl-PL"/>
              </w:rPr>
              <w:t>procedowania</w:t>
            </w:r>
            <w:r w:rsidRPr="009147E9">
              <w:rPr>
                <w:rFonts w:cs="Arial"/>
                <w:szCs w:val="16"/>
                <w:lang w:val="pl-PL"/>
              </w:rPr>
              <w:t xml:space="preserve"> projektu.</w:t>
            </w:r>
          </w:p>
        </w:tc>
      </w:tr>
      <w:tr w:rsidR="0076016E" w:rsidRPr="009147E9" w14:paraId="7E347205" w14:textId="77777777" w:rsidTr="00093A71">
        <w:trPr>
          <w:jc w:val="center"/>
        </w:trPr>
        <w:tc>
          <w:tcPr>
            <w:tcW w:w="0" w:type="auto"/>
            <w:gridSpan w:val="3"/>
            <w:shd w:val="clear" w:color="auto" w:fill="auto"/>
          </w:tcPr>
          <w:p w14:paraId="4777D3DA" w14:textId="77777777" w:rsidR="0076016E" w:rsidRPr="009147E9" w:rsidRDefault="0076016E" w:rsidP="00D5269C">
            <w:pPr>
              <w:pStyle w:val="Default"/>
              <w:shd w:val="clear" w:color="auto" w:fill="FFFFFF" w:themeFill="background1"/>
              <w:spacing w:before="120" w:afterLines="8" w:after="19"/>
              <w:jc w:val="both"/>
              <w:rPr>
                <w:rFonts w:ascii="Arial" w:hAnsi="Arial" w:cs="Arial"/>
                <w:sz w:val="16"/>
                <w:szCs w:val="16"/>
                <w:u w:val="single"/>
              </w:rPr>
            </w:pPr>
            <w:r w:rsidRPr="009147E9">
              <w:rPr>
                <w:rFonts w:ascii="Arial" w:hAnsi="Arial" w:cs="Arial"/>
                <w:sz w:val="16"/>
                <w:szCs w:val="16"/>
                <w:u w:val="single"/>
              </w:rPr>
              <w:t>Nedostatky, které nezakládají důvod pro vyřazení projektu:</w:t>
            </w:r>
          </w:p>
          <w:p w14:paraId="5B072E6E" w14:textId="5652D768" w:rsidR="0076016E" w:rsidRPr="009147E9" w:rsidRDefault="0076016E" w:rsidP="00093A71">
            <w:r w:rsidRPr="009147E9">
              <w:t xml:space="preserve">Drobné nedostatky žádosti, kde tyto nedostatky nemají vliv na proces hodnocení, nejsou důvodem pro zamítnutí žádosti. Nedostatky nemohou mít vliv na právní moc dané </w:t>
            </w:r>
            <w:r w:rsidR="00DA79F8">
              <w:t>přílohy</w:t>
            </w:r>
            <w:r w:rsidR="00DA79F8" w:rsidRPr="009147E9">
              <w:t xml:space="preserve"> </w:t>
            </w:r>
            <w:r w:rsidRPr="009147E9">
              <w:t>nebo změnit je</w:t>
            </w:r>
            <w:r w:rsidR="00DA79F8">
              <w:t>jí</w:t>
            </w:r>
            <w:r w:rsidRPr="009147E9">
              <w:t xml:space="preserve"> právní význam.</w:t>
            </w:r>
          </w:p>
          <w:p w14:paraId="3D8D22CE" w14:textId="77777777" w:rsidR="0076016E" w:rsidRPr="009147E9" w:rsidRDefault="0076016E" w:rsidP="00093A71">
            <w:r w:rsidRPr="009147E9">
              <w:t>Drobným nedostatkem je např.:</w:t>
            </w:r>
          </w:p>
          <w:p w14:paraId="6A7D0170"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lastRenderedPageBreak/>
              <w:t>opomenutí uvedení konkrétního údaje v příloze žádosti, přičemž daný údaj se vyskytuje na jiném místě dané přílohy/jiné přílohy/žádosti,</w:t>
            </w:r>
          </w:p>
          <w:p w14:paraId="58AD264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opomenutí uvedení identifikace názvu projektu nebo jména partnera v příloze – z celkového textu přílohy musí být ovšem patrné, že se tato příloha týká daného partnera/projektu,</w:t>
            </w:r>
          </w:p>
          <w:p w14:paraId="05A1CCDB"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opomenutí uvedení data podpisu příslušné přílohy</w:t>
            </w:r>
            <w:r>
              <w:rPr>
                <w:rFonts w:cs="Arial"/>
                <w:szCs w:val="16"/>
              </w:rPr>
              <w:t xml:space="preserve"> (s výjimkou Dohody o spolupráci)</w:t>
            </w:r>
            <w:r w:rsidRPr="009147E9">
              <w:rPr>
                <w:rFonts w:cs="Arial"/>
                <w:szCs w:val="16"/>
              </w:rPr>
              <w:t>,</w:t>
            </w:r>
          </w:p>
          <w:p w14:paraId="2B3CB25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 xml:space="preserve">opomenutí aktualizace konkrétního údaje v příloze/žádosti i na jiných místech přílohy/žádosti, než kde k tomu byl žadatel výslovně na základě výzvy vyzván, přičemž ovšem současně byl daný údaj aktualizován alespoň na jednom jiném místě v příloze/nebo žádosti, kde k tomu vyzván byl </w:t>
            </w:r>
          </w:p>
          <w:p w14:paraId="5292AA11" w14:textId="55FBAE02"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rPr>
            </w:pPr>
            <w:r w:rsidRPr="009147E9">
              <w:rPr>
                <w:rFonts w:cs="Arial"/>
                <w:szCs w:val="16"/>
              </w:rPr>
              <w:t>v přílohách úřední povahy (např. usnesení orgánů žadatele, projektová dokumentace, rozhodnutí stavebního úřadu) není uveden název projektu přesně ve znění, jak je v žádosti; z údajů dané přílohy a žádosti lze ovšem dovodit, že se jedná o ten samý projekt.</w:t>
            </w:r>
          </w:p>
          <w:p w14:paraId="5F932EAF" w14:textId="77777777" w:rsidR="0076016E" w:rsidRPr="009147E9" w:rsidRDefault="0076016E" w:rsidP="00093A71">
            <w:pPr>
              <w:shd w:val="clear" w:color="auto" w:fill="FFFFFF" w:themeFill="background1"/>
              <w:spacing w:afterLines="8" w:after="19"/>
              <w:jc w:val="both"/>
              <w:rPr>
                <w:rFonts w:cs="Arial"/>
                <w:szCs w:val="16"/>
              </w:rPr>
            </w:pPr>
          </w:p>
        </w:tc>
        <w:tc>
          <w:tcPr>
            <w:tcW w:w="7566" w:type="dxa"/>
            <w:gridSpan w:val="7"/>
            <w:shd w:val="clear" w:color="auto" w:fill="auto"/>
          </w:tcPr>
          <w:p w14:paraId="2C72C79E" w14:textId="77777777" w:rsidR="0076016E" w:rsidRPr="009147E9" w:rsidRDefault="0076016E" w:rsidP="00093A71">
            <w:pPr>
              <w:shd w:val="clear" w:color="auto" w:fill="FFFFFF" w:themeFill="background1"/>
              <w:spacing w:after="19"/>
              <w:rPr>
                <w:rFonts w:cs="Arial"/>
                <w:szCs w:val="16"/>
                <w:u w:val="single"/>
                <w:lang w:val="pl-PL"/>
              </w:rPr>
            </w:pPr>
            <w:r w:rsidRPr="009147E9">
              <w:rPr>
                <w:rFonts w:cs="Arial"/>
                <w:szCs w:val="16"/>
                <w:u w:val="single"/>
                <w:lang w:val="pl-PL"/>
              </w:rPr>
              <w:lastRenderedPageBreak/>
              <w:t xml:space="preserve">Uchybienia, które nie stanowią powodu do odrzucenia projektu: </w:t>
            </w:r>
          </w:p>
          <w:p w14:paraId="4A60BC48" w14:textId="431E885F" w:rsidR="0076016E" w:rsidRPr="009147E9" w:rsidRDefault="0076016E" w:rsidP="00093A71">
            <w:pPr>
              <w:shd w:val="clear" w:color="auto" w:fill="FFFFFF" w:themeFill="background1"/>
              <w:spacing w:after="19"/>
              <w:rPr>
                <w:rFonts w:cs="Arial"/>
                <w:szCs w:val="16"/>
                <w:lang w:val="pl-PL"/>
              </w:rPr>
            </w:pPr>
            <w:r w:rsidRPr="009147E9">
              <w:rPr>
                <w:rFonts w:cs="Arial"/>
                <w:szCs w:val="16"/>
                <w:lang w:val="pl-PL"/>
              </w:rPr>
              <w:t xml:space="preserve">Drobne uchybienia we wniosku, które nie mają wpływu na proces oceny, nie są powodem odrzucenia wniosku. Uchybienia te nie mogą mieć wpływu na poprawność prawną danego </w:t>
            </w:r>
            <w:r w:rsidR="00DA79F8" w:rsidRPr="009147E9">
              <w:rPr>
                <w:rFonts w:cs="Arial"/>
                <w:szCs w:val="16"/>
                <w:lang w:val="pl-PL"/>
              </w:rPr>
              <w:t>załącznik</w:t>
            </w:r>
            <w:r w:rsidR="00DA79F8">
              <w:rPr>
                <w:rFonts w:cs="Arial"/>
                <w:szCs w:val="16"/>
                <w:lang w:val="pl-PL"/>
              </w:rPr>
              <w:t>a</w:t>
            </w:r>
            <w:r w:rsidR="00DA79F8" w:rsidRPr="009147E9" w:rsidDel="00DA79F8">
              <w:rPr>
                <w:rFonts w:cs="Arial"/>
                <w:szCs w:val="16"/>
                <w:lang w:val="pl-PL"/>
              </w:rPr>
              <w:t xml:space="preserve"> </w:t>
            </w:r>
            <w:r w:rsidRPr="009147E9">
              <w:rPr>
                <w:rFonts w:cs="Arial"/>
                <w:szCs w:val="16"/>
                <w:lang w:val="pl-PL"/>
              </w:rPr>
              <w:t>lub zmieniać jego znaczenia prawnego.</w:t>
            </w:r>
          </w:p>
          <w:p w14:paraId="7C2405B9" w14:textId="77777777" w:rsidR="0076016E" w:rsidRPr="009147E9" w:rsidRDefault="0076016E" w:rsidP="00093A71">
            <w:pPr>
              <w:shd w:val="clear" w:color="auto" w:fill="FFFFFF" w:themeFill="background1"/>
              <w:spacing w:after="19"/>
              <w:rPr>
                <w:rFonts w:cs="Arial"/>
                <w:szCs w:val="16"/>
                <w:lang w:val="pl-PL"/>
              </w:rPr>
            </w:pPr>
            <w:r w:rsidRPr="009147E9">
              <w:rPr>
                <w:rFonts w:cs="Arial"/>
                <w:szCs w:val="16"/>
                <w:lang w:val="pl-PL"/>
              </w:rPr>
              <w:t>Drobnymi uchybieniami są np.:</w:t>
            </w:r>
          </w:p>
          <w:p w14:paraId="0CFC75CF"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lastRenderedPageBreak/>
              <w:t>pominięcie konkretnej informacji w załączniku, przy czym dana informacja występuje w innym miejscu danego załącznika/innego załącznika/wniosku,</w:t>
            </w:r>
          </w:p>
          <w:p w14:paraId="4C403361"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8132BC">
              <w:rPr>
                <w:rFonts w:cs="Arial"/>
                <w:szCs w:val="16"/>
                <w:lang w:val="pl-PL"/>
              </w:rPr>
              <w:t>niepodanie tytułu projektu lub nazwy partnera w załączniku, - przy czym z całego</w:t>
            </w:r>
            <w:r w:rsidRPr="009147E9">
              <w:rPr>
                <w:rFonts w:cs="Arial"/>
                <w:szCs w:val="16"/>
                <w:lang w:val="pl-PL"/>
              </w:rPr>
              <w:t xml:space="preserve"> kontekstu załącznika jasno wynika, że załącznik ten dotyczy danego partnera</w:t>
            </w:r>
            <w:r>
              <w:rPr>
                <w:rFonts w:cs="Arial"/>
                <w:szCs w:val="16"/>
                <w:lang w:val="pl-PL"/>
              </w:rPr>
              <w:t>/projektu</w:t>
            </w:r>
            <w:r w:rsidRPr="009147E9">
              <w:rPr>
                <w:rFonts w:cs="Arial"/>
                <w:szCs w:val="16"/>
                <w:lang w:val="pl-PL"/>
              </w:rPr>
              <w:t>,</w:t>
            </w:r>
          </w:p>
          <w:p w14:paraId="55FFFE6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brak daty podpisania danego załącznika</w:t>
            </w:r>
            <w:r>
              <w:rPr>
                <w:rFonts w:cs="Arial"/>
                <w:szCs w:val="16"/>
                <w:lang w:val="pl-PL"/>
              </w:rPr>
              <w:t xml:space="preserve"> (</w:t>
            </w:r>
            <w:r w:rsidRPr="0090632E">
              <w:rPr>
                <w:rFonts w:cs="Arial"/>
                <w:szCs w:val="16"/>
                <w:lang w:val="pl-PL"/>
              </w:rPr>
              <w:t xml:space="preserve">z wyjątkiem </w:t>
            </w:r>
            <w:r>
              <w:rPr>
                <w:rFonts w:cs="Arial"/>
                <w:szCs w:val="16"/>
                <w:lang w:val="pl-PL"/>
              </w:rPr>
              <w:t>U</w:t>
            </w:r>
            <w:r w:rsidRPr="0090632E">
              <w:rPr>
                <w:rFonts w:cs="Arial"/>
                <w:szCs w:val="16"/>
                <w:lang w:val="pl-PL"/>
              </w:rPr>
              <w:t>mowy o współpracy</w:t>
            </w:r>
            <w:r>
              <w:rPr>
                <w:rFonts w:cs="Arial"/>
                <w:szCs w:val="16"/>
                <w:lang w:val="pl-PL"/>
              </w:rPr>
              <w:t>)</w:t>
            </w:r>
            <w:r w:rsidRPr="009147E9">
              <w:rPr>
                <w:rFonts w:cs="Arial"/>
                <w:szCs w:val="16"/>
                <w:lang w:val="pl-PL"/>
              </w:rPr>
              <w:t>,</w:t>
            </w:r>
          </w:p>
          <w:p w14:paraId="58CECFE4"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 xml:space="preserve">niezaktualizowanie danej informacji w załączniku/wniosku i w innych miejscach załącznika/wniosku, innych niż te, w których wnioskodawca był do tego jednoznacznie wezwany, przy czym jednocześnie dana informacja była podana przynajmniej w jednym miejscu w załączniku/wniosku, w którym był do tego wezwany </w:t>
            </w:r>
          </w:p>
          <w:p w14:paraId="110A32F3"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jc w:val="both"/>
              <w:rPr>
                <w:rFonts w:cs="Arial"/>
                <w:szCs w:val="16"/>
                <w:lang w:val="pl-PL"/>
              </w:rPr>
            </w:pPr>
            <w:r w:rsidRPr="009147E9">
              <w:rPr>
                <w:rFonts w:cs="Arial"/>
                <w:szCs w:val="16"/>
                <w:lang w:val="pl-PL"/>
              </w:rPr>
              <w:t xml:space="preserve">w załącznikach o charakterze urzędowym (np. uchwała organów wnioskodawcy, dokumentacja projektowa, decyzja urzędowa) nie jest podana dokładna nazwa projektu, taka jak we wniosku projektowym; jednak z danych zawartych w danym załączniku można wywnioskować, że chodzi o ten sam projekt. </w:t>
            </w:r>
          </w:p>
          <w:p w14:paraId="4F5154F1" w14:textId="77777777" w:rsidR="0076016E" w:rsidRPr="009147E9" w:rsidRDefault="0076016E" w:rsidP="00093A71">
            <w:pPr>
              <w:shd w:val="clear" w:color="auto" w:fill="FFFFFF" w:themeFill="background1"/>
              <w:spacing w:afterLines="8" w:after="19"/>
              <w:jc w:val="both"/>
              <w:rPr>
                <w:rFonts w:cs="Arial"/>
                <w:b/>
                <w:bCs/>
                <w:szCs w:val="16"/>
                <w:lang w:val="pl-PL"/>
              </w:rPr>
            </w:pPr>
          </w:p>
        </w:tc>
      </w:tr>
      <w:tr w:rsidR="00EA768D" w:rsidRPr="009147E9" w14:paraId="3E16BBDF" w14:textId="77777777" w:rsidTr="00093A71">
        <w:trPr>
          <w:jc w:val="center"/>
        </w:trPr>
        <w:tc>
          <w:tcPr>
            <w:tcW w:w="0" w:type="auto"/>
            <w:tcBorders>
              <w:right w:val="single" w:sz="18" w:space="0" w:color="4F81BD" w:themeColor="accent1"/>
            </w:tcBorders>
            <w:shd w:val="clear" w:color="auto" w:fill="auto"/>
          </w:tcPr>
          <w:p w14:paraId="3D072D2B"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575C8E21" w14:textId="2FC4817C" w:rsidR="0076016E" w:rsidRPr="009147E9" w:rsidRDefault="00385237" w:rsidP="00093A71">
            <w:pPr>
              <w:jc w:val="center"/>
              <w:rPr>
                <w:rFonts w:cs="Arial"/>
                <w:szCs w:val="16"/>
              </w:rPr>
            </w:pPr>
            <w:r>
              <w:rPr>
                <w:rFonts w:cs="Arial"/>
                <w:b/>
                <w:szCs w:val="16"/>
              </w:rPr>
              <w:t>N</w:t>
            </w:r>
            <w:r w:rsidR="0076016E" w:rsidRPr="009147E9">
              <w:rPr>
                <w:rFonts w:cs="Arial"/>
                <w:b/>
                <w:szCs w:val="16"/>
              </w:rPr>
              <w:t>edostatky</w:t>
            </w:r>
            <w:r>
              <w:rPr>
                <w:rFonts w:cs="Arial"/>
                <w:b/>
                <w:szCs w:val="16"/>
              </w:rPr>
              <w:t>,</w:t>
            </w:r>
            <w:r>
              <w:t xml:space="preserve"> </w:t>
            </w:r>
            <w:r w:rsidRPr="00385237">
              <w:rPr>
                <w:rFonts w:cs="Arial"/>
                <w:b/>
                <w:szCs w:val="16"/>
              </w:rPr>
              <w:t>které nezakládají důvod pro vyřazení projektu</w:t>
            </w:r>
            <w:r>
              <w:rPr>
                <w:rFonts w:cs="Arial"/>
                <w:b/>
                <w:szCs w:val="16"/>
              </w:rPr>
              <w:t>,</w:t>
            </w:r>
            <w:r w:rsidR="0076016E" w:rsidRPr="009147E9">
              <w:rPr>
                <w:rFonts w:cs="Arial"/>
                <w:b/>
                <w:szCs w:val="16"/>
              </w:rPr>
              <w:t xml:space="preserve"> budou odstraněny během procesu doplnění žádosti před podpisem Smlouvy/vydáním Rozhodnutí.</w:t>
            </w:r>
          </w:p>
        </w:tc>
        <w:tc>
          <w:tcPr>
            <w:tcW w:w="0" w:type="auto"/>
            <w:tcBorders>
              <w:left w:val="single" w:sz="18" w:space="0" w:color="4F81BD" w:themeColor="accent1"/>
            </w:tcBorders>
            <w:shd w:val="clear" w:color="auto" w:fill="auto"/>
          </w:tcPr>
          <w:p w14:paraId="14C57B15"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p>
        </w:tc>
        <w:tc>
          <w:tcPr>
            <w:tcW w:w="436" w:type="dxa"/>
            <w:gridSpan w:val="2"/>
            <w:tcBorders>
              <w:right w:val="single" w:sz="18" w:space="0" w:color="4F81BD" w:themeColor="accent1"/>
            </w:tcBorders>
            <w:shd w:val="clear" w:color="auto" w:fill="auto"/>
          </w:tcPr>
          <w:p w14:paraId="770F881A"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29E5457B" w14:textId="7484E49C" w:rsidR="0076016E" w:rsidRPr="009147E9" w:rsidRDefault="0076016E" w:rsidP="00093A71">
            <w:pPr>
              <w:shd w:val="clear" w:color="auto" w:fill="FFFFFF" w:themeFill="background1"/>
              <w:spacing w:afterLines="8" w:after="19"/>
              <w:jc w:val="center"/>
              <w:rPr>
                <w:rFonts w:eastAsia="Cambria" w:cs="Arial"/>
                <w:szCs w:val="16"/>
                <w:bdr w:val="nil"/>
                <w:lang w:bidi="pl-PL"/>
              </w:rPr>
            </w:pPr>
            <w:r w:rsidRPr="009147E9">
              <w:rPr>
                <w:rFonts w:cs="Arial"/>
                <w:b/>
                <w:bCs/>
                <w:szCs w:val="16"/>
                <w:lang w:val="pl-PL"/>
              </w:rPr>
              <w:t>Uchybienia</w:t>
            </w:r>
            <w:r w:rsidR="00385237">
              <w:rPr>
                <w:rFonts w:cs="Arial"/>
                <w:b/>
                <w:bCs/>
                <w:szCs w:val="16"/>
                <w:lang w:val="pl-PL"/>
              </w:rPr>
              <w:t>,</w:t>
            </w:r>
            <w:r w:rsidRPr="009147E9">
              <w:rPr>
                <w:rFonts w:cs="Arial"/>
                <w:b/>
                <w:bCs/>
                <w:szCs w:val="16"/>
                <w:lang w:val="pl-PL"/>
              </w:rPr>
              <w:t xml:space="preserve"> </w:t>
            </w:r>
            <w:r w:rsidR="00385237" w:rsidRPr="00385237">
              <w:rPr>
                <w:rFonts w:cs="Arial"/>
                <w:b/>
                <w:bCs/>
                <w:szCs w:val="16"/>
                <w:lang w:val="pl-PL"/>
              </w:rPr>
              <w:t>które nie stanowią powodu do odrzucenia projektu</w:t>
            </w:r>
            <w:r w:rsidR="00385237">
              <w:rPr>
                <w:rFonts w:cs="Arial"/>
                <w:b/>
                <w:bCs/>
                <w:szCs w:val="16"/>
                <w:lang w:val="pl-PL"/>
              </w:rPr>
              <w:t xml:space="preserve">, </w:t>
            </w:r>
            <w:r w:rsidRPr="009147E9">
              <w:rPr>
                <w:rFonts w:cs="Arial"/>
                <w:b/>
                <w:bCs/>
                <w:szCs w:val="16"/>
                <w:lang w:val="pl-PL"/>
              </w:rPr>
              <w:t>zostaną usunięte w procesie uzupełniania wniosków projektów przed podpisaniem umowy/wydaniem decyzji.</w:t>
            </w:r>
          </w:p>
        </w:tc>
        <w:tc>
          <w:tcPr>
            <w:tcW w:w="434" w:type="dxa"/>
            <w:gridSpan w:val="2"/>
            <w:tcBorders>
              <w:left w:val="single" w:sz="18" w:space="0" w:color="4F81BD" w:themeColor="accent1"/>
            </w:tcBorders>
            <w:shd w:val="clear" w:color="auto" w:fill="auto"/>
          </w:tcPr>
          <w:p w14:paraId="5BA75939" w14:textId="77777777" w:rsidR="0076016E" w:rsidRPr="009147E9" w:rsidRDefault="0076016E" w:rsidP="00093A71">
            <w:pPr>
              <w:shd w:val="clear" w:color="auto" w:fill="FFFFFF" w:themeFill="background1"/>
              <w:spacing w:afterLines="8" w:after="19"/>
              <w:jc w:val="both"/>
              <w:rPr>
                <w:rFonts w:eastAsia="Cambria" w:cs="Arial"/>
                <w:szCs w:val="16"/>
                <w:bdr w:val="nil"/>
                <w:lang w:bidi="pl-PL"/>
              </w:rPr>
            </w:pPr>
          </w:p>
        </w:tc>
      </w:tr>
      <w:tr w:rsidR="0076016E" w:rsidRPr="009147E9" w14:paraId="3235F19F" w14:textId="77777777" w:rsidTr="00093A71">
        <w:trPr>
          <w:jc w:val="center"/>
        </w:trPr>
        <w:tc>
          <w:tcPr>
            <w:tcW w:w="0" w:type="auto"/>
            <w:gridSpan w:val="3"/>
            <w:shd w:val="clear" w:color="auto" w:fill="auto"/>
          </w:tcPr>
          <w:p w14:paraId="09321D87" w14:textId="77777777" w:rsidR="0076016E" w:rsidRPr="009147E9" w:rsidRDefault="0076016E" w:rsidP="00093A71">
            <w:r w:rsidRPr="009147E9">
              <w:t>Řídící orgán zastaví řízení o poskytnutí dotace také v případě, pokud žadatel o dotaci zanikl přede dnem vydání rozhodnutí o poskytnutí dotace nebo návratné finanční výpomoci.</w:t>
            </w:r>
          </w:p>
        </w:tc>
        <w:tc>
          <w:tcPr>
            <w:tcW w:w="7566" w:type="dxa"/>
            <w:gridSpan w:val="7"/>
            <w:shd w:val="clear" w:color="auto" w:fill="auto"/>
          </w:tcPr>
          <w:p w14:paraId="62A36A68" w14:textId="77777777" w:rsidR="0076016E" w:rsidRPr="009147E9" w:rsidRDefault="0076016E" w:rsidP="00093A71">
            <w:pPr>
              <w:rPr>
                <w:rFonts w:eastAsia="Cambria"/>
                <w:bdr w:val="nil"/>
                <w:lang w:val="pl-PL" w:bidi="pl-PL"/>
              </w:rPr>
            </w:pPr>
            <w:r w:rsidRPr="009147E9">
              <w:rPr>
                <w:rFonts w:cs="Arial"/>
                <w:szCs w:val="16"/>
                <w:lang w:val="pl-PL"/>
              </w:rPr>
              <w:t xml:space="preserve">Instytucja Zarządzająca </w:t>
            </w:r>
            <w:r w:rsidRPr="009147E9">
              <w:rPr>
                <w:rFonts w:eastAsia="Cambria"/>
                <w:bdr w:val="nil"/>
                <w:lang w:val="pl-PL" w:bidi="pl-PL"/>
              </w:rPr>
              <w:t xml:space="preserve">zakończy </w:t>
            </w:r>
            <w:r>
              <w:rPr>
                <w:rFonts w:eastAsia="Cambria"/>
                <w:bdr w:val="nil"/>
                <w:lang w:val="pl-PL" w:bidi="pl-PL"/>
              </w:rPr>
              <w:t>proces</w:t>
            </w:r>
            <w:r w:rsidRPr="009147E9">
              <w:rPr>
                <w:rFonts w:eastAsia="Cambria"/>
                <w:bdr w:val="nil"/>
                <w:lang w:val="pl-PL" w:bidi="pl-PL"/>
              </w:rPr>
              <w:t xml:space="preserve"> </w:t>
            </w:r>
            <w:r>
              <w:rPr>
                <w:rFonts w:eastAsia="Cambria"/>
                <w:bdr w:val="nil"/>
                <w:lang w:val="pl-PL" w:bidi="pl-PL"/>
              </w:rPr>
              <w:t xml:space="preserve">przyznania </w:t>
            </w:r>
            <w:r w:rsidRPr="009147E9">
              <w:rPr>
                <w:rFonts w:eastAsia="Cambria"/>
                <w:bdr w:val="nil"/>
                <w:lang w:val="pl-PL" w:bidi="pl-PL"/>
              </w:rPr>
              <w:t xml:space="preserve">dofinansowania także w przypadku, jeżeli wnioskodawca przed dniem wydania decyzji o </w:t>
            </w:r>
            <w:r>
              <w:rPr>
                <w:rFonts w:eastAsia="Cambria"/>
                <w:bdr w:val="nil"/>
                <w:lang w:val="pl-PL" w:bidi="pl-PL"/>
              </w:rPr>
              <w:t xml:space="preserve">przyznaniu </w:t>
            </w:r>
            <w:r w:rsidRPr="009147E9">
              <w:rPr>
                <w:rFonts w:eastAsia="Cambria"/>
                <w:bdr w:val="nil"/>
                <w:lang w:val="pl-PL" w:bidi="pl-PL"/>
              </w:rPr>
              <w:t>dofinansowania lub udzieleniu niezwrotnej pomocy finansow</w:t>
            </w:r>
            <w:r w:rsidRPr="008132BC">
              <w:rPr>
                <w:rFonts w:eastAsia="Cambria"/>
                <w:bdr w:val="nil"/>
                <w:lang w:val="pl-PL" w:bidi="pl-PL"/>
              </w:rPr>
              <w:t xml:space="preserve">ej </w:t>
            </w:r>
            <w:r w:rsidRPr="008132BC">
              <w:rPr>
                <w:lang w:val="pl-PL"/>
              </w:rPr>
              <w:t>zako</w:t>
            </w:r>
            <w:r w:rsidRPr="008132BC">
              <w:rPr>
                <w:rFonts w:cs="Arial"/>
                <w:lang w:val="pl-PL"/>
              </w:rPr>
              <w:t>ń</w:t>
            </w:r>
            <w:r w:rsidRPr="008132BC">
              <w:rPr>
                <w:lang w:val="pl-PL"/>
              </w:rPr>
              <w:t>czy dzia</w:t>
            </w:r>
            <w:r w:rsidRPr="008132BC">
              <w:rPr>
                <w:rFonts w:cs="Arial"/>
                <w:lang w:val="pl-PL"/>
              </w:rPr>
              <w:t>ł</w:t>
            </w:r>
            <w:r w:rsidRPr="008132BC">
              <w:rPr>
                <w:lang w:val="pl-PL"/>
              </w:rPr>
              <w:t>alno</w:t>
            </w:r>
            <w:r w:rsidRPr="008132BC">
              <w:rPr>
                <w:rFonts w:cs="Arial"/>
                <w:lang w:val="pl-PL"/>
              </w:rPr>
              <w:t>ść</w:t>
            </w:r>
            <w:r w:rsidRPr="008132BC">
              <w:rPr>
                <w:rFonts w:eastAsia="Cambria"/>
                <w:bdr w:val="nil"/>
                <w:lang w:val="pl-PL" w:bidi="pl-PL"/>
              </w:rPr>
              <w:t xml:space="preserve">. </w:t>
            </w:r>
          </w:p>
        </w:tc>
      </w:tr>
      <w:tr w:rsidR="0076016E" w:rsidRPr="009147E9" w14:paraId="100C2BB5" w14:textId="77777777" w:rsidTr="00093A71">
        <w:trPr>
          <w:jc w:val="center"/>
        </w:trPr>
        <w:tc>
          <w:tcPr>
            <w:tcW w:w="0" w:type="auto"/>
            <w:gridSpan w:val="3"/>
            <w:shd w:val="clear" w:color="auto" w:fill="auto"/>
          </w:tcPr>
          <w:p w14:paraId="5A83326F" w14:textId="77777777" w:rsidR="0076016E" w:rsidRPr="009147E9" w:rsidRDefault="0076016E" w:rsidP="00093A71">
            <w:pPr>
              <w:pStyle w:val="Nadpis1"/>
              <w:outlineLvl w:val="0"/>
            </w:pPr>
            <w:bookmarkStart w:id="64" w:name="_Toc432590930"/>
            <w:bookmarkStart w:id="65" w:name="_Ref506553173"/>
            <w:bookmarkStart w:id="66" w:name="_Ref506553210"/>
            <w:bookmarkStart w:id="67" w:name="_Ref506553242"/>
            <w:bookmarkStart w:id="68" w:name="_Toc99706618"/>
            <w:bookmarkStart w:id="69" w:name="_Toc127355680"/>
            <w:r w:rsidRPr="009147E9">
              <w:t>5 Proces hodnocení</w:t>
            </w:r>
            <w:bookmarkEnd w:id="64"/>
            <w:bookmarkEnd w:id="65"/>
            <w:bookmarkEnd w:id="66"/>
            <w:bookmarkEnd w:id="67"/>
            <w:bookmarkEnd w:id="68"/>
            <w:bookmarkEnd w:id="69"/>
          </w:p>
        </w:tc>
        <w:tc>
          <w:tcPr>
            <w:tcW w:w="7566" w:type="dxa"/>
            <w:gridSpan w:val="7"/>
            <w:shd w:val="clear" w:color="auto" w:fill="auto"/>
          </w:tcPr>
          <w:p w14:paraId="7632A5B6" w14:textId="77777777" w:rsidR="0076016E" w:rsidRPr="009147E9" w:rsidRDefault="0076016E" w:rsidP="00093A71">
            <w:pPr>
              <w:pStyle w:val="nadpis1pl"/>
            </w:pPr>
            <w:bookmarkStart w:id="70" w:name="_Toc127355724"/>
            <w:r w:rsidRPr="009147E9">
              <w:t xml:space="preserve">5 Proces </w:t>
            </w:r>
            <w:r w:rsidRPr="007E007D">
              <w:rPr>
                <w:lang w:val="pl-PL"/>
              </w:rPr>
              <w:t>oceny</w:t>
            </w:r>
            <w:bookmarkEnd w:id="70"/>
          </w:p>
        </w:tc>
      </w:tr>
      <w:tr w:rsidR="0076016E" w:rsidRPr="009147E9" w14:paraId="5EC1CC06" w14:textId="77777777" w:rsidTr="00093A71">
        <w:trPr>
          <w:trHeight w:val="410"/>
          <w:jc w:val="center"/>
        </w:trPr>
        <w:tc>
          <w:tcPr>
            <w:tcW w:w="0" w:type="auto"/>
            <w:gridSpan w:val="3"/>
            <w:shd w:val="clear" w:color="auto" w:fill="auto"/>
          </w:tcPr>
          <w:p w14:paraId="3DF58A82" w14:textId="77777777" w:rsidR="0076016E" w:rsidRPr="009147E9" w:rsidRDefault="0076016E" w:rsidP="00093A71">
            <w:pPr>
              <w:shd w:val="clear" w:color="auto" w:fill="FFFFFF" w:themeFill="background1"/>
              <w:spacing w:afterLines="8" w:after="19"/>
              <w:jc w:val="both"/>
              <w:rPr>
                <w:rFonts w:cs="Arial"/>
                <w:szCs w:val="16"/>
              </w:rPr>
            </w:pPr>
            <w:r w:rsidRPr="009147E9">
              <w:rPr>
                <w:noProof/>
                <w:lang w:val="pl-PL" w:eastAsia="pl-PL"/>
              </w:rPr>
              <w:drawing>
                <wp:inline distT="0" distB="0" distL="0" distR="0" wp14:anchorId="171DD16D" wp14:editId="720263F0">
                  <wp:extent cx="4486275" cy="742950"/>
                  <wp:effectExtent l="19050" t="0" r="9525"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14:paraId="6D07647B" w14:textId="4BDA0CD9" w:rsidR="00EA768D" w:rsidRDefault="00EA768D" w:rsidP="00093A71">
            <w:pPr>
              <w:shd w:val="clear" w:color="auto" w:fill="FFFFFF" w:themeFill="background1"/>
              <w:spacing w:afterLines="8" w:after="19"/>
              <w:jc w:val="both"/>
              <w:rPr>
                <w:rFonts w:cs="Arial"/>
                <w:szCs w:val="16"/>
              </w:rPr>
            </w:pPr>
            <w:r>
              <w:rPr>
                <w:rFonts w:cs="Arial"/>
                <w:noProof/>
                <w:szCs w:val="16"/>
              </w:rPr>
              <w:drawing>
                <wp:inline distT="0" distB="0" distL="0" distR="0" wp14:anchorId="072BC923" wp14:editId="1997DCA0">
                  <wp:extent cx="4876800" cy="1285875"/>
                  <wp:effectExtent l="19050" t="0" r="3810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p>
          <w:p w14:paraId="0FCF6935" w14:textId="239A2EF0"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lastRenderedPageBreak/>
              <w:t>Po kontrole přijatelnosti následuje:</w:t>
            </w:r>
          </w:p>
          <w:p w14:paraId="2303D0C6" w14:textId="77777777" w:rsidR="0076016E" w:rsidRDefault="0076016E" w:rsidP="00093A71">
            <w:pPr>
              <w:shd w:val="clear" w:color="auto" w:fill="FFFFFF" w:themeFill="background1"/>
              <w:spacing w:afterLines="8" w:after="19"/>
              <w:jc w:val="both"/>
              <w:rPr>
                <w:rFonts w:cs="Arial"/>
                <w:szCs w:val="16"/>
              </w:rPr>
            </w:pPr>
            <w:r w:rsidRPr="009147E9">
              <w:rPr>
                <w:rFonts w:cs="Arial"/>
                <w:szCs w:val="16"/>
              </w:rPr>
              <w:t xml:space="preserve">- hodnocení přeshraniční spolupráce prováděné 2 pracovníky JS (1 český + 1 polský), </w:t>
            </w:r>
          </w:p>
          <w:p w14:paraId="646D1072" w14:textId="77777777" w:rsidR="0076016E" w:rsidRPr="009147E9" w:rsidRDefault="0076016E" w:rsidP="00093A71">
            <w:pPr>
              <w:shd w:val="clear" w:color="auto" w:fill="FFFFFF" w:themeFill="background1"/>
              <w:spacing w:afterLines="8" w:after="19"/>
              <w:jc w:val="both"/>
              <w:rPr>
                <w:rFonts w:cs="Arial"/>
                <w:szCs w:val="16"/>
              </w:rPr>
            </w:pPr>
            <w:r>
              <w:rPr>
                <w:rFonts w:cs="Arial"/>
                <w:szCs w:val="16"/>
              </w:rPr>
              <w:t>- hodnocení přínosu pro životní prostředí (a specifický cíl) prováděné 2 experty (českým a polským),</w:t>
            </w:r>
          </w:p>
          <w:p w14:paraId="471CE16C" w14:textId="46F46F81"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 hodnocení </w:t>
            </w:r>
            <w:r>
              <w:rPr>
                <w:rFonts w:cs="Arial"/>
                <w:szCs w:val="16"/>
              </w:rPr>
              <w:t xml:space="preserve">kvality a </w:t>
            </w:r>
            <w:r w:rsidRPr="009147E9">
              <w:rPr>
                <w:rFonts w:cs="Arial"/>
                <w:szCs w:val="16"/>
              </w:rPr>
              <w:t>přeshraničního dopadu realizované formou Společného panelu expertů</w:t>
            </w:r>
            <w:r w:rsidR="00970FB1">
              <w:rPr>
                <w:rFonts w:cs="Arial"/>
                <w:szCs w:val="16"/>
              </w:rPr>
              <w:t xml:space="preserve"> (více viz přílohu č. 8 metodiky)</w:t>
            </w:r>
            <w:r w:rsidRPr="009147E9">
              <w:rPr>
                <w:rFonts w:cs="Arial"/>
                <w:szCs w:val="16"/>
              </w:rPr>
              <w:t xml:space="preserve">. </w:t>
            </w:r>
          </w:p>
        </w:tc>
        <w:tc>
          <w:tcPr>
            <w:tcW w:w="7566" w:type="dxa"/>
            <w:gridSpan w:val="7"/>
            <w:shd w:val="clear" w:color="auto" w:fill="auto"/>
          </w:tcPr>
          <w:p w14:paraId="3A00B750"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noProof/>
                <w:lang w:val="pl-PL" w:eastAsia="pl-PL"/>
              </w:rPr>
              <w:lastRenderedPageBreak/>
              <w:drawing>
                <wp:inline distT="0" distB="0" distL="0" distR="0" wp14:anchorId="60A19ACB" wp14:editId="4015683A">
                  <wp:extent cx="4562475" cy="1085850"/>
                  <wp:effectExtent l="19050" t="0" r="28575" b="19050"/>
                  <wp:docPr id="41" name="Diagram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4" r:lo="rId85" r:qs="rId86" r:cs="rId87"/>
                    </a:graphicData>
                  </a:graphic>
                </wp:inline>
              </w:drawing>
            </w:r>
          </w:p>
          <w:p w14:paraId="0EE41EFF" w14:textId="08A4B92D" w:rsidR="00EA768D" w:rsidRDefault="00EA768D" w:rsidP="00093A71">
            <w:pPr>
              <w:shd w:val="clear" w:color="auto" w:fill="FFFFFF" w:themeFill="background1"/>
              <w:spacing w:afterLines="8" w:after="19"/>
              <w:jc w:val="both"/>
              <w:rPr>
                <w:rFonts w:cs="Arial"/>
                <w:szCs w:val="16"/>
                <w:lang w:val="pl-PL"/>
              </w:rPr>
            </w:pPr>
            <w:r>
              <w:rPr>
                <w:rFonts w:cs="Arial"/>
                <w:noProof/>
                <w:szCs w:val="16"/>
                <w:lang w:val="pl-PL"/>
              </w:rPr>
              <w:lastRenderedPageBreak/>
              <w:drawing>
                <wp:inline distT="0" distB="0" distL="0" distR="0" wp14:anchorId="3260ABC5" wp14:editId="59693996">
                  <wp:extent cx="4610100" cy="1104900"/>
                  <wp:effectExtent l="19050" t="19050" r="38100" b="381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9" r:lo="rId90" r:qs="rId91" r:cs="rId92"/>
                    </a:graphicData>
                  </a:graphic>
                </wp:inline>
              </w:drawing>
            </w:r>
          </w:p>
          <w:p w14:paraId="4885520D" w14:textId="6BD614AD"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Po kontroli kwalifikowalności następuje:</w:t>
            </w:r>
          </w:p>
          <w:p w14:paraId="3DA99C55" w14:textId="77777777" w:rsidR="0076016E"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ocena współpracy transgranicznej przeprowadzana przez 2 pracowników WS (1 czeski + 1 polski),</w:t>
            </w:r>
          </w:p>
          <w:p w14:paraId="2EDF3A07" w14:textId="75EE3571" w:rsidR="0076016E" w:rsidRPr="00A54F2D" w:rsidRDefault="0076016E" w:rsidP="00093A71">
            <w:pPr>
              <w:shd w:val="clear" w:color="auto" w:fill="FFFFFF" w:themeFill="background1"/>
              <w:spacing w:afterLines="8" w:after="19"/>
              <w:jc w:val="both"/>
              <w:rPr>
                <w:rFonts w:cs="Arial"/>
                <w:szCs w:val="16"/>
              </w:rPr>
            </w:pPr>
            <w:r>
              <w:rPr>
                <w:rFonts w:cs="Arial"/>
                <w:szCs w:val="16"/>
                <w:lang w:val="pl-PL"/>
              </w:rPr>
              <w:t xml:space="preserve">- </w:t>
            </w:r>
            <w:r w:rsidRPr="009147E9">
              <w:rPr>
                <w:rFonts w:cs="Arial"/>
                <w:szCs w:val="16"/>
                <w:lang w:val="pl-PL"/>
              </w:rPr>
              <w:t xml:space="preserve"> </w:t>
            </w:r>
            <w:r>
              <w:rPr>
                <w:rFonts w:cs="Arial"/>
                <w:szCs w:val="16"/>
                <w:lang w:val="pl-PL"/>
              </w:rPr>
              <w:t>o</w:t>
            </w:r>
            <w:r w:rsidRPr="00A54F2D">
              <w:rPr>
                <w:rFonts w:cs="Arial"/>
                <w:szCs w:val="16"/>
                <w:lang w:val="pl-PL"/>
              </w:rPr>
              <w:t xml:space="preserve">cena korzyści dla środowiska (i dla </w:t>
            </w:r>
            <w:r w:rsidR="00AC0FA6">
              <w:rPr>
                <w:rFonts w:cs="Arial"/>
                <w:szCs w:val="16"/>
                <w:lang w:val="pl-PL"/>
              </w:rPr>
              <w:t xml:space="preserve">celu </w:t>
            </w:r>
            <w:r w:rsidRPr="00A54F2D">
              <w:rPr>
                <w:rFonts w:cs="Arial"/>
                <w:szCs w:val="16"/>
                <w:lang w:val="pl-PL"/>
              </w:rPr>
              <w:t>szczegółowego)</w:t>
            </w:r>
            <w:r>
              <w:rPr>
                <w:rFonts w:cs="Arial"/>
                <w:szCs w:val="16"/>
                <w:lang w:val="pl-PL"/>
              </w:rPr>
              <w:t xml:space="preserve"> </w:t>
            </w:r>
            <w:r w:rsidRPr="009147E9">
              <w:rPr>
                <w:rFonts w:cs="Arial"/>
                <w:szCs w:val="16"/>
                <w:lang w:val="pl-PL"/>
              </w:rPr>
              <w:t>przeprowadzana przez 2</w:t>
            </w:r>
            <w:r>
              <w:rPr>
                <w:rFonts w:cs="Arial"/>
                <w:szCs w:val="16"/>
                <w:lang w:val="pl-PL"/>
              </w:rPr>
              <w:t xml:space="preserve"> </w:t>
            </w:r>
            <w:r w:rsidRPr="009147E9">
              <w:rPr>
                <w:rFonts w:cs="Arial"/>
                <w:szCs w:val="16"/>
                <w:lang w:val="pl-PL"/>
              </w:rPr>
              <w:t>ekspertów (1 czeski +1 polski),</w:t>
            </w:r>
          </w:p>
          <w:p w14:paraId="44C1ED84" w14:textId="3A2BDA89"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 xml:space="preserve">- ocena </w:t>
            </w:r>
            <w:r>
              <w:rPr>
                <w:rFonts w:cs="Arial"/>
                <w:szCs w:val="16"/>
                <w:lang w:val="pl-PL"/>
              </w:rPr>
              <w:t xml:space="preserve">jakości i </w:t>
            </w:r>
            <w:r w:rsidRPr="009147E9">
              <w:rPr>
                <w:rFonts w:cs="Arial"/>
                <w:szCs w:val="16"/>
                <w:lang w:val="pl-PL"/>
              </w:rPr>
              <w:t>wpływu transgranicznego przeprowadzana w formie Wspólnego Panelu Ekspertów</w:t>
            </w:r>
            <w:r w:rsidR="00970FB1">
              <w:rPr>
                <w:rFonts w:cs="Arial"/>
                <w:szCs w:val="16"/>
                <w:lang w:val="pl-PL"/>
              </w:rPr>
              <w:t xml:space="preserve"> (</w:t>
            </w:r>
            <w:r w:rsidR="008E6501" w:rsidRPr="009147E9">
              <w:rPr>
                <w:rFonts w:cs="Arial"/>
                <w:color w:val="222222"/>
                <w:szCs w:val="16"/>
                <w:lang w:val="pl-PL"/>
              </w:rPr>
              <w:t xml:space="preserve">patrz </w:t>
            </w:r>
            <w:r w:rsidR="00970FB1">
              <w:rPr>
                <w:rFonts w:cs="Arial"/>
                <w:szCs w:val="16"/>
                <w:lang w:val="pl-PL"/>
              </w:rPr>
              <w:t>za</w:t>
            </w:r>
            <w:r w:rsidR="00970FB1" w:rsidRPr="009147E9">
              <w:rPr>
                <w:rFonts w:cs="Arial"/>
                <w:szCs w:val="16"/>
                <w:lang w:val="pl-PL"/>
              </w:rPr>
              <w:t>ł</w:t>
            </w:r>
            <w:r w:rsidR="00970FB1">
              <w:rPr>
                <w:rFonts w:cs="Arial"/>
                <w:szCs w:val="16"/>
                <w:lang w:val="pl-PL"/>
              </w:rPr>
              <w:t>. nr. 8 metodyki)</w:t>
            </w:r>
            <w:r w:rsidRPr="009147E9">
              <w:rPr>
                <w:rFonts w:cs="Arial"/>
                <w:szCs w:val="16"/>
                <w:lang w:val="pl-PL"/>
              </w:rPr>
              <w:t xml:space="preserve">. </w:t>
            </w:r>
          </w:p>
        </w:tc>
      </w:tr>
      <w:tr w:rsidR="00EA768D" w:rsidRPr="009147E9" w14:paraId="2F54EB44" w14:textId="77777777" w:rsidTr="00093A71">
        <w:trPr>
          <w:jc w:val="center"/>
        </w:trPr>
        <w:tc>
          <w:tcPr>
            <w:tcW w:w="0" w:type="auto"/>
            <w:tcBorders>
              <w:right w:val="single" w:sz="18" w:space="0" w:color="4F81BD" w:themeColor="accent1"/>
            </w:tcBorders>
            <w:shd w:val="clear" w:color="auto" w:fill="auto"/>
            <w:vAlign w:val="center"/>
          </w:tcPr>
          <w:p w14:paraId="4BBCF1AC" w14:textId="77777777" w:rsidR="0076016E" w:rsidRPr="009147E9" w:rsidRDefault="0076016E" w:rsidP="00093A71">
            <w:pPr>
              <w:shd w:val="clear" w:color="auto" w:fill="FFFFFF" w:themeFill="background1"/>
              <w:spacing w:afterLines="8" w:after="19"/>
              <w:jc w:val="both"/>
              <w:rPr>
                <w:rFonts w:cs="Arial"/>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vAlign w:val="center"/>
          </w:tcPr>
          <w:p w14:paraId="2A90381D" w14:textId="4E8536B2" w:rsidR="0076016E" w:rsidRPr="009147E9" w:rsidRDefault="0076016E" w:rsidP="00093A71">
            <w:pPr>
              <w:shd w:val="clear" w:color="auto" w:fill="FFFFFF" w:themeFill="background1"/>
              <w:spacing w:afterLines="8" w:after="19"/>
              <w:jc w:val="center"/>
              <w:rPr>
                <w:rFonts w:cs="Arial"/>
                <w:szCs w:val="16"/>
              </w:rPr>
            </w:pPr>
            <w:r w:rsidRPr="009147E9">
              <w:rPr>
                <w:rFonts w:cs="Arial"/>
                <w:b/>
                <w:szCs w:val="16"/>
              </w:rPr>
              <w:t xml:space="preserve">Během </w:t>
            </w:r>
            <w:r w:rsidR="008B2D32">
              <w:rPr>
                <w:rFonts w:cs="Arial"/>
                <w:b/>
                <w:szCs w:val="16"/>
              </w:rPr>
              <w:t xml:space="preserve">této fáze </w:t>
            </w:r>
            <w:r w:rsidRPr="009147E9">
              <w:rPr>
                <w:rFonts w:cs="Arial"/>
                <w:b/>
                <w:szCs w:val="16"/>
              </w:rPr>
              <w:t xml:space="preserve">hodnocení již nemůže být projekt vrácen k dopracování </w:t>
            </w:r>
            <w:r w:rsidR="008B2D32">
              <w:rPr>
                <w:rFonts w:cs="Arial"/>
                <w:b/>
                <w:szCs w:val="16"/>
              </w:rPr>
              <w:t>v</w:t>
            </w:r>
            <w:r w:rsidRPr="009147E9">
              <w:rPr>
                <w:rFonts w:cs="Arial"/>
                <w:b/>
                <w:szCs w:val="16"/>
              </w:rPr>
              <w:t>edoucímu partnerovi, posuzuje se pouze míra naplnění jednotlivých kritérií.</w:t>
            </w:r>
          </w:p>
        </w:tc>
        <w:tc>
          <w:tcPr>
            <w:tcW w:w="0" w:type="auto"/>
            <w:tcBorders>
              <w:left w:val="single" w:sz="18" w:space="0" w:color="4F81BD" w:themeColor="accent1"/>
            </w:tcBorders>
            <w:shd w:val="clear" w:color="auto" w:fill="auto"/>
            <w:vAlign w:val="center"/>
          </w:tcPr>
          <w:p w14:paraId="79C58833"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A06FA4D" w14:textId="77777777" w:rsidR="0076016E" w:rsidRPr="009147E9" w:rsidRDefault="0076016E" w:rsidP="00093A71">
            <w:pPr>
              <w:shd w:val="clear" w:color="auto" w:fill="FFFFFF" w:themeFill="background1"/>
              <w:spacing w:before="0" w:afterLines="8" w:after="19" w:line="280" w:lineRule="auto"/>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68BD137E" w14:textId="2230DF61" w:rsidR="0076016E" w:rsidRPr="009147E9" w:rsidRDefault="0076016E" w:rsidP="00093A71">
            <w:pPr>
              <w:shd w:val="clear" w:color="auto" w:fill="FFFFFF" w:themeFill="background1"/>
              <w:spacing w:afterLines="8" w:after="19"/>
              <w:jc w:val="both"/>
              <w:rPr>
                <w:rFonts w:cs="Arial"/>
                <w:szCs w:val="16"/>
              </w:rPr>
            </w:pPr>
            <w:r w:rsidRPr="009147E9">
              <w:rPr>
                <w:rFonts w:cs="Arial"/>
                <w:b/>
                <w:bCs/>
                <w:szCs w:val="16"/>
                <w:lang w:val="pl-PL"/>
              </w:rPr>
              <w:t xml:space="preserve">Podczas </w:t>
            </w:r>
            <w:r w:rsidR="008B2D32">
              <w:rPr>
                <w:rFonts w:cs="Arial"/>
                <w:b/>
                <w:bCs/>
                <w:szCs w:val="16"/>
                <w:lang w:val="pl-PL"/>
              </w:rPr>
              <w:t xml:space="preserve">tego etapu </w:t>
            </w:r>
            <w:r w:rsidRPr="009147E9">
              <w:rPr>
                <w:rFonts w:cs="Arial"/>
                <w:b/>
                <w:bCs/>
                <w:szCs w:val="16"/>
                <w:lang w:val="pl-PL"/>
              </w:rPr>
              <w:t xml:space="preserve">oceny projektu nie można już zwracać </w:t>
            </w:r>
            <w:r w:rsidR="008B2D32">
              <w:rPr>
                <w:rFonts w:cs="Arial"/>
                <w:b/>
                <w:bCs/>
                <w:szCs w:val="16"/>
                <w:lang w:val="pl-PL"/>
              </w:rPr>
              <w:t>p</w:t>
            </w:r>
            <w:r w:rsidRPr="009147E9">
              <w:rPr>
                <w:rFonts w:cs="Arial"/>
                <w:b/>
                <w:bCs/>
                <w:szCs w:val="16"/>
                <w:lang w:val="pl-PL"/>
              </w:rPr>
              <w:t xml:space="preserve">artnerowi </w:t>
            </w:r>
            <w:r w:rsidR="008B2D32">
              <w:rPr>
                <w:rFonts w:cs="Arial"/>
                <w:b/>
                <w:bCs/>
                <w:szCs w:val="16"/>
                <w:lang w:val="pl-PL"/>
              </w:rPr>
              <w:t>w</w:t>
            </w:r>
            <w:r w:rsidRPr="009147E9">
              <w:rPr>
                <w:rFonts w:cs="Arial"/>
                <w:b/>
                <w:bCs/>
                <w:szCs w:val="16"/>
                <w:lang w:val="pl-PL"/>
              </w:rPr>
              <w:t xml:space="preserve">iodącemu do dopracowania, ocenia się jedynie stopień spełnienia poszczególnych kryteriów. </w:t>
            </w:r>
          </w:p>
        </w:tc>
        <w:tc>
          <w:tcPr>
            <w:tcW w:w="434" w:type="dxa"/>
            <w:gridSpan w:val="2"/>
            <w:tcBorders>
              <w:left w:val="single" w:sz="18" w:space="0" w:color="4F81BD" w:themeColor="accent1"/>
            </w:tcBorders>
            <w:shd w:val="clear" w:color="auto" w:fill="auto"/>
          </w:tcPr>
          <w:p w14:paraId="38A1B977" w14:textId="77777777" w:rsidR="0076016E" w:rsidRPr="009147E9" w:rsidRDefault="0076016E" w:rsidP="00093A71">
            <w:pPr>
              <w:shd w:val="clear" w:color="auto" w:fill="FFFFFF" w:themeFill="background1"/>
              <w:spacing w:before="0" w:afterLines="8" w:after="19" w:line="280" w:lineRule="auto"/>
              <w:jc w:val="both"/>
              <w:rPr>
                <w:rFonts w:cs="Arial"/>
                <w:szCs w:val="16"/>
              </w:rPr>
            </w:pPr>
          </w:p>
        </w:tc>
      </w:tr>
      <w:tr w:rsidR="0076016E" w:rsidRPr="009147E9" w14:paraId="2477D36B" w14:textId="77777777" w:rsidTr="00093A71">
        <w:trPr>
          <w:jc w:val="center"/>
        </w:trPr>
        <w:tc>
          <w:tcPr>
            <w:tcW w:w="0" w:type="auto"/>
            <w:gridSpan w:val="3"/>
            <w:shd w:val="clear" w:color="auto" w:fill="auto"/>
            <w:vAlign w:val="center"/>
          </w:tcPr>
          <w:p w14:paraId="67D24BCB" w14:textId="77777777" w:rsidR="0076016E" w:rsidRPr="009147E9" w:rsidRDefault="0076016E" w:rsidP="00093A71">
            <w:r w:rsidRPr="009147E9">
              <w:t xml:space="preserve">Kritéria hodnocení jsou uvedena pro každý specifický cíl v přílohách </w:t>
            </w:r>
            <w:proofErr w:type="gramStart"/>
            <w:r>
              <w:t>1</w:t>
            </w:r>
            <w:r w:rsidRPr="009147E9">
              <w:t xml:space="preserve"> – </w:t>
            </w:r>
            <w:r>
              <w:t>7</w:t>
            </w:r>
            <w:proofErr w:type="gramEnd"/>
            <w:r w:rsidRPr="009147E9">
              <w:t xml:space="preserve"> metodiky. </w:t>
            </w:r>
          </w:p>
        </w:tc>
        <w:tc>
          <w:tcPr>
            <w:tcW w:w="7566" w:type="dxa"/>
            <w:gridSpan w:val="7"/>
            <w:shd w:val="clear" w:color="auto" w:fill="auto"/>
          </w:tcPr>
          <w:p w14:paraId="09B29E84" w14:textId="77777777" w:rsidR="0076016E" w:rsidRPr="009147E9" w:rsidRDefault="0076016E" w:rsidP="00093A71">
            <w:r w:rsidRPr="009147E9">
              <w:rPr>
                <w:lang w:val="pl-PL"/>
              </w:rPr>
              <w:t xml:space="preserve">Kryteria oceny są wymienione dla każdego celu szczegółowego w załącznikach </w:t>
            </w:r>
            <w:r>
              <w:rPr>
                <w:lang w:val="pl-PL"/>
              </w:rPr>
              <w:t>1</w:t>
            </w:r>
            <w:r w:rsidRPr="009147E9">
              <w:rPr>
                <w:lang w:val="pl-PL"/>
              </w:rPr>
              <w:t>-</w:t>
            </w:r>
            <w:r>
              <w:rPr>
                <w:lang w:val="pl-PL"/>
              </w:rPr>
              <w:t>7</w:t>
            </w:r>
            <w:r w:rsidRPr="009147E9">
              <w:rPr>
                <w:lang w:val="pl-PL"/>
              </w:rPr>
              <w:t xml:space="preserve"> metod</w:t>
            </w:r>
            <w:r>
              <w:rPr>
                <w:lang w:val="pl-PL"/>
              </w:rPr>
              <w:t>yki</w:t>
            </w:r>
            <w:r w:rsidRPr="009147E9">
              <w:rPr>
                <w:lang w:val="pl-PL"/>
              </w:rPr>
              <w:t>.</w:t>
            </w:r>
          </w:p>
        </w:tc>
      </w:tr>
      <w:tr w:rsidR="0076016E" w:rsidRPr="009147E9" w14:paraId="418DFCD5" w14:textId="77777777" w:rsidTr="00093A71">
        <w:trPr>
          <w:jc w:val="center"/>
        </w:trPr>
        <w:tc>
          <w:tcPr>
            <w:tcW w:w="0" w:type="auto"/>
            <w:gridSpan w:val="3"/>
            <w:shd w:val="clear" w:color="auto" w:fill="auto"/>
            <w:vAlign w:val="center"/>
          </w:tcPr>
          <w:p w14:paraId="23F682D2" w14:textId="77777777" w:rsidR="0076016E" w:rsidRPr="009147E9" w:rsidRDefault="0076016E" w:rsidP="00093A71">
            <w:r w:rsidRPr="009147E9">
              <w:t xml:space="preserve">Jednotlivá hodnocení se provádějí na hodnotícím formuláři podle stanoveného seznamu otázek ke každému z kritérií. Každé kritérium (s výjimkou kritéria </w:t>
            </w:r>
            <w:r w:rsidRPr="009147E9">
              <w:rPr>
                <w:rFonts w:cs="Arial"/>
                <w:b/>
              </w:rPr>
              <w:t xml:space="preserve">Přiměřenost rozpočtu </w:t>
            </w:r>
            <w:r w:rsidRPr="009147E9">
              <w:t>hodnocení kvality projektu) je ohodnoceno počtem bodů ve škále 0-5, přičemž jednotlivé bodové hodnoty vyjadřují:</w:t>
            </w:r>
          </w:p>
        </w:tc>
        <w:tc>
          <w:tcPr>
            <w:tcW w:w="7566" w:type="dxa"/>
            <w:gridSpan w:val="7"/>
            <w:shd w:val="clear" w:color="auto" w:fill="auto"/>
          </w:tcPr>
          <w:p w14:paraId="430568B0" w14:textId="4F6F84B3" w:rsidR="0076016E" w:rsidRPr="009147E9" w:rsidRDefault="0076016E" w:rsidP="00093A71">
            <w:pPr>
              <w:rPr>
                <w:lang w:val="pl-PL"/>
              </w:rPr>
            </w:pPr>
            <w:r w:rsidRPr="009147E9">
              <w:rPr>
                <w:lang w:val="pl-PL"/>
              </w:rPr>
              <w:t xml:space="preserve">Poszczególne oceny wpisuje się w formularzu oceny, wg ustalonej listy pytań do każdego z kryteriów. Każde kryterium (za wyjątkiem kryterium Adekwatność budżetu w ocenie jakości projektu) </w:t>
            </w:r>
            <w:r w:rsidR="004D3663">
              <w:rPr>
                <w:lang w:val="pl-PL"/>
              </w:rPr>
              <w:t>jest</w:t>
            </w:r>
            <w:r w:rsidR="004D3663" w:rsidRPr="009147E9">
              <w:rPr>
                <w:lang w:val="pl-PL"/>
              </w:rPr>
              <w:t xml:space="preserve"> </w:t>
            </w:r>
            <w:r w:rsidRPr="009147E9">
              <w:rPr>
                <w:lang w:val="pl-PL"/>
              </w:rPr>
              <w:t>oceni</w:t>
            </w:r>
            <w:r w:rsidR="00915F0B">
              <w:rPr>
                <w:lang w:val="pl-PL"/>
              </w:rPr>
              <w:t>a</w:t>
            </w:r>
            <w:r w:rsidRPr="009147E9">
              <w:rPr>
                <w:lang w:val="pl-PL"/>
              </w:rPr>
              <w:t>ne za pomocą liczby punktów w skali 0-5, przy czym poszczególne oceny punktowe wyrażają:</w:t>
            </w:r>
          </w:p>
        </w:tc>
      </w:tr>
      <w:tr w:rsidR="0076016E" w:rsidRPr="009147E9" w14:paraId="00AF0F2F" w14:textId="77777777" w:rsidTr="00093A71">
        <w:trPr>
          <w:jc w:val="center"/>
        </w:trPr>
        <w:tc>
          <w:tcPr>
            <w:tcW w:w="0" w:type="auto"/>
            <w:gridSpan w:val="3"/>
            <w:shd w:val="clear" w:color="auto" w:fill="auto"/>
          </w:tcPr>
          <w:p w14:paraId="7F29497F"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 xml:space="preserve">0 </w:t>
            </w:r>
            <w:proofErr w:type="gramStart"/>
            <w:r w:rsidRPr="009147E9">
              <w:rPr>
                <w:rFonts w:cs="Arial"/>
                <w:szCs w:val="16"/>
              </w:rPr>
              <w:t>bodů</w:t>
            </w:r>
            <w:r>
              <w:rPr>
                <w:rFonts w:cs="Arial"/>
                <w:szCs w:val="16"/>
              </w:rPr>
              <w:t xml:space="preserve"> </w:t>
            </w:r>
            <w:r w:rsidRPr="009147E9">
              <w:rPr>
                <w:rFonts w:cs="Arial"/>
                <w:szCs w:val="16"/>
              </w:rPr>
              <w:t>- kritérium</w:t>
            </w:r>
            <w:proofErr w:type="gramEnd"/>
            <w:r w:rsidRPr="009147E9">
              <w:rPr>
                <w:rFonts w:cs="Arial"/>
                <w:szCs w:val="16"/>
              </w:rPr>
              <w:t xml:space="preserve"> není splněno</w:t>
            </w:r>
          </w:p>
        </w:tc>
        <w:tc>
          <w:tcPr>
            <w:tcW w:w="7566" w:type="dxa"/>
            <w:gridSpan w:val="7"/>
            <w:shd w:val="clear" w:color="auto" w:fill="auto"/>
          </w:tcPr>
          <w:p w14:paraId="6DF59055"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0 punktów – kryterium niespełnione</w:t>
            </w:r>
          </w:p>
        </w:tc>
      </w:tr>
      <w:tr w:rsidR="0076016E" w:rsidRPr="009147E9" w14:paraId="2ABF200B" w14:textId="77777777" w:rsidTr="00093A71">
        <w:trPr>
          <w:jc w:val="center"/>
        </w:trPr>
        <w:tc>
          <w:tcPr>
            <w:tcW w:w="0" w:type="auto"/>
            <w:gridSpan w:val="3"/>
            <w:shd w:val="clear" w:color="auto" w:fill="auto"/>
          </w:tcPr>
          <w:p w14:paraId="56E62CC1"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1 bod – kritérium je splněno v malé míře</w:t>
            </w:r>
          </w:p>
        </w:tc>
        <w:tc>
          <w:tcPr>
            <w:tcW w:w="7566" w:type="dxa"/>
            <w:gridSpan w:val="7"/>
            <w:shd w:val="clear" w:color="auto" w:fill="auto"/>
          </w:tcPr>
          <w:p w14:paraId="574FC82C"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1 punkt – kryterium spełnione w sposób mierny</w:t>
            </w:r>
          </w:p>
        </w:tc>
      </w:tr>
      <w:tr w:rsidR="0076016E" w:rsidRPr="009147E9" w14:paraId="36BC958E" w14:textId="77777777" w:rsidTr="00093A71">
        <w:trPr>
          <w:jc w:val="center"/>
        </w:trPr>
        <w:tc>
          <w:tcPr>
            <w:tcW w:w="0" w:type="auto"/>
            <w:gridSpan w:val="3"/>
            <w:shd w:val="clear" w:color="auto" w:fill="auto"/>
          </w:tcPr>
          <w:p w14:paraId="013D1A9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2 body – kritérium je splněno dostačujícím způsobem</w:t>
            </w:r>
          </w:p>
        </w:tc>
        <w:tc>
          <w:tcPr>
            <w:tcW w:w="7566" w:type="dxa"/>
            <w:gridSpan w:val="7"/>
            <w:shd w:val="clear" w:color="auto" w:fill="auto"/>
          </w:tcPr>
          <w:p w14:paraId="2031EF78"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2 punkty – kryterium spełnione w sposób dostateczny</w:t>
            </w:r>
          </w:p>
        </w:tc>
      </w:tr>
      <w:tr w:rsidR="0076016E" w:rsidRPr="009147E9" w14:paraId="330858F4" w14:textId="77777777" w:rsidTr="00093A71">
        <w:trPr>
          <w:jc w:val="center"/>
        </w:trPr>
        <w:tc>
          <w:tcPr>
            <w:tcW w:w="0" w:type="auto"/>
            <w:gridSpan w:val="3"/>
            <w:shd w:val="clear" w:color="auto" w:fill="auto"/>
          </w:tcPr>
          <w:p w14:paraId="7BC22816"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3 body – kritérium je splněno průměrně</w:t>
            </w:r>
          </w:p>
        </w:tc>
        <w:tc>
          <w:tcPr>
            <w:tcW w:w="7566" w:type="dxa"/>
            <w:gridSpan w:val="7"/>
            <w:shd w:val="clear" w:color="auto" w:fill="auto"/>
          </w:tcPr>
          <w:p w14:paraId="6288BEB0"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3 punkty – kryterium spełnione w sposób przeciętny</w:t>
            </w:r>
          </w:p>
        </w:tc>
      </w:tr>
      <w:tr w:rsidR="0076016E" w:rsidRPr="009147E9" w14:paraId="0058369F" w14:textId="77777777" w:rsidTr="00093A71">
        <w:trPr>
          <w:jc w:val="center"/>
        </w:trPr>
        <w:tc>
          <w:tcPr>
            <w:tcW w:w="0" w:type="auto"/>
            <w:gridSpan w:val="3"/>
            <w:shd w:val="clear" w:color="auto" w:fill="auto"/>
          </w:tcPr>
          <w:p w14:paraId="62495B8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4 body – kritérium je splněno dobře</w:t>
            </w:r>
          </w:p>
        </w:tc>
        <w:tc>
          <w:tcPr>
            <w:tcW w:w="7566" w:type="dxa"/>
            <w:gridSpan w:val="7"/>
            <w:shd w:val="clear" w:color="auto" w:fill="auto"/>
          </w:tcPr>
          <w:p w14:paraId="33488662"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4 punkty – kryterium spełnione w sposób dobry</w:t>
            </w:r>
          </w:p>
        </w:tc>
      </w:tr>
      <w:tr w:rsidR="0076016E" w:rsidRPr="009147E9" w14:paraId="1D1234F7" w14:textId="77777777" w:rsidTr="00093A71">
        <w:trPr>
          <w:jc w:val="center"/>
        </w:trPr>
        <w:tc>
          <w:tcPr>
            <w:tcW w:w="0" w:type="auto"/>
            <w:gridSpan w:val="3"/>
            <w:shd w:val="clear" w:color="auto" w:fill="auto"/>
          </w:tcPr>
          <w:p w14:paraId="53341D25"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rPr>
            </w:pPr>
            <w:r w:rsidRPr="009147E9">
              <w:rPr>
                <w:rFonts w:cs="Arial"/>
                <w:szCs w:val="16"/>
              </w:rPr>
              <w:t>5 bodů – kritérium je splněno velmi dobře</w:t>
            </w:r>
          </w:p>
        </w:tc>
        <w:tc>
          <w:tcPr>
            <w:tcW w:w="7566" w:type="dxa"/>
            <w:gridSpan w:val="7"/>
            <w:shd w:val="clear" w:color="auto" w:fill="auto"/>
          </w:tcPr>
          <w:p w14:paraId="114EF4CE"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5 punktów – kryterium spełnione w sposób bardzo dobry</w:t>
            </w:r>
          </w:p>
        </w:tc>
      </w:tr>
      <w:tr w:rsidR="0076016E" w:rsidRPr="009147E9" w14:paraId="6A892783" w14:textId="77777777" w:rsidTr="00093A71">
        <w:trPr>
          <w:jc w:val="center"/>
        </w:trPr>
        <w:tc>
          <w:tcPr>
            <w:tcW w:w="0" w:type="auto"/>
            <w:gridSpan w:val="3"/>
            <w:shd w:val="clear" w:color="auto" w:fill="auto"/>
          </w:tcPr>
          <w:p w14:paraId="5E86AF1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Následně je bodové hodnocení násobeno váhou příslušného kritéria.</w:t>
            </w:r>
          </w:p>
        </w:tc>
        <w:tc>
          <w:tcPr>
            <w:tcW w:w="7566" w:type="dxa"/>
            <w:gridSpan w:val="7"/>
            <w:shd w:val="clear" w:color="auto" w:fill="auto"/>
          </w:tcPr>
          <w:p w14:paraId="6FF6CFA7" w14:textId="77777777" w:rsidR="0076016E" w:rsidRPr="009147E9" w:rsidRDefault="0076016E" w:rsidP="00093A71">
            <w:r w:rsidRPr="009147E9">
              <w:rPr>
                <w:lang w:val="pl-PL"/>
              </w:rPr>
              <w:t>Następnie ocena punktowa jest mnożona przez wagę danego kryterium.</w:t>
            </w:r>
          </w:p>
        </w:tc>
      </w:tr>
      <w:tr w:rsidR="0076016E" w:rsidRPr="009147E9" w14:paraId="743CED76" w14:textId="77777777" w:rsidTr="00093A71">
        <w:trPr>
          <w:jc w:val="center"/>
        </w:trPr>
        <w:tc>
          <w:tcPr>
            <w:tcW w:w="0" w:type="auto"/>
            <w:gridSpan w:val="3"/>
            <w:shd w:val="clear" w:color="auto" w:fill="auto"/>
          </w:tcPr>
          <w:p w14:paraId="2ABDB185"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Pro hodnocení kritéria </w:t>
            </w:r>
            <w:r w:rsidRPr="009147E9">
              <w:rPr>
                <w:rFonts w:cs="Arial"/>
                <w:b/>
              </w:rPr>
              <w:t xml:space="preserve">Přiměřenost rozpočtu </w:t>
            </w:r>
            <w:r w:rsidRPr="009147E9">
              <w:rPr>
                <w:rFonts w:cs="Arial"/>
                <w:szCs w:val="16"/>
              </w:rPr>
              <w:t xml:space="preserve">v hodnocení kvality se využije zjednodušená bodová škála: </w:t>
            </w:r>
          </w:p>
          <w:p w14:paraId="4A50087E" w14:textId="77777777" w:rsidR="0076016E" w:rsidRPr="009147E9" w:rsidRDefault="0076016E" w:rsidP="00093A71">
            <w:pPr>
              <w:pStyle w:val="Odstavecseseznamem"/>
              <w:numPr>
                <w:ilvl w:val="0"/>
                <w:numId w:val="24"/>
              </w:numPr>
              <w:shd w:val="clear" w:color="auto" w:fill="FFFFFF" w:themeFill="background1"/>
              <w:spacing w:afterLines="8" w:after="19"/>
              <w:jc w:val="both"/>
              <w:rPr>
                <w:rFonts w:cs="Arial"/>
                <w:szCs w:val="16"/>
              </w:rPr>
            </w:pPr>
            <w:r w:rsidRPr="009147E9">
              <w:rPr>
                <w:rFonts w:cs="Arial"/>
                <w:szCs w:val="16"/>
              </w:rPr>
              <w:t>5 bodů</w:t>
            </w:r>
            <w:r>
              <w:rPr>
                <w:rFonts w:cs="Arial"/>
                <w:szCs w:val="16"/>
              </w:rPr>
              <w:t>,</w:t>
            </w:r>
            <w:r w:rsidRPr="009147E9">
              <w:rPr>
                <w:rFonts w:cs="Arial"/>
                <w:szCs w:val="16"/>
              </w:rPr>
              <w:t xml:space="preserve"> pokud k rozpočtu projektu nejsou navrhována žádná krácení</w:t>
            </w:r>
          </w:p>
          <w:p w14:paraId="7B62A70E" w14:textId="77777777" w:rsidR="0076016E" w:rsidRDefault="0076016E" w:rsidP="00093A71">
            <w:pPr>
              <w:pStyle w:val="Odstavecseseznamem"/>
              <w:numPr>
                <w:ilvl w:val="0"/>
                <w:numId w:val="24"/>
              </w:numPr>
              <w:shd w:val="clear" w:color="auto" w:fill="FFFFFF" w:themeFill="background1"/>
              <w:spacing w:afterLines="8" w:after="19"/>
              <w:jc w:val="both"/>
              <w:rPr>
                <w:rFonts w:cs="Arial"/>
                <w:szCs w:val="16"/>
              </w:rPr>
            </w:pPr>
            <w:r w:rsidRPr="009147E9">
              <w:rPr>
                <w:rFonts w:cs="Arial"/>
                <w:szCs w:val="16"/>
              </w:rPr>
              <w:t>0 bodů</w:t>
            </w:r>
            <w:r>
              <w:rPr>
                <w:rFonts w:cs="Arial"/>
                <w:szCs w:val="16"/>
              </w:rPr>
              <w:t>,</w:t>
            </w:r>
            <w:r w:rsidRPr="009147E9">
              <w:rPr>
                <w:rFonts w:cs="Arial"/>
                <w:szCs w:val="16"/>
              </w:rPr>
              <w:t xml:space="preserve"> pokud jsou k rozpočtu projektu navrhována jakákoliv krácení</w:t>
            </w:r>
          </w:p>
          <w:p w14:paraId="12AFC9C3" w14:textId="77777777" w:rsidR="0076016E" w:rsidRPr="00D66EDE" w:rsidRDefault="0076016E" w:rsidP="00093A71">
            <w:pPr>
              <w:shd w:val="clear" w:color="auto" w:fill="FFFFFF" w:themeFill="background1"/>
              <w:spacing w:afterLines="8" w:after="19"/>
              <w:jc w:val="both"/>
              <w:rPr>
                <w:rFonts w:cs="Arial"/>
                <w:szCs w:val="16"/>
              </w:rPr>
            </w:pPr>
            <w:r>
              <w:rPr>
                <w:rFonts w:cs="Arial"/>
                <w:szCs w:val="16"/>
              </w:rPr>
              <w:lastRenderedPageBreak/>
              <w:t xml:space="preserve">Ke krácení panel přistoupí pouze v případě, že se na něm shodnou alespoň tři experti. </w:t>
            </w:r>
            <w:r w:rsidRPr="009147E9">
              <w:t xml:space="preserve">Po provedení hodnocení experty JS </w:t>
            </w:r>
            <w:proofErr w:type="gramStart"/>
            <w:r w:rsidRPr="009147E9">
              <w:t>ověří</w:t>
            </w:r>
            <w:proofErr w:type="gramEnd"/>
            <w:r w:rsidRPr="009147E9">
              <w:t xml:space="preserve">, že v důsledku podmínek/změn/případných krácení rozpočtu projektu projekt i nadále splňuje kritéria spolupráce.  </w:t>
            </w:r>
          </w:p>
        </w:tc>
        <w:tc>
          <w:tcPr>
            <w:tcW w:w="7566" w:type="dxa"/>
            <w:gridSpan w:val="7"/>
            <w:shd w:val="clear" w:color="auto" w:fill="auto"/>
          </w:tcPr>
          <w:p w14:paraId="7CDBF31C" w14:textId="77777777" w:rsidR="0076016E" w:rsidRPr="009147E9" w:rsidRDefault="0076016E" w:rsidP="00093A71">
            <w:pPr>
              <w:rPr>
                <w:lang w:val="pl-PL"/>
              </w:rPr>
            </w:pPr>
            <w:r w:rsidRPr="009147E9">
              <w:rPr>
                <w:lang w:val="pl-PL"/>
              </w:rPr>
              <w:lastRenderedPageBreak/>
              <w:t xml:space="preserve">Do oceny kryterium </w:t>
            </w:r>
            <w:r w:rsidRPr="004324BD">
              <w:rPr>
                <w:b/>
                <w:bCs/>
                <w:lang w:val="pl-PL"/>
              </w:rPr>
              <w:t>Adekwatność budżetu</w:t>
            </w:r>
            <w:r w:rsidRPr="009147E9">
              <w:rPr>
                <w:lang w:val="pl-PL"/>
              </w:rPr>
              <w:t xml:space="preserve"> w ocenie jakości zostanie zastosowana uproszczona skala punktowa:</w:t>
            </w:r>
          </w:p>
          <w:p w14:paraId="1D0A7EFF" w14:textId="77777777" w:rsidR="0076016E" w:rsidRPr="009147E9" w:rsidRDefault="0076016E" w:rsidP="00093A71">
            <w:pPr>
              <w:pStyle w:val="Odstavecseseznamem"/>
              <w:numPr>
                <w:ilvl w:val="0"/>
                <w:numId w:val="5"/>
              </w:numPr>
              <w:shd w:val="clear" w:color="auto" w:fill="FFFFFF" w:themeFill="background1"/>
              <w:spacing w:afterLines="8" w:after="19"/>
              <w:contextualSpacing w:val="0"/>
              <w:rPr>
                <w:rFonts w:cs="Arial"/>
                <w:szCs w:val="16"/>
                <w:lang w:val="pl-PL"/>
              </w:rPr>
            </w:pPr>
            <w:r w:rsidRPr="009147E9">
              <w:rPr>
                <w:rFonts w:cs="Arial"/>
                <w:szCs w:val="16"/>
                <w:lang w:val="pl-PL"/>
              </w:rPr>
              <w:t>5 punktów, jeśli nie proponuje się redukcji w budżecie projektu</w:t>
            </w:r>
          </w:p>
          <w:p w14:paraId="36B6C000" w14:textId="77777777" w:rsidR="0076016E" w:rsidRPr="00D66EDE" w:rsidRDefault="0076016E" w:rsidP="00093A71">
            <w:pPr>
              <w:pStyle w:val="Odstavecseseznamem"/>
              <w:numPr>
                <w:ilvl w:val="0"/>
                <w:numId w:val="5"/>
              </w:numPr>
              <w:shd w:val="clear" w:color="auto" w:fill="FFFFFF" w:themeFill="background1"/>
              <w:spacing w:afterLines="8" w:after="19"/>
              <w:contextualSpacing w:val="0"/>
              <w:rPr>
                <w:lang w:val="pl-PL"/>
              </w:rPr>
            </w:pPr>
            <w:r w:rsidRPr="009147E9">
              <w:rPr>
                <w:rFonts w:cs="Arial"/>
                <w:szCs w:val="16"/>
                <w:lang w:val="pl-PL"/>
              </w:rPr>
              <w:t xml:space="preserve">0 punktów w przypadku propozycji </w:t>
            </w:r>
            <w:r w:rsidRPr="00AE7432">
              <w:rPr>
                <w:rFonts w:cs="Arial"/>
                <w:szCs w:val="16"/>
                <w:lang w:val="pl-PL"/>
              </w:rPr>
              <w:t xml:space="preserve">jakichkolwiek </w:t>
            </w:r>
            <w:r w:rsidRPr="009147E9">
              <w:rPr>
                <w:rFonts w:cs="Arial"/>
                <w:szCs w:val="16"/>
                <w:lang w:val="pl-PL"/>
              </w:rPr>
              <w:t>redukcji w budżecie projektu</w:t>
            </w:r>
          </w:p>
          <w:p w14:paraId="1BF07ECB" w14:textId="77777777" w:rsidR="0076016E" w:rsidRPr="00D66EDE" w:rsidRDefault="0076016E" w:rsidP="00093A71">
            <w:pPr>
              <w:shd w:val="clear" w:color="auto" w:fill="FFFFFF" w:themeFill="background1"/>
              <w:spacing w:afterLines="8" w:after="19"/>
              <w:rPr>
                <w:lang w:val="pl-PL"/>
              </w:rPr>
            </w:pPr>
            <w:r w:rsidRPr="00D66EDE">
              <w:rPr>
                <w:lang w:val="pl-PL"/>
              </w:rPr>
              <w:lastRenderedPageBreak/>
              <w:t xml:space="preserve">Panel </w:t>
            </w:r>
            <w:r>
              <w:rPr>
                <w:lang w:val="pl-PL"/>
              </w:rPr>
              <w:t xml:space="preserve">proponuje redukcje </w:t>
            </w:r>
            <w:r w:rsidRPr="009147E9">
              <w:rPr>
                <w:rFonts w:cs="Arial"/>
                <w:szCs w:val="16"/>
                <w:lang w:val="pl-PL"/>
              </w:rPr>
              <w:t>budże</w:t>
            </w:r>
            <w:r>
              <w:rPr>
                <w:rFonts w:cs="Arial"/>
                <w:szCs w:val="16"/>
                <w:lang w:val="pl-PL"/>
              </w:rPr>
              <w:t>tu</w:t>
            </w:r>
            <w:r w:rsidRPr="009147E9">
              <w:rPr>
                <w:rFonts w:cs="Arial"/>
                <w:szCs w:val="16"/>
                <w:lang w:val="pl-PL"/>
              </w:rPr>
              <w:t xml:space="preserve"> </w:t>
            </w:r>
            <w:r w:rsidRPr="00D66EDE">
              <w:rPr>
                <w:lang w:val="pl-PL"/>
              </w:rPr>
              <w:t>tylko wtedy, gdy wyrazi na to zgodę co najmniej trzech ekspertów.</w:t>
            </w:r>
            <w:r>
              <w:rPr>
                <w:lang w:val="pl-PL"/>
              </w:rPr>
              <w:t xml:space="preserve"> </w:t>
            </w:r>
            <w:r w:rsidRPr="009147E9">
              <w:rPr>
                <w:lang w:val="pl-PL"/>
              </w:rPr>
              <w:t xml:space="preserve">Po dokonaniu oceny jakości przez ekspertów WS zweryfikuje, czy ze względu na warunki/zmiany/możliwe </w:t>
            </w:r>
            <w:r>
              <w:rPr>
                <w:lang w:val="pl-PL"/>
              </w:rPr>
              <w:t>zmiany</w:t>
            </w:r>
            <w:r w:rsidRPr="009147E9">
              <w:rPr>
                <w:lang w:val="pl-PL"/>
              </w:rPr>
              <w:t xml:space="preserve"> w budżecie projektu, projekt nadal spełnia kryteria współpracy</w:t>
            </w:r>
            <w:r>
              <w:rPr>
                <w:lang w:val="pl-PL"/>
              </w:rPr>
              <w:t>.</w:t>
            </w:r>
          </w:p>
        </w:tc>
      </w:tr>
      <w:tr w:rsidR="0076016E" w:rsidRPr="009147E9" w14:paraId="3337B405" w14:textId="77777777" w:rsidTr="00093A71">
        <w:trPr>
          <w:jc w:val="center"/>
        </w:trPr>
        <w:tc>
          <w:tcPr>
            <w:tcW w:w="0" w:type="auto"/>
            <w:gridSpan w:val="3"/>
            <w:shd w:val="clear" w:color="auto" w:fill="auto"/>
          </w:tcPr>
          <w:p w14:paraId="606EBF27" w14:textId="77777777" w:rsidR="0076016E" w:rsidRPr="009147E9" w:rsidRDefault="0076016E" w:rsidP="00093A71">
            <w:pPr>
              <w:pStyle w:val="Nadpis3"/>
              <w:shd w:val="clear" w:color="auto" w:fill="FFFFFF" w:themeFill="background1"/>
              <w:outlineLvl w:val="2"/>
              <w:rPr>
                <w:sz w:val="16"/>
                <w:szCs w:val="16"/>
              </w:rPr>
            </w:pPr>
            <w:bookmarkStart w:id="71" w:name="_Toc432590931"/>
            <w:bookmarkStart w:id="72" w:name="_Toc99706619"/>
            <w:bookmarkStart w:id="73" w:name="_Toc127355681"/>
            <w:r w:rsidRPr="009147E9">
              <w:lastRenderedPageBreak/>
              <w:t>5.1 Hodnocení přeshraniční spolupráce</w:t>
            </w:r>
            <w:bookmarkEnd w:id="71"/>
            <w:bookmarkEnd w:id="72"/>
            <w:bookmarkEnd w:id="73"/>
          </w:p>
        </w:tc>
        <w:tc>
          <w:tcPr>
            <w:tcW w:w="7566" w:type="dxa"/>
            <w:gridSpan w:val="7"/>
            <w:shd w:val="clear" w:color="auto" w:fill="auto"/>
          </w:tcPr>
          <w:p w14:paraId="13A81B9B" w14:textId="77777777" w:rsidR="0076016E" w:rsidRPr="009147E9" w:rsidRDefault="0076016E" w:rsidP="00093A71">
            <w:pPr>
              <w:pStyle w:val="nadpis3pl"/>
              <w:rPr>
                <w:sz w:val="16"/>
                <w:szCs w:val="16"/>
              </w:rPr>
            </w:pPr>
            <w:bookmarkStart w:id="74" w:name="_Toc127355725"/>
            <w:r w:rsidRPr="009147E9">
              <w:t xml:space="preserve">5.1 </w:t>
            </w:r>
            <w:proofErr w:type="spellStart"/>
            <w:r w:rsidRPr="009147E9">
              <w:t>Ocena</w:t>
            </w:r>
            <w:proofErr w:type="spellEnd"/>
            <w:r w:rsidRPr="009147E9">
              <w:t xml:space="preserve"> </w:t>
            </w:r>
            <w:proofErr w:type="spellStart"/>
            <w:r w:rsidRPr="009147E9">
              <w:t>współpracy</w:t>
            </w:r>
            <w:proofErr w:type="spellEnd"/>
            <w:r w:rsidRPr="009147E9">
              <w:t xml:space="preserve"> </w:t>
            </w:r>
            <w:proofErr w:type="spellStart"/>
            <w:r w:rsidRPr="009147E9">
              <w:t>transgranicznej</w:t>
            </w:r>
            <w:bookmarkEnd w:id="74"/>
            <w:proofErr w:type="spellEnd"/>
          </w:p>
        </w:tc>
      </w:tr>
      <w:tr w:rsidR="0076016E" w:rsidRPr="009147E9" w14:paraId="2BE7DFA0" w14:textId="77777777" w:rsidTr="00093A71">
        <w:trPr>
          <w:jc w:val="center"/>
        </w:trPr>
        <w:tc>
          <w:tcPr>
            <w:tcW w:w="0" w:type="auto"/>
            <w:gridSpan w:val="3"/>
            <w:shd w:val="clear" w:color="auto" w:fill="auto"/>
          </w:tcPr>
          <w:p w14:paraId="7B01EBD2" w14:textId="77777777" w:rsidR="0076016E" w:rsidRPr="009147E9" w:rsidRDefault="0076016E" w:rsidP="00093A71">
            <w:pPr>
              <w:pStyle w:val="Normlnpolsk"/>
              <w:shd w:val="clear" w:color="auto" w:fill="FFFFFF" w:themeFill="background1"/>
              <w:spacing w:afterLines="8" w:after="19"/>
              <w:rPr>
                <w:rFonts w:cs="Arial"/>
                <w:lang w:val="cs-CZ"/>
              </w:rPr>
            </w:pPr>
            <w:r w:rsidRPr="009147E9">
              <w:rPr>
                <w:rFonts w:cs="Arial"/>
                <w:lang w:val="cs-CZ"/>
              </w:rPr>
              <w:t xml:space="preserve">Ve fázi hodnocení přeshraniční spolupráce již není předmětem hodnocení to, zda jsou jednotlivá kritéria splněna (toto je ověřeno ve fázi kontroly přijatelnosti), ale to, do jaké míry jsou splněna. </w:t>
            </w:r>
          </w:p>
          <w:p w14:paraId="13C0C67C" w14:textId="77777777" w:rsidR="0076016E" w:rsidRPr="009147E9" w:rsidRDefault="0076016E" w:rsidP="00093A71">
            <w:pPr>
              <w:shd w:val="clear" w:color="auto" w:fill="FFFFFF" w:themeFill="background1"/>
              <w:spacing w:afterLines="8" w:after="19"/>
              <w:jc w:val="both"/>
              <w:rPr>
                <w:rFonts w:cs="Arial"/>
                <w:szCs w:val="16"/>
              </w:rPr>
            </w:pPr>
          </w:p>
        </w:tc>
        <w:tc>
          <w:tcPr>
            <w:tcW w:w="7566" w:type="dxa"/>
            <w:gridSpan w:val="7"/>
            <w:shd w:val="clear" w:color="auto" w:fill="auto"/>
          </w:tcPr>
          <w:p w14:paraId="658B4BCD" w14:textId="77777777"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szCs w:val="16"/>
                <w:lang w:val="pl-PL"/>
              </w:rPr>
              <w:t>W fazie oceny współpracy transgranicznej przedmiotem oceny nie jest już fakt spełnienia poszczególnych kryteriów (zweryfikowano to już na etapie kontroli kwalifikowalności), ale to, w jakim stopniu zostały one spełnione.</w:t>
            </w:r>
          </w:p>
        </w:tc>
      </w:tr>
      <w:tr w:rsidR="0076016E" w:rsidRPr="009147E9" w14:paraId="081AA8E5" w14:textId="77777777" w:rsidTr="00093A71">
        <w:trPr>
          <w:jc w:val="center"/>
        </w:trPr>
        <w:tc>
          <w:tcPr>
            <w:tcW w:w="0" w:type="auto"/>
            <w:gridSpan w:val="3"/>
            <w:shd w:val="clear" w:color="auto" w:fill="auto"/>
          </w:tcPr>
          <w:p w14:paraId="797AC308" w14:textId="77777777" w:rsidR="0076016E" w:rsidRPr="009147E9" w:rsidRDefault="0076016E" w:rsidP="00093A71">
            <w:pPr>
              <w:shd w:val="clear" w:color="auto" w:fill="FFFFFF" w:themeFill="background1"/>
              <w:spacing w:afterLines="8" w:after="19"/>
              <w:jc w:val="both"/>
              <w:rPr>
                <w:rFonts w:cs="Arial"/>
                <w:i/>
                <w:szCs w:val="16"/>
              </w:rPr>
            </w:pPr>
            <w:r w:rsidRPr="009147E9">
              <w:rPr>
                <w:rFonts w:cs="Arial"/>
                <w:szCs w:val="16"/>
              </w:rPr>
              <w:t>Za hodnocení přeshraniční spolupráce je zodpovědné JS. Hodnocení provádí 2 pracovníci JS, a to vždy z každé země Programu. Hodnocení je prováděno podle stanoven</w:t>
            </w:r>
            <w:r>
              <w:rPr>
                <w:rFonts w:cs="Arial"/>
                <w:szCs w:val="16"/>
              </w:rPr>
              <w:t>ých kritérií</w:t>
            </w:r>
            <w:r w:rsidRPr="009147E9">
              <w:rPr>
                <w:rFonts w:cs="Arial"/>
                <w:szCs w:val="16"/>
              </w:rPr>
              <w:t xml:space="preserve"> (viz příloha č. </w:t>
            </w:r>
            <w:proofErr w:type="gramStart"/>
            <w:r>
              <w:rPr>
                <w:rFonts w:cs="Arial"/>
                <w:szCs w:val="16"/>
              </w:rPr>
              <w:t>1 - 7</w:t>
            </w:r>
            <w:proofErr w:type="gramEnd"/>
            <w:r w:rsidRPr="009147E9">
              <w:rPr>
                <w:rFonts w:cs="Arial"/>
                <w:szCs w:val="16"/>
              </w:rPr>
              <w:t xml:space="preserve"> této metodiky) na základě charakteru </w:t>
            </w:r>
            <w:r>
              <w:rPr>
                <w:rFonts w:cs="Arial"/>
                <w:szCs w:val="16"/>
              </w:rPr>
              <w:t xml:space="preserve">a obsahu </w:t>
            </w:r>
            <w:r w:rsidRPr="009147E9">
              <w:rPr>
                <w:rFonts w:cs="Arial"/>
                <w:szCs w:val="16"/>
              </w:rPr>
              <w:t>celého projektu.</w:t>
            </w:r>
          </w:p>
        </w:tc>
        <w:tc>
          <w:tcPr>
            <w:tcW w:w="7566" w:type="dxa"/>
            <w:gridSpan w:val="7"/>
            <w:shd w:val="clear" w:color="auto" w:fill="auto"/>
          </w:tcPr>
          <w:p w14:paraId="7598F5CD" w14:textId="0442AE82" w:rsidR="0076016E" w:rsidRPr="009147E9" w:rsidRDefault="0076016E" w:rsidP="00093A71">
            <w:pPr>
              <w:shd w:val="clear" w:color="auto" w:fill="FFFFFF" w:themeFill="background1"/>
              <w:spacing w:afterLines="8" w:after="19"/>
              <w:jc w:val="both"/>
              <w:rPr>
                <w:rFonts w:cs="Arial"/>
                <w:szCs w:val="16"/>
                <w:lang w:val="pl-PL"/>
              </w:rPr>
            </w:pPr>
            <w:r w:rsidRPr="009147E9">
              <w:rPr>
                <w:rFonts w:cs="Arial"/>
                <w:color w:val="222222"/>
                <w:szCs w:val="16"/>
                <w:lang w:val="pl-PL"/>
              </w:rPr>
              <w:t xml:space="preserve">Za ocenę współpracy transgranicznej odpowiedzialny jest WS. Ocenę przeprowadzają dwaj pracownicy WS, przy czym reprezentowane są oba kraje Programu. Ocena przeprowadzana jest </w:t>
            </w:r>
            <w:r w:rsidR="008E6501">
              <w:rPr>
                <w:rFonts w:cs="Arial"/>
                <w:color w:val="222222"/>
                <w:szCs w:val="16"/>
                <w:lang w:val="pl-PL"/>
              </w:rPr>
              <w:t xml:space="preserve">według </w:t>
            </w:r>
            <w:r w:rsidRPr="009147E9">
              <w:rPr>
                <w:rFonts w:cs="Arial"/>
                <w:color w:val="222222"/>
                <w:szCs w:val="16"/>
                <w:lang w:val="pl-PL"/>
              </w:rPr>
              <w:t>określon</w:t>
            </w:r>
            <w:r>
              <w:rPr>
                <w:rFonts w:cs="Arial"/>
                <w:color w:val="222222"/>
                <w:szCs w:val="16"/>
                <w:lang w:val="pl-PL"/>
              </w:rPr>
              <w:t xml:space="preserve">ych kryteriów </w:t>
            </w:r>
            <w:r w:rsidRPr="009147E9">
              <w:rPr>
                <w:rFonts w:cs="Arial"/>
                <w:color w:val="222222"/>
                <w:szCs w:val="16"/>
                <w:lang w:val="pl-PL"/>
              </w:rPr>
              <w:t xml:space="preserve">(patrz załącznik nr </w:t>
            </w:r>
            <w:r>
              <w:rPr>
                <w:rFonts w:cs="Arial"/>
                <w:color w:val="222222"/>
                <w:szCs w:val="16"/>
                <w:lang w:val="pl-PL"/>
              </w:rPr>
              <w:t>1-7</w:t>
            </w:r>
            <w:r w:rsidRPr="009147E9">
              <w:rPr>
                <w:rFonts w:cs="Arial"/>
                <w:color w:val="222222"/>
                <w:szCs w:val="16"/>
                <w:lang w:val="pl-PL"/>
              </w:rPr>
              <w:t xml:space="preserve"> do niniejszej metodyki)</w:t>
            </w:r>
            <w:r>
              <w:rPr>
                <w:rFonts w:cs="Arial"/>
                <w:color w:val="222222"/>
                <w:szCs w:val="16"/>
                <w:lang w:val="pl-PL"/>
              </w:rPr>
              <w:t xml:space="preserve"> </w:t>
            </w:r>
            <w:r w:rsidRPr="009147E9">
              <w:rPr>
                <w:rFonts w:cs="Arial"/>
                <w:color w:val="222222"/>
                <w:szCs w:val="16"/>
                <w:lang w:val="pl-PL"/>
              </w:rPr>
              <w:t xml:space="preserve">na </w:t>
            </w:r>
            <w:r>
              <w:rPr>
                <w:rFonts w:cs="Arial"/>
                <w:color w:val="222222"/>
                <w:szCs w:val="16"/>
                <w:lang w:val="pl-PL"/>
              </w:rPr>
              <w:t xml:space="preserve">podstawie </w:t>
            </w:r>
            <w:r w:rsidRPr="009147E9">
              <w:rPr>
                <w:rFonts w:cs="Arial"/>
                <w:color w:val="222222"/>
                <w:szCs w:val="16"/>
                <w:lang w:val="pl-PL"/>
              </w:rPr>
              <w:t xml:space="preserve">charakteru </w:t>
            </w:r>
            <w:r>
              <w:rPr>
                <w:rFonts w:cs="Arial"/>
                <w:color w:val="222222"/>
                <w:szCs w:val="16"/>
                <w:lang w:val="pl-PL"/>
              </w:rPr>
              <w:t xml:space="preserve">i treści </w:t>
            </w:r>
            <w:r w:rsidRPr="009147E9">
              <w:rPr>
                <w:rFonts w:cs="Arial"/>
                <w:color w:val="222222"/>
                <w:szCs w:val="16"/>
                <w:lang w:val="pl-PL"/>
              </w:rPr>
              <w:t xml:space="preserve">całego projektu. </w:t>
            </w:r>
          </w:p>
        </w:tc>
      </w:tr>
      <w:tr w:rsidR="0076016E" w:rsidRPr="009147E9" w14:paraId="10D94075" w14:textId="77777777" w:rsidTr="00093A71">
        <w:trPr>
          <w:jc w:val="center"/>
        </w:trPr>
        <w:tc>
          <w:tcPr>
            <w:tcW w:w="0" w:type="auto"/>
            <w:gridSpan w:val="3"/>
            <w:shd w:val="clear" w:color="auto" w:fill="auto"/>
          </w:tcPr>
          <w:p w14:paraId="01CE1091" w14:textId="70DA841C" w:rsidR="0076016E" w:rsidRPr="009147E9" w:rsidRDefault="0076016E" w:rsidP="00093A71">
            <w:pPr>
              <w:shd w:val="clear" w:color="auto" w:fill="FFFFFF" w:themeFill="background1"/>
              <w:spacing w:afterLines="8" w:after="19"/>
              <w:rPr>
                <w:rFonts w:cs="Arial"/>
                <w:b/>
                <w:i/>
                <w:szCs w:val="16"/>
                <w:u w:val="single"/>
              </w:rPr>
            </w:pPr>
            <w:r w:rsidRPr="009147E9">
              <w:rPr>
                <w:rFonts w:cs="Arial"/>
                <w:szCs w:val="16"/>
              </w:rPr>
              <w:t xml:space="preserve">V rámci hodnocení přeshraniční spolupráce může projekt získat </w:t>
            </w:r>
            <w:r w:rsidRPr="009147E9">
              <w:rPr>
                <w:rFonts w:cs="Arial"/>
                <w:b/>
                <w:szCs w:val="16"/>
              </w:rPr>
              <w:t xml:space="preserve">max. 20 bodů. </w:t>
            </w:r>
            <w:r w:rsidRPr="009147E9">
              <w:rPr>
                <w:rFonts w:cs="Arial"/>
                <w:szCs w:val="16"/>
              </w:rPr>
              <w:t xml:space="preserve">Ke každému kritériu může hodnotitel přiřadit 0-1-2-3-4-5 bodů. Součástí hodnocení jsou také stručné komentáře, ze kterých bude patrné, na </w:t>
            </w:r>
            <w:proofErr w:type="gramStart"/>
            <w:r w:rsidRPr="009147E9">
              <w:rPr>
                <w:rFonts w:cs="Arial"/>
                <w:szCs w:val="16"/>
              </w:rPr>
              <w:t>základě</w:t>
            </w:r>
            <w:proofErr w:type="gramEnd"/>
            <w:r w:rsidRPr="009147E9">
              <w:rPr>
                <w:rFonts w:cs="Arial"/>
                <w:szCs w:val="16"/>
              </w:rPr>
              <w:t xml:space="preserve"> čeho bylo uděleno příslušné bodové ohodnocení.</w:t>
            </w:r>
          </w:p>
        </w:tc>
        <w:tc>
          <w:tcPr>
            <w:tcW w:w="7566" w:type="dxa"/>
            <w:gridSpan w:val="7"/>
            <w:shd w:val="clear" w:color="auto" w:fill="auto"/>
          </w:tcPr>
          <w:p w14:paraId="595E4711" w14:textId="0A0B2195" w:rsidR="0076016E" w:rsidRPr="009147E9" w:rsidRDefault="0076016E" w:rsidP="00093A71">
            <w:pPr>
              <w:shd w:val="clear" w:color="auto" w:fill="FFFFFF" w:themeFill="background1"/>
              <w:spacing w:afterLines="8" w:after="19"/>
              <w:jc w:val="both"/>
              <w:rPr>
                <w:rFonts w:cs="Arial"/>
                <w:b/>
                <w:szCs w:val="16"/>
                <w:lang w:val="pl-PL"/>
              </w:rPr>
            </w:pPr>
            <w:r w:rsidRPr="009147E9">
              <w:rPr>
                <w:rFonts w:cs="Arial"/>
                <w:szCs w:val="16"/>
                <w:lang w:val="pl-PL"/>
              </w:rPr>
              <w:t xml:space="preserve">W ramach oceny współpracy transgranicznej projekt może uzyskać </w:t>
            </w:r>
            <w:r w:rsidRPr="009147E9">
              <w:rPr>
                <w:rFonts w:cs="Arial"/>
                <w:b/>
                <w:szCs w:val="16"/>
                <w:lang w:val="pl-PL"/>
              </w:rPr>
              <w:t>maks. 20 punktów</w:t>
            </w:r>
            <w:r w:rsidRPr="009147E9">
              <w:rPr>
                <w:rFonts w:cs="Arial"/>
                <w:szCs w:val="16"/>
                <w:lang w:val="pl-PL"/>
              </w:rPr>
              <w:t xml:space="preserve">. W każdym z kryteriów ekspert może przyznać 0-1-2-3-4-5 punktów. Część oceny stanowią także krótkie komentarze, z których będzie wynikało, na podstawie czego została przyznana dana punktacja. </w:t>
            </w:r>
          </w:p>
        </w:tc>
      </w:tr>
      <w:tr w:rsidR="0076016E" w:rsidRPr="009147E9" w14:paraId="54DBD708" w14:textId="77777777" w:rsidTr="00093A71">
        <w:trPr>
          <w:jc w:val="center"/>
        </w:trPr>
        <w:tc>
          <w:tcPr>
            <w:tcW w:w="0" w:type="auto"/>
            <w:gridSpan w:val="3"/>
            <w:shd w:val="clear" w:color="auto" w:fill="auto"/>
          </w:tcPr>
          <w:p w14:paraId="798A747C" w14:textId="77777777" w:rsidR="0076016E" w:rsidRPr="009147E9" w:rsidRDefault="0076016E" w:rsidP="00093A71">
            <w:pPr>
              <w:shd w:val="clear" w:color="auto" w:fill="FFFFFF" w:themeFill="background1"/>
              <w:spacing w:afterLines="8" w:after="19"/>
              <w:rPr>
                <w:rFonts w:cs="Arial"/>
                <w:b/>
                <w:i/>
                <w:szCs w:val="16"/>
                <w:u w:val="single"/>
              </w:rPr>
            </w:pPr>
            <w:r w:rsidRPr="009147E9">
              <w:rPr>
                <w:rFonts w:cs="Arial"/>
                <w:szCs w:val="16"/>
              </w:rPr>
              <w:t xml:space="preserve">Pracovníci JS hodnotí každou žádost společně. Vyplní společný </w:t>
            </w:r>
            <w:proofErr w:type="spellStart"/>
            <w:r w:rsidRPr="009147E9">
              <w:rPr>
                <w:rFonts w:cs="Arial"/>
                <w:szCs w:val="16"/>
              </w:rPr>
              <w:t>check</w:t>
            </w:r>
            <w:proofErr w:type="spellEnd"/>
            <w:r w:rsidRPr="009147E9">
              <w:rPr>
                <w:rFonts w:cs="Arial"/>
                <w:szCs w:val="16"/>
              </w:rPr>
              <w:t xml:space="preserve">-list a </w:t>
            </w:r>
            <w:proofErr w:type="gramStart"/>
            <w:r w:rsidRPr="009147E9">
              <w:rPr>
                <w:rFonts w:cs="Arial"/>
                <w:szCs w:val="16"/>
              </w:rPr>
              <w:t>podepíší</w:t>
            </w:r>
            <w:proofErr w:type="gramEnd"/>
            <w:r w:rsidRPr="009147E9">
              <w:rPr>
                <w:rFonts w:cs="Arial"/>
                <w:szCs w:val="16"/>
              </w:rPr>
              <w:t xml:space="preserve"> jej. Tento společný </w:t>
            </w:r>
            <w:proofErr w:type="spellStart"/>
            <w:r w:rsidRPr="009147E9">
              <w:rPr>
                <w:rFonts w:cs="Arial"/>
                <w:szCs w:val="16"/>
              </w:rPr>
              <w:t>check</w:t>
            </w:r>
            <w:proofErr w:type="spellEnd"/>
            <w:r w:rsidRPr="009147E9">
              <w:rPr>
                <w:rFonts w:cs="Arial"/>
                <w:szCs w:val="16"/>
              </w:rPr>
              <w:t>-list je vkládán do systému.</w:t>
            </w:r>
          </w:p>
        </w:tc>
        <w:tc>
          <w:tcPr>
            <w:tcW w:w="7566" w:type="dxa"/>
            <w:gridSpan w:val="7"/>
            <w:shd w:val="clear" w:color="auto" w:fill="auto"/>
          </w:tcPr>
          <w:p w14:paraId="4FA3AACA" w14:textId="0D2D5EC9" w:rsidR="0076016E" w:rsidRPr="009147E9" w:rsidRDefault="0076016E" w:rsidP="00093A71">
            <w:pPr>
              <w:shd w:val="clear" w:color="auto" w:fill="FFFFFF" w:themeFill="background1"/>
              <w:spacing w:afterLines="8" w:after="19"/>
              <w:jc w:val="both"/>
              <w:rPr>
                <w:rFonts w:cs="Arial"/>
                <w:color w:val="00B0F0"/>
                <w:szCs w:val="16"/>
                <w:lang w:val="pl-PL"/>
              </w:rPr>
            </w:pPr>
            <w:r w:rsidRPr="009147E9">
              <w:rPr>
                <w:rFonts w:cs="Arial"/>
                <w:szCs w:val="16"/>
                <w:lang w:val="pl-PL"/>
              </w:rPr>
              <w:t xml:space="preserve">Pracownicy WS oceniają każdy wniosek wspólnie. Wypełnią wspólny wykaz kontrolny i podpiszą go. </w:t>
            </w:r>
            <w:r w:rsidR="00B126F5">
              <w:rPr>
                <w:rFonts w:cs="Arial"/>
                <w:szCs w:val="16"/>
                <w:lang w:val="pl-PL"/>
              </w:rPr>
              <w:t>W</w:t>
            </w:r>
            <w:r w:rsidRPr="009147E9">
              <w:rPr>
                <w:rFonts w:cs="Arial"/>
                <w:szCs w:val="16"/>
                <w:lang w:val="pl-PL"/>
              </w:rPr>
              <w:t>spólny wykaz kontrolny jest wprowadzany do systemu.</w:t>
            </w:r>
          </w:p>
        </w:tc>
      </w:tr>
      <w:tr w:rsidR="0076016E" w:rsidRPr="009147E9" w14:paraId="53DD8E23" w14:textId="77777777" w:rsidTr="00093A71">
        <w:trPr>
          <w:jc w:val="center"/>
        </w:trPr>
        <w:tc>
          <w:tcPr>
            <w:tcW w:w="0" w:type="auto"/>
            <w:gridSpan w:val="3"/>
            <w:shd w:val="clear" w:color="auto" w:fill="auto"/>
          </w:tcPr>
          <w:p w14:paraId="10D52AF8" w14:textId="77777777" w:rsidR="0076016E" w:rsidRPr="009147E9" w:rsidRDefault="0076016E" w:rsidP="00093A71">
            <w:pPr>
              <w:pStyle w:val="Nadpis3"/>
              <w:shd w:val="clear" w:color="auto" w:fill="FFFFFF" w:themeFill="background1"/>
              <w:outlineLvl w:val="2"/>
            </w:pPr>
            <w:bookmarkStart w:id="75" w:name="_Toc432590932"/>
            <w:bookmarkStart w:id="76" w:name="_Toc99706620"/>
            <w:bookmarkStart w:id="77" w:name="_Toc127355682"/>
            <w:r w:rsidRPr="009147E9">
              <w:t>5.2 Hodnocení kvality projektu</w:t>
            </w:r>
            <w:bookmarkEnd w:id="75"/>
            <w:bookmarkEnd w:id="76"/>
            <w:bookmarkEnd w:id="77"/>
          </w:p>
        </w:tc>
        <w:tc>
          <w:tcPr>
            <w:tcW w:w="7566" w:type="dxa"/>
            <w:gridSpan w:val="7"/>
            <w:shd w:val="clear" w:color="auto" w:fill="auto"/>
          </w:tcPr>
          <w:p w14:paraId="5CDE367F" w14:textId="77777777" w:rsidR="0076016E" w:rsidRPr="009147E9" w:rsidRDefault="0076016E" w:rsidP="00093A71">
            <w:pPr>
              <w:pStyle w:val="nadpis3pl"/>
              <w:rPr>
                <w:rFonts w:eastAsia="Calibri"/>
              </w:rPr>
            </w:pPr>
            <w:bookmarkStart w:id="78" w:name="_Toc90551899"/>
            <w:bookmarkStart w:id="79" w:name="_Toc127355726"/>
            <w:r w:rsidRPr="009147E9">
              <w:t xml:space="preserve">5.2 </w:t>
            </w:r>
            <w:proofErr w:type="spellStart"/>
            <w:r w:rsidRPr="009147E9">
              <w:rPr>
                <w:rStyle w:val="Nadpis3Char"/>
                <w:b/>
                <w:i/>
              </w:rPr>
              <w:t>Ocena</w:t>
            </w:r>
            <w:proofErr w:type="spellEnd"/>
            <w:r w:rsidRPr="009147E9">
              <w:rPr>
                <w:rStyle w:val="Nadpis3Char"/>
                <w:b/>
                <w:i/>
              </w:rPr>
              <w:t xml:space="preserve"> </w:t>
            </w:r>
            <w:proofErr w:type="spellStart"/>
            <w:r w:rsidRPr="009147E9">
              <w:rPr>
                <w:rStyle w:val="Nadpis3Char"/>
                <w:b/>
                <w:i/>
              </w:rPr>
              <w:t>jakości</w:t>
            </w:r>
            <w:proofErr w:type="spellEnd"/>
            <w:r w:rsidRPr="009147E9">
              <w:rPr>
                <w:rStyle w:val="Nadpis3Char"/>
                <w:b/>
                <w:i/>
              </w:rPr>
              <w:t xml:space="preserve"> projektu</w:t>
            </w:r>
            <w:bookmarkEnd w:id="78"/>
            <w:bookmarkEnd w:id="79"/>
          </w:p>
        </w:tc>
      </w:tr>
      <w:tr w:rsidR="0076016E" w:rsidRPr="009147E9" w14:paraId="27E141F5" w14:textId="77777777" w:rsidTr="00093A71">
        <w:trPr>
          <w:jc w:val="center"/>
        </w:trPr>
        <w:tc>
          <w:tcPr>
            <w:tcW w:w="0" w:type="auto"/>
            <w:gridSpan w:val="3"/>
            <w:shd w:val="clear" w:color="auto" w:fill="auto"/>
          </w:tcPr>
          <w:p w14:paraId="75A2B30C" w14:textId="209A0948"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Kvalitu projektu hodnotí Společný panel expertů, v </w:t>
            </w:r>
            <w:proofErr w:type="gramStart"/>
            <w:r w:rsidRPr="009147E9">
              <w:rPr>
                <w:rFonts w:cs="Arial"/>
                <w:szCs w:val="16"/>
              </w:rPr>
              <w:t>rámci</w:t>
            </w:r>
            <w:proofErr w:type="gramEnd"/>
            <w:r w:rsidRPr="009147E9">
              <w:rPr>
                <w:rFonts w:cs="Arial"/>
                <w:szCs w:val="16"/>
              </w:rPr>
              <w:t xml:space="preserve"> kterého každý projekt hodnotí dva čeští a dva polští experti. Experti hodnotí projekt na základě kritérií (viz Příloha č. </w:t>
            </w:r>
            <w:r>
              <w:rPr>
                <w:rFonts w:cs="Arial"/>
                <w:szCs w:val="16"/>
              </w:rPr>
              <w:t xml:space="preserve">1 </w:t>
            </w:r>
            <w:proofErr w:type="gramStart"/>
            <w:r>
              <w:rPr>
                <w:rFonts w:cs="Arial"/>
                <w:szCs w:val="16"/>
              </w:rPr>
              <w:t>-  7</w:t>
            </w:r>
            <w:proofErr w:type="gramEnd"/>
            <w:r w:rsidRPr="009147E9">
              <w:rPr>
                <w:rFonts w:cs="Arial"/>
                <w:szCs w:val="16"/>
              </w:rPr>
              <w:t xml:space="preserve"> této metodiky). Hodnocení probíhá nejprve samostatně a následně také společně v rámci </w:t>
            </w:r>
            <w:r>
              <w:rPr>
                <w:rFonts w:cs="Arial"/>
                <w:szCs w:val="16"/>
              </w:rPr>
              <w:t>S</w:t>
            </w:r>
            <w:r w:rsidRPr="009147E9">
              <w:rPr>
                <w:rFonts w:cs="Arial"/>
                <w:szCs w:val="16"/>
              </w:rPr>
              <w:t xml:space="preserve">polečného panelu expertů. </w:t>
            </w:r>
          </w:p>
        </w:tc>
        <w:tc>
          <w:tcPr>
            <w:tcW w:w="7566" w:type="dxa"/>
            <w:gridSpan w:val="7"/>
            <w:shd w:val="clear" w:color="auto" w:fill="auto"/>
          </w:tcPr>
          <w:p w14:paraId="7DBBC77F" w14:textId="5062D4D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Jakość projektu oceniana jest przez Wspólny Panel Ekspertów, w ramach którego każdy projekt oceniają dwaj czescy i dwaj polscy eksperci. Eksperci oceniają projekt wspólnie, na podstawie kryteriów (zob. załącznik nr </w:t>
            </w:r>
            <w:r>
              <w:rPr>
                <w:rFonts w:ascii="Arial" w:hAnsi="Arial" w:cs="Arial"/>
                <w:sz w:val="16"/>
                <w:szCs w:val="16"/>
                <w:lang w:val="pl-PL"/>
              </w:rPr>
              <w:t>1 - 7</w:t>
            </w:r>
            <w:r w:rsidRPr="009147E9">
              <w:rPr>
                <w:rFonts w:ascii="Arial" w:hAnsi="Arial" w:cs="Arial"/>
                <w:sz w:val="16"/>
                <w:szCs w:val="16"/>
                <w:lang w:val="pl-PL"/>
              </w:rPr>
              <w:t xml:space="preserve"> do niniejszej metodyki). Ocena przebiega najpierw indywidualnie, a następnie także wspólnie na </w:t>
            </w:r>
            <w:r>
              <w:rPr>
                <w:rFonts w:ascii="Arial" w:hAnsi="Arial" w:cs="Arial"/>
                <w:sz w:val="16"/>
                <w:szCs w:val="16"/>
                <w:lang w:val="pl-PL"/>
              </w:rPr>
              <w:t>W</w:t>
            </w:r>
            <w:r w:rsidRPr="009147E9">
              <w:rPr>
                <w:rFonts w:ascii="Arial" w:hAnsi="Arial" w:cs="Arial"/>
                <w:sz w:val="16"/>
                <w:szCs w:val="16"/>
                <w:lang w:val="pl-PL"/>
              </w:rPr>
              <w:t xml:space="preserve">spólnym </w:t>
            </w:r>
            <w:r>
              <w:rPr>
                <w:rFonts w:ascii="Arial" w:hAnsi="Arial" w:cs="Arial"/>
                <w:sz w:val="16"/>
                <w:szCs w:val="16"/>
                <w:lang w:val="pl-PL"/>
              </w:rPr>
              <w:t>P</w:t>
            </w:r>
            <w:r w:rsidRPr="009147E9">
              <w:rPr>
                <w:rFonts w:ascii="Arial" w:hAnsi="Arial" w:cs="Arial"/>
                <w:sz w:val="16"/>
                <w:szCs w:val="16"/>
                <w:lang w:val="pl-PL"/>
              </w:rPr>
              <w:t xml:space="preserve">anelu </w:t>
            </w:r>
            <w:r>
              <w:rPr>
                <w:rFonts w:ascii="Arial" w:hAnsi="Arial" w:cs="Arial"/>
                <w:sz w:val="16"/>
                <w:szCs w:val="16"/>
                <w:lang w:val="pl-PL"/>
              </w:rPr>
              <w:t>E</w:t>
            </w:r>
            <w:r w:rsidRPr="009147E9">
              <w:rPr>
                <w:rFonts w:ascii="Arial" w:hAnsi="Arial" w:cs="Arial"/>
                <w:sz w:val="16"/>
                <w:szCs w:val="16"/>
                <w:lang w:val="pl-PL"/>
              </w:rPr>
              <w:t xml:space="preserve">kspertów. </w:t>
            </w:r>
          </w:p>
        </w:tc>
      </w:tr>
      <w:tr w:rsidR="0076016E" w:rsidRPr="009147E9" w14:paraId="5C828F26" w14:textId="77777777" w:rsidTr="00093A71">
        <w:trPr>
          <w:jc w:val="center"/>
        </w:trPr>
        <w:tc>
          <w:tcPr>
            <w:tcW w:w="0" w:type="auto"/>
            <w:gridSpan w:val="3"/>
            <w:shd w:val="clear" w:color="auto" w:fill="auto"/>
          </w:tcPr>
          <w:p w14:paraId="07AC205C" w14:textId="351FBA0A"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Experti odevzdají JS podepsané své individuální </w:t>
            </w:r>
            <w:proofErr w:type="spellStart"/>
            <w:r w:rsidRPr="009147E9">
              <w:rPr>
                <w:rFonts w:cs="Arial"/>
                <w:szCs w:val="16"/>
              </w:rPr>
              <w:t>check</w:t>
            </w:r>
            <w:proofErr w:type="spellEnd"/>
            <w:r w:rsidRPr="009147E9">
              <w:rPr>
                <w:rFonts w:cs="Arial"/>
                <w:szCs w:val="16"/>
              </w:rPr>
              <w:t xml:space="preserve">-listy s vlastním hodnocením za účelem archivování auditní stopy procesu hodnocení. </w:t>
            </w:r>
          </w:p>
        </w:tc>
        <w:tc>
          <w:tcPr>
            <w:tcW w:w="7566" w:type="dxa"/>
            <w:gridSpan w:val="7"/>
            <w:shd w:val="clear" w:color="auto" w:fill="auto"/>
          </w:tcPr>
          <w:p w14:paraId="7162206B" w14:textId="3F83B46B"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Eksperci </w:t>
            </w:r>
            <w:r>
              <w:rPr>
                <w:rFonts w:ascii="Arial" w:hAnsi="Arial" w:cs="Arial"/>
                <w:sz w:val="16"/>
                <w:szCs w:val="16"/>
                <w:lang w:val="pl-PL"/>
              </w:rPr>
              <w:t>przekazuj</w:t>
            </w:r>
            <w:r w:rsidRPr="009147E9">
              <w:rPr>
                <w:rFonts w:ascii="Arial" w:hAnsi="Arial" w:cs="Arial"/>
                <w:sz w:val="16"/>
                <w:szCs w:val="16"/>
                <w:lang w:val="pl-PL"/>
              </w:rPr>
              <w:t xml:space="preserve">ą WS podpisane przez siebie indywidualne </w:t>
            </w:r>
            <w:r>
              <w:rPr>
                <w:rFonts w:ascii="Arial" w:hAnsi="Arial" w:cs="Arial"/>
                <w:sz w:val="16"/>
                <w:szCs w:val="16"/>
                <w:lang w:val="pl-PL"/>
              </w:rPr>
              <w:t>w</w:t>
            </w:r>
            <w:r w:rsidRPr="009147E9">
              <w:rPr>
                <w:rFonts w:ascii="Arial" w:hAnsi="Arial" w:cs="Arial"/>
                <w:sz w:val="16"/>
                <w:szCs w:val="16"/>
                <w:lang w:val="pl-PL"/>
              </w:rPr>
              <w:t xml:space="preserve">ykazy kontrolne z własną oceną, które zostaną zarchiwizowane w celach ewentualnego audytu procesu oceny. </w:t>
            </w:r>
          </w:p>
        </w:tc>
      </w:tr>
      <w:tr w:rsidR="0076016E" w:rsidRPr="009147E9" w14:paraId="709C64B4" w14:textId="77777777" w:rsidTr="00093A71">
        <w:trPr>
          <w:jc w:val="center"/>
        </w:trPr>
        <w:tc>
          <w:tcPr>
            <w:tcW w:w="0" w:type="auto"/>
            <w:gridSpan w:val="3"/>
            <w:shd w:val="clear" w:color="auto" w:fill="auto"/>
          </w:tcPr>
          <w:p w14:paraId="17BA7C66" w14:textId="707E235E"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Výsledkem společného hodnocení je společný </w:t>
            </w:r>
            <w:proofErr w:type="spellStart"/>
            <w:r w:rsidRPr="009147E9">
              <w:rPr>
                <w:rFonts w:cs="Arial"/>
                <w:szCs w:val="16"/>
              </w:rPr>
              <w:t>check</w:t>
            </w:r>
            <w:proofErr w:type="spellEnd"/>
            <w:r w:rsidRPr="009147E9">
              <w:rPr>
                <w:rFonts w:cs="Arial"/>
                <w:szCs w:val="16"/>
              </w:rPr>
              <w:t>-list podepsaný všemi hodnotiteli (ostatní osobní údaje o hodnotitelích jsou kódovány). Tento společný checklist spolu s celkovým výsledkem hodnocení zadává JS do monitorovacího systému</w:t>
            </w:r>
            <w:r w:rsidR="008E6667">
              <w:rPr>
                <w:rFonts w:cs="Arial"/>
                <w:szCs w:val="16"/>
              </w:rPr>
              <w:t>.</w:t>
            </w:r>
          </w:p>
        </w:tc>
        <w:tc>
          <w:tcPr>
            <w:tcW w:w="7566" w:type="dxa"/>
            <w:gridSpan w:val="7"/>
            <w:shd w:val="clear" w:color="auto" w:fill="auto"/>
          </w:tcPr>
          <w:p w14:paraId="6843157E" w14:textId="2021F437" w:rsidR="0076016E" w:rsidRPr="009147E9" w:rsidRDefault="0076016E" w:rsidP="00093A71">
            <w:pPr>
              <w:pStyle w:val="Default"/>
              <w:shd w:val="clear" w:color="auto" w:fill="FFFFFF" w:themeFill="background1"/>
              <w:spacing w:before="8" w:afterLines="8" w:after="19"/>
              <w:jc w:val="both"/>
              <w:rPr>
                <w:rFonts w:ascii="Arial" w:hAnsi="Arial" w:cs="Arial"/>
                <w:color w:val="auto"/>
                <w:sz w:val="16"/>
                <w:szCs w:val="16"/>
                <w:lang w:val="pl-PL"/>
              </w:rPr>
            </w:pPr>
            <w:r w:rsidRPr="009147E9">
              <w:rPr>
                <w:rFonts w:ascii="Arial" w:hAnsi="Arial" w:cs="Arial"/>
                <w:sz w:val="16"/>
                <w:szCs w:val="16"/>
                <w:lang w:val="pl-PL"/>
              </w:rPr>
              <w:t xml:space="preserve">Wynikiem wspólnej oceny jest wspólny wykaz kontrolny podpisany przez wszystkich ekspertów (pozostałe dane osobowe ekspertów są kodowane). Wspólny wykaz wraz z łącznym wynikiem oceny WS wprowadza do systemu monitorującego. </w:t>
            </w:r>
          </w:p>
        </w:tc>
      </w:tr>
      <w:tr w:rsidR="0076016E" w:rsidRPr="009147E9" w14:paraId="4734484E" w14:textId="77777777" w:rsidTr="00093A71">
        <w:trPr>
          <w:jc w:val="center"/>
        </w:trPr>
        <w:tc>
          <w:tcPr>
            <w:tcW w:w="0" w:type="auto"/>
            <w:gridSpan w:val="3"/>
            <w:shd w:val="clear" w:color="auto" w:fill="auto"/>
          </w:tcPr>
          <w:p w14:paraId="3AD036BE" w14:textId="69D92C0D" w:rsidR="0076016E" w:rsidRPr="009147E9" w:rsidRDefault="0076016E" w:rsidP="00093A71">
            <w:pPr>
              <w:pStyle w:val="Odstavecseseznamem"/>
              <w:numPr>
                <w:ilvl w:val="0"/>
                <w:numId w:val="9"/>
              </w:numPr>
              <w:shd w:val="clear" w:color="auto" w:fill="FFFFFF" w:themeFill="background1"/>
              <w:spacing w:afterLines="8" w:after="19"/>
              <w:contextualSpacing w:val="0"/>
              <w:jc w:val="both"/>
              <w:rPr>
                <w:rFonts w:cs="Arial"/>
                <w:szCs w:val="16"/>
              </w:rPr>
            </w:pPr>
            <w:r w:rsidRPr="009147E9">
              <w:rPr>
                <w:rFonts w:cs="Arial"/>
                <w:szCs w:val="16"/>
              </w:rPr>
              <w:t>Hodnocení kvality žádosti obsahuje 10 nebo 11 kritérií</w:t>
            </w:r>
            <w:r w:rsidR="00CC7A66">
              <w:rPr>
                <w:rFonts w:cs="Arial"/>
                <w:szCs w:val="16"/>
              </w:rPr>
              <w:t xml:space="preserve"> (dle dané priority)</w:t>
            </w:r>
            <w:r w:rsidRPr="009147E9">
              <w:rPr>
                <w:rFonts w:cs="Arial"/>
                <w:szCs w:val="16"/>
              </w:rPr>
              <w:t xml:space="preserve">. U všech kritérií, kromě posledního, se hodnotí na škále </w:t>
            </w:r>
            <w:proofErr w:type="gramStart"/>
            <w:r w:rsidRPr="009147E9">
              <w:rPr>
                <w:rFonts w:cs="Arial"/>
                <w:szCs w:val="16"/>
              </w:rPr>
              <w:t>0 – 5</w:t>
            </w:r>
            <w:proofErr w:type="gramEnd"/>
            <w:r w:rsidRPr="009147E9">
              <w:rPr>
                <w:rFonts w:cs="Arial"/>
                <w:szCs w:val="16"/>
              </w:rPr>
              <w:t xml:space="preserve"> bodů, jednotlivá kritéria ale mají rozdílnou váhu dle úrovní důležitosti jednotlivých otázek. </w:t>
            </w:r>
          </w:p>
        </w:tc>
        <w:tc>
          <w:tcPr>
            <w:tcW w:w="7566" w:type="dxa"/>
            <w:gridSpan w:val="7"/>
            <w:shd w:val="clear" w:color="auto" w:fill="auto"/>
          </w:tcPr>
          <w:p w14:paraId="60D0D97C" w14:textId="6D5D0DFA" w:rsidR="0076016E" w:rsidRPr="009147E9" w:rsidRDefault="0076016E" w:rsidP="00093A71">
            <w:pPr>
              <w:pStyle w:val="Odstavecseseznamem"/>
              <w:numPr>
                <w:ilvl w:val="0"/>
                <w:numId w:val="3"/>
              </w:numPr>
              <w:shd w:val="clear" w:color="auto" w:fill="FFFFFF" w:themeFill="background1"/>
              <w:autoSpaceDE w:val="0"/>
              <w:autoSpaceDN w:val="0"/>
              <w:adjustRightInd w:val="0"/>
              <w:spacing w:afterLines="8" w:after="19"/>
              <w:contextualSpacing w:val="0"/>
              <w:jc w:val="both"/>
              <w:rPr>
                <w:rFonts w:cs="Arial"/>
                <w:szCs w:val="16"/>
                <w:lang w:val="pl-PL"/>
              </w:rPr>
            </w:pPr>
            <w:r w:rsidRPr="009147E9">
              <w:rPr>
                <w:rFonts w:cs="Arial"/>
                <w:color w:val="000000"/>
                <w:szCs w:val="16"/>
                <w:lang w:val="pl-PL"/>
              </w:rPr>
              <w:t>Ocena jakości wniosku obejmuje 10 lub 11 kryteriów</w:t>
            </w:r>
            <w:r w:rsidR="00CC7A66">
              <w:rPr>
                <w:rFonts w:cs="Arial"/>
                <w:color w:val="000000"/>
                <w:szCs w:val="16"/>
                <w:lang w:val="pl-PL"/>
              </w:rPr>
              <w:t xml:space="preserve"> (dla danego priorytetu)</w:t>
            </w:r>
            <w:r w:rsidRPr="009147E9">
              <w:rPr>
                <w:rFonts w:cs="Arial"/>
                <w:color w:val="000000"/>
                <w:szCs w:val="16"/>
                <w:lang w:val="pl-PL"/>
              </w:rPr>
              <w:t xml:space="preserve">. W przypadku wszystkich kryteriów, z wyjątkiem ostatniego, ocena jest w skali 0-5 punktów, poszczególne kryteria mają jednak różną wagę według ważności danego pytania. </w:t>
            </w:r>
          </w:p>
        </w:tc>
      </w:tr>
      <w:tr w:rsidR="0076016E" w:rsidRPr="009147E9" w14:paraId="69EB62FF" w14:textId="77777777" w:rsidTr="00093A71">
        <w:trPr>
          <w:jc w:val="center"/>
        </w:trPr>
        <w:tc>
          <w:tcPr>
            <w:tcW w:w="0" w:type="auto"/>
            <w:gridSpan w:val="3"/>
            <w:shd w:val="clear" w:color="auto" w:fill="auto"/>
          </w:tcPr>
          <w:p w14:paraId="3BC6C582" w14:textId="203D5723" w:rsidR="0076016E" w:rsidRPr="009147E9" w:rsidRDefault="00C371BD" w:rsidP="00093A71">
            <w:pPr>
              <w:pStyle w:val="Odstavecseseznamem"/>
              <w:numPr>
                <w:ilvl w:val="0"/>
                <w:numId w:val="9"/>
              </w:numPr>
              <w:shd w:val="clear" w:color="auto" w:fill="FFFFFF" w:themeFill="background1"/>
              <w:spacing w:afterLines="8" w:after="19"/>
              <w:jc w:val="both"/>
              <w:rPr>
                <w:rFonts w:cs="Arial"/>
                <w:szCs w:val="16"/>
              </w:rPr>
            </w:pPr>
            <w:r>
              <w:rPr>
                <w:rFonts w:cs="Arial"/>
                <w:szCs w:val="16"/>
              </w:rPr>
              <w:t>K</w:t>
            </w:r>
            <w:r w:rsidR="0076016E" w:rsidRPr="009147E9">
              <w:rPr>
                <w:rFonts w:cs="Arial"/>
                <w:szCs w:val="16"/>
              </w:rPr>
              <w:t>ritéri</w:t>
            </w:r>
            <w:r>
              <w:rPr>
                <w:rFonts w:cs="Arial"/>
                <w:szCs w:val="16"/>
              </w:rPr>
              <w:t>a</w:t>
            </w:r>
            <w:r w:rsidR="0076016E" w:rsidRPr="009147E9">
              <w:rPr>
                <w:rFonts w:cs="Arial"/>
                <w:szCs w:val="16"/>
              </w:rPr>
              <w:t xml:space="preserve"> 1-</w:t>
            </w:r>
            <w:r w:rsidR="0076016E">
              <w:rPr>
                <w:rFonts w:cs="Arial"/>
                <w:szCs w:val="16"/>
              </w:rPr>
              <w:t>4</w:t>
            </w:r>
            <w:r w:rsidR="0076016E" w:rsidRPr="009147E9">
              <w:rPr>
                <w:rFonts w:cs="Arial"/>
                <w:szCs w:val="16"/>
              </w:rPr>
              <w:t xml:space="preserve"> </w:t>
            </w:r>
            <w:r>
              <w:rPr>
                <w:rFonts w:cs="Arial"/>
                <w:szCs w:val="16"/>
              </w:rPr>
              <w:t>mají strategický charakter. A</w:t>
            </w:r>
            <w:r w:rsidR="0076016E" w:rsidRPr="009147E9">
              <w:rPr>
                <w:rFonts w:cs="Arial"/>
                <w:szCs w:val="16"/>
              </w:rPr>
              <w:t xml:space="preserve">by </w:t>
            </w:r>
            <w:r>
              <w:rPr>
                <w:rFonts w:cs="Arial"/>
                <w:szCs w:val="16"/>
              </w:rPr>
              <w:t xml:space="preserve">projekt </w:t>
            </w:r>
            <w:r w:rsidRPr="009147E9">
              <w:rPr>
                <w:rFonts w:cs="Arial"/>
                <w:szCs w:val="16"/>
              </w:rPr>
              <w:t>mohl být podpořen</w:t>
            </w:r>
            <w:r>
              <w:rPr>
                <w:rFonts w:cs="Arial"/>
                <w:szCs w:val="16"/>
              </w:rPr>
              <w:t>, musí</w:t>
            </w:r>
            <w:r w:rsidRPr="009147E9">
              <w:rPr>
                <w:rFonts w:cs="Arial"/>
                <w:szCs w:val="16"/>
              </w:rPr>
              <w:t xml:space="preserve"> </w:t>
            </w:r>
            <w:r w:rsidR="0076016E" w:rsidRPr="009147E9">
              <w:rPr>
                <w:rFonts w:cs="Arial"/>
                <w:szCs w:val="16"/>
              </w:rPr>
              <w:t>v</w:t>
            </w:r>
            <w:r>
              <w:rPr>
                <w:rFonts w:cs="Arial"/>
                <w:szCs w:val="16"/>
              </w:rPr>
              <w:t> těchto kritériích</w:t>
            </w:r>
            <w:r w:rsidRPr="009147E9">
              <w:rPr>
                <w:rFonts w:cs="Arial"/>
                <w:szCs w:val="16"/>
              </w:rPr>
              <w:t xml:space="preserve"> </w:t>
            </w:r>
            <w:r w:rsidR="0076016E" w:rsidRPr="009147E9">
              <w:rPr>
                <w:rFonts w:cs="Arial"/>
                <w:szCs w:val="16"/>
              </w:rPr>
              <w:t>získa</w:t>
            </w:r>
            <w:r>
              <w:rPr>
                <w:rFonts w:cs="Arial"/>
                <w:szCs w:val="16"/>
              </w:rPr>
              <w:t>t</w:t>
            </w:r>
            <w:r w:rsidR="0076016E" w:rsidRPr="009147E9">
              <w:rPr>
                <w:rFonts w:cs="Arial"/>
                <w:szCs w:val="16"/>
              </w:rPr>
              <w:t xml:space="preserve"> min. 70</w:t>
            </w:r>
            <w:r w:rsidR="0076016E">
              <w:rPr>
                <w:rFonts w:cs="Arial"/>
                <w:szCs w:val="16"/>
              </w:rPr>
              <w:t xml:space="preserve"> </w:t>
            </w:r>
            <w:r w:rsidR="0076016E" w:rsidRPr="009147E9">
              <w:rPr>
                <w:rFonts w:cs="Arial"/>
                <w:szCs w:val="16"/>
              </w:rPr>
              <w:t xml:space="preserve">% </w:t>
            </w:r>
            <w:r>
              <w:rPr>
                <w:rFonts w:cs="Arial"/>
                <w:szCs w:val="16"/>
              </w:rPr>
              <w:t>všech</w:t>
            </w:r>
            <w:r w:rsidR="0076016E">
              <w:rPr>
                <w:rFonts w:cs="Arial"/>
                <w:szCs w:val="16"/>
              </w:rPr>
              <w:t xml:space="preserve"> </w:t>
            </w:r>
            <w:r w:rsidR="0076016E" w:rsidRPr="009147E9">
              <w:rPr>
                <w:rFonts w:cs="Arial"/>
                <w:szCs w:val="16"/>
              </w:rPr>
              <w:t xml:space="preserve">bodů. </w:t>
            </w:r>
            <w:r w:rsidR="0076016E" w:rsidRPr="009147E9">
              <w:rPr>
                <w:rFonts w:cs="Arial"/>
                <w:b/>
                <w:bCs/>
                <w:szCs w:val="16"/>
              </w:rPr>
              <w:t>Nebudou tak podpořeny projekty, jež v kritériích 1-4 získaly méně než 70 % bodů.</w:t>
            </w:r>
            <w:r w:rsidR="0076016E" w:rsidRPr="009147E9">
              <w:rPr>
                <w:rFonts w:cs="Arial"/>
                <w:bCs/>
                <w:szCs w:val="16"/>
              </w:rPr>
              <w:t xml:space="preserve"> Seznam těchto projektů bude na MV předložen s informací, že tyto projekty nedosáhly požadovaného počtu bodů v kritériích 1-4.</w:t>
            </w:r>
          </w:p>
        </w:tc>
        <w:tc>
          <w:tcPr>
            <w:tcW w:w="7566" w:type="dxa"/>
            <w:gridSpan w:val="7"/>
            <w:shd w:val="clear" w:color="auto" w:fill="auto"/>
          </w:tcPr>
          <w:p w14:paraId="5393D8A7" w14:textId="619A9B62" w:rsidR="0076016E" w:rsidRPr="009147E9" w:rsidRDefault="00C371BD" w:rsidP="00093A71">
            <w:pPr>
              <w:pStyle w:val="Default"/>
              <w:numPr>
                <w:ilvl w:val="0"/>
                <w:numId w:val="3"/>
              </w:numPr>
              <w:shd w:val="clear" w:color="auto" w:fill="FFFFFF" w:themeFill="background1"/>
              <w:spacing w:before="8" w:afterLines="8" w:after="19"/>
              <w:jc w:val="both"/>
              <w:rPr>
                <w:rFonts w:ascii="Arial" w:hAnsi="Arial" w:cs="Arial"/>
                <w:color w:val="auto"/>
                <w:sz w:val="16"/>
                <w:szCs w:val="16"/>
                <w:lang w:val="pl-PL"/>
              </w:rPr>
            </w:pPr>
            <w:r>
              <w:rPr>
                <w:rFonts w:ascii="Arial" w:hAnsi="Arial" w:cs="Arial"/>
                <w:sz w:val="16"/>
                <w:szCs w:val="16"/>
                <w:lang w:val="pl-PL"/>
              </w:rPr>
              <w:t>K</w:t>
            </w:r>
            <w:r w:rsidRPr="009147E9">
              <w:rPr>
                <w:rFonts w:ascii="Arial" w:hAnsi="Arial" w:cs="Arial"/>
                <w:sz w:val="16"/>
                <w:szCs w:val="16"/>
                <w:lang w:val="pl-PL"/>
              </w:rPr>
              <w:t>ryteri</w:t>
            </w:r>
            <w:r>
              <w:rPr>
                <w:rFonts w:ascii="Arial" w:hAnsi="Arial" w:cs="Arial"/>
                <w:sz w:val="16"/>
                <w:szCs w:val="16"/>
                <w:lang w:val="pl-PL"/>
              </w:rPr>
              <w:t>a</w:t>
            </w:r>
            <w:r w:rsidRPr="009147E9">
              <w:rPr>
                <w:rFonts w:ascii="Arial" w:hAnsi="Arial" w:cs="Arial"/>
                <w:sz w:val="16"/>
                <w:szCs w:val="16"/>
                <w:lang w:val="pl-PL"/>
              </w:rPr>
              <w:t xml:space="preserve"> 1-</w:t>
            </w:r>
            <w:r>
              <w:rPr>
                <w:rFonts w:ascii="Arial" w:hAnsi="Arial" w:cs="Arial"/>
                <w:sz w:val="16"/>
                <w:szCs w:val="16"/>
                <w:lang w:val="pl-PL"/>
              </w:rPr>
              <w:t>4 mają charakter strategiczny. A</w:t>
            </w:r>
            <w:r w:rsidRPr="009147E9">
              <w:rPr>
                <w:rFonts w:ascii="Arial" w:hAnsi="Arial" w:cs="Arial"/>
                <w:sz w:val="16"/>
                <w:szCs w:val="16"/>
                <w:lang w:val="pl-PL"/>
              </w:rPr>
              <w:t xml:space="preserve">by </w:t>
            </w:r>
            <w:r>
              <w:rPr>
                <w:rFonts w:ascii="Arial" w:hAnsi="Arial" w:cs="Arial"/>
                <w:sz w:val="16"/>
                <w:szCs w:val="16"/>
                <w:lang w:val="pl-PL"/>
              </w:rPr>
              <w:t>projekt mógł być rekomendowany do</w:t>
            </w:r>
            <w:r w:rsidRPr="009147E9">
              <w:rPr>
                <w:rFonts w:ascii="Arial" w:hAnsi="Arial" w:cs="Arial"/>
                <w:sz w:val="16"/>
                <w:szCs w:val="16"/>
                <w:lang w:val="pl-PL"/>
              </w:rPr>
              <w:t xml:space="preserve"> dofinansowan</w:t>
            </w:r>
            <w:r>
              <w:rPr>
                <w:rFonts w:ascii="Arial" w:hAnsi="Arial" w:cs="Arial"/>
                <w:sz w:val="16"/>
                <w:szCs w:val="16"/>
                <w:lang w:val="pl-PL"/>
              </w:rPr>
              <w:t xml:space="preserve">i, w tych kryteriach musi otrzymać </w:t>
            </w:r>
            <w:r w:rsidRPr="009147E9">
              <w:rPr>
                <w:rFonts w:ascii="Arial" w:hAnsi="Arial" w:cs="Arial"/>
                <w:sz w:val="16"/>
                <w:szCs w:val="16"/>
                <w:lang w:val="pl-PL"/>
              </w:rPr>
              <w:t>co najmniej 70</w:t>
            </w:r>
            <w:r>
              <w:rPr>
                <w:rFonts w:ascii="Arial" w:hAnsi="Arial" w:cs="Arial"/>
                <w:sz w:val="16"/>
                <w:szCs w:val="16"/>
                <w:lang w:val="pl-PL"/>
              </w:rPr>
              <w:t xml:space="preserve"> </w:t>
            </w:r>
            <w:r w:rsidRPr="009147E9">
              <w:rPr>
                <w:rFonts w:ascii="Arial" w:hAnsi="Arial" w:cs="Arial"/>
                <w:sz w:val="16"/>
                <w:szCs w:val="16"/>
                <w:lang w:val="pl-PL"/>
              </w:rPr>
              <w:t>% wszystkich punktów</w:t>
            </w:r>
            <w:r>
              <w:rPr>
                <w:rFonts w:ascii="Arial" w:hAnsi="Arial" w:cs="Arial"/>
                <w:sz w:val="16"/>
                <w:szCs w:val="16"/>
                <w:lang w:val="pl-PL"/>
              </w:rPr>
              <w:t xml:space="preserve">. </w:t>
            </w:r>
            <w:r w:rsidRPr="009147E9">
              <w:rPr>
                <w:rFonts w:ascii="Arial" w:hAnsi="Arial" w:cs="Arial"/>
                <w:b/>
                <w:bCs/>
                <w:sz w:val="16"/>
                <w:szCs w:val="16"/>
                <w:lang w:val="pl-PL"/>
              </w:rPr>
              <w:t xml:space="preserve">To oznacza, iż dofinansowania nie otrzymają projekty, które w </w:t>
            </w:r>
            <w:r>
              <w:rPr>
                <w:rFonts w:ascii="Arial" w:hAnsi="Arial" w:cs="Arial"/>
                <w:b/>
                <w:bCs/>
                <w:sz w:val="16"/>
                <w:szCs w:val="16"/>
                <w:lang w:val="pl-PL"/>
              </w:rPr>
              <w:t xml:space="preserve">kryteriach </w:t>
            </w:r>
            <w:r w:rsidRPr="009147E9">
              <w:rPr>
                <w:rFonts w:ascii="Arial" w:hAnsi="Arial" w:cs="Arial"/>
                <w:b/>
                <w:bCs/>
                <w:sz w:val="16"/>
                <w:szCs w:val="16"/>
                <w:lang w:val="pl-PL"/>
              </w:rPr>
              <w:t xml:space="preserve">1-4 </w:t>
            </w:r>
            <w:r>
              <w:rPr>
                <w:rFonts w:ascii="Arial" w:hAnsi="Arial" w:cs="Arial"/>
                <w:b/>
                <w:bCs/>
                <w:sz w:val="16"/>
                <w:szCs w:val="16"/>
                <w:lang w:val="pl-PL"/>
              </w:rPr>
              <w:t>otrzymały</w:t>
            </w:r>
            <w:r w:rsidRPr="009147E9">
              <w:rPr>
                <w:rFonts w:ascii="Arial" w:hAnsi="Arial" w:cs="Arial"/>
                <w:b/>
                <w:bCs/>
                <w:sz w:val="16"/>
                <w:szCs w:val="16"/>
                <w:lang w:val="pl-PL"/>
              </w:rPr>
              <w:t xml:space="preserve"> poniżej 70 % punktów. </w:t>
            </w:r>
            <w:r w:rsidRPr="009147E9">
              <w:rPr>
                <w:rFonts w:ascii="Arial" w:hAnsi="Arial" w:cs="Arial"/>
                <w:bCs/>
                <w:sz w:val="16"/>
                <w:szCs w:val="16"/>
                <w:lang w:val="pl-PL"/>
              </w:rPr>
              <w:t xml:space="preserve">Lista tych projektów zostanie </w:t>
            </w:r>
            <w:r>
              <w:rPr>
                <w:rFonts w:ascii="Arial" w:hAnsi="Arial" w:cs="Arial"/>
                <w:bCs/>
                <w:sz w:val="16"/>
                <w:szCs w:val="16"/>
                <w:lang w:val="pl-PL"/>
              </w:rPr>
              <w:t>pr</w:t>
            </w:r>
            <w:r w:rsidRPr="009147E9">
              <w:rPr>
                <w:rFonts w:ascii="Arial" w:hAnsi="Arial" w:cs="Arial"/>
                <w:bCs/>
                <w:sz w:val="16"/>
                <w:szCs w:val="16"/>
                <w:lang w:val="pl-PL"/>
              </w:rPr>
              <w:t>z</w:t>
            </w:r>
            <w:r>
              <w:rPr>
                <w:rFonts w:ascii="Arial" w:hAnsi="Arial" w:cs="Arial"/>
                <w:bCs/>
                <w:sz w:val="16"/>
                <w:szCs w:val="16"/>
                <w:lang w:val="pl-PL"/>
              </w:rPr>
              <w:t>ed</w:t>
            </w:r>
            <w:r w:rsidRPr="009147E9">
              <w:rPr>
                <w:rFonts w:ascii="Arial" w:hAnsi="Arial" w:cs="Arial"/>
                <w:bCs/>
                <w:sz w:val="16"/>
                <w:szCs w:val="16"/>
                <w:lang w:val="pl-PL"/>
              </w:rPr>
              <w:t>łożona  KM z informacją, iż nie osiągnęły one wymaganej liczby punktów w kryteriach 1-4.</w:t>
            </w:r>
          </w:p>
        </w:tc>
      </w:tr>
      <w:tr w:rsidR="0076016E" w:rsidRPr="009147E9" w14:paraId="61CA395D" w14:textId="77777777" w:rsidTr="00093A71">
        <w:trPr>
          <w:jc w:val="center"/>
        </w:trPr>
        <w:tc>
          <w:tcPr>
            <w:tcW w:w="0" w:type="auto"/>
            <w:gridSpan w:val="3"/>
            <w:shd w:val="clear" w:color="auto" w:fill="auto"/>
          </w:tcPr>
          <w:p w14:paraId="0641B2CC" w14:textId="77777777" w:rsidR="0076016E" w:rsidRPr="00482413" w:rsidRDefault="0076016E" w:rsidP="00093A71">
            <w:pPr>
              <w:shd w:val="clear" w:color="auto" w:fill="FFFFFF" w:themeFill="background1"/>
              <w:spacing w:afterLines="8" w:after="19"/>
              <w:jc w:val="both"/>
              <w:rPr>
                <w:rFonts w:cs="Arial"/>
                <w:szCs w:val="16"/>
              </w:rPr>
            </w:pPr>
            <w:r w:rsidRPr="00482413">
              <w:rPr>
                <w:rFonts w:cs="Arial"/>
                <w:szCs w:val="16"/>
              </w:rPr>
              <w:t>V rámci hodnocení kvality může projekt získat:</w:t>
            </w:r>
          </w:p>
          <w:p w14:paraId="2174EDA4" w14:textId="0347DF43"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ě 1.1</w:t>
            </w:r>
            <w:r w:rsidR="00261345" w:rsidRPr="00261345">
              <w:rPr>
                <w:rFonts w:cs="Arial"/>
                <w:szCs w:val="16"/>
              </w:rPr>
              <w:t xml:space="preserve"> </w:t>
            </w:r>
            <w:r w:rsidRPr="00482413">
              <w:rPr>
                <w:rFonts w:cs="Arial"/>
                <w:i/>
                <w:iCs/>
                <w:szCs w:val="16"/>
              </w:rPr>
              <w:t>Integrovaný záchranný systém</w:t>
            </w:r>
            <w:r w:rsidRPr="00482413">
              <w:rPr>
                <w:rFonts w:cs="Arial"/>
                <w:szCs w:val="16"/>
              </w:rPr>
              <w:t xml:space="preserve"> </w:t>
            </w:r>
            <w:r w:rsidRPr="00482413">
              <w:rPr>
                <w:rFonts w:cs="Arial"/>
                <w:b/>
                <w:szCs w:val="16"/>
              </w:rPr>
              <w:t>max. 56,5 bodů.</w:t>
            </w:r>
          </w:p>
          <w:p w14:paraId="1DCD6287" w14:textId="774CCCF3"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1.2 </w:t>
            </w:r>
            <w:r w:rsidRPr="00482413">
              <w:rPr>
                <w:rFonts w:cs="Arial"/>
                <w:i/>
                <w:iCs/>
                <w:szCs w:val="16"/>
              </w:rPr>
              <w:t>Životní prostředí</w:t>
            </w:r>
            <w:r w:rsidRPr="00482413">
              <w:rPr>
                <w:rFonts w:cs="Arial"/>
                <w:szCs w:val="16"/>
              </w:rPr>
              <w:t xml:space="preserve"> </w:t>
            </w:r>
            <w:r w:rsidRPr="00482413">
              <w:rPr>
                <w:rFonts w:cs="Arial"/>
                <w:b/>
                <w:szCs w:val="16"/>
              </w:rPr>
              <w:t>max. 56,5 bodů.</w:t>
            </w:r>
          </w:p>
          <w:p w14:paraId="6B49A67D" w14:textId="585F8EA6"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2.1 </w:t>
            </w:r>
            <w:r w:rsidRPr="00482413">
              <w:rPr>
                <w:rFonts w:cs="Arial"/>
                <w:i/>
                <w:iCs/>
                <w:szCs w:val="16"/>
              </w:rPr>
              <w:t>Cestovní ruch</w:t>
            </w:r>
            <w:r w:rsidRPr="00482413">
              <w:rPr>
                <w:rFonts w:cs="Arial"/>
                <w:szCs w:val="16"/>
              </w:rPr>
              <w:t xml:space="preserve"> </w:t>
            </w:r>
            <w:r w:rsidRPr="00482413">
              <w:rPr>
                <w:rFonts w:cs="Arial"/>
                <w:b/>
                <w:szCs w:val="16"/>
              </w:rPr>
              <w:t>max. 66,5 bodů.</w:t>
            </w:r>
          </w:p>
          <w:p w14:paraId="0384F443" w14:textId="64F05756"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3.1 </w:t>
            </w:r>
            <w:r w:rsidRPr="00482413">
              <w:rPr>
                <w:rFonts w:cs="Arial"/>
                <w:i/>
                <w:iCs/>
                <w:szCs w:val="16"/>
              </w:rPr>
              <w:t>Doprava</w:t>
            </w:r>
            <w:r w:rsidRPr="00482413">
              <w:rPr>
                <w:rFonts w:cs="Arial"/>
                <w:szCs w:val="16"/>
              </w:rPr>
              <w:t xml:space="preserve"> </w:t>
            </w:r>
            <w:r w:rsidRPr="00482413">
              <w:rPr>
                <w:rFonts w:cs="Arial"/>
                <w:b/>
                <w:szCs w:val="16"/>
              </w:rPr>
              <w:t>max. 56,5 bodů.</w:t>
            </w:r>
          </w:p>
          <w:p w14:paraId="1E9B62B8" w14:textId="1498C7DE"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lastRenderedPageBreak/>
              <w:t xml:space="preserve">ve </w:t>
            </w:r>
            <w:r w:rsidR="00261345" w:rsidRPr="00261345">
              <w:rPr>
                <w:rFonts w:cs="Arial"/>
                <w:szCs w:val="16"/>
              </w:rPr>
              <w:t>Priorit</w:t>
            </w:r>
            <w:r w:rsidR="00261345">
              <w:rPr>
                <w:rFonts w:cs="Arial"/>
                <w:szCs w:val="16"/>
              </w:rPr>
              <w:t>ě 4.1 Z</w:t>
            </w:r>
            <w:r w:rsidR="00261345" w:rsidRPr="00261345">
              <w:rPr>
                <w:rFonts w:cs="Arial"/>
                <w:i/>
                <w:iCs/>
                <w:szCs w:val="16"/>
              </w:rPr>
              <w:t xml:space="preserve">lepšení podmínek pro přeshraniční spolupráci </w:t>
            </w:r>
            <w:r w:rsidRPr="00482413">
              <w:rPr>
                <w:rFonts w:cs="Arial"/>
                <w:b/>
                <w:szCs w:val="16"/>
              </w:rPr>
              <w:t>max. 61,5 bodů.</w:t>
            </w:r>
          </w:p>
          <w:p w14:paraId="4A26DF0C" w14:textId="7663DB6D"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4.2 </w:t>
            </w:r>
            <w:r w:rsidR="00CC7A66" w:rsidRPr="00CC7A66">
              <w:rPr>
                <w:rFonts w:cs="Arial"/>
                <w:i/>
                <w:iCs/>
                <w:szCs w:val="16"/>
              </w:rPr>
              <w:t>Prohloubení přeshraničních vazeb</w:t>
            </w:r>
            <w:r w:rsidR="00CC7A66" w:rsidRPr="00CC7A66" w:rsidDel="00CC7A66">
              <w:rPr>
                <w:rFonts w:cs="Arial"/>
                <w:i/>
                <w:iCs/>
                <w:szCs w:val="16"/>
              </w:rPr>
              <w:t xml:space="preserve"> </w:t>
            </w:r>
            <w:r w:rsidRPr="00482413">
              <w:rPr>
                <w:rFonts w:cs="Arial"/>
                <w:b/>
                <w:szCs w:val="16"/>
              </w:rPr>
              <w:t>max. 61,5 bodů.</w:t>
            </w:r>
          </w:p>
          <w:p w14:paraId="50479DA9" w14:textId="5EE3DC89" w:rsidR="0076016E" w:rsidRPr="00482413" w:rsidRDefault="0076016E" w:rsidP="00093A71">
            <w:pPr>
              <w:pStyle w:val="Odstavecseseznamem"/>
              <w:numPr>
                <w:ilvl w:val="0"/>
                <w:numId w:val="24"/>
              </w:numPr>
              <w:shd w:val="clear" w:color="auto" w:fill="FFFFFF" w:themeFill="background1"/>
              <w:spacing w:afterLines="8" w:after="19"/>
              <w:jc w:val="both"/>
              <w:rPr>
                <w:rFonts w:cs="Arial"/>
                <w:szCs w:val="16"/>
              </w:rPr>
            </w:pPr>
            <w:r w:rsidRPr="00482413">
              <w:rPr>
                <w:rFonts w:cs="Arial"/>
                <w:szCs w:val="16"/>
              </w:rPr>
              <w:t xml:space="preserve">ve </w:t>
            </w:r>
            <w:r w:rsidR="00261345" w:rsidRPr="00261345">
              <w:rPr>
                <w:rFonts w:cs="Arial"/>
                <w:szCs w:val="16"/>
              </w:rPr>
              <w:t>Priorit</w:t>
            </w:r>
            <w:r w:rsidR="00261345">
              <w:rPr>
                <w:rFonts w:cs="Arial"/>
                <w:szCs w:val="16"/>
              </w:rPr>
              <w:t xml:space="preserve">ě 5.1 </w:t>
            </w:r>
            <w:r w:rsidRPr="00482413">
              <w:rPr>
                <w:rFonts w:cs="Arial"/>
                <w:i/>
                <w:iCs/>
                <w:szCs w:val="16"/>
              </w:rPr>
              <w:t>Podnikání</w:t>
            </w:r>
            <w:r w:rsidRPr="00482413">
              <w:rPr>
                <w:rFonts w:cs="Arial"/>
                <w:szCs w:val="16"/>
              </w:rPr>
              <w:t xml:space="preserve"> </w:t>
            </w:r>
            <w:r w:rsidRPr="00482413">
              <w:rPr>
                <w:rFonts w:cs="Arial"/>
                <w:b/>
                <w:szCs w:val="16"/>
              </w:rPr>
              <w:t>max. 61,5 bodů.</w:t>
            </w:r>
          </w:p>
        </w:tc>
        <w:tc>
          <w:tcPr>
            <w:tcW w:w="7566" w:type="dxa"/>
            <w:gridSpan w:val="7"/>
            <w:shd w:val="clear" w:color="auto" w:fill="auto"/>
          </w:tcPr>
          <w:p w14:paraId="66782F1D" w14:textId="77777777" w:rsidR="0076016E" w:rsidRPr="00482413" w:rsidRDefault="0076016E" w:rsidP="00093A71">
            <w:pPr>
              <w:pStyle w:val="Default"/>
              <w:shd w:val="clear" w:color="auto" w:fill="FFFFFF" w:themeFill="background1"/>
              <w:spacing w:before="8" w:afterLines="50" w:after="120"/>
              <w:jc w:val="both"/>
              <w:rPr>
                <w:rFonts w:ascii="Arial" w:hAnsi="Arial" w:cs="Arial"/>
                <w:sz w:val="16"/>
                <w:szCs w:val="16"/>
                <w:lang w:val="pl-PL"/>
              </w:rPr>
            </w:pPr>
            <w:r w:rsidRPr="00482413">
              <w:rPr>
                <w:rFonts w:ascii="Arial" w:hAnsi="Arial" w:cs="Arial"/>
                <w:sz w:val="16"/>
                <w:szCs w:val="16"/>
                <w:lang w:val="pl-PL"/>
              </w:rPr>
              <w:lastRenderedPageBreak/>
              <w:t xml:space="preserve">W ramach oceny jakości projekt może uzyskać </w:t>
            </w:r>
          </w:p>
          <w:p w14:paraId="2BB459C2" w14:textId="66905699"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 1.1 </w:t>
            </w:r>
            <w:r w:rsidRPr="00482413">
              <w:rPr>
                <w:rFonts w:ascii="Arial" w:hAnsi="Arial" w:cs="Arial"/>
                <w:i/>
                <w:iCs/>
                <w:sz w:val="16"/>
                <w:szCs w:val="16"/>
                <w:lang w:val="pl-PL"/>
              </w:rPr>
              <w:t>Zintegrowany system ratownictwa</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40E4225F" w14:textId="4A571BD3"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1.2</w:t>
            </w:r>
            <w:r w:rsidR="00261345">
              <w:rPr>
                <w:rFonts w:ascii="Arial" w:hAnsi="Arial" w:cs="Arial"/>
                <w:sz w:val="16"/>
                <w:szCs w:val="16"/>
                <w:lang w:val="pl-PL"/>
              </w:rPr>
              <w:t xml:space="preserve"> </w:t>
            </w:r>
            <w:r w:rsidRPr="00482413">
              <w:rPr>
                <w:rFonts w:ascii="Arial" w:hAnsi="Arial" w:cs="Arial"/>
                <w:i/>
                <w:iCs/>
                <w:sz w:val="16"/>
                <w:szCs w:val="16"/>
                <w:lang w:val="pl-PL"/>
              </w:rPr>
              <w:t>Środowisko</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0B076783" w14:textId="0AD34B3E" w:rsidR="0076016E" w:rsidRPr="00482413"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2.1 </w:t>
            </w:r>
            <w:r w:rsidRPr="00482413">
              <w:rPr>
                <w:rFonts w:ascii="Arial" w:hAnsi="Arial" w:cs="Arial"/>
                <w:i/>
                <w:iCs/>
                <w:sz w:val="16"/>
                <w:szCs w:val="16"/>
                <w:lang w:val="pl-PL"/>
              </w:rPr>
              <w:t>Turystyka</w:t>
            </w:r>
            <w:r w:rsidRPr="00482413">
              <w:rPr>
                <w:rFonts w:ascii="Arial" w:hAnsi="Arial" w:cs="Arial"/>
                <w:sz w:val="16"/>
                <w:szCs w:val="16"/>
                <w:lang w:val="pl-PL"/>
              </w:rPr>
              <w:t xml:space="preserve"> </w:t>
            </w:r>
            <w:r w:rsidRPr="00482413">
              <w:rPr>
                <w:rFonts w:ascii="Arial" w:hAnsi="Arial" w:cs="Arial"/>
                <w:b/>
                <w:bCs/>
                <w:sz w:val="16"/>
                <w:szCs w:val="16"/>
                <w:lang w:val="pl-PL"/>
              </w:rPr>
              <w:t>maks. 66,5 punktów.</w:t>
            </w:r>
          </w:p>
          <w:p w14:paraId="361ACDA1" w14:textId="66FA37FA" w:rsidR="0076016E" w:rsidRPr="00482413" w:rsidRDefault="0076016E" w:rsidP="00093A71">
            <w:pPr>
              <w:pStyle w:val="Default"/>
              <w:shd w:val="clear" w:color="auto" w:fill="FFFFFF" w:themeFill="background1"/>
              <w:spacing w:before="8" w:afterLines="8" w:after="19"/>
              <w:jc w:val="both"/>
              <w:rPr>
                <w:rFonts w:ascii="Arial" w:hAnsi="Arial" w:cs="Arial"/>
                <w:b/>
                <w:bCs/>
                <w:sz w:val="16"/>
                <w:szCs w:val="16"/>
                <w:lang w:val="pl-PL"/>
              </w:rPr>
            </w:pPr>
            <w:r w:rsidRPr="00482413">
              <w:rPr>
                <w:rFonts w:ascii="Arial" w:hAnsi="Arial" w:cs="Arial"/>
                <w:sz w:val="16"/>
                <w:szCs w:val="16"/>
                <w:lang w:val="pl-PL"/>
              </w:rPr>
              <w:t xml:space="preserve">- w </w:t>
            </w:r>
            <w:r w:rsidR="00CC7A66" w:rsidRPr="00CC7A66">
              <w:rPr>
                <w:rFonts w:ascii="Arial" w:hAnsi="Arial" w:cs="Arial"/>
                <w:sz w:val="16"/>
                <w:szCs w:val="16"/>
                <w:lang w:val="pl-PL"/>
              </w:rPr>
              <w:t>Priorytet</w:t>
            </w:r>
            <w:r w:rsidR="00CC7A66">
              <w:rPr>
                <w:rFonts w:ascii="Arial" w:hAnsi="Arial" w:cs="Arial"/>
                <w:sz w:val="16"/>
                <w:szCs w:val="16"/>
                <w:lang w:val="pl-PL"/>
              </w:rPr>
              <w:t>u</w:t>
            </w:r>
            <w:r w:rsidR="00CC7A66" w:rsidRPr="00CC7A66">
              <w:rPr>
                <w:rFonts w:ascii="Arial" w:hAnsi="Arial" w:cs="Arial"/>
                <w:sz w:val="16"/>
                <w:szCs w:val="16"/>
                <w:lang w:val="pl-PL"/>
              </w:rPr>
              <w:t xml:space="preserve"> </w:t>
            </w:r>
            <w:r w:rsidR="00CC7A66">
              <w:rPr>
                <w:rFonts w:ascii="Arial" w:hAnsi="Arial" w:cs="Arial"/>
                <w:sz w:val="16"/>
                <w:szCs w:val="16"/>
                <w:lang w:val="pl-PL"/>
              </w:rPr>
              <w:t xml:space="preserve"> 3.1</w:t>
            </w:r>
            <w:r w:rsidRPr="00482413">
              <w:rPr>
                <w:rFonts w:ascii="Arial" w:hAnsi="Arial" w:cs="Arial"/>
                <w:i/>
                <w:iCs/>
                <w:sz w:val="16"/>
                <w:szCs w:val="16"/>
                <w:lang w:val="pl-PL"/>
              </w:rPr>
              <w:t>Transport</w:t>
            </w:r>
            <w:r w:rsidRPr="00482413">
              <w:rPr>
                <w:rFonts w:ascii="Arial" w:hAnsi="Arial" w:cs="Arial"/>
                <w:sz w:val="16"/>
                <w:szCs w:val="16"/>
                <w:lang w:val="pl-PL"/>
              </w:rPr>
              <w:t xml:space="preserve"> </w:t>
            </w:r>
            <w:r w:rsidRPr="00482413">
              <w:rPr>
                <w:rFonts w:ascii="Arial" w:hAnsi="Arial" w:cs="Arial"/>
                <w:b/>
                <w:bCs/>
                <w:sz w:val="16"/>
                <w:szCs w:val="16"/>
                <w:lang w:val="pl-PL"/>
              </w:rPr>
              <w:t>maks. 56,5 punktów.</w:t>
            </w:r>
          </w:p>
          <w:p w14:paraId="3D4F6671" w14:textId="42BF6F04" w:rsidR="0076016E" w:rsidRPr="00482413" w:rsidRDefault="0076016E" w:rsidP="00093A71">
            <w:pPr>
              <w:pStyle w:val="Default"/>
              <w:shd w:val="clear" w:color="auto" w:fill="FFFFFF" w:themeFill="background1"/>
              <w:spacing w:before="8" w:afterLines="8" w:after="19"/>
              <w:jc w:val="both"/>
              <w:rPr>
                <w:rFonts w:ascii="Arial" w:hAnsi="Arial" w:cs="Arial"/>
                <w:sz w:val="18"/>
                <w:szCs w:val="18"/>
                <w:lang w:val="pl-PL"/>
              </w:rPr>
            </w:pPr>
            <w:r w:rsidRPr="00482413">
              <w:rPr>
                <w:rFonts w:ascii="Arial" w:hAnsi="Arial" w:cs="Arial"/>
                <w:sz w:val="16"/>
                <w:szCs w:val="16"/>
                <w:lang w:val="pl-PL"/>
              </w:rPr>
              <w:lastRenderedPageBreak/>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4.1 </w:t>
            </w:r>
            <w:r w:rsidR="00261345" w:rsidRPr="00261345">
              <w:rPr>
                <w:rFonts w:ascii="Arial" w:hAnsi="Arial" w:cs="Arial"/>
                <w:i/>
                <w:iCs/>
                <w:sz w:val="16"/>
                <w:szCs w:val="16"/>
                <w:lang w:val="pl-PL"/>
              </w:rPr>
              <w:t>Poprawa warunków dla współpracy transgranicznej</w:t>
            </w:r>
            <w:r w:rsidR="00261345" w:rsidRPr="00261345">
              <w:rPr>
                <w:rFonts w:ascii="Arial" w:hAnsi="Arial" w:cs="Arial"/>
                <w:sz w:val="16"/>
                <w:szCs w:val="16"/>
                <w:lang w:val="pl-PL"/>
              </w:rPr>
              <w:t xml:space="preserve"> </w:t>
            </w:r>
            <w:r w:rsidRPr="00482413">
              <w:rPr>
                <w:rFonts w:ascii="Arial" w:hAnsi="Arial" w:cs="Arial"/>
                <w:b/>
                <w:bCs/>
                <w:sz w:val="16"/>
                <w:szCs w:val="16"/>
                <w:lang w:val="pl-PL"/>
              </w:rPr>
              <w:t>maks. 61,5 punktów.</w:t>
            </w:r>
          </w:p>
          <w:p w14:paraId="2A19C56F" w14:textId="2998BCB6" w:rsidR="0076016E" w:rsidRPr="00482413" w:rsidRDefault="0076016E" w:rsidP="00093A71">
            <w:pPr>
              <w:pStyle w:val="Default"/>
              <w:shd w:val="clear" w:color="auto" w:fill="FFFFFF" w:themeFill="background1"/>
              <w:spacing w:before="8" w:afterLines="8" w:after="19"/>
              <w:jc w:val="both"/>
              <w:rPr>
                <w:rFonts w:ascii="Arial" w:hAnsi="Arial" w:cs="Arial"/>
                <w:sz w:val="18"/>
                <w:szCs w:val="18"/>
                <w:lang w:val="pl-PL"/>
              </w:rPr>
            </w:pPr>
            <w:r w:rsidRPr="00482413">
              <w:rPr>
                <w:rFonts w:ascii="Arial" w:hAnsi="Arial" w:cs="Arial"/>
                <w:sz w:val="16"/>
                <w:szCs w:val="16"/>
                <w:lang w:val="pl-PL"/>
              </w:rPr>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4.2 </w:t>
            </w:r>
            <w:r w:rsidR="00CC7A66" w:rsidRPr="00CC7A66">
              <w:rPr>
                <w:rFonts w:ascii="Arial" w:hAnsi="Arial" w:cs="Arial"/>
                <w:i/>
                <w:iCs/>
                <w:sz w:val="16"/>
                <w:szCs w:val="16"/>
                <w:lang w:val="pl-PL"/>
              </w:rPr>
              <w:t xml:space="preserve">Pogłębianie więzi transgranicznych </w:t>
            </w:r>
            <w:r w:rsidRPr="00482413">
              <w:rPr>
                <w:rFonts w:ascii="Arial" w:hAnsi="Arial" w:cs="Arial"/>
                <w:b/>
                <w:bCs/>
                <w:sz w:val="16"/>
                <w:szCs w:val="16"/>
                <w:lang w:val="pl-PL"/>
              </w:rPr>
              <w:t>maks. 61,5 punktów.</w:t>
            </w:r>
          </w:p>
          <w:p w14:paraId="39B7F8A2" w14:textId="638C6D9A" w:rsidR="0076016E" w:rsidRPr="00482413"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482413">
              <w:rPr>
                <w:rFonts w:ascii="Arial" w:hAnsi="Arial" w:cs="Arial"/>
                <w:sz w:val="16"/>
                <w:szCs w:val="16"/>
                <w:lang w:val="pl-PL"/>
              </w:rPr>
              <w:t xml:space="preserve">- w </w:t>
            </w:r>
            <w:r w:rsidR="00261345" w:rsidRPr="00CC7A66">
              <w:rPr>
                <w:rFonts w:ascii="Arial" w:hAnsi="Arial" w:cs="Arial"/>
                <w:sz w:val="16"/>
                <w:szCs w:val="16"/>
                <w:lang w:val="pl-PL"/>
              </w:rPr>
              <w:t>Priorytet</w:t>
            </w:r>
            <w:r w:rsidR="00261345">
              <w:rPr>
                <w:rFonts w:ascii="Arial" w:hAnsi="Arial" w:cs="Arial"/>
                <w:sz w:val="16"/>
                <w:szCs w:val="16"/>
                <w:lang w:val="pl-PL"/>
              </w:rPr>
              <w:t>u</w:t>
            </w:r>
            <w:r w:rsidR="00261345" w:rsidRPr="00CC7A66">
              <w:rPr>
                <w:rFonts w:ascii="Arial" w:hAnsi="Arial" w:cs="Arial"/>
                <w:sz w:val="16"/>
                <w:szCs w:val="16"/>
                <w:lang w:val="pl-PL"/>
              </w:rPr>
              <w:t xml:space="preserve"> </w:t>
            </w:r>
            <w:r w:rsidR="00261345">
              <w:rPr>
                <w:rFonts w:ascii="Arial" w:hAnsi="Arial" w:cs="Arial"/>
                <w:sz w:val="16"/>
                <w:szCs w:val="16"/>
                <w:lang w:val="pl-PL"/>
              </w:rPr>
              <w:t xml:space="preserve">5.1 </w:t>
            </w:r>
            <w:r w:rsidRPr="00482413">
              <w:rPr>
                <w:rFonts w:ascii="Arial" w:hAnsi="Arial" w:cs="Arial"/>
                <w:i/>
                <w:iCs/>
                <w:sz w:val="16"/>
                <w:szCs w:val="16"/>
                <w:lang w:val="pl-PL"/>
              </w:rPr>
              <w:t>Przedsiębiorczość</w:t>
            </w:r>
            <w:r w:rsidRPr="00482413">
              <w:rPr>
                <w:rFonts w:ascii="Arial" w:hAnsi="Arial" w:cs="Arial"/>
                <w:sz w:val="16"/>
                <w:szCs w:val="16"/>
                <w:lang w:val="pl-PL"/>
              </w:rPr>
              <w:t xml:space="preserve"> </w:t>
            </w:r>
            <w:r w:rsidRPr="00482413">
              <w:rPr>
                <w:rFonts w:ascii="Arial" w:hAnsi="Arial" w:cs="Arial"/>
                <w:b/>
                <w:bCs/>
                <w:sz w:val="16"/>
                <w:szCs w:val="16"/>
                <w:lang w:val="pl-PL"/>
              </w:rPr>
              <w:t>maks. 61,5 punktów.</w:t>
            </w:r>
          </w:p>
        </w:tc>
      </w:tr>
      <w:tr w:rsidR="0076016E" w:rsidRPr="009147E9" w14:paraId="5EFC70E1" w14:textId="77777777" w:rsidTr="00093A71">
        <w:trPr>
          <w:jc w:val="center"/>
        </w:trPr>
        <w:tc>
          <w:tcPr>
            <w:tcW w:w="0" w:type="auto"/>
            <w:gridSpan w:val="3"/>
            <w:shd w:val="clear" w:color="auto" w:fill="auto"/>
          </w:tcPr>
          <w:p w14:paraId="26078ED0" w14:textId="3BC0A3D9" w:rsidR="0076016E" w:rsidRPr="009147E9" w:rsidRDefault="004163FE" w:rsidP="00093A71">
            <w:pPr>
              <w:shd w:val="clear" w:color="auto" w:fill="FFFFFF" w:themeFill="background1"/>
              <w:spacing w:afterLines="8" w:after="19"/>
              <w:jc w:val="both"/>
              <w:rPr>
                <w:rFonts w:cs="Arial"/>
                <w:szCs w:val="16"/>
              </w:rPr>
            </w:pPr>
            <w:r>
              <w:rPr>
                <w:rFonts w:cs="Arial"/>
                <w:szCs w:val="16"/>
              </w:rPr>
              <w:lastRenderedPageBreak/>
              <w:t>Každé</w:t>
            </w:r>
            <w:r w:rsidR="0076016E" w:rsidRPr="009147E9">
              <w:rPr>
                <w:rFonts w:cs="Arial"/>
                <w:szCs w:val="16"/>
              </w:rPr>
              <w:t xml:space="preserve"> kritéri</w:t>
            </w:r>
            <w:r>
              <w:rPr>
                <w:rFonts w:cs="Arial"/>
                <w:szCs w:val="16"/>
              </w:rPr>
              <w:t>um</w:t>
            </w:r>
            <w:r w:rsidR="0076016E" w:rsidRPr="009147E9">
              <w:rPr>
                <w:rFonts w:cs="Arial"/>
                <w:szCs w:val="16"/>
              </w:rPr>
              <w:t xml:space="preserve"> </w:t>
            </w:r>
            <w:r>
              <w:rPr>
                <w:rFonts w:cs="Arial"/>
                <w:szCs w:val="16"/>
              </w:rPr>
              <w:t>obsahuje</w:t>
            </w:r>
            <w:r w:rsidR="0076016E" w:rsidRPr="009147E9">
              <w:rPr>
                <w:rFonts w:cs="Arial"/>
                <w:szCs w:val="16"/>
              </w:rPr>
              <w:t xml:space="preserve"> pomocné otázky, které umožní ohodnotit žádost z těch aspektů, ze kterých se dané kritérium sestává. Celkové hodnocení za kritérium hodnotitel získá posouzením jednotlivých dílčích </w:t>
            </w:r>
            <w:r w:rsidR="0076016E">
              <w:rPr>
                <w:rFonts w:cs="Arial"/>
                <w:szCs w:val="16"/>
              </w:rPr>
              <w:t>aspektů</w:t>
            </w:r>
            <w:r w:rsidR="0076016E" w:rsidRPr="009147E9">
              <w:rPr>
                <w:rFonts w:cs="Arial"/>
                <w:szCs w:val="16"/>
              </w:rPr>
              <w:t>.</w:t>
            </w:r>
          </w:p>
        </w:tc>
        <w:tc>
          <w:tcPr>
            <w:tcW w:w="7566" w:type="dxa"/>
            <w:gridSpan w:val="7"/>
            <w:shd w:val="clear" w:color="auto" w:fill="auto"/>
          </w:tcPr>
          <w:p w14:paraId="0AFE75DE" w14:textId="685A86FC" w:rsidR="0076016E" w:rsidRPr="009147E9" w:rsidRDefault="004163FE" w:rsidP="00093A71">
            <w:pPr>
              <w:shd w:val="clear" w:color="auto" w:fill="FFFFFF" w:themeFill="background1"/>
              <w:spacing w:afterLines="8" w:after="19"/>
              <w:jc w:val="both"/>
              <w:rPr>
                <w:rFonts w:eastAsia="Times New Roman" w:cs="Arial"/>
                <w:b/>
                <w:szCs w:val="16"/>
                <w:lang w:val="pl-PL" w:eastAsia="cs-CZ"/>
              </w:rPr>
            </w:pPr>
            <w:r>
              <w:rPr>
                <w:rFonts w:cs="Arial"/>
                <w:color w:val="000000"/>
                <w:szCs w:val="16"/>
                <w:lang w:val="pl-PL"/>
              </w:rPr>
              <w:t>Każde kryterium zawiera</w:t>
            </w:r>
            <w:r w:rsidRPr="009147E9">
              <w:rPr>
                <w:rFonts w:cs="Arial"/>
                <w:color w:val="000000"/>
                <w:szCs w:val="16"/>
                <w:lang w:val="pl-PL"/>
              </w:rPr>
              <w:t xml:space="preserve"> </w:t>
            </w:r>
            <w:r w:rsidR="0076016E" w:rsidRPr="009147E9">
              <w:rPr>
                <w:rFonts w:cs="Arial"/>
                <w:color w:val="000000"/>
                <w:szCs w:val="16"/>
                <w:lang w:val="pl-PL"/>
              </w:rPr>
              <w:t xml:space="preserve">pytania pomocnicze, które umożliwią ocenę wniosku pod względem tych aspektów, które dane kryterium obejmuje. Na ogólną ocenę kryterium składa się ocena poszczególnych </w:t>
            </w:r>
            <w:r w:rsidR="0076016E">
              <w:rPr>
                <w:rFonts w:cs="Arial"/>
                <w:color w:val="000000"/>
                <w:szCs w:val="16"/>
                <w:lang w:val="pl-PL"/>
              </w:rPr>
              <w:t>aspek</w:t>
            </w:r>
            <w:r w:rsidR="0076016E" w:rsidRPr="009147E9">
              <w:rPr>
                <w:rFonts w:cs="Arial"/>
                <w:color w:val="000000"/>
                <w:szCs w:val="16"/>
                <w:lang w:val="pl-PL"/>
              </w:rPr>
              <w:t xml:space="preserve">tów. </w:t>
            </w:r>
          </w:p>
        </w:tc>
      </w:tr>
      <w:tr w:rsidR="0076016E" w:rsidRPr="009147E9" w14:paraId="5A5222EB" w14:textId="77777777" w:rsidTr="00093A71">
        <w:trPr>
          <w:jc w:val="center"/>
        </w:trPr>
        <w:tc>
          <w:tcPr>
            <w:tcW w:w="0" w:type="auto"/>
            <w:gridSpan w:val="3"/>
            <w:shd w:val="clear" w:color="auto" w:fill="auto"/>
          </w:tcPr>
          <w:p w14:paraId="15836087" w14:textId="77777777" w:rsidR="0076016E" w:rsidRPr="009147E9" w:rsidRDefault="0076016E" w:rsidP="00093A71">
            <w:pPr>
              <w:pStyle w:val="Nadpis3"/>
              <w:shd w:val="clear" w:color="auto" w:fill="FFFFFF" w:themeFill="background1"/>
              <w:outlineLvl w:val="2"/>
            </w:pPr>
            <w:bookmarkStart w:id="80" w:name="_Toc432590933"/>
            <w:bookmarkStart w:id="81" w:name="_Toc99706621"/>
            <w:bookmarkStart w:id="82" w:name="_Toc127355683"/>
            <w:r w:rsidRPr="009147E9">
              <w:rPr>
                <w:rFonts w:eastAsiaTheme="minorHAnsi"/>
              </w:rPr>
              <w:t>5.3</w:t>
            </w:r>
            <w:r>
              <w:t xml:space="preserve"> </w:t>
            </w:r>
            <w:r w:rsidRPr="009147E9">
              <w:t>Hodnocení přeshraničního dopadu</w:t>
            </w:r>
            <w:bookmarkEnd w:id="80"/>
            <w:bookmarkEnd w:id="81"/>
            <w:bookmarkEnd w:id="82"/>
          </w:p>
        </w:tc>
        <w:tc>
          <w:tcPr>
            <w:tcW w:w="7566" w:type="dxa"/>
            <w:gridSpan w:val="7"/>
            <w:shd w:val="clear" w:color="auto" w:fill="auto"/>
          </w:tcPr>
          <w:p w14:paraId="6C1AC706" w14:textId="77777777" w:rsidR="0076016E" w:rsidRPr="009147E9" w:rsidRDefault="0076016E" w:rsidP="00093A71">
            <w:pPr>
              <w:pStyle w:val="nadpis3pl"/>
              <w:rPr>
                <w:iCs/>
              </w:rPr>
            </w:pPr>
            <w:bookmarkStart w:id="83" w:name="_Toc90551900"/>
            <w:bookmarkStart w:id="84" w:name="_Toc127355727"/>
            <w:r w:rsidRPr="009147E9">
              <w:t xml:space="preserve">5.3 </w:t>
            </w:r>
            <w:proofErr w:type="spellStart"/>
            <w:r w:rsidRPr="009147E9">
              <w:rPr>
                <w:rStyle w:val="Nadpis3Char"/>
                <w:b/>
                <w:i/>
              </w:rPr>
              <w:t>Ocena</w:t>
            </w:r>
            <w:proofErr w:type="spellEnd"/>
            <w:r w:rsidRPr="009147E9">
              <w:rPr>
                <w:rStyle w:val="Nadpis3Char"/>
                <w:b/>
                <w:i/>
              </w:rPr>
              <w:t xml:space="preserve"> </w:t>
            </w:r>
            <w:proofErr w:type="spellStart"/>
            <w:r w:rsidRPr="009147E9">
              <w:rPr>
                <w:rStyle w:val="Nadpis3Char"/>
                <w:b/>
                <w:i/>
              </w:rPr>
              <w:t>wpływu</w:t>
            </w:r>
            <w:proofErr w:type="spellEnd"/>
            <w:r w:rsidRPr="009147E9">
              <w:rPr>
                <w:rStyle w:val="Nadpis3Char"/>
                <w:b/>
                <w:i/>
              </w:rPr>
              <w:t xml:space="preserve"> </w:t>
            </w:r>
            <w:proofErr w:type="spellStart"/>
            <w:r w:rsidRPr="009147E9">
              <w:rPr>
                <w:rStyle w:val="Nadpis3Char"/>
                <w:b/>
                <w:i/>
              </w:rPr>
              <w:t>transgranicznego</w:t>
            </w:r>
            <w:bookmarkEnd w:id="83"/>
            <w:bookmarkEnd w:id="84"/>
            <w:proofErr w:type="spellEnd"/>
          </w:p>
        </w:tc>
      </w:tr>
      <w:tr w:rsidR="0076016E" w:rsidRPr="009147E9" w14:paraId="7C271F29" w14:textId="77777777" w:rsidTr="00093A71">
        <w:trPr>
          <w:jc w:val="center"/>
        </w:trPr>
        <w:tc>
          <w:tcPr>
            <w:tcW w:w="0" w:type="auto"/>
            <w:gridSpan w:val="3"/>
            <w:shd w:val="clear" w:color="auto" w:fill="auto"/>
          </w:tcPr>
          <w:p w14:paraId="1C128763" w14:textId="77777777" w:rsidR="0076016E" w:rsidRPr="009147E9" w:rsidRDefault="0076016E" w:rsidP="00093A71">
            <w:r w:rsidRPr="009147E9">
              <w:t>Hodnocení přeshraničního dopadu probíhá na základě kritérií</w:t>
            </w:r>
            <w:r w:rsidRPr="009147E9">
              <w:rPr>
                <w:b/>
              </w:rPr>
              <w:t xml:space="preserve"> přeshraničního dopadu</w:t>
            </w:r>
            <w:r w:rsidRPr="009147E9">
              <w:t xml:space="preserve"> (viz přílohy č. </w:t>
            </w:r>
            <w:proofErr w:type="gramStart"/>
            <w:r>
              <w:t>1</w:t>
            </w:r>
            <w:r w:rsidRPr="009147E9">
              <w:t xml:space="preserve"> - </w:t>
            </w:r>
            <w:r>
              <w:t>7</w:t>
            </w:r>
            <w:proofErr w:type="gramEnd"/>
            <w:r w:rsidRPr="009147E9">
              <w:t xml:space="preserve"> této metodiky). Přeshraniční dopad hodnotí 1 zástupce JS a 2 </w:t>
            </w:r>
            <w:proofErr w:type="gramStart"/>
            <w:r w:rsidRPr="009147E9">
              <w:t>experti</w:t>
            </w:r>
            <w:proofErr w:type="gramEnd"/>
            <w:r w:rsidRPr="009147E9">
              <w:t xml:space="preserve"> a to nejprve každý samostatně a následně také společně v rámci zasedání </w:t>
            </w:r>
            <w:r>
              <w:t>S</w:t>
            </w:r>
            <w:r w:rsidRPr="009147E9">
              <w:t xml:space="preserve">polečného panelu expertů. </w:t>
            </w:r>
          </w:p>
        </w:tc>
        <w:tc>
          <w:tcPr>
            <w:tcW w:w="7566" w:type="dxa"/>
            <w:gridSpan w:val="7"/>
            <w:shd w:val="clear" w:color="auto" w:fill="auto"/>
          </w:tcPr>
          <w:p w14:paraId="0DE097AA" w14:textId="5CDEAFAA"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Ocena wpływu transgranicznego przeprowadzania jest w oparciu o </w:t>
            </w:r>
            <w:r>
              <w:rPr>
                <w:rFonts w:ascii="Arial" w:hAnsi="Arial" w:cs="Arial"/>
                <w:sz w:val="16"/>
                <w:szCs w:val="16"/>
                <w:lang w:val="pl-PL"/>
              </w:rPr>
              <w:t>kryteria</w:t>
            </w:r>
            <w:r w:rsidRPr="009147E9">
              <w:rPr>
                <w:rFonts w:ascii="Arial" w:hAnsi="Arial" w:cs="Arial"/>
                <w:sz w:val="16"/>
                <w:szCs w:val="16"/>
                <w:lang w:val="pl-PL"/>
              </w:rPr>
              <w:t xml:space="preserve"> </w:t>
            </w:r>
            <w:r w:rsidRPr="009147E9">
              <w:rPr>
                <w:rFonts w:ascii="Arial" w:hAnsi="Arial" w:cs="Arial"/>
                <w:b/>
                <w:sz w:val="16"/>
                <w:szCs w:val="16"/>
                <w:lang w:val="pl-PL"/>
              </w:rPr>
              <w:t>wpływu transgranicznego</w:t>
            </w:r>
            <w:r w:rsidRPr="009147E9">
              <w:rPr>
                <w:rFonts w:ascii="Arial" w:hAnsi="Arial" w:cs="Arial"/>
                <w:sz w:val="16"/>
                <w:szCs w:val="16"/>
                <w:lang w:val="pl-PL"/>
              </w:rPr>
              <w:t xml:space="preserve"> (zob. załączniki nr </w:t>
            </w:r>
            <w:r>
              <w:rPr>
                <w:rFonts w:ascii="Arial" w:hAnsi="Arial" w:cs="Arial"/>
                <w:sz w:val="16"/>
                <w:szCs w:val="16"/>
                <w:lang w:val="pl-PL"/>
              </w:rPr>
              <w:t>1</w:t>
            </w:r>
            <w:r w:rsidRPr="009147E9">
              <w:rPr>
                <w:rFonts w:ascii="Arial" w:hAnsi="Arial" w:cs="Arial"/>
                <w:sz w:val="16"/>
                <w:szCs w:val="16"/>
                <w:lang w:val="pl-PL"/>
              </w:rPr>
              <w:t xml:space="preserve"> - </w:t>
            </w:r>
            <w:r>
              <w:rPr>
                <w:rFonts w:ascii="Arial" w:hAnsi="Arial" w:cs="Arial"/>
                <w:sz w:val="16"/>
                <w:szCs w:val="16"/>
                <w:lang w:val="pl-PL"/>
              </w:rPr>
              <w:t>7</w:t>
            </w:r>
            <w:r w:rsidRPr="009147E9">
              <w:rPr>
                <w:rFonts w:ascii="Arial" w:hAnsi="Arial" w:cs="Arial"/>
                <w:sz w:val="16"/>
                <w:szCs w:val="16"/>
                <w:lang w:val="pl-PL"/>
              </w:rPr>
              <w:t xml:space="preserve"> do niniejszej metodyki). Wpływ transgraniczny oceniany jest przez 1 przedstawiciela WS i 2 ekspertów, najpierw przez każdego indywidualnie, a </w:t>
            </w:r>
            <w:r>
              <w:rPr>
                <w:rFonts w:ascii="Arial" w:hAnsi="Arial" w:cs="Arial"/>
                <w:sz w:val="16"/>
                <w:szCs w:val="16"/>
                <w:lang w:val="pl-PL"/>
              </w:rPr>
              <w:t xml:space="preserve">następnie </w:t>
            </w:r>
            <w:r w:rsidR="00BB17CE">
              <w:rPr>
                <w:rFonts w:ascii="Arial" w:hAnsi="Arial" w:cs="Arial"/>
                <w:sz w:val="16"/>
                <w:szCs w:val="16"/>
                <w:lang w:val="pl-PL"/>
              </w:rPr>
              <w:t>razem</w:t>
            </w:r>
            <w:r w:rsidR="00BB17CE" w:rsidRPr="009147E9">
              <w:rPr>
                <w:rFonts w:ascii="Arial" w:hAnsi="Arial" w:cs="Arial"/>
                <w:sz w:val="16"/>
                <w:szCs w:val="16"/>
                <w:lang w:val="pl-PL"/>
              </w:rPr>
              <w:t xml:space="preserve"> </w:t>
            </w:r>
            <w:r w:rsidRPr="009147E9">
              <w:rPr>
                <w:rFonts w:ascii="Arial" w:hAnsi="Arial" w:cs="Arial"/>
                <w:sz w:val="16"/>
                <w:szCs w:val="16"/>
                <w:lang w:val="pl-PL"/>
              </w:rPr>
              <w:t xml:space="preserve">w ramach posiedzenia </w:t>
            </w:r>
            <w:r>
              <w:rPr>
                <w:rFonts w:ascii="Arial" w:hAnsi="Arial" w:cs="Arial"/>
                <w:sz w:val="16"/>
                <w:szCs w:val="16"/>
                <w:lang w:val="pl-PL"/>
              </w:rPr>
              <w:t>W</w:t>
            </w:r>
            <w:r w:rsidRPr="009147E9">
              <w:rPr>
                <w:rFonts w:ascii="Arial" w:hAnsi="Arial" w:cs="Arial"/>
                <w:sz w:val="16"/>
                <w:szCs w:val="16"/>
                <w:lang w:val="pl-PL"/>
              </w:rPr>
              <w:t xml:space="preserve">spólnego </w:t>
            </w:r>
            <w:r>
              <w:rPr>
                <w:rFonts w:ascii="Arial" w:hAnsi="Arial" w:cs="Arial"/>
                <w:sz w:val="16"/>
                <w:szCs w:val="16"/>
                <w:lang w:val="pl-PL"/>
              </w:rPr>
              <w:t>P</w:t>
            </w:r>
            <w:r w:rsidRPr="009147E9">
              <w:rPr>
                <w:rFonts w:ascii="Arial" w:hAnsi="Arial" w:cs="Arial"/>
                <w:sz w:val="16"/>
                <w:szCs w:val="16"/>
                <w:lang w:val="pl-PL"/>
              </w:rPr>
              <w:t xml:space="preserve">anelu </w:t>
            </w:r>
            <w:r>
              <w:rPr>
                <w:rFonts w:ascii="Arial" w:hAnsi="Arial" w:cs="Arial"/>
                <w:sz w:val="16"/>
                <w:szCs w:val="16"/>
                <w:lang w:val="pl-PL"/>
              </w:rPr>
              <w:t>E</w:t>
            </w:r>
            <w:r w:rsidRPr="009147E9">
              <w:rPr>
                <w:rFonts w:ascii="Arial" w:hAnsi="Arial" w:cs="Arial"/>
                <w:sz w:val="16"/>
                <w:szCs w:val="16"/>
                <w:lang w:val="pl-PL"/>
              </w:rPr>
              <w:t>kspertów.</w:t>
            </w:r>
          </w:p>
        </w:tc>
      </w:tr>
      <w:tr w:rsidR="0076016E" w:rsidRPr="009147E9" w14:paraId="4C0B22D1" w14:textId="77777777" w:rsidTr="00093A71">
        <w:trPr>
          <w:jc w:val="center"/>
        </w:trPr>
        <w:tc>
          <w:tcPr>
            <w:tcW w:w="0" w:type="auto"/>
            <w:gridSpan w:val="3"/>
            <w:shd w:val="clear" w:color="auto" w:fill="auto"/>
          </w:tcPr>
          <w:p w14:paraId="03E34FE6" w14:textId="77777777" w:rsidR="0076016E" w:rsidRPr="009147E9" w:rsidRDefault="0076016E" w:rsidP="00093A71">
            <w:r w:rsidRPr="009147E9">
              <w:t xml:space="preserve">Experti a zástupce JS odevzdají JS také podepsané své individuální </w:t>
            </w:r>
            <w:proofErr w:type="spellStart"/>
            <w:r w:rsidRPr="009147E9">
              <w:t>check</w:t>
            </w:r>
            <w:proofErr w:type="spellEnd"/>
            <w:r w:rsidRPr="009147E9">
              <w:t xml:space="preserve">-listy s vlastním hodnocením za účelem archivování auditní stopy procesu hodnocení. </w:t>
            </w:r>
          </w:p>
        </w:tc>
        <w:tc>
          <w:tcPr>
            <w:tcW w:w="7566" w:type="dxa"/>
            <w:gridSpan w:val="7"/>
            <w:shd w:val="clear" w:color="auto" w:fill="auto"/>
          </w:tcPr>
          <w:p w14:paraId="427CE287"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lang w:val="pl-PL"/>
              </w:rPr>
              <w:t xml:space="preserve">Eksperci i przedstawiciel WS </w:t>
            </w:r>
            <w:r>
              <w:rPr>
                <w:rFonts w:ascii="Arial" w:hAnsi="Arial" w:cs="Arial"/>
                <w:sz w:val="16"/>
                <w:szCs w:val="16"/>
                <w:lang w:val="pl-PL"/>
              </w:rPr>
              <w:t>przekażą</w:t>
            </w:r>
            <w:r w:rsidRPr="009147E9">
              <w:rPr>
                <w:rFonts w:ascii="Arial" w:hAnsi="Arial" w:cs="Arial"/>
                <w:sz w:val="16"/>
                <w:szCs w:val="16"/>
                <w:lang w:val="pl-PL"/>
              </w:rPr>
              <w:t xml:space="preserve"> WS również podpisane przez siebie formularze (Wykazy kontrolne) oceny indywidualnej, w celu archiwizacji na wypadek audytu procesu oceny.</w:t>
            </w:r>
          </w:p>
        </w:tc>
      </w:tr>
      <w:tr w:rsidR="0076016E" w:rsidRPr="009147E9" w14:paraId="384D455F" w14:textId="77777777" w:rsidTr="00093A71">
        <w:trPr>
          <w:jc w:val="center"/>
        </w:trPr>
        <w:tc>
          <w:tcPr>
            <w:tcW w:w="0" w:type="auto"/>
            <w:gridSpan w:val="3"/>
            <w:shd w:val="clear" w:color="auto" w:fill="auto"/>
          </w:tcPr>
          <w:p w14:paraId="62439A98" w14:textId="100C97FA" w:rsidR="0076016E" w:rsidRPr="009147E9" w:rsidRDefault="0076016E" w:rsidP="00093A71">
            <w:r w:rsidRPr="009147E9">
              <w:t xml:space="preserve">Celkový výsledek hodnocení zadává JS do monitorovacího systému. Do systému je také vkládán společný </w:t>
            </w:r>
            <w:proofErr w:type="spellStart"/>
            <w:r w:rsidRPr="009147E9">
              <w:t>check</w:t>
            </w:r>
            <w:proofErr w:type="spellEnd"/>
            <w:r w:rsidRPr="009147E9">
              <w:t xml:space="preserve">-list podepsaný všemi hodnotiteli (ostatní osobní údaje o hodnotitelích jsou kódovány). </w:t>
            </w:r>
          </w:p>
        </w:tc>
        <w:tc>
          <w:tcPr>
            <w:tcW w:w="7566" w:type="dxa"/>
            <w:gridSpan w:val="7"/>
            <w:shd w:val="clear" w:color="auto" w:fill="auto"/>
          </w:tcPr>
          <w:p w14:paraId="568E9DEC" w14:textId="7B5E5820"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Łączny wynik oceny WS wprowadza do systemu monitorującego. Do systemu jest też wgrywany wspólny wykaz kontrolny podpisany przez wszystkich ekspertów (pozostałe dane osobowe ekspertów są kodowane).</w:t>
            </w:r>
          </w:p>
        </w:tc>
      </w:tr>
      <w:tr w:rsidR="0076016E" w:rsidRPr="009147E9" w14:paraId="3A5F6373" w14:textId="77777777" w:rsidTr="00093A71">
        <w:trPr>
          <w:jc w:val="center"/>
        </w:trPr>
        <w:tc>
          <w:tcPr>
            <w:tcW w:w="0" w:type="auto"/>
            <w:gridSpan w:val="3"/>
            <w:shd w:val="clear" w:color="auto" w:fill="auto"/>
          </w:tcPr>
          <w:p w14:paraId="076B10CD" w14:textId="3CA7FCC5" w:rsidR="0076016E" w:rsidRPr="009147E9" w:rsidRDefault="0076016E" w:rsidP="00093A71">
            <w:r w:rsidRPr="009147E9">
              <w:t xml:space="preserve">Originály </w:t>
            </w:r>
            <w:proofErr w:type="spellStart"/>
            <w:r w:rsidRPr="009147E9">
              <w:t>check</w:t>
            </w:r>
            <w:proofErr w:type="spellEnd"/>
            <w:r w:rsidRPr="009147E9">
              <w:t xml:space="preserve">-listů jsou archivovány na Společném sekretariátu. </w:t>
            </w:r>
          </w:p>
        </w:tc>
        <w:tc>
          <w:tcPr>
            <w:tcW w:w="7566" w:type="dxa"/>
            <w:gridSpan w:val="7"/>
            <w:shd w:val="clear" w:color="auto" w:fill="auto"/>
          </w:tcPr>
          <w:p w14:paraId="3170404C" w14:textId="547BD43D" w:rsidR="0076016E" w:rsidRPr="009147E9" w:rsidRDefault="0076016E" w:rsidP="00093A71">
            <w:pPr>
              <w:pStyle w:val="Default"/>
              <w:shd w:val="clear" w:color="auto" w:fill="FFFFFF" w:themeFill="background1"/>
              <w:spacing w:before="8" w:afterLines="8" w:after="19"/>
              <w:jc w:val="both"/>
              <w:rPr>
                <w:rFonts w:ascii="Arial" w:hAnsi="Arial" w:cs="Arial"/>
                <w:i/>
                <w:iCs/>
                <w:sz w:val="16"/>
                <w:szCs w:val="16"/>
                <w:lang w:val="pl-PL"/>
              </w:rPr>
            </w:pPr>
            <w:r w:rsidRPr="009147E9">
              <w:rPr>
                <w:rFonts w:ascii="Arial" w:hAnsi="Arial" w:cs="Arial"/>
                <w:sz w:val="16"/>
                <w:szCs w:val="16"/>
                <w:lang w:val="pl-PL"/>
              </w:rPr>
              <w:t xml:space="preserve">Oryginały indywidualnych wykazów kontrolnych są archiwizowane we Wspólnym Sekretariacie. </w:t>
            </w:r>
          </w:p>
        </w:tc>
      </w:tr>
      <w:tr w:rsidR="0076016E" w:rsidRPr="009147E9" w14:paraId="6564D0A2" w14:textId="77777777" w:rsidTr="00093A71">
        <w:trPr>
          <w:jc w:val="center"/>
        </w:trPr>
        <w:tc>
          <w:tcPr>
            <w:tcW w:w="0" w:type="auto"/>
            <w:gridSpan w:val="3"/>
            <w:shd w:val="clear" w:color="auto" w:fill="auto"/>
          </w:tcPr>
          <w:p w14:paraId="78770352"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Hodnocení přeshraničního dopadu obsahuje 5 kritérií. Každé kritérium je hodnoceno na škále </w:t>
            </w:r>
            <w:proofErr w:type="gramStart"/>
            <w:r w:rsidRPr="009147E9">
              <w:rPr>
                <w:rFonts w:ascii="Arial" w:hAnsi="Arial" w:cs="Arial"/>
                <w:sz w:val="16"/>
                <w:szCs w:val="16"/>
              </w:rPr>
              <w:t>0 – 5</w:t>
            </w:r>
            <w:proofErr w:type="gramEnd"/>
            <w:r w:rsidRPr="009147E9">
              <w:rPr>
                <w:rFonts w:ascii="Arial" w:hAnsi="Arial" w:cs="Arial"/>
                <w:sz w:val="16"/>
                <w:szCs w:val="16"/>
              </w:rPr>
              <w:t xml:space="preserve"> bodů, přičemž kritéria 1, 3 a 5 mají dvo</w:t>
            </w:r>
            <w:r>
              <w:rPr>
                <w:rFonts w:ascii="Arial" w:hAnsi="Arial" w:cs="Arial"/>
                <w:sz w:val="16"/>
                <w:szCs w:val="16"/>
              </w:rPr>
              <w:t>j</w:t>
            </w:r>
            <w:r w:rsidRPr="009147E9">
              <w:rPr>
                <w:rFonts w:ascii="Arial" w:hAnsi="Arial" w:cs="Arial"/>
                <w:sz w:val="16"/>
                <w:szCs w:val="16"/>
              </w:rPr>
              <w:t xml:space="preserve">násobnou váhu (tj. u těchto kritérií je možné u každého z nich získat až 10 bodů). </w:t>
            </w:r>
          </w:p>
        </w:tc>
        <w:tc>
          <w:tcPr>
            <w:tcW w:w="7566" w:type="dxa"/>
            <w:gridSpan w:val="7"/>
            <w:shd w:val="clear" w:color="auto" w:fill="auto"/>
          </w:tcPr>
          <w:p w14:paraId="08C76B1C"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Ocena wpływu transgranicznego obejmuje 5 kryteriów. Każde kryterium oceniane jest w skali 0 – 5 punktów, przy czym kryteria 1, 3 i 5 mają dwukrotną wagę (w przypadku tych kryteriów można uzyskać do 10 punktów</w:t>
            </w:r>
            <w:r>
              <w:rPr>
                <w:rFonts w:ascii="Arial" w:hAnsi="Arial" w:cs="Arial"/>
                <w:sz w:val="16"/>
                <w:szCs w:val="16"/>
                <w:lang w:val="pl-PL"/>
              </w:rPr>
              <w:t xml:space="preserve"> za każde kryterium</w:t>
            </w:r>
            <w:r w:rsidRPr="009147E9">
              <w:rPr>
                <w:rFonts w:ascii="Arial" w:hAnsi="Arial" w:cs="Arial"/>
                <w:sz w:val="16"/>
                <w:szCs w:val="16"/>
                <w:lang w:val="pl-PL"/>
              </w:rPr>
              <w:t>).</w:t>
            </w:r>
          </w:p>
        </w:tc>
      </w:tr>
      <w:tr w:rsidR="0076016E" w:rsidRPr="00155F98" w14:paraId="774AE348" w14:textId="77777777" w:rsidTr="00093A71">
        <w:trPr>
          <w:jc w:val="center"/>
        </w:trPr>
        <w:tc>
          <w:tcPr>
            <w:tcW w:w="0" w:type="auto"/>
            <w:gridSpan w:val="3"/>
            <w:shd w:val="clear" w:color="auto" w:fill="auto"/>
          </w:tcPr>
          <w:p w14:paraId="67A4D148"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U jednotlivých kritérií jsou uvedeny pomocné podotázky, které umožní ohodnotit žádost z těch aspektů, ze kterých se dané kritérium sestává. Podotázky jsou hodnoceny stejnou škálou jako celé kritérium, celkové hodnocení za kritérium hodnotitel získá posouzením jednotlivých dílčích </w:t>
            </w:r>
            <w:r>
              <w:rPr>
                <w:rFonts w:ascii="Arial" w:hAnsi="Arial" w:cs="Arial"/>
                <w:sz w:val="16"/>
                <w:szCs w:val="16"/>
              </w:rPr>
              <w:t>aspektů</w:t>
            </w:r>
            <w:r w:rsidRPr="009147E9">
              <w:rPr>
                <w:rFonts w:ascii="Arial" w:hAnsi="Arial" w:cs="Arial"/>
                <w:sz w:val="16"/>
                <w:szCs w:val="16"/>
              </w:rPr>
              <w:t xml:space="preserve">. </w:t>
            </w:r>
          </w:p>
        </w:tc>
        <w:tc>
          <w:tcPr>
            <w:tcW w:w="7566" w:type="dxa"/>
            <w:gridSpan w:val="7"/>
            <w:shd w:val="clear" w:color="auto" w:fill="auto"/>
          </w:tcPr>
          <w:p w14:paraId="38FDAFB7"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B86C0C">
              <w:rPr>
                <w:rFonts w:ascii="Arial" w:hAnsi="Arial" w:cs="Arial"/>
                <w:sz w:val="16"/>
                <w:szCs w:val="16"/>
                <w:lang w:val="pl-PL"/>
              </w:rPr>
              <w:t>Przy poszczególnych kryteriach znajdują się pytania pomocnicze</w:t>
            </w:r>
            <w:r w:rsidRPr="009147E9">
              <w:rPr>
                <w:rFonts w:ascii="Arial" w:hAnsi="Arial" w:cs="Arial"/>
                <w:sz w:val="16"/>
                <w:szCs w:val="16"/>
                <w:lang w:val="pl-PL"/>
              </w:rPr>
              <w:t xml:space="preserve">, które umożliwią poddanie wniosku ocenie pod względem tych aspektów, które obejmuje dane kryterium. Pytania pomocnicze są oceniane wg tej samej skali jak całe kryterium, na ogólną ocenę kryterium składa się ocena poszczególnych </w:t>
            </w:r>
            <w:r>
              <w:rPr>
                <w:rFonts w:ascii="Arial" w:hAnsi="Arial" w:cs="Arial"/>
                <w:sz w:val="16"/>
                <w:szCs w:val="16"/>
                <w:lang w:val="pl-PL"/>
              </w:rPr>
              <w:t>aspek</w:t>
            </w:r>
            <w:r w:rsidRPr="009147E9">
              <w:rPr>
                <w:rFonts w:ascii="Arial" w:hAnsi="Arial" w:cs="Arial"/>
                <w:sz w:val="16"/>
                <w:szCs w:val="16"/>
                <w:lang w:val="pl-PL"/>
              </w:rPr>
              <w:t>tów.</w:t>
            </w:r>
          </w:p>
        </w:tc>
      </w:tr>
      <w:tr w:rsidR="0076016E" w:rsidRPr="009147E9" w14:paraId="51AA150A" w14:textId="77777777" w:rsidTr="00093A71">
        <w:trPr>
          <w:jc w:val="center"/>
        </w:trPr>
        <w:tc>
          <w:tcPr>
            <w:tcW w:w="0" w:type="auto"/>
            <w:gridSpan w:val="3"/>
            <w:shd w:val="clear" w:color="auto" w:fill="auto"/>
          </w:tcPr>
          <w:p w14:paraId="0EFE3F44"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t xml:space="preserve">V této fázi hodnocení lze získat </w:t>
            </w:r>
            <w:r w:rsidRPr="009147E9">
              <w:rPr>
                <w:rFonts w:ascii="Arial" w:hAnsi="Arial" w:cs="Arial"/>
                <w:b/>
                <w:sz w:val="16"/>
                <w:szCs w:val="16"/>
              </w:rPr>
              <w:t>max</w:t>
            </w:r>
            <w:r w:rsidRPr="009147E9">
              <w:rPr>
                <w:rFonts w:ascii="Arial" w:hAnsi="Arial" w:cs="Arial"/>
                <w:sz w:val="16"/>
                <w:szCs w:val="16"/>
              </w:rPr>
              <w:t>.</w:t>
            </w:r>
            <w:r w:rsidRPr="009147E9">
              <w:rPr>
                <w:rFonts w:ascii="Arial" w:hAnsi="Arial" w:cs="Arial"/>
                <w:b/>
                <w:sz w:val="16"/>
                <w:szCs w:val="16"/>
              </w:rPr>
              <w:t xml:space="preserve"> 40 bodů.</w:t>
            </w:r>
          </w:p>
        </w:tc>
        <w:tc>
          <w:tcPr>
            <w:tcW w:w="7566" w:type="dxa"/>
            <w:gridSpan w:val="7"/>
            <w:shd w:val="clear" w:color="auto" w:fill="auto"/>
          </w:tcPr>
          <w:p w14:paraId="4ACDBBCA" w14:textId="77777777" w:rsidR="0076016E" w:rsidRPr="009147E9" w:rsidRDefault="0076016E" w:rsidP="00093A71">
            <w:pPr>
              <w:pStyle w:val="Default"/>
              <w:shd w:val="clear" w:color="auto" w:fill="FFFFFF" w:themeFill="background1"/>
              <w:spacing w:before="8" w:afterLines="8" w:after="19"/>
              <w:jc w:val="both"/>
              <w:rPr>
                <w:rFonts w:ascii="Arial" w:hAnsi="Arial" w:cs="Arial"/>
                <w:i/>
                <w:iCs/>
                <w:sz w:val="16"/>
                <w:szCs w:val="16"/>
                <w:lang w:val="pl-PL"/>
              </w:rPr>
            </w:pPr>
            <w:r w:rsidRPr="009147E9">
              <w:rPr>
                <w:rFonts w:ascii="Arial" w:hAnsi="Arial" w:cs="Arial"/>
                <w:sz w:val="16"/>
                <w:szCs w:val="16"/>
                <w:lang w:val="pl-PL"/>
              </w:rPr>
              <w:t xml:space="preserve">Na tym etapie oceny można zdobyć </w:t>
            </w:r>
            <w:r w:rsidRPr="009147E9">
              <w:rPr>
                <w:rFonts w:ascii="Arial" w:hAnsi="Arial" w:cs="Arial"/>
                <w:b/>
                <w:sz w:val="16"/>
                <w:szCs w:val="16"/>
                <w:lang w:val="pl-PL"/>
              </w:rPr>
              <w:t>maks. 40 punktów.</w:t>
            </w:r>
          </w:p>
        </w:tc>
      </w:tr>
      <w:tr w:rsidR="0076016E" w:rsidRPr="009147E9" w14:paraId="5AB78D2A" w14:textId="77777777" w:rsidTr="00093A71">
        <w:trPr>
          <w:jc w:val="center"/>
        </w:trPr>
        <w:tc>
          <w:tcPr>
            <w:tcW w:w="0" w:type="auto"/>
            <w:gridSpan w:val="3"/>
            <w:shd w:val="clear" w:color="auto" w:fill="auto"/>
          </w:tcPr>
          <w:p w14:paraId="04F6069D" w14:textId="77777777" w:rsidR="0076016E" w:rsidRPr="009147E9" w:rsidRDefault="0076016E" w:rsidP="007777E6">
            <w:pPr>
              <w:pStyle w:val="Nadpis3"/>
              <w:shd w:val="clear" w:color="auto" w:fill="FFFFFF" w:themeFill="background1"/>
              <w:spacing w:before="240"/>
              <w:outlineLvl w:val="2"/>
              <w:rPr>
                <w:sz w:val="16"/>
                <w:szCs w:val="16"/>
              </w:rPr>
            </w:pPr>
            <w:bookmarkStart w:id="85" w:name="_Toc127355684"/>
            <w:r w:rsidRPr="007777E6">
              <w:rPr>
                <w:rFonts w:eastAsiaTheme="minorHAnsi"/>
              </w:rPr>
              <w:t>5.4 Hodnocení přínosu pro životní prostředí (a specifický cíl)</w:t>
            </w:r>
            <w:bookmarkEnd w:id="85"/>
          </w:p>
        </w:tc>
        <w:tc>
          <w:tcPr>
            <w:tcW w:w="7566" w:type="dxa"/>
            <w:gridSpan w:val="7"/>
            <w:shd w:val="clear" w:color="auto" w:fill="auto"/>
          </w:tcPr>
          <w:p w14:paraId="6D6870AD" w14:textId="26BEE46C" w:rsidR="0076016E" w:rsidRPr="00155F98" w:rsidRDefault="0076016E" w:rsidP="008D7C70">
            <w:pPr>
              <w:pStyle w:val="nadpis3pl"/>
              <w:spacing w:before="240" w:after="120"/>
              <w:rPr>
                <w:sz w:val="16"/>
                <w:szCs w:val="16"/>
                <w:lang w:val="pl-PL"/>
              </w:rPr>
            </w:pPr>
            <w:bookmarkStart w:id="86" w:name="_Toc127355728"/>
            <w:r w:rsidRPr="008D7C70">
              <w:t xml:space="preserve">5.4 Ocena korzystnego wpływu </w:t>
            </w:r>
            <w:r w:rsidR="005C6F32" w:rsidRPr="008D7C70">
              <w:t xml:space="preserve">na </w:t>
            </w:r>
            <w:r w:rsidRPr="008D7C70">
              <w:t>środowisk</w:t>
            </w:r>
            <w:r w:rsidR="005C6F32" w:rsidRPr="008D7C70">
              <w:t>o</w:t>
            </w:r>
            <w:r w:rsidRPr="008D7C70">
              <w:t xml:space="preserve"> (oraz cel szczegółow</w:t>
            </w:r>
            <w:r w:rsidR="005025C7" w:rsidRPr="008D7C70">
              <w:t>y</w:t>
            </w:r>
            <w:r w:rsidRPr="008D7C70">
              <w:t>)</w:t>
            </w:r>
            <w:bookmarkEnd w:id="86"/>
          </w:p>
        </w:tc>
      </w:tr>
      <w:tr w:rsidR="0076016E" w:rsidRPr="009147E9" w14:paraId="4F4073C2" w14:textId="77777777" w:rsidTr="00093A71">
        <w:trPr>
          <w:jc w:val="center"/>
        </w:trPr>
        <w:tc>
          <w:tcPr>
            <w:tcW w:w="0" w:type="auto"/>
            <w:gridSpan w:val="3"/>
            <w:shd w:val="clear" w:color="auto" w:fill="auto"/>
          </w:tcPr>
          <w:p w14:paraId="4EAF68E3" w14:textId="1219CB8C"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Pr>
                <w:rFonts w:ascii="Arial" w:hAnsi="Arial" w:cs="Arial"/>
                <w:sz w:val="16"/>
                <w:szCs w:val="16"/>
              </w:rPr>
              <w:t>Hodnocení přínosu projektu pro životní prostředí provádí dva externí experti (</w:t>
            </w:r>
            <w:r w:rsidR="0099195E" w:rsidRPr="0099195E">
              <w:rPr>
                <w:rFonts w:ascii="Arial" w:hAnsi="Arial" w:cs="Arial"/>
                <w:sz w:val="16"/>
                <w:szCs w:val="16"/>
              </w:rPr>
              <w:t>1 český + 1 polský</w:t>
            </w:r>
            <w:r>
              <w:rPr>
                <w:rFonts w:ascii="Arial" w:hAnsi="Arial" w:cs="Arial"/>
                <w:sz w:val="16"/>
                <w:szCs w:val="16"/>
              </w:rPr>
              <w:t xml:space="preserve">) korespondenčně souběžně s ostatními částmi procesu hodnocení, a to pouze u těchto cílů: </w:t>
            </w:r>
          </w:p>
        </w:tc>
        <w:tc>
          <w:tcPr>
            <w:tcW w:w="7566" w:type="dxa"/>
            <w:gridSpan w:val="7"/>
            <w:shd w:val="clear" w:color="auto" w:fill="auto"/>
          </w:tcPr>
          <w:p w14:paraId="3A57A422" w14:textId="2CAE77B2" w:rsidR="0076016E" w:rsidRPr="00155F98"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Ocenę korzystnego wpływu na środowisko przeprowadzi dwóch ekspertów zewnętrznych  (</w:t>
            </w:r>
            <w:r w:rsidR="0099195E" w:rsidRPr="0099195E">
              <w:rPr>
                <w:rFonts w:ascii="Arial" w:hAnsi="Arial" w:cs="Arial"/>
                <w:sz w:val="16"/>
                <w:szCs w:val="16"/>
                <w:lang w:val="pl-PL"/>
              </w:rPr>
              <w:t>1 czeski + 1 polski</w:t>
            </w:r>
            <w:r w:rsidRPr="00155F98">
              <w:rPr>
                <w:rFonts w:ascii="Arial" w:hAnsi="Arial" w:cs="Arial"/>
                <w:sz w:val="16"/>
                <w:szCs w:val="16"/>
                <w:lang w:val="pl-PL"/>
              </w:rPr>
              <w:t>) w trybie korespondencyjnym rów</w:t>
            </w:r>
            <w:r>
              <w:rPr>
                <w:rFonts w:ascii="Arial" w:hAnsi="Arial" w:cs="Arial"/>
                <w:sz w:val="16"/>
                <w:szCs w:val="16"/>
                <w:lang w:val="pl-PL"/>
              </w:rPr>
              <w:t>n</w:t>
            </w:r>
            <w:r w:rsidRPr="00155F98">
              <w:rPr>
                <w:rFonts w:ascii="Arial" w:hAnsi="Arial" w:cs="Arial"/>
                <w:sz w:val="16"/>
                <w:szCs w:val="16"/>
                <w:lang w:val="pl-PL"/>
              </w:rPr>
              <w:t xml:space="preserve">ocześnie do pozostałych </w:t>
            </w:r>
            <w:r w:rsidR="0065721E">
              <w:rPr>
                <w:rFonts w:ascii="Arial" w:hAnsi="Arial" w:cs="Arial"/>
                <w:sz w:val="16"/>
                <w:szCs w:val="16"/>
                <w:lang w:val="pl-PL"/>
              </w:rPr>
              <w:t>etap</w:t>
            </w:r>
            <w:r w:rsidR="0065721E" w:rsidRPr="00155F98">
              <w:rPr>
                <w:rFonts w:ascii="Arial" w:hAnsi="Arial" w:cs="Arial"/>
                <w:sz w:val="16"/>
                <w:szCs w:val="16"/>
                <w:lang w:val="pl-PL"/>
              </w:rPr>
              <w:t xml:space="preserve"> </w:t>
            </w:r>
            <w:r w:rsidRPr="00155F98">
              <w:rPr>
                <w:rFonts w:ascii="Arial" w:hAnsi="Arial" w:cs="Arial"/>
                <w:sz w:val="16"/>
                <w:szCs w:val="16"/>
                <w:lang w:val="pl-PL"/>
              </w:rPr>
              <w:t xml:space="preserve">oceny, wyłącznie w następujących priorytetach: </w:t>
            </w:r>
          </w:p>
        </w:tc>
      </w:tr>
      <w:tr w:rsidR="0076016E" w:rsidRPr="009147E9" w14:paraId="065410C1" w14:textId="77777777" w:rsidTr="00093A71">
        <w:trPr>
          <w:jc w:val="center"/>
        </w:trPr>
        <w:tc>
          <w:tcPr>
            <w:tcW w:w="0" w:type="auto"/>
            <w:gridSpan w:val="3"/>
            <w:shd w:val="clear" w:color="auto" w:fill="auto"/>
          </w:tcPr>
          <w:p w14:paraId="76A5B749" w14:textId="77777777"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1</w:t>
            </w:r>
            <w:r>
              <w:rPr>
                <w:rFonts w:ascii="Arial" w:hAnsi="Arial" w:cs="Arial"/>
                <w:sz w:val="16"/>
                <w:szCs w:val="16"/>
              </w:rPr>
              <w:t>.2</w:t>
            </w:r>
            <w:r w:rsidRPr="00051FA8">
              <w:rPr>
                <w:rFonts w:ascii="Arial" w:hAnsi="Arial" w:cs="Arial"/>
                <w:sz w:val="16"/>
                <w:szCs w:val="16"/>
              </w:rPr>
              <w:t>: ŽIVOTNÍ PROSTŘEDÍ</w:t>
            </w:r>
          </w:p>
        </w:tc>
        <w:tc>
          <w:tcPr>
            <w:tcW w:w="7566" w:type="dxa"/>
            <w:gridSpan w:val="7"/>
            <w:shd w:val="clear" w:color="auto" w:fill="auto"/>
          </w:tcPr>
          <w:p w14:paraId="4E75553E" w14:textId="77777777"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1.2: ŚRODOWISKO</w:t>
            </w:r>
          </w:p>
        </w:tc>
      </w:tr>
      <w:tr w:rsidR="0076016E" w:rsidRPr="009147E9" w14:paraId="56F89D3C" w14:textId="77777777" w:rsidTr="00093A71">
        <w:trPr>
          <w:jc w:val="center"/>
        </w:trPr>
        <w:tc>
          <w:tcPr>
            <w:tcW w:w="0" w:type="auto"/>
            <w:gridSpan w:val="3"/>
            <w:shd w:val="clear" w:color="auto" w:fill="auto"/>
          </w:tcPr>
          <w:p w14:paraId="62137ECC" w14:textId="77777777"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2.1: CESTOVNÍ RUCH</w:t>
            </w:r>
          </w:p>
        </w:tc>
        <w:tc>
          <w:tcPr>
            <w:tcW w:w="7566" w:type="dxa"/>
            <w:gridSpan w:val="7"/>
            <w:shd w:val="clear" w:color="auto" w:fill="auto"/>
          </w:tcPr>
          <w:p w14:paraId="20F44B47" w14:textId="77777777"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2.1: TURYSTYKA</w:t>
            </w:r>
          </w:p>
        </w:tc>
      </w:tr>
      <w:tr w:rsidR="0076016E" w:rsidRPr="009147E9" w14:paraId="080635CF" w14:textId="77777777" w:rsidTr="00093A71">
        <w:trPr>
          <w:jc w:val="center"/>
        </w:trPr>
        <w:tc>
          <w:tcPr>
            <w:tcW w:w="0" w:type="auto"/>
            <w:gridSpan w:val="3"/>
            <w:shd w:val="clear" w:color="auto" w:fill="auto"/>
          </w:tcPr>
          <w:p w14:paraId="1AB4FAB7" w14:textId="42E51A43" w:rsidR="0076016E" w:rsidRPr="009147E9" w:rsidRDefault="0076016E" w:rsidP="00093A71">
            <w:pPr>
              <w:pStyle w:val="Default"/>
              <w:numPr>
                <w:ilvl w:val="0"/>
                <w:numId w:val="28"/>
              </w:numPr>
              <w:shd w:val="clear" w:color="auto" w:fill="FFFFFF" w:themeFill="background1"/>
              <w:spacing w:before="8" w:afterLines="8" w:after="19"/>
              <w:jc w:val="both"/>
              <w:rPr>
                <w:rFonts w:ascii="Arial" w:hAnsi="Arial" w:cs="Arial"/>
                <w:sz w:val="16"/>
                <w:szCs w:val="16"/>
              </w:rPr>
            </w:pPr>
            <w:r w:rsidRPr="00051FA8">
              <w:rPr>
                <w:rFonts w:ascii="Arial" w:hAnsi="Arial" w:cs="Arial"/>
                <w:sz w:val="16"/>
                <w:szCs w:val="16"/>
              </w:rPr>
              <w:t>PRIORITA 3.1: DOPRAVA</w:t>
            </w:r>
            <w:ins w:id="87" w:author="Pikna Jan" w:date="2023-01-16T08:41:00Z">
              <w:r w:rsidR="00B92DB3">
                <w:rPr>
                  <w:rStyle w:val="Znakapoznpodarou"/>
                  <w:rFonts w:ascii="Arial" w:hAnsi="Arial" w:cs="Arial"/>
                  <w:sz w:val="16"/>
                  <w:szCs w:val="16"/>
                </w:rPr>
                <w:footnoteReference w:id="1"/>
              </w:r>
            </w:ins>
          </w:p>
        </w:tc>
        <w:tc>
          <w:tcPr>
            <w:tcW w:w="7566" w:type="dxa"/>
            <w:gridSpan w:val="7"/>
            <w:shd w:val="clear" w:color="auto" w:fill="auto"/>
          </w:tcPr>
          <w:p w14:paraId="2C02F1E2" w14:textId="71553C95" w:rsidR="0076016E" w:rsidRPr="00155F98" w:rsidRDefault="0076016E" w:rsidP="00093A71">
            <w:pPr>
              <w:pStyle w:val="Default"/>
              <w:numPr>
                <w:ilvl w:val="0"/>
                <w:numId w:val="29"/>
              </w:numPr>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PRIORYTET 3.1: TRANSPORT</w:t>
            </w:r>
            <w:ins w:id="89" w:author="Pikna Jan" w:date="2023-01-16T08:41:00Z">
              <w:r w:rsidR="006771E0">
                <w:rPr>
                  <w:rStyle w:val="Znakapoznpodarou"/>
                  <w:rFonts w:ascii="Arial" w:hAnsi="Arial" w:cs="Arial"/>
                  <w:sz w:val="16"/>
                  <w:szCs w:val="16"/>
                  <w:lang w:val="pl-PL"/>
                </w:rPr>
                <w:footnoteReference w:id="2"/>
              </w:r>
            </w:ins>
          </w:p>
        </w:tc>
      </w:tr>
      <w:tr w:rsidR="0076016E" w:rsidRPr="009147E9" w14:paraId="6894936C" w14:textId="77777777" w:rsidTr="00093A71">
        <w:trPr>
          <w:jc w:val="center"/>
        </w:trPr>
        <w:tc>
          <w:tcPr>
            <w:tcW w:w="0" w:type="auto"/>
            <w:gridSpan w:val="3"/>
            <w:shd w:val="clear" w:color="auto" w:fill="auto"/>
          </w:tcPr>
          <w:p w14:paraId="714AFD58" w14:textId="3C32B6F0"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Pr>
                <w:rFonts w:ascii="Arial" w:hAnsi="Arial" w:cs="Arial"/>
                <w:sz w:val="16"/>
                <w:szCs w:val="16"/>
              </w:rPr>
              <w:t xml:space="preserve">Každý expert posoudí </w:t>
            </w:r>
            <w:r w:rsidR="0065721E">
              <w:rPr>
                <w:rFonts w:ascii="Arial" w:hAnsi="Arial" w:cs="Arial"/>
                <w:sz w:val="16"/>
                <w:szCs w:val="16"/>
              </w:rPr>
              <w:t xml:space="preserve">projekt na základě </w:t>
            </w:r>
            <w:r>
              <w:rPr>
                <w:rFonts w:ascii="Arial" w:hAnsi="Arial" w:cs="Arial"/>
                <w:sz w:val="16"/>
                <w:szCs w:val="16"/>
              </w:rPr>
              <w:t>kritéri</w:t>
            </w:r>
            <w:r w:rsidR="0065721E">
              <w:rPr>
                <w:rFonts w:ascii="Arial" w:hAnsi="Arial" w:cs="Arial"/>
                <w:sz w:val="16"/>
                <w:szCs w:val="16"/>
              </w:rPr>
              <w:t>í</w:t>
            </w:r>
            <w:r>
              <w:rPr>
                <w:rFonts w:ascii="Arial" w:hAnsi="Arial" w:cs="Arial"/>
                <w:sz w:val="16"/>
                <w:szCs w:val="16"/>
              </w:rPr>
              <w:t xml:space="preserve"> v kapitole 2.4 příloh č. 2, 3, 4 </w:t>
            </w:r>
            <w:r w:rsidR="0065721E">
              <w:rPr>
                <w:rFonts w:ascii="Arial" w:hAnsi="Arial" w:cs="Arial"/>
                <w:sz w:val="16"/>
                <w:szCs w:val="16"/>
              </w:rPr>
              <w:t xml:space="preserve">této metodiky </w:t>
            </w:r>
            <w:r>
              <w:rPr>
                <w:rFonts w:ascii="Arial" w:hAnsi="Arial" w:cs="Arial"/>
                <w:sz w:val="16"/>
                <w:szCs w:val="16"/>
              </w:rPr>
              <w:t xml:space="preserve">za svou stranu hranice. Udělí max. 5 bodů a následně své hodnocení zašle JS. JS sečte body z obou hodnocení a připočte je k celkovému hodnocení žádosti. </w:t>
            </w:r>
          </w:p>
        </w:tc>
        <w:tc>
          <w:tcPr>
            <w:tcW w:w="7566" w:type="dxa"/>
            <w:gridSpan w:val="7"/>
            <w:shd w:val="clear" w:color="auto" w:fill="auto"/>
          </w:tcPr>
          <w:p w14:paraId="64E60D2E" w14:textId="00A0F5C6" w:rsidR="0076016E" w:rsidRPr="00155F98"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155F98">
              <w:rPr>
                <w:rFonts w:ascii="Arial" w:hAnsi="Arial" w:cs="Arial"/>
                <w:sz w:val="16"/>
                <w:szCs w:val="16"/>
                <w:lang w:val="pl-PL"/>
              </w:rPr>
              <w:t>Każdy z ekspertów oceni</w:t>
            </w:r>
            <w:r w:rsidR="0065721E">
              <w:rPr>
                <w:rFonts w:ascii="Arial" w:hAnsi="Arial" w:cs="Arial"/>
                <w:sz w:val="16"/>
                <w:szCs w:val="16"/>
                <w:lang w:val="pl-PL"/>
              </w:rPr>
              <w:t>a projekt według</w:t>
            </w:r>
            <w:r w:rsidRPr="00155F98">
              <w:rPr>
                <w:rFonts w:ascii="Arial" w:hAnsi="Arial" w:cs="Arial"/>
                <w:sz w:val="16"/>
                <w:szCs w:val="16"/>
                <w:lang w:val="pl-PL"/>
              </w:rPr>
              <w:t xml:space="preserve"> kryteri</w:t>
            </w:r>
            <w:r w:rsidR="0065721E">
              <w:rPr>
                <w:rFonts w:ascii="Arial" w:hAnsi="Arial" w:cs="Arial"/>
                <w:sz w:val="16"/>
                <w:szCs w:val="16"/>
                <w:lang w:val="pl-PL"/>
              </w:rPr>
              <w:t>ów zawartych</w:t>
            </w:r>
            <w:r w:rsidRPr="00155F98">
              <w:rPr>
                <w:rFonts w:ascii="Arial" w:hAnsi="Arial" w:cs="Arial"/>
                <w:sz w:val="16"/>
                <w:szCs w:val="16"/>
                <w:lang w:val="pl-PL"/>
              </w:rPr>
              <w:t xml:space="preserve"> w rozdziale 2.4 załączników nr 2,3,4, </w:t>
            </w:r>
            <w:r>
              <w:rPr>
                <w:rFonts w:ascii="Arial" w:hAnsi="Arial" w:cs="Arial"/>
                <w:sz w:val="16"/>
                <w:szCs w:val="16"/>
                <w:lang w:val="pl-PL"/>
              </w:rPr>
              <w:t>w odniesieniu do swojej części granicy. Przyzna maksymalnie 5 punktów, a</w:t>
            </w:r>
            <w:r w:rsidRPr="00155F98">
              <w:rPr>
                <w:rFonts w:ascii="Arial" w:hAnsi="Arial" w:cs="Arial"/>
                <w:sz w:val="16"/>
                <w:szCs w:val="16"/>
                <w:lang w:val="pl-PL"/>
              </w:rPr>
              <w:t xml:space="preserve"> następnie prześle swoją ocenę do WS. WS </w:t>
            </w:r>
            <w:r>
              <w:rPr>
                <w:rFonts w:ascii="Arial" w:hAnsi="Arial" w:cs="Arial"/>
                <w:sz w:val="16"/>
                <w:szCs w:val="16"/>
                <w:lang w:val="pl-PL"/>
              </w:rPr>
              <w:t xml:space="preserve">zliczy punkty z obu ocen, a następnie doliczy punkty do oceny łącznej wniosku.   </w:t>
            </w:r>
            <w:r w:rsidRPr="00155F98">
              <w:rPr>
                <w:rFonts w:ascii="Arial" w:hAnsi="Arial" w:cs="Arial"/>
                <w:sz w:val="16"/>
                <w:szCs w:val="16"/>
                <w:lang w:val="pl-PL"/>
              </w:rPr>
              <w:t xml:space="preserve">  </w:t>
            </w:r>
          </w:p>
        </w:tc>
      </w:tr>
      <w:tr w:rsidR="0076016E" w:rsidRPr="009147E9" w14:paraId="4E9544C8" w14:textId="77777777" w:rsidTr="00093A71">
        <w:trPr>
          <w:jc w:val="center"/>
        </w:trPr>
        <w:tc>
          <w:tcPr>
            <w:tcW w:w="0" w:type="auto"/>
            <w:gridSpan w:val="3"/>
            <w:shd w:val="clear" w:color="auto" w:fill="auto"/>
          </w:tcPr>
          <w:p w14:paraId="26E87DCA" w14:textId="77777777" w:rsidR="0076016E" w:rsidRPr="009147E9" w:rsidRDefault="0076016E" w:rsidP="00093A71">
            <w:pPr>
              <w:pStyle w:val="Default"/>
              <w:shd w:val="clear" w:color="auto" w:fill="FFFFFF" w:themeFill="background1"/>
              <w:spacing w:before="8" w:afterLines="8" w:after="19"/>
              <w:jc w:val="both"/>
              <w:rPr>
                <w:rFonts w:ascii="Arial" w:hAnsi="Arial" w:cs="Arial"/>
                <w:sz w:val="16"/>
                <w:szCs w:val="16"/>
              </w:rPr>
            </w:pPr>
            <w:r w:rsidRPr="009147E9">
              <w:rPr>
                <w:rFonts w:ascii="Arial" w:hAnsi="Arial" w:cs="Arial"/>
                <w:sz w:val="16"/>
                <w:szCs w:val="16"/>
              </w:rPr>
              <w:lastRenderedPageBreak/>
              <w:t xml:space="preserve">V této fázi hodnocení lze získat </w:t>
            </w:r>
            <w:r w:rsidRPr="009147E9">
              <w:rPr>
                <w:rFonts w:ascii="Arial" w:hAnsi="Arial" w:cs="Arial"/>
                <w:b/>
                <w:sz w:val="16"/>
                <w:szCs w:val="16"/>
              </w:rPr>
              <w:t>max</w:t>
            </w:r>
            <w:r w:rsidRPr="009147E9">
              <w:rPr>
                <w:rFonts w:ascii="Arial" w:hAnsi="Arial" w:cs="Arial"/>
                <w:sz w:val="16"/>
                <w:szCs w:val="16"/>
              </w:rPr>
              <w:t>.</w:t>
            </w:r>
            <w:r w:rsidRPr="009147E9">
              <w:rPr>
                <w:rFonts w:ascii="Arial" w:hAnsi="Arial" w:cs="Arial"/>
                <w:b/>
                <w:sz w:val="16"/>
                <w:szCs w:val="16"/>
              </w:rPr>
              <w:t xml:space="preserve"> </w:t>
            </w:r>
            <w:r>
              <w:rPr>
                <w:rFonts w:ascii="Arial" w:hAnsi="Arial" w:cs="Arial"/>
                <w:b/>
                <w:sz w:val="16"/>
                <w:szCs w:val="16"/>
              </w:rPr>
              <w:t>1</w:t>
            </w:r>
            <w:r w:rsidRPr="009147E9">
              <w:rPr>
                <w:rFonts w:ascii="Arial" w:hAnsi="Arial" w:cs="Arial"/>
                <w:b/>
                <w:sz w:val="16"/>
                <w:szCs w:val="16"/>
              </w:rPr>
              <w:t>0 bodů</w:t>
            </w:r>
            <w:r>
              <w:rPr>
                <w:rFonts w:ascii="Arial" w:hAnsi="Arial" w:cs="Arial"/>
                <w:b/>
                <w:sz w:val="16"/>
                <w:szCs w:val="16"/>
              </w:rPr>
              <w:t xml:space="preserve"> </w:t>
            </w:r>
            <w:r w:rsidRPr="000D2B0E">
              <w:rPr>
                <w:rFonts w:ascii="Arial" w:hAnsi="Arial" w:cs="Arial"/>
                <w:bCs/>
                <w:sz w:val="16"/>
                <w:szCs w:val="16"/>
              </w:rPr>
              <w:t>za projekt jako celek</w:t>
            </w:r>
            <w:r w:rsidRPr="009147E9">
              <w:rPr>
                <w:rFonts w:ascii="Arial" w:hAnsi="Arial" w:cs="Arial"/>
                <w:b/>
                <w:sz w:val="16"/>
                <w:szCs w:val="16"/>
              </w:rPr>
              <w:t>.</w:t>
            </w:r>
            <w:r>
              <w:rPr>
                <w:rFonts w:ascii="Arial" w:hAnsi="Arial" w:cs="Arial"/>
                <w:b/>
                <w:sz w:val="16"/>
                <w:szCs w:val="16"/>
              </w:rPr>
              <w:t xml:space="preserve"> </w:t>
            </w:r>
            <w:r w:rsidRPr="00214B24">
              <w:rPr>
                <w:rFonts w:ascii="Arial" w:hAnsi="Arial" w:cs="Arial"/>
                <w:bCs/>
                <w:sz w:val="16"/>
                <w:szCs w:val="16"/>
              </w:rPr>
              <w:t>Tyto body se nezapočítávají do hranice 70</w:t>
            </w:r>
            <w:r>
              <w:rPr>
                <w:rFonts w:ascii="Arial" w:hAnsi="Arial" w:cs="Arial"/>
                <w:bCs/>
                <w:sz w:val="16"/>
                <w:szCs w:val="16"/>
              </w:rPr>
              <w:t xml:space="preserve"> </w:t>
            </w:r>
            <w:r w:rsidRPr="00214B24">
              <w:rPr>
                <w:rFonts w:ascii="Arial" w:hAnsi="Arial" w:cs="Arial"/>
                <w:bCs/>
                <w:sz w:val="16"/>
                <w:szCs w:val="16"/>
              </w:rPr>
              <w:t xml:space="preserve">% pro projednávání projektu Monitorovacím výborem a </w:t>
            </w:r>
            <w:proofErr w:type="gramStart"/>
            <w:r w:rsidRPr="00214B24">
              <w:rPr>
                <w:rFonts w:ascii="Arial" w:hAnsi="Arial" w:cs="Arial"/>
                <w:bCs/>
                <w:sz w:val="16"/>
                <w:szCs w:val="16"/>
              </w:rPr>
              <w:t>slouží</w:t>
            </w:r>
            <w:proofErr w:type="gramEnd"/>
            <w:r w:rsidRPr="00214B24">
              <w:rPr>
                <w:rFonts w:ascii="Arial" w:hAnsi="Arial" w:cs="Arial"/>
                <w:bCs/>
                <w:sz w:val="16"/>
                <w:szCs w:val="16"/>
              </w:rPr>
              <w:t xml:space="preserve"> pouze pro vylepšení postavení projektu v rámci </w:t>
            </w:r>
            <w:proofErr w:type="spellStart"/>
            <w:r w:rsidRPr="00214B24">
              <w:rPr>
                <w:rFonts w:ascii="Arial" w:hAnsi="Arial" w:cs="Arial"/>
                <w:bCs/>
                <w:sz w:val="16"/>
                <w:szCs w:val="16"/>
              </w:rPr>
              <w:t>ranking</w:t>
            </w:r>
            <w:proofErr w:type="spellEnd"/>
            <w:r w:rsidRPr="00214B24">
              <w:rPr>
                <w:rFonts w:ascii="Arial" w:hAnsi="Arial" w:cs="Arial"/>
                <w:bCs/>
                <w:sz w:val="16"/>
                <w:szCs w:val="16"/>
              </w:rPr>
              <w:t xml:space="preserve"> listu, sestaveného pro danou výzvu.</w:t>
            </w:r>
          </w:p>
        </w:tc>
        <w:tc>
          <w:tcPr>
            <w:tcW w:w="7566" w:type="dxa"/>
            <w:gridSpan w:val="7"/>
            <w:shd w:val="clear" w:color="auto" w:fill="auto"/>
          </w:tcPr>
          <w:p w14:paraId="402E62E8" w14:textId="3A016593" w:rsidR="0076016E" w:rsidRPr="009147E9" w:rsidRDefault="0076016E" w:rsidP="00093A71">
            <w:pPr>
              <w:pStyle w:val="Default"/>
              <w:shd w:val="clear" w:color="auto" w:fill="FFFFFF" w:themeFill="background1"/>
              <w:spacing w:before="8" w:afterLines="8" w:after="19"/>
              <w:jc w:val="both"/>
              <w:rPr>
                <w:rFonts w:ascii="Arial" w:hAnsi="Arial" w:cs="Arial"/>
                <w:sz w:val="16"/>
                <w:szCs w:val="16"/>
                <w:lang w:val="pl-PL"/>
              </w:rPr>
            </w:pPr>
            <w:r w:rsidRPr="009147E9">
              <w:rPr>
                <w:rFonts w:ascii="Arial" w:hAnsi="Arial" w:cs="Arial"/>
                <w:sz w:val="16"/>
                <w:szCs w:val="16"/>
                <w:lang w:val="pl-PL"/>
              </w:rPr>
              <w:t xml:space="preserve">Na tym etapie oceny można </w:t>
            </w:r>
            <w:r w:rsidR="0065721E" w:rsidRPr="003964E3">
              <w:rPr>
                <w:rFonts w:ascii="Arial" w:hAnsi="Arial" w:cs="Arial"/>
                <w:sz w:val="16"/>
                <w:szCs w:val="16"/>
                <w:lang w:val="pl-PL"/>
              </w:rPr>
              <w:t xml:space="preserve">uzyskać </w:t>
            </w:r>
            <w:r w:rsidRPr="009147E9">
              <w:rPr>
                <w:rFonts w:ascii="Arial" w:hAnsi="Arial" w:cs="Arial"/>
                <w:b/>
                <w:sz w:val="16"/>
                <w:szCs w:val="16"/>
                <w:lang w:val="pl-PL"/>
              </w:rPr>
              <w:t xml:space="preserve">maks. </w:t>
            </w:r>
            <w:r>
              <w:rPr>
                <w:rFonts w:ascii="Arial" w:hAnsi="Arial" w:cs="Arial"/>
                <w:b/>
                <w:sz w:val="16"/>
                <w:szCs w:val="16"/>
                <w:lang w:val="pl-PL"/>
              </w:rPr>
              <w:t>1</w:t>
            </w:r>
            <w:r w:rsidRPr="009147E9">
              <w:rPr>
                <w:rFonts w:ascii="Arial" w:hAnsi="Arial" w:cs="Arial"/>
                <w:b/>
                <w:sz w:val="16"/>
                <w:szCs w:val="16"/>
                <w:lang w:val="pl-PL"/>
              </w:rPr>
              <w:t>0 punktów.</w:t>
            </w:r>
            <w:r>
              <w:rPr>
                <w:rFonts w:ascii="Arial" w:hAnsi="Arial" w:cs="Arial"/>
                <w:b/>
                <w:sz w:val="16"/>
                <w:szCs w:val="16"/>
                <w:lang w:val="pl-PL"/>
              </w:rPr>
              <w:t xml:space="preserve"> </w:t>
            </w:r>
            <w:r w:rsidRPr="00B401B8">
              <w:rPr>
                <w:rFonts w:ascii="Arial" w:hAnsi="Arial" w:cs="Arial"/>
                <w:sz w:val="16"/>
                <w:szCs w:val="16"/>
                <w:lang w:val="pl-PL"/>
              </w:rPr>
              <w:t>Te punkty nie wliczają si</w:t>
            </w:r>
            <w:r>
              <w:rPr>
                <w:rFonts w:ascii="Arial" w:hAnsi="Arial" w:cs="Arial"/>
                <w:sz w:val="16"/>
                <w:szCs w:val="16"/>
                <w:lang w:val="pl-PL"/>
              </w:rPr>
              <w:t>ę do granicy 70</w:t>
            </w:r>
            <w:r w:rsidR="0065721E">
              <w:rPr>
                <w:rFonts w:ascii="Arial" w:hAnsi="Arial" w:cs="Arial"/>
                <w:sz w:val="16"/>
                <w:szCs w:val="16"/>
                <w:lang w:val="pl-PL"/>
              </w:rPr>
              <w:t xml:space="preserve"> </w:t>
            </w:r>
            <w:r>
              <w:rPr>
                <w:rFonts w:ascii="Arial" w:hAnsi="Arial" w:cs="Arial"/>
                <w:sz w:val="16"/>
                <w:szCs w:val="16"/>
                <w:lang w:val="pl-PL"/>
              </w:rPr>
              <w:t xml:space="preserve">% niezbędnych do omówienia projektu przez Komitet Monitorujący i służą wyłącznie do poprawienia umieszczenia projektu na liście rankingowej, dotyczącej danego naboru wniosków.   </w:t>
            </w:r>
            <w:r>
              <w:rPr>
                <w:rFonts w:ascii="Arial" w:hAnsi="Arial" w:cs="Arial"/>
                <w:b/>
                <w:sz w:val="16"/>
                <w:szCs w:val="16"/>
                <w:lang w:val="pl-PL"/>
              </w:rPr>
              <w:t xml:space="preserve">  </w:t>
            </w:r>
          </w:p>
        </w:tc>
      </w:tr>
      <w:tr w:rsidR="00EA768D" w:rsidRPr="009147E9" w14:paraId="6FA4D128" w14:textId="77777777" w:rsidTr="00093A71">
        <w:trPr>
          <w:jc w:val="center"/>
        </w:trPr>
        <w:tc>
          <w:tcPr>
            <w:tcW w:w="0" w:type="auto"/>
            <w:tcBorders>
              <w:right w:val="single" w:sz="18" w:space="0" w:color="4F81BD" w:themeColor="accent1"/>
            </w:tcBorders>
            <w:shd w:val="clear" w:color="auto" w:fill="auto"/>
          </w:tcPr>
          <w:p w14:paraId="4F7C9914" w14:textId="77777777" w:rsidR="0076016E" w:rsidRPr="009147E9" w:rsidRDefault="0076016E" w:rsidP="00093A71">
            <w:pPr>
              <w:shd w:val="clear" w:color="auto" w:fill="FFFFFF" w:themeFill="background1"/>
              <w:spacing w:afterLines="8" w:after="19"/>
              <w:jc w:val="both"/>
              <w:rPr>
                <w:rFonts w:cs="Arial"/>
                <w:szCs w:val="16"/>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7A0967BC" w14:textId="77777777" w:rsidR="0076016E" w:rsidRPr="00B3655C" w:rsidRDefault="0076016E" w:rsidP="00093A71">
            <w:pPr>
              <w:shd w:val="clear" w:color="auto" w:fill="FFFFFF" w:themeFill="background1"/>
              <w:spacing w:afterLines="8" w:after="19"/>
              <w:jc w:val="center"/>
              <w:rPr>
                <w:rFonts w:cs="Arial"/>
                <w:b/>
                <w:szCs w:val="16"/>
              </w:rPr>
            </w:pPr>
            <w:r w:rsidRPr="009147E9">
              <w:rPr>
                <w:rFonts w:cs="Arial"/>
                <w:b/>
                <w:szCs w:val="16"/>
              </w:rPr>
              <w:t xml:space="preserve">Pro účely Monitorovacího výboru jsou všechny projekty, které splnily požadavky kontroly, seřazeny JS podle celkově obdržených bodů do </w:t>
            </w:r>
            <w:proofErr w:type="spellStart"/>
            <w:r w:rsidRPr="009147E9">
              <w:rPr>
                <w:rFonts w:cs="Arial"/>
                <w:b/>
                <w:szCs w:val="16"/>
              </w:rPr>
              <w:t>ranking</w:t>
            </w:r>
            <w:proofErr w:type="spellEnd"/>
            <w:r w:rsidRPr="009147E9">
              <w:rPr>
                <w:rFonts w:cs="Arial"/>
                <w:b/>
                <w:szCs w:val="16"/>
              </w:rPr>
              <w:t xml:space="preserve"> listů sestavených pro</w:t>
            </w:r>
            <w:r>
              <w:rPr>
                <w:rFonts w:cs="Arial"/>
                <w:b/>
                <w:szCs w:val="16"/>
              </w:rPr>
              <w:t xml:space="preserve"> jednotlivé</w:t>
            </w:r>
            <w:r w:rsidRPr="009147E9">
              <w:rPr>
                <w:rFonts w:cs="Arial"/>
                <w:b/>
                <w:szCs w:val="16"/>
              </w:rPr>
              <w:t xml:space="preserve"> </w:t>
            </w:r>
            <w:r>
              <w:rPr>
                <w:rFonts w:cs="Arial"/>
                <w:b/>
                <w:szCs w:val="16"/>
              </w:rPr>
              <w:t>výzvy</w:t>
            </w:r>
            <w:r w:rsidRPr="009147E9">
              <w:rPr>
                <w:rFonts w:cs="Arial"/>
                <w:b/>
                <w:szCs w:val="16"/>
              </w:rPr>
              <w:t>.</w:t>
            </w:r>
          </w:p>
        </w:tc>
        <w:tc>
          <w:tcPr>
            <w:tcW w:w="0" w:type="auto"/>
            <w:tcBorders>
              <w:left w:val="single" w:sz="18" w:space="0" w:color="4F81BD" w:themeColor="accent1"/>
            </w:tcBorders>
            <w:shd w:val="clear" w:color="auto" w:fill="auto"/>
          </w:tcPr>
          <w:p w14:paraId="55DD7E79" w14:textId="77777777" w:rsidR="0076016E" w:rsidRPr="009147E9" w:rsidRDefault="0076016E" w:rsidP="00093A71">
            <w:pPr>
              <w:shd w:val="clear" w:color="auto" w:fill="FFFFFF" w:themeFill="background1"/>
              <w:spacing w:afterLines="8" w:after="19"/>
              <w:jc w:val="both"/>
              <w:rPr>
                <w:rFonts w:cs="Arial"/>
                <w:szCs w:val="16"/>
              </w:rPr>
            </w:pPr>
          </w:p>
        </w:tc>
        <w:tc>
          <w:tcPr>
            <w:tcW w:w="436" w:type="dxa"/>
            <w:gridSpan w:val="2"/>
            <w:tcBorders>
              <w:right w:val="single" w:sz="18" w:space="0" w:color="4F81BD" w:themeColor="accent1"/>
            </w:tcBorders>
            <w:shd w:val="clear" w:color="auto" w:fill="auto"/>
          </w:tcPr>
          <w:p w14:paraId="2D49C671" w14:textId="77777777" w:rsidR="0076016E" w:rsidRPr="009147E9" w:rsidRDefault="0076016E" w:rsidP="00093A71">
            <w:pPr>
              <w:shd w:val="clear" w:color="auto" w:fill="FFFFFF" w:themeFill="background1"/>
              <w:spacing w:afterLines="8" w:after="19"/>
              <w:jc w:val="both"/>
              <w:rPr>
                <w:rFonts w:cs="Arial"/>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24EB8C4" w14:textId="77777777" w:rsidR="0076016E" w:rsidRPr="009147E9" w:rsidRDefault="0076016E" w:rsidP="00093A71">
            <w:pPr>
              <w:shd w:val="clear" w:color="auto" w:fill="FFFFFF" w:themeFill="background1"/>
              <w:spacing w:afterLines="8" w:after="19"/>
              <w:jc w:val="center"/>
              <w:rPr>
                <w:rFonts w:cs="Arial"/>
                <w:szCs w:val="16"/>
              </w:rPr>
            </w:pPr>
            <w:r w:rsidRPr="009147E9">
              <w:rPr>
                <w:rFonts w:cs="Arial"/>
                <w:b/>
                <w:bCs/>
                <w:szCs w:val="16"/>
                <w:lang w:val="pl-PL"/>
              </w:rPr>
              <w:t xml:space="preserve">Na potrzeby Komitetu Monitorującego wszystkie projekty, które spełniły wymogi kontroli, zostaną przez WS uporządkowane w kolejności wg przyznanych punktów (w sumie) w listach rankingowych opracowanych dla poszczególnych </w:t>
            </w:r>
            <w:r>
              <w:rPr>
                <w:rFonts w:cs="Arial"/>
                <w:b/>
                <w:bCs/>
                <w:lang w:val="pl-PL"/>
              </w:rPr>
              <w:t>naborów</w:t>
            </w:r>
            <w:r w:rsidRPr="009147E9">
              <w:rPr>
                <w:rFonts w:cs="Arial"/>
                <w:b/>
                <w:bCs/>
                <w:szCs w:val="16"/>
                <w:lang w:val="pl-PL"/>
              </w:rPr>
              <w:t>.</w:t>
            </w:r>
          </w:p>
        </w:tc>
        <w:tc>
          <w:tcPr>
            <w:tcW w:w="434" w:type="dxa"/>
            <w:gridSpan w:val="2"/>
            <w:tcBorders>
              <w:left w:val="single" w:sz="18" w:space="0" w:color="4F81BD" w:themeColor="accent1"/>
            </w:tcBorders>
            <w:shd w:val="clear" w:color="auto" w:fill="auto"/>
          </w:tcPr>
          <w:p w14:paraId="2112F745" w14:textId="77777777" w:rsidR="0076016E" w:rsidRPr="009147E9" w:rsidRDefault="0076016E" w:rsidP="00093A71">
            <w:pPr>
              <w:shd w:val="clear" w:color="auto" w:fill="FFFFFF" w:themeFill="background1"/>
              <w:spacing w:afterLines="8" w:after="19"/>
              <w:jc w:val="both"/>
              <w:rPr>
                <w:rFonts w:cs="Arial"/>
                <w:szCs w:val="16"/>
              </w:rPr>
            </w:pPr>
          </w:p>
        </w:tc>
      </w:tr>
      <w:tr w:rsidR="0076016E" w:rsidRPr="009147E9" w14:paraId="51F03B2D" w14:textId="77777777" w:rsidTr="00093A71">
        <w:trPr>
          <w:jc w:val="center"/>
        </w:trPr>
        <w:tc>
          <w:tcPr>
            <w:tcW w:w="0" w:type="auto"/>
            <w:gridSpan w:val="3"/>
            <w:shd w:val="clear" w:color="auto" w:fill="auto"/>
          </w:tcPr>
          <w:p w14:paraId="20F8DA21" w14:textId="6E244982" w:rsidR="0076016E" w:rsidRPr="009147E9" w:rsidRDefault="0076016E" w:rsidP="00093A71">
            <w:pPr>
              <w:pStyle w:val="Nadpis1"/>
              <w:outlineLvl w:val="0"/>
            </w:pPr>
            <w:bookmarkStart w:id="92" w:name="_Toc432590935"/>
            <w:bookmarkStart w:id="93" w:name="_Toc99706622"/>
            <w:bookmarkStart w:id="94" w:name="_Toc127355685"/>
            <w:r w:rsidRPr="009147E9">
              <w:t>6 Schvalování projektů MV</w:t>
            </w:r>
            <w:bookmarkEnd w:id="92"/>
            <w:bookmarkEnd w:id="93"/>
            <w:bookmarkEnd w:id="94"/>
          </w:p>
        </w:tc>
        <w:tc>
          <w:tcPr>
            <w:tcW w:w="7566" w:type="dxa"/>
            <w:gridSpan w:val="7"/>
            <w:shd w:val="clear" w:color="auto" w:fill="auto"/>
          </w:tcPr>
          <w:p w14:paraId="05D4DB5D" w14:textId="77777777" w:rsidR="0076016E" w:rsidRPr="009147E9" w:rsidRDefault="0076016E" w:rsidP="00093A71">
            <w:pPr>
              <w:pStyle w:val="nadpis1pl"/>
            </w:pPr>
            <w:bookmarkStart w:id="95" w:name="_Toc127355729"/>
            <w:r w:rsidRPr="009147E9">
              <w:t xml:space="preserve">6 </w:t>
            </w:r>
            <w:proofErr w:type="spellStart"/>
            <w:r w:rsidRPr="009147E9">
              <w:t>Zatwierdzanie</w:t>
            </w:r>
            <w:proofErr w:type="spellEnd"/>
            <w:r w:rsidRPr="009147E9">
              <w:t xml:space="preserve"> </w:t>
            </w:r>
            <w:proofErr w:type="spellStart"/>
            <w:r w:rsidRPr="009147E9">
              <w:t>projektów</w:t>
            </w:r>
            <w:proofErr w:type="spellEnd"/>
            <w:r w:rsidRPr="009147E9">
              <w:t xml:space="preserve"> </w:t>
            </w:r>
            <w:proofErr w:type="spellStart"/>
            <w:r w:rsidRPr="009147E9">
              <w:t>przez</w:t>
            </w:r>
            <w:proofErr w:type="spellEnd"/>
            <w:r w:rsidRPr="009147E9">
              <w:t xml:space="preserve"> KM</w:t>
            </w:r>
            <w:bookmarkEnd w:id="95"/>
          </w:p>
        </w:tc>
      </w:tr>
      <w:tr w:rsidR="0076016E" w:rsidRPr="009147E9" w14:paraId="71B6CAE5" w14:textId="77777777" w:rsidTr="00093A71">
        <w:trPr>
          <w:jc w:val="center"/>
        </w:trPr>
        <w:tc>
          <w:tcPr>
            <w:tcW w:w="0" w:type="auto"/>
            <w:gridSpan w:val="3"/>
            <w:shd w:val="clear" w:color="auto" w:fill="auto"/>
          </w:tcPr>
          <w:p w14:paraId="081B16A0" w14:textId="77777777" w:rsidR="0076016E" w:rsidRPr="009147E9" w:rsidRDefault="0076016E" w:rsidP="00093A71">
            <w:pPr>
              <w:shd w:val="clear" w:color="auto" w:fill="FFFFFF" w:themeFill="background1"/>
              <w:spacing w:afterLines="8" w:after="19"/>
              <w:jc w:val="both"/>
              <w:rPr>
                <w:rFonts w:cs="Arial"/>
                <w:szCs w:val="16"/>
              </w:rPr>
            </w:pPr>
            <w:r w:rsidRPr="009147E9">
              <w:rPr>
                <w:rFonts w:cs="Arial"/>
                <w:szCs w:val="16"/>
              </w:rPr>
              <w:t xml:space="preserve">Maximální počet bodů, které může projekt získat, je vždy uveden dle příslušného specifického cíle v příloze </w:t>
            </w:r>
            <w:proofErr w:type="gramStart"/>
            <w:r>
              <w:rPr>
                <w:rFonts w:cs="Arial"/>
                <w:szCs w:val="16"/>
              </w:rPr>
              <w:t>1</w:t>
            </w:r>
            <w:r w:rsidRPr="009147E9">
              <w:rPr>
                <w:rFonts w:cs="Arial"/>
                <w:szCs w:val="16"/>
              </w:rPr>
              <w:t xml:space="preserve"> – </w:t>
            </w:r>
            <w:r>
              <w:rPr>
                <w:rFonts w:cs="Arial"/>
                <w:szCs w:val="16"/>
              </w:rPr>
              <w:t>7</w:t>
            </w:r>
            <w:proofErr w:type="gramEnd"/>
            <w:r w:rsidRPr="009147E9">
              <w:rPr>
                <w:rFonts w:cs="Arial"/>
                <w:szCs w:val="16"/>
              </w:rPr>
              <w:t xml:space="preserve">. </w:t>
            </w:r>
          </w:p>
          <w:p w14:paraId="123FB379" w14:textId="77777777" w:rsidR="0076016E" w:rsidRPr="009147E9" w:rsidRDefault="0076016E" w:rsidP="00093A71">
            <w:pPr>
              <w:shd w:val="clear" w:color="auto" w:fill="FFFFFF" w:themeFill="background1"/>
              <w:spacing w:afterLines="8" w:after="19"/>
              <w:jc w:val="both"/>
              <w:rPr>
                <w:rFonts w:cs="Arial"/>
                <w:b/>
                <w:szCs w:val="16"/>
              </w:rPr>
            </w:pPr>
            <w:r w:rsidRPr="009147E9">
              <w:rPr>
                <w:rFonts w:cs="Arial"/>
                <w:szCs w:val="16"/>
              </w:rPr>
              <w:t xml:space="preserve">Projekty k financování vybírá MV na základě celkového hodnocení každého z projektů. Monitorovací výbor projednává pouze projekty, které </w:t>
            </w:r>
            <w:r w:rsidRPr="00BD0AB0">
              <w:rPr>
                <w:rFonts w:cs="Arial"/>
                <w:szCs w:val="16"/>
              </w:rPr>
              <w:t xml:space="preserve">(bez zahrnutí kritérií týkajících se životního prostředí) </w:t>
            </w:r>
            <w:r>
              <w:rPr>
                <w:rFonts w:cs="Arial"/>
                <w:szCs w:val="16"/>
              </w:rPr>
              <w:t xml:space="preserve">v celkovém hodnocení </w:t>
            </w:r>
            <w:r w:rsidRPr="00BD0AB0">
              <w:rPr>
                <w:rFonts w:cs="Arial"/>
                <w:szCs w:val="16"/>
              </w:rPr>
              <w:t xml:space="preserve">a v kritériích </w:t>
            </w:r>
            <w:proofErr w:type="gramStart"/>
            <w:r w:rsidRPr="00BD0AB0">
              <w:rPr>
                <w:rFonts w:cs="Arial"/>
                <w:szCs w:val="16"/>
              </w:rPr>
              <w:t>1 – 4</w:t>
            </w:r>
            <w:proofErr w:type="gramEnd"/>
            <w:r w:rsidRPr="00BD0AB0">
              <w:rPr>
                <w:rFonts w:cs="Arial"/>
                <w:szCs w:val="16"/>
              </w:rPr>
              <w:t xml:space="preserve"> hodnocení kvality projektu obdržely nejméně 70 % maximálního počtu bodů</w:t>
            </w:r>
            <w:r w:rsidRPr="009147E9">
              <w:rPr>
                <w:rFonts w:cs="Arial"/>
                <w:szCs w:val="16"/>
              </w:rPr>
              <w:t xml:space="preserve">. </w:t>
            </w:r>
          </w:p>
        </w:tc>
        <w:tc>
          <w:tcPr>
            <w:tcW w:w="7566" w:type="dxa"/>
            <w:gridSpan w:val="7"/>
            <w:shd w:val="clear" w:color="auto" w:fill="auto"/>
          </w:tcPr>
          <w:p w14:paraId="30D4D70A" w14:textId="77777777" w:rsidR="0076016E" w:rsidRPr="009147E9" w:rsidRDefault="0076016E" w:rsidP="00093A71">
            <w:pPr>
              <w:rPr>
                <w:lang w:val="pl-PL"/>
              </w:rPr>
            </w:pPr>
            <w:r w:rsidRPr="009147E9">
              <w:rPr>
                <w:lang w:val="pl-PL"/>
              </w:rPr>
              <w:t xml:space="preserve">Maksymalna liczba punktów, jaką projekt może otrzymać, jest zawsze </w:t>
            </w:r>
            <w:r>
              <w:rPr>
                <w:lang w:val="pl-PL"/>
              </w:rPr>
              <w:t>określona dla danego</w:t>
            </w:r>
            <w:r w:rsidRPr="009147E9">
              <w:rPr>
                <w:lang w:val="pl-PL"/>
              </w:rPr>
              <w:t xml:space="preserve"> cel</w:t>
            </w:r>
            <w:r>
              <w:rPr>
                <w:lang w:val="pl-PL"/>
              </w:rPr>
              <w:t>u</w:t>
            </w:r>
            <w:r w:rsidRPr="009147E9">
              <w:rPr>
                <w:lang w:val="pl-PL"/>
              </w:rPr>
              <w:t xml:space="preserve"> szczegółow</w:t>
            </w:r>
            <w:r>
              <w:rPr>
                <w:lang w:val="pl-PL"/>
              </w:rPr>
              <w:t>ego</w:t>
            </w:r>
            <w:r w:rsidRPr="009147E9">
              <w:rPr>
                <w:lang w:val="pl-PL"/>
              </w:rPr>
              <w:t xml:space="preserve"> w załączniku </w:t>
            </w:r>
            <w:r>
              <w:rPr>
                <w:lang w:val="pl-PL"/>
              </w:rPr>
              <w:t>1</w:t>
            </w:r>
            <w:r w:rsidRPr="009147E9">
              <w:rPr>
                <w:lang w:val="pl-PL"/>
              </w:rPr>
              <w:t xml:space="preserve"> - </w:t>
            </w:r>
            <w:r>
              <w:rPr>
                <w:lang w:val="pl-PL"/>
              </w:rPr>
              <w:t>7</w:t>
            </w:r>
            <w:r w:rsidRPr="009147E9">
              <w:rPr>
                <w:lang w:val="pl-PL"/>
              </w:rPr>
              <w:t xml:space="preserve">. </w:t>
            </w:r>
          </w:p>
          <w:p w14:paraId="704A694E" w14:textId="77777777" w:rsidR="0076016E" w:rsidRPr="009147E9" w:rsidRDefault="0076016E" w:rsidP="00093A71">
            <w:pPr>
              <w:rPr>
                <w:lang w:val="pl-PL"/>
              </w:rPr>
            </w:pPr>
            <w:r w:rsidRPr="009147E9">
              <w:rPr>
                <w:lang w:val="pl-PL"/>
              </w:rPr>
              <w:t xml:space="preserve">Projekty rekomenduje do dofinansowania KM na podstawie całkowitej oceny sporządzonej dla każdego z projektów. Komitet </w:t>
            </w:r>
            <w:r>
              <w:rPr>
                <w:lang w:val="pl-PL"/>
              </w:rPr>
              <w:t>M</w:t>
            </w:r>
            <w:r w:rsidRPr="009147E9">
              <w:rPr>
                <w:lang w:val="pl-PL"/>
              </w:rPr>
              <w:t>onitorujący rozpatruje wyłącznie te projekty, które uzyskały co najmniej 70% maksymalnej ilości punktów</w:t>
            </w:r>
            <w:r w:rsidRPr="00BD0AB0">
              <w:rPr>
                <w:lang w:val="pl-PL"/>
              </w:rPr>
              <w:t xml:space="preserve"> w ocenie ogólnej (nie uwzględniając kryteriów środowiskowych) oraz w kryteriach 1-4 oceny jakości projektu</w:t>
            </w:r>
            <w:r>
              <w:rPr>
                <w:lang w:val="pl-PL"/>
              </w:rPr>
              <w:t>.</w:t>
            </w:r>
          </w:p>
        </w:tc>
      </w:tr>
      <w:tr w:rsidR="00870837" w:rsidRPr="009147E9" w14:paraId="18B19397" w14:textId="77777777" w:rsidTr="00132172">
        <w:trPr>
          <w:jc w:val="center"/>
        </w:trPr>
        <w:tc>
          <w:tcPr>
            <w:tcW w:w="0" w:type="auto"/>
            <w:tcBorders>
              <w:right w:val="single" w:sz="18" w:space="0" w:color="4F81BD" w:themeColor="accent1"/>
            </w:tcBorders>
            <w:shd w:val="clear" w:color="auto" w:fill="auto"/>
          </w:tcPr>
          <w:p w14:paraId="03377F6B" w14:textId="77777777" w:rsidR="00870837" w:rsidRPr="009147E9" w:rsidRDefault="00870837" w:rsidP="00132172">
            <w:pPr>
              <w:shd w:val="clear" w:color="auto" w:fill="FFFFFF" w:themeFill="background1"/>
              <w:jc w:val="both"/>
              <w:rPr>
                <w:rFonts w:cs="Arial"/>
                <w:noProof/>
                <w:szCs w:val="16"/>
                <w:lang w:eastAsia="cs-CZ"/>
              </w:rPr>
            </w:pPr>
          </w:p>
        </w:tc>
        <w:tc>
          <w:tcPr>
            <w:tcW w:w="0" w:type="auto"/>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031FE8F1" w14:textId="77777777" w:rsidR="00870837" w:rsidRPr="009147E9" w:rsidRDefault="00870837" w:rsidP="00132172">
            <w:pPr>
              <w:shd w:val="clear" w:color="auto" w:fill="FFFFFF" w:themeFill="background1"/>
              <w:spacing w:afterLines="8" w:after="19"/>
              <w:jc w:val="center"/>
              <w:rPr>
                <w:rFonts w:cs="Arial"/>
                <w:noProof/>
                <w:szCs w:val="16"/>
                <w:lang w:eastAsia="cs-CZ"/>
              </w:rPr>
            </w:pPr>
            <w:r w:rsidRPr="009147E9">
              <w:rPr>
                <w:rFonts w:cs="Arial"/>
                <w:b/>
                <w:bCs/>
                <w:szCs w:val="16"/>
              </w:rPr>
              <w:t>O výsledku projednání žádosti na MV bude žadatel informován interní depeší prostřednictvím monitorovacího systému.</w:t>
            </w:r>
          </w:p>
        </w:tc>
        <w:tc>
          <w:tcPr>
            <w:tcW w:w="0" w:type="auto"/>
            <w:tcBorders>
              <w:left w:val="single" w:sz="18" w:space="0" w:color="4F81BD" w:themeColor="accent1"/>
            </w:tcBorders>
            <w:shd w:val="clear" w:color="auto" w:fill="auto"/>
          </w:tcPr>
          <w:p w14:paraId="7A381A73" w14:textId="77777777" w:rsidR="00870837" w:rsidRPr="009147E9" w:rsidRDefault="00870837" w:rsidP="00132172">
            <w:pPr>
              <w:shd w:val="clear" w:color="auto" w:fill="FFFFFF" w:themeFill="background1"/>
              <w:jc w:val="both"/>
              <w:rPr>
                <w:rFonts w:cs="Arial"/>
                <w:noProof/>
                <w:szCs w:val="16"/>
                <w:lang w:eastAsia="cs-CZ"/>
              </w:rPr>
            </w:pPr>
          </w:p>
        </w:tc>
        <w:tc>
          <w:tcPr>
            <w:tcW w:w="436" w:type="dxa"/>
            <w:gridSpan w:val="2"/>
            <w:tcBorders>
              <w:right w:val="single" w:sz="18" w:space="0" w:color="4F81BD" w:themeColor="accent1"/>
            </w:tcBorders>
            <w:shd w:val="clear" w:color="auto" w:fill="auto"/>
          </w:tcPr>
          <w:p w14:paraId="555BA7C1" w14:textId="77777777" w:rsidR="00870837" w:rsidRPr="009147E9" w:rsidRDefault="00870837" w:rsidP="00132172">
            <w:pPr>
              <w:shd w:val="clear" w:color="auto" w:fill="FFFFFF" w:themeFill="background1"/>
              <w:spacing w:afterLines="8" w:after="19"/>
              <w:jc w:val="both"/>
              <w:rPr>
                <w:rFonts w:cs="Arial"/>
                <w:b/>
                <w:bCs/>
                <w:szCs w:val="16"/>
              </w:rPr>
            </w:pPr>
          </w:p>
        </w:tc>
        <w:tc>
          <w:tcPr>
            <w:tcW w:w="6696" w:type="dxa"/>
            <w:gridSpan w:val="3"/>
            <w:tcBorders>
              <w:top w:val="single" w:sz="18" w:space="0" w:color="4F81BD" w:themeColor="accent1"/>
              <w:left w:val="single" w:sz="18" w:space="0" w:color="4F81BD" w:themeColor="accent1"/>
              <w:bottom w:val="single" w:sz="18" w:space="0" w:color="4F81BD" w:themeColor="accent1"/>
              <w:right w:val="single" w:sz="18" w:space="0" w:color="4F81BD" w:themeColor="accent1"/>
            </w:tcBorders>
            <w:shd w:val="clear" w:color="auto" w:fill="auto"/>
          </w:tcPr>
          <w:p w14:paraId="383F84BC" w14:textId="13A89C74" w:rsidR="00870837" w:rsidRPr="009147E9" w:rsidRDefault="00870837" w:rsidP="00132172">
            <w:pPr>
              <w:shd w:val="clear" w:color="auto" w:fill="FFFFFF" w:themeFill="background1"/>
              <w:spacing w:afterLines="8" w:after="19"/>
              <w:jc w:val="center"/>
              <w:rPr>
                <w:rFonts w:cs="Arial"/>
                <w:b/>
                <w:bCs/>
                <w:szCs w:val="16"/>
              </w:rPr>
            </w:pPr>
            <w:r w:rsidRPr="009147E9">
              <w:rPr>
                <w:rFonts w:cs="Arial"/>
                <w:b/>
                <w:bCs/>
                <w:szCs w:val="16"/>
                <w:lang w:val="pl-PL"/>
              </w:rPr>
              <w:t xml:space="preserve">Wynik </w:t>
            </w:r>
            <w:r w:rsidR="00DB76A1">
              <w:rPr>
                <w:rFonts w:cs="Arial"/>
                <w:b/>
                <w:bCs/>
                <w:szCs w:val="16"/>
                <w:lang w:val="pl-PL"/>
              </w:rPr>
              <w:t>decyzji</w:t>
            </w:r>
            <w:r w:rsidR="00DB76A1" w:rsidRPr="009147E9">
              <w:rPr>
                <w:rFonts w:cs="Arial"/>
                <w:b/>
                <w:bCs/>
                <w:szCs w:val="16"/>
                <w:lang w:val="pl-PL"/>
              </w:rPr>
              <w:t xml:space="preserve"> </w:t>
            </w:r>
            <w:r w:rsidRPr="009147E9">
              <w:rPr>
                <w:rFonts w:cs="Arial"/>
                <w:b/>
                <w:bCs/>
                <w:szCs w:val="16"/>
                <w:lang w:val="pl-PL"/>
              </w:rPr>
              <w:t>KM dotyczący wniosków, zostanie przekazany wnioskodawcy za pośrednictwem systemu monitorującego depesz</w:t>
            </w:r>
            <w:r>
              <w:rPr>
                <w:rFonts w:cs="Arial"/>
                <w:b/>
                <w:bCs/>
                <w:szCs w:val="16"/>
                <w:lang w:val="pl-PL"/>
              </w:rPr>
              <w:t>ą</w:t>
            </w:r>
            <w:r w:rsidRPr="009147E9">
              <w:rPr>
                <w:rFonts w:cs="Arial"/>
                <w:b/>
                <w:bCs/>
                <w:szCs w:val="16"/>
                <w:lang w:val="pl-PL"/>
              </w:rPr>
              <w:t xml:space="preserve"> wewnętrzną.</w:t>
            </w:r>
          </w:p>
        </w:tc>
        <w:tc>
          <w:tcPr>
            <w:tcW w:w="434" w:type="dxa"/>
            <w:gridSpan w:val="2"/>
            <w:tcBorders>
              <w:left w:val="single" w:sz="18" w:space="0" w:color="4F81BD" w:themeColor="accent1"/>
            </w:tcBorders>
            <w:shd w:val="clear" w:color="auto" w:fill="auto"/>
          </w:tcPr>
          <w:p w14:paraId="77D3F02B" w14:textId="77777777" w:rsidR="00870837" w:rsidRPr="009147E9" w:rsidRDefault="00870837" w:rsidP="00132172">
            <w:pPr>
              <w:shd w:val="clear" w:color="auto" w:fill="FFFFFF" w:themeFill="background1"/>
              <w:spacing w:afterLines="8" w:after="19"/>
              <w:jc w:val="both"/>
              <w:rPr>
                <w:rFonts w:cs="Arial"/>
                <w:b/>
                <w:bCs/>
                <w:szCs w:val="16"/>
              </w:rPr>
            </w:pPr>
          </w:p>
        </w:tc>
      </w:tr>
      <w:tr w:rsidR="00870837" w:rsidRPr="009147E9" w14:paraId="1769DED8" w14:textId="77777777" w:rsidTr="00093A71">
        <w:trPr>
          <w:jc w:val="center"/>
        </w:trPr>
        <w:tc>
          <w:tcPr>
            <w:tcW w:w="0" w:type="auto"/>
            <w:gridSpan w:val="3"/>
            <w:shd w:val="clear" w:color="auto" w:fill="auto"/>
          </w:tcPr>
          <w:p w14:paraId="547F144A" w14:textId="5F43E97D" w:rsidR="00870837" w:rsidRPr="00870837" w:rsidRDefault="00870837" w:rsidP="00870837">
            <w:pPr>
              <w:pStyle w:val="Nadpis1"/>
              <w:outlineLvl w:val="0"/>
            </w:pPr>
            <w:bookmarkStart w:id="96" w:name="_Toc127355686"/>
            <w:r>
              <w:t>7</w:t>
            </w:r>
            <w:r w:rsidRPr="009147E9">
              <w:t xml:space="preserve"> </w:t>
            </w:r>
            <w:r>
              <w:t>Další postup</w:t>
            </w:r>
            <w:bookmarkEnd w:id="96"/>
          </w:p>
        </w:tc>
        <w:tc>
          <w:tcPr>
            <w:tcW w:w="7566" w:type="dxa"/>
            <w:gridSpan w:val="7"/>
            <w:shd w:val="clear" w:color="auto" w:fill="auto"/>
          </w:tcPr>
          <w:p w14:paraId="2A3A3E04" w14:textId="124ABA75" w:rsidR="00870837" w:rsidRPr="00811CA7" w:rsidRDefault="00870837" w:rsidP="006B1436">
            <w:pPr>
              <w:pStyle w:val="nadpis1pl"/>
            </w:pPr>
            <w:bookmarkStart w:id="97" w:name="_Toc127355730"/>
            <w:r w:rsidRPr="00811CA7">
              <w:t xml:space="preserve">7 </w:t>
            </w:r>
            <w:proofErr w:type="spellStart"/>
            <w:r w:rsidR="00024775" w:rsidRPr="00811CA7">
              <w:t>Dalsza</w:t>
            </w:r>
            <w:proofErr w:type="spellEnd"/>
            <w:r w:rsidR="00024775" w:rsidRPr="00811CA7">
              <w:t xml:space="preserve"> procedura</w:t>
            </w:r>
            <w:bookmarkEnd w:id="97"/>
          </w:p>
        </w:tc>
      </w:tr>
      <w:tr w:rsidR="00870837" w:rsidRPr="009147E9" w14:paraId="04829178" w14:textId="77777777" w:rsidTr="00093A71">
        <w:trPr>
          <w:jc w:val="center"/>
        </w:trPr>
        <w:tc>
          <w:tcPr>
            <w:tcW w:w="0" w:type="auto"/>
            <w:gridSpan w:val="3"/>
            <w:shd w:val="clear" w:color="auto" w:fill="auto"/>
          </w:tcPr>
          <w:p w14:paraId="06981A7E" w14:textId="601E9352" w:rsidR="00870837" w:rsidRPr="009147E9" w:rsidRDefault="00870837" w:rsidP="00870837">
            <w:pPr>
              <w:shd w:val="clear" w:color="auto" w:fill="FFFFFF" w:themeFill="background1"/>
              <w:spacing w:afterLines="8" w:after="19"/>
              <w:jc w:val="both"/>
              <w:rPr>
                <w:rFonts w:cs="Arial"/>
                <w:szCs w:val="16"/>
              </w:rPr>
            </w:pPr>
            <w:r>
              <w:rPr>
                <w:rFonts w:cs="Arial"/>
                <w:szCs w:val="16"/>
              </w:rPr>
              <w:t xml:space="preserve">Další postup po projednání žádosti MV je popsán v Příručce pro žadatele a příručce pro příjemce. </w:t>
            </w:r>
          </w:p>
        </w:tc>
        <w:tc>
          <w:tcPr>
            <w:tcW w:w="7566" w:type="dxa"/>
            <w:gridSpan w:val="7"/>
            <w:shd w:val="clear" w:color="auto" w:fill="auto"/>
          </w:tcPr>
          <w:p w14:paraId="143D08AD" w14:textId="7B8DB329" w:rsidR="00824146" w:rsidRPr="00811CA7" w:rsidRDefault="00824146" w:rsidP="00870837">
            <w:pPr>
              <w:rPr>
                <w:lang w:val="pl-PL"/>
              </w:rPr>
            </w:pPr>
            <w:r w:rsidRPr="00811CA7">
              <w:rPr>
                <w:lang w:val="pl-PL"/>
              </w:rPr>
              <w:t>Dalsza procedura po omówieniu wniosku</w:t>
            </w:r>
            <w:r w:rsidR="00024775" w:rsidRPr="00811CA7">
              <w:rPr>
                <w:lang w:val="pl-PL"/>
              </w:rPr>
              <w:t xml:space="preserve"> przez</w:t>
            </w:r>
            <w:r w:rsidRPr="00811CA7">
              <w:rPr>
                <w:lang w:val="pl-PL"/>
              </w:rPr>
              <w:t xml:space="preserve"> KM została opisana w Podręczniku wnioskodawc</w:t>
            </w:r>
            <w:r w:rsidR="00024775" w:rsidRPr="00811CA7">
              <w:rPr>
                <w:lang w:val="pl-PL"/>
              </w:rPr>
              <w:t xml:space="preserve">y </w:t>
            </w:r>
            <w:r w:rsidRPr="00811CA7">
              <w:rPr>
                <w:lang w:val="pl-PL"/>
              </w:rPr>
              <w:t>oraz Podręczniku dla beneficjentów.</w:t>
            </w:r>
          </w:p>
        </w:tc>
      </w:tr>
      <w:tr w:rsidR="00870837" w:rsidRPr="009147E9" w14:paraId="49FF153A" w14:textId="77777777" w:rsidTr="006B4C0C">
        <w:trPr>
          <w:gridBefore w:val="1"/>
          <w:gridAfter w:val="4"/>
          <w:wBefore w:w="2180" w:type="dxa"/>
          <w:wAfter w:w="1410" w:type="dxa"/>
          <w:jc w:val="center"/>
        </w:trPr>
        <w:tc>
          <w:tcPr>
            <w:tcW w:w="5470" w:type="dxa"/>
          </w:tcPr>
          <w:p w14:paraId="6F1C85F1" w14:textId="77777777" w:rsidR="00870837" w:rsidRPr="009147E9" w:rsidRDefault="00870837" w:rsidP="00870837">
            <w:pPr>
              <w:pStyle w:val="Default"/>
              <w:pageBreakBefore/>
              <w:shd w:val="clear" w:color="auto" w:fill="FFFFFF" w:themeFill="background1"/>
              <w:spacing w:beforeLines="40" w:before="96" w:afterLines="40" w:after="96"/>
              <w:jc w:val="both"/>
              <w:rPr>
                <w:rFonts w:ascii="Arial" w:hAnsi="Arial" w:cs="Arial"/>
                <w:color w:val="auto"/>
                <w:sz w:val="28"/>
                <w:szCs w:val="22"/>
                <w:vertAlign w:val="subscript"/>
              </w:rPr>
            </w:pPr>
            <w:r w:rsidRPr="009147E9">
              <w:rPr>
                <w:rStyle w:val="Normlnpodtren"/>
                <w:rFonts w:ascii="Arial" w:hAnsi="Arial" w:cs="Arial"/>
                <w:b/>
                <w:color w:val="auto"/>
                <w:sz w:val="28"/>
                <w:vertAlign w:val="subscript"/>
              </w:rPr>
              <w:lastRenderedPageBreak/>
              <w:t>Přílohy:</w:t>
            </w:r>
          </w:p>
        </w:tc>
        <w:tc>
          <w:tcPr>
            <w:tcW w:w="6946" w:type="dxa"/>
            <w:gridSpan w:val="4"/>
          </w:tcPr>
          <w:p w14:paraId="344B5B6C" w14:textId="77777777" w:rsidR="00870837" w:rsidRPr="009147E9" w:rsidRDefault="00870837" w:rsidP="00870837">
            <w:pPr>
              <w:pStyle w:val="Default"/>
              <w:pageBreakBefore/>
              <w:shd w:val="clear" w:color="auto" w:fill="FFFFFF" w:themeFill="background1"/>
              <w:spacing w:beforeLines="40" w:before="96" w:afterLines="40" w:after="96"/>
              <w:jc w:val="both"/>
              <w:rPr>
                <w:rFonts w:ascii="Arial" w:hAnsi="Arial" w:cs="Arial"/>
                <w:color w:val="auto"/>
                <w:sz w:val="28"/>
                <w:szCs w:val="22"/>
                <w:vertAlign w:val="subscript"/>
                <w:lang w:val="pl-PL"/>
              </w:rPr>
            </w:pPr>
            <w:r w:rsidRPr="009147E9">
              <w:rPr>
                <w:rFonts w:ascii="Arial" w:hAnsi="Arial" w:cs="Arial"/>
                <w:b/>
                <w:color w:val="auto"/>
                <w:sz w:val="28"/>
                <w:vertAlign w:val="subscript"/>
                <w:lang w:val="pl-PL"/>
              </w:rPr>
              <w:t>Załączniki:</w:t>
            </w:r>
          </w:p>
        </w:tc>
      </w:tr>
      <w:tr w:rsidR="00870837" w:rsidRPr="009147E9" w14:paraId="514CA444" w14:textId="77777777" w:rsidTr="006B4C0C">
        <w:trPr>
          <w:gridBefore w:val="1"/>
          <w:gridAfter w:val="4"/>
          <w:wBefore w:w="2180" w:type="dxa"/>
          <w:wAfter w:w="1410" w:type="dxa"/>
          <w:jc w:val="center"/>
        </w:trPr>
        <w:tc>
          <w:tcPr>
            <w:tcW w:w="5470" w:type="dxa"/>
          </w:tcPr>
          <w:p w14:paraId="59DE277D" w14:textId="5AD53161" w:rsidR="00870837" w:rsidRPr="009147E9" w:rsidRDefault="00870837" w:rsidP="00870837">
            <w:pPr>
              <w:pStyle w:val="Default"/>
              <w:shd w:val="clear" w:color="auto" w:fill="FFFFFF" w:themeFill="background1"/>
              <w:spacing w:beforeLines="40" w:before="96" w:afterLines="40" w:after="96"/>
              <w:jc w:val="both"/>
              <w:rPr>
                <w:rFonts w:ascii="Arial" w:hAnsi="Arial" w:cs="Arial"/>
                <w:i/>
                <w:color w:val="auto"/>
                <w:sz w:val="28"/>
                <w:szCs w:val="22"/>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1</w:t>
            </w:r>
            <w:r w:rsidRPr="009147E9">
              <w:rPr>
                <w:rFonts w:ascii="Arial" w:hAnsi="Arial" w:cs="Arial"/>
                <w:color w:val="auto"/>
                <w:sz w:val="28"/>
                <w:vertAlign w:val="subscript"/>
              </w:rPr>
              <w:tab/>
              <w:t xml:space="preserve">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1 - </w:t>
            </w:r>
            <w:r w:rsidR="00EF647A" w:rsidRPr="00EF647A">
              <w:rPr>
                <w:rFonts w:ascii="Arial" w:hAnsi="Arial" w:cs="Arial"/>
                <w:color w:val="auto"/>
                <w:sz w:val="28"/>
                <w:vertAlign w:val="subscript"/>
              </w:rPr>
              <w:t>Integrovaný záchranný systém</w:t>
            </w:r>
          </w:p>
        </w:tc>
        <w:tc>
          <w:tcPr>
            <w:tcW w:w="6946" w:type="dxa"/>
            <w:gridSpan w:val="4"/>
          </w:tcPr>
          <w:p w14:paraId="3A9DC2F2" w14:textId="3FD43D31" w:rsidR="00870837" w:rsidRPr="009147E9" w:rsidRDefault="00870837" w:rsidP="00870837">
            <w:pPr>
              <w:shd w:val="clear" w:color="auto" w:fill="FFFFFF" w:themeFill="background1"/>
              <w:spacing w:beforeLines="40" w:before="96" w:afterLines="40" w:after="96"/>
              <w:jc w:val="both"/>
              <w:rPr>
                <w:rFonts w:cs="Arial"/>
                <w:b/>
                <w:sz w:val="28"/>
                <w:vertAlign w:val="subscript"/>
              </w:rPr>
            </w:pPr>
            <w:r w:rsidRPr="009147E9">
              <w:rPr>
                <w:rFonts w:cs="Arial"/>
                <w:sz w:val="28"/>
                <w:vertAlign w:val="subscript"/>
                <w:lang w:val="pl-PL"/>
              </w:rPr>
              <w:t xml:space="preserve">Załącznik nr </w:t>
            </w:r>
            <w:r>
              <w:rPr>
                <w:rFonts w:cs="Arial"/>
                <w:sz w:val="28"/>
                <w:vertAlign w:val="subscript"/>
                <w:lang w:val="pl-PL"/>
              </w:rPr>
              <w:t>1</w:t>
            </w:r>
            <w:r w:rsidRPr="009147E9">
              <w:rPr>
                <w:rFonts w:cs="Arial"/>
                <w:sz w:val="28"/>
                <w:vertAlign w:val="subscript"/>
                <w:lang w:val="pl-PL"/>
              </w:rPr>
              <w:tab/>
              <w:t xml:space="preserve">Kryteria oceny priorytet 1 – </w:t>
            </w:r>
            <w:r w:rsidR="00EF647A" w:rsidRPr="00EF647A">
              <w:rPr>
                <w:rFonts w:cs="Arial"/>
                <w:sz w:val="28"/>
                <w:vertAlign w:val="subscript"/>
                <w:lang w:val="pl-PL"/>
              </w:rPr>
              <w:t xml:space="preserve">Zintegrowany </w:t>
            </w:r>
            <w:r w:rsidR="00EF647A">
              <w:rPr>
                <w:rFonts w:cs="Arial"/>
                <w:sz w:val="28"/>
                <w:vertAlign w:val="subscript"/>
                <w:lang w:val="pl-PL"/>
              </w:rPr>
              <w:t>s</w:t>
            </w:r>
            <w:r w:rsidRPr="009147E9">
              <w:rPr>
                <w:rFonts w:cs="Arial"/>
                <w:sz w:val="28"/>
                <w:vertAlign w:val="subscript"/>
                <w:lang w:val="pl-PL"/>
              </w:rPr>
              <w:t>ystem ratownictwa</w:t>
            </w:r>
          </w:p>
        </w:tc>
      </w:tr>
      <w:tr w:rsidR="00870837" w:rsidRPr="009147E9" w14:paraId="0A164C3C" w14:textId="77777777" w:rsidTr="006B4C0C">
        <w:trPr>
          <w:gridBefore w:val="1"/>
          <w:gridAfter w:val="4"/>
          <w:wBefore w:w="2180" w:type="dxa"/>
          <w:wAfter w:w="1410" w:type="dxa"/>
          <w:jc w:val="center"/>
        </w:trPr>
        <w:tc>
          <w:tcPr>
            <w:tcW w:w="5470" w:type="dxa"/>
          </w:tcPr>
          <w:p w14:paraId="0446A331" w14:textId="77777777" w:rsidR="00870837" w:rsidRPr="009147E9" w:rsidRDefault="00870837" w:rsidP="00870837">
            <w:pPr>
              <w:shd w:val="clear" w:color="auto" w:fill="FFFFFF" w:themeFill="background1"/>
              <w:spacing w:beforeLines="40" w:before="96" w:afterLines="40" w:after="96"/>
              <w:rPr>
                <w:rFonts w:cs="Arial"/>
                <w:b/>
                <w:sz w:val="28"/>
                <w:vertAlign w:val="subscript"/>
              </w:rPr>
            </w:pPr>
            <w:r w:rsidRPr="009147E9">
              <w:rPr>
                <w:rFonts w:cs="Arial"/>
                <w:sz w:val="28"/>
                <w:vertAlign w:val="subscript"/>
              </w:rPr>
              <w:t xml:space="preserve">Příloha č. </w:t>
            </w:r>
            <w:r>
              <w:rPr>
                <w:rFonts w:cs="Arial"/>
                <w:sz w:val="28"/>
                <w:vertAlign w:val="subscript"/>
              </w:rPr>
              <w:t>2</w:t>
            </w:r>
            <w:r w:rsidRPr="009147E9">
              <w:rPr>
                <w:rFonts w:cs="Arial"/>
                <w:sz w:val="28"/>
                <w:vertAlign w:val="subscript"/>
              </w:rPr>
              <w:tab/>
              <w:t xml:space="preserve">Kritéria </w:t>
            </w:r>
            <w:proofErr w:type="spellStart"/>
            <w:r w:rsidRPr="009147E9">
              <w:rPr>
                <w:rFonts w:cs="Arial"/>
                <w:sz w:val="28"/>
                <w:vertAlign w:val="subscript"/>
              </w:rPr>
              <w:t>hodnocení_priorita</w:t>
            </w:r>
            <w:proofErr w:type="spellEnd"/>
            <w:r w:rsidRPr="009147E9">
              <w:rPr>
                <w:rFonts w:cs="Arial"/>
                <w:sz w:val="28"/>
                <w:vertAlign w:val="subscript"/>
              </w:rPr>
              <w:t xml:space="preserve"> 1 - Životní prostředí</w:t>
            </w:r>
          </w:p>
        </w:tc>
        <w:tc>
          <w:tcPr>
            <w:tcW w:w="6946" w:type="dxa"/>
            <w:gridSpan w:val="4"/>
          </w:tcPr>
          <w:p w14:paraId="24EF4427"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2</w:t>
            </w:r>
            <w:r w:rsidRPr="009147E9">
              <w:rPr>
                <w:rFonts w:cs="Arial"/>
                <w:sz w:val="28"/>
                <w:vertAlign w:val="subscript"/>
                <w:lang w:val="pl-PL"/>
              </w:rPr>
              <w:tab/>
              <w:t>Kryteria oceny priorytet 1 – Środowisko</w:t>
            </w:r>
          </w:p>
        </w:tc>
      </w:tr>
      <w:tr w:rsidR="00870837" w:rsidRPr="009147E9" w14:paraId="456903E3" w14:textId="77777777" w:rsidTr="006B4C0C">
        <w:trPr>
          <w:gridBefore w:val="1"/>
          <w:gridAfter w:val="4"/>
          <w:wBefore w:w="2180" w:type="dxa"/>
          <w:wAfter w:w="1410" w:type="dxa"/>
          <w:jc w:val="center"/>
        </w:trPr>
        <w:tc>
          <w:tcPr>
            <w:tcW w:w="5470" w:type="dxa"/>
          </w:tcPr>
          <w:p w14:paraId="147758E4" w14:textId="7777777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szCs w:val="22"/>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3</w:t>
            </w:r>
            <w:r w:rsidRPr="009147E9">
              <w:rPr>
                <w:rFonts w:ascii="Arial" w:hAnsi="Arial" w:cs="Arial"/>
                <w:color w:val="auto"/>
                <w:sz w:val="28"/>
                <w:vertAlign w:val="subscript"/>
              </w:rPr>
              <w:tab/>
              <w:t xml:space="preserve"> 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2 - Cestovní ruch</w:t>
            </w:r>
          </w:p>
        </w:tc>
        <w:tc>
          <w:tcPr>
            <w:tcW w:w="6946" w:type="dxa"/>
            <w:gridSpan w:val="4"/>
          </w:tcPr>
          <w:p w14:paraId="4199D40E"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3</w:t>
            </w:r>
            <w:r w:rsidRPr="009147E9">
              <w:rPr>
                <w:rFonts w:cs="Arial"/>
                <w:sz w:val="28"/>
                <w:vertAlign w:val="subscript"/>
                <w:lang w:val="pl-PL"/>
              </w:rPr>
              <w:tab/>
              <w:t>Kryteria oceny priorytet 2 – Turystyka</w:t>
            </w:r>
          </w:p>
        </w:tc>
      </w:tr>
      <w:tr w:rsidR="00870837" w:rsidRPr="009147E9" w14:paraId="0E0C6950" w14:textId="77777777" w:rsidTr="006B4C0C">
        <w:trPr>
          <w:gridBefore w:val="1"/>
          <w:gridAfter w:val="4"/>
          <w:wBefore w:w="2180" w:type="dxa"/>
          <w:wAfter w:w="1410" w:type="dxa"/>
          <w:jc w:val="center"/>
        </w:trPr>
        <w:tc>
          <w:tcPr>
            <w:tcW w:w="5470" w:type="dxa"/>
          </w:tcPr>
          <w:p w14:paraId="68C6FD65" w14:textId="1E20994B"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szCs w:val="22"/>
                <w:vertAlign w:val="subscript"/>
              </w:rPr>
            </w:pPr>
            <w:bookmarkStart w:id="98" w:name="_Toc214340492"/>
            <w:r w:rsidRPr="009147E9">
              <w:rPr>
                <w:rFonts w:ascii="Arial" w:hAnsi="Arial" w:cs="Arial"/>
                <w:color w:val="auto"/>
                <w:sz w:val="28"/>
                <w:vertAlign w:val="subscript"/>
              </w:rPr>
              <w:t xml:space="preserve">Příloha č. </w:t>
            </w:r>
            <w:r>
              <w:rPr>
                <w:rFonts w:ascii="Arial" w:hAnsi="Arial" w:cs="Arial"/>
                <w:color w:val="auto"/>
                <w:sz w:val="28"/>
                <w:vertAlign w:val="subscript"/>
              </w:rPr>
              <w:t>4</w:t>
            </w:r>
            <w:r w:rsidRPr="009147E9">
              <w:rPr>
                <w:rFonts w:ascii="Arial" w:hAnsi="Arial" w:cs="Arial"/>
                <w:color w:val="auto"/>
                <w:sz w:val="28"/>
                <w:vertAlign w:val="subscript"/>
              </w:rPr>
              <w:tab/>
            </w:r>
            <w:bookmarkEnd w:id="98"/>
            <w:r w:rsidRPr="009147E9">
              <w:rPr>
                <w:rFonts w:ascii="Arial" w:hAnsi="Arial" w:cs="Arial"/>
                <w:color w:val="auto"/>
                <w:sz w:val="28"/>
                <w:vertAlign w:val="subscript"/>
              </w:rPr>
              <w:t xml:space="preserve">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3 - Doprava</w:t>
            </w:r>
          </w:p>
        </w:tc>
        <w:tc>
          <w:tcPr>
            <w:tcW w:w="6946" w:type="dxa"/>
            <w:gridSpan w:val="4"/>
          </w:tcPr>
          <w:p w14:paraId="34F3F50B"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4</w:t>
            </w:r>
            <w:r w:rsidRPr="009147E9">
              <w:rPr>
                <w:rFonts w:cs="Arial"/>
                <w:sz w:val="28"/>
                <w:vertAlign w:val="subscript"/>
                <w:lang w:val="pl-PL"/>
              </w:rPr>
              <w:tab/>
              <w:t>Kryteria oceny priorytet 3 – Transport</w:t>
            </w:r>
          </w:p>
        </w:tc>
      </w:tr>
      <w:tr w:rsidR="00870837" w:rsidRPr="009147E9" w14:paraId="0DDA901D" w14:textId="77777777" w:rsidTr="006B4C0C">
        <w:trPr>
          <w:gridBefore w:val="1"/>
          <w:gridAfter w:val="4"/>
          <w:wBefore w:w="2180" w:type="dxa"/>
          <w:wAfter w:w="1410" w:type="dxa"/>
          <w:jc w:val="center"/>
        </w:trPr>
        <w:tc>
          <w:tcPr>
            <w:tcW w:w="5470" w:type="dxa"/>
          </w:tcPr>
          <w:p w14:paraId="0D30CC07" w14:textId="2C889F7A"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5</w:t>
            </w:r>
            <w:r w:rsidRPr="009147E9">
              <w:rPr>
                <w:rFonts w:ascii="Arial" w:hAnsi="Arial" w:cs="Arial"/>
                <w:color w:val="auto"/>
                <w:sz w:val="28"/>
                <w:vertAlign w:val="subscript"/>
              </w:rPr>
              <w:t xml:space="preserve">       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4 - </w:t>
            </w:r>
            <w:r w:rsidR="00EF647A">
              <w:rPr>
                <w:rFonts w:ascii="Arial" w:hAnsi="Arial" w:cs="Arial"/>
                <w:color w:val="auto"/>
                <w:sz w:val="28"/>
                <w:vertAlign w:val="subscript"/>
              </w:rPr>
              <w:t>Z</w:t>
            </w:r>
            <w:r w:rsidR="00EF647A" w:rsidRPr="00EF647A">
              <w:rPr>
                <w:rFonts w:ascii="Arial" w:hAnsi="Arial" w:cs="Arial"/>
                <w:color w:val="auto"/>
                <w:sz w:val="28"/>
                <w:vertAlign w:val="subscript"/>
              </w:rPr>
              <w:t>lepšení podmínek pro přeshraniční spolupráci</w:t>
            </w:r>
          </w:p>
        </w:tc>
        <w:tc>
          <w:tcPr>
            <w:tcW w:w="6946" w:type="dxa"/>
            <w:gridSpan w:val="4"/>
          </w:tcPr>
          <w:p w14:paraId="240FD13B" w14:textId="105AD49A"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5</w:t>
            </w:r>
            <w:r w:rsidRPr="009147E9">
              <w:rPr>
                <w:rFonts w:cs="Arial"/>
                <w:sz w:val="28"/>
                <w:vertAlign w:val="subscript"/>
                <w:lang w:val="pl-PL"/>
              </w:rPr>
              <w:t xml:space="preserve">      Kryteria oceny priorytet 4 –</w:t>
            </w:r>
            <w:r w:rsidR="00EF647A" w:rsidRPr="00EF647A">
              <w:rPr>
                <w:rFonts w:cs="Arial"/>
                <w:sz w:val="28"/>
                <w:vertAlign w:val="subscript"/>
                <w:lang w:val="pl-PL"/>
              </w:rPr>
              <w:t>Poprawa warunków dla współpracy transgranicznej</w:t>
            </w:r>
          </w:p>
        </w:tc>
      </w:tr>
      <w:tr w:rsidR="00870837" w:rsidRPr="009147E9" w14:paraId="3373CCA5" w14:textId="77777777" w:rsidTr="006B4C0C">
        <w:trPr>
          <w:gridBefore w:val="1"/>
          <w:gridAfter w:val="4"/>
          <w:wBefore w:w="2180" w:type="dxa"/>
          <w:wAfter w:w="1410" w:type="dxa"/>
          <w:jc w:val="center"/>
        </w:trPr>
        <w:tc>
          <w:tcPr>
            <w:tcW w:w="5470" w:type="dxa"/>
          </w:tcPr>
          <w:p w14:paraId="14D76D8C" w14:textId="079AE42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6</w:t>
            </w:r>
            <w:r w:rsidRPr="009147E9">
              <w:t xml:space="preserve">      </w:t>
            </w:r>
            <w:r w:rsidRPr="009147E9">
              <w:rPr>
                <w:rFonts w:ascii="Arial" w:hAnsi="Arial" w:cs="Arial"/>
                <w:color w:val="auto"/>
                <w:sz w:val="28"/>
                <w:vertAlign w:val="subscript"/>
              </w:rPr>
              <w:t xml:space="preserve">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4 - </w:t>
            </w:r>
            <w:proofErr w:type="spellStart"/>
            <w:r w:rsidR="00EF647A" w:rsidRPr="00EF647A">
              <w:rPr>
                <w:rFonts w:ascii="Arial" w:hAnsi="Arial" w:cs="Arial"/>
                <w:color w:val="auto"/>
                <w:sz w:val="28"/>
                <w:vertAlign w:val="subscript"/>
              </w:rPr>
              <w:t>Prouhloubení</w:t>
            </w:r>
            <w:proofErr w:type="spellEnd"/>
            <w:r w:rsidR="00EF647A" w:rsidRPr="00EF647A">
              <w:rPr>
                <w:rFonts w:ascii="Arial" w:hAnsi="Arial" w:cs="Arial"/>
                <w:color w:val="auto"/>
                <w:sz w:val="28"/>
                <w:vertAlign w:val="subscript"/>
              </w:rPr>
              <w:t xml:space="preserve"> přeshraničních vazeb</w:t>
            </w:r>
            <w:r w:rsidRPr="009147E9">
              <w:rPr>
                <w:rFonts w:ascii="Arial" w:hAnsi="Arial" w:cs="Arial"/>
                <w:color w:val="auto"/>
                <w:sz w:val="28"/>
                <w:vertAlign w:val="subscript"/>
              </w:rPr>
              <w:t xml:space="preserve"> </w:t>
            </w:r>
          </w:p>
        </w:tc>
        <w:tc>
          <w:tcPr>
            <w:tcW w:w="6946" w:type="dxa"/>
            <w:gridSpan w:val="4"/>
          </w:tcPr>
          <w:p w14:paraId="27925280" w14:textId="1EE58098"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6</w:t>
            </w:r>
            <w:r w:rsidRPr="009147E9">
              <w:rPr>
                <w:rFonts w:cs="Arial"/>
                <w:sz w:val="28"/>
                <w:vertAlign w:val="subscript"/>
                <w:lang w:val="pl-PL"/>
              </w:rPr>
              <w:t xml:space="preserve">    Kryteria oceny priorytet 4 – </w:t>
            </w:r>
            <w:r w:rsidR="00EF647A">
              <w:rPr>
                <w:rFonts w:cs="Arial"/>
                <w:sz w:val="28"/>
                <w:vertAlign w:val="subscript"/>
                <w:lang w:val="pl-PL"/>
              </w:rPr>
              <w:t>P</w:t>
            </w:r>
            <w:r w:rsidR="00EF647A" w:rsidRPr="00EF647A">
              <w:rPr>
                <w:rFonts w:cs="Arial"/>
                <w:sz w:val="28"/>
                <w:vertAlign w:val="subscript"/>
                <w:lang w:val="pl-PL"/>
              </w:rPr>
              <w:t>ogłębianie więzi transgranicznych</w:t>
            </w:r>
          </w:p>
        </w:tc>
      </w:tr>
      <w:tr w:rsidR="00870837" w:rsidRPr="00642A76" w14:paraId="4AD17FF7" w14:textId="77777777" w:rsidTr="006B4C0C">
        <w:trPr>
          <w:gridBefore w:val="1"/>
          <w:gridAfter w:val="4"/>
          <w:wBefore w:w="2180" w:type="dxa"/>
          <w:wAfter w:w="1410" w:type="dxa"/>
          <w:jc w:val="center"/>
        </w:trPr>
        <w:tc>
          <w:tcPr>
            <w:tcW w:w="5470" w:type="dxa"/>
          </w:tcPr>
          <w:p w14:paraId="7C7EAF1A" w14:textId="7777777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9147E9">
              <w:rPr>
                <w:rFonts w:ascii="Arial" w:hAnsi="Arial" w:cs="Arial"/>
                <w:color w:val="auto"/>
                <w:sz w:val="28"/>
                <w:vertAlign w:val="subscript"/>
              </w:rPr>
              <w:t xml:space="preserve">Příloha č. </w:t>
            </w:r>
            <w:r>
              <w:rPr>
                <w:rFonts w:ascii="Arial" w:hAnsi="Arial" w:cs="Arial"/>
                <w:color w:val="auto"/>
                <w:sz w:val="28"/>
                <w:vertAlign w:val="subscript"/>
              </w:rPr>
              <w:t>7</w:t>
            </w:r>
            <w:r w:rsidRPr="009147E9">
              <w:t xml:space="preserve">         </w:t>
            </w:r>
            <w:r w:rsidRPr="009147E9">
              <w:rPr>
                <w:rFonts w:ascii="Arial" w:hAnsi="Arial" w:cs="Arial"/>
                <w:color w:val="auto"/>
                <w:sz w:val="28"/>
                <w:vertAlign w:val="subscript"/>
              </w:rPr>
              <w:t xml:space="preserve">Kritéria </w:t>
            </w:r>
            <w:proofErr w:type="spellStart"/>
            <w:r w:rsidRPr="009147E9">
              <w:rPr>
                <w:rFonts w:ascii="Arial" w:hAnsi="Arial" w:cs="Arial"/>
                <w:color w:val="auto"/>
                <w:sz w:val="28"/>
                <w:vertAlign w:val="subscript"/>
              </w:rPr>
              <w:t>hodnocení_priorita</w:t>
            </w:r>
            <w:proofErr w:type="spellEnd"/>
            <w:r w:rsidRPr="009147E9">
              <w:rPr>
                <w:rFonts w:ascii="Arial" w:hAnsi="Arial" w:cs="Arial"/>
                <w:color w:val="auto"/>
                <w:sz w:val="28"/>
                <w:vertAlign w:val="subscript"/>
              </w:rPr>
              <w:t xml:space="preserve"> 5 - Podnikání</w:t>
            </w:r>
          </w:p>
        </w:tc>
        <w:tc>
          <w:tcPr>
            <w:tcW w:w="6946" w:type="dxa"/>
            <w:gridSpan w:val="4"/>
          </w:tcPr>
          <w:p w14:paraId="23107E7E" w14:textId="77777777" w:rsidR="00870837" w:rsidRPr="008C6B87" w:rsidRDefault="00870837" w:rsidP="00870837">
            <w:pPr>
              <w:shd w:val="clear" w:color="auto" w:fill="FFFFFF" w:themeFill="background1"/>
              <w:spacing w:beforeLines="40" w:before="96" w:afterLines="40" w:after="96"/>
              <w:jc w:val="both"/>
              <w:rPr>
                <w:rFonts w:cs="Arial"/>
                <w:sz w:val="28"/>
                <w:vertAlign w:val="subscript"/>
              </w:rPr>
            </w:pPr>
            <w:r w:rsidRPr="009147E9">
              <w:rPr>
                <w:rFonts w:cs="Arial"/>
                <w:sz w:val="28"/>
                <w:vertAlign w:val="subscript"/>
                <w:lang w:val="pl-PL"/>
              </w:rPr>
              <w:t xml:space="preserve">Załącznik nr </w:t>
            </w:r>
            <w:r>
              <w:rPr>
                <w:rFonts w:cs="Arial"/>
                <w:sz w:val="28"/>
                <w:vertAlign w:val="subscript"/>
                <w:lang w:val="pl-PL"/>
              </w:rPr>
              <w:t>7</w:t>
            </w:r>
            <w:r w:rsidRPr="009147E9">
              <w:rPr>
                <w:rFonts w:cs="Arial"/>
                <w:sz w:val="28"/>
                <w:vertAlign w:val="subscript"/>
                <w:lang w:val="pl-PL"/>
              </w:rPr>
              <w:t xml:space="preserve">      Kryteria oceny priorytet 5 – Przedsiębiorczość</w:t>
            </w:r>
          </w:p>
        </w:tc>
      </w:tr>
      <w:tr w:rsidR="00870837" w:rsidRPr="00642A76" w14:paraId="615F8734" w14:textId="77777777" w:rsidTr="006B4C0C">
        <w:trPr>
          <w:gridBefore w:val="1"/>
          <w:gridAfter w:val="4"/>
          <w:wBefore w:w="2180" w:type="dxa"/>
          <w:wAfter w:w="1410" w:type="dxa"/>
          <w:jc w:val="center"/>
        </w:trPr>
        <w:tc>
          <w:tcPr>
            <w:tcW w:w="5470" w:type="dxa"/>
          </w:tcPr>
          <w:p w14:paraId="6226F88D" w14:textId="77777777" w:rsidR="00870837" w:rsidRPr="009147E9" w:rsidRDefault="00870837" w:rsidP="00870837">
            <w:pPr>
              <w:pStyle w:val="Default"/>
              <w:shd w:val="clear" w:color="auto" w:fill="FFFFFF" w:themeFill="background1"/>
              <w:spacing w:beforeLines="40" w:before="96" w:afterLines="40" w:after="96"/>
              <w:jc w:val="both"/>
              <w:rPr>
                <w:rFonts w:ascii="Arial" w:hAnsi="Arial" w:cs="Arial"/>
                <w:color w:val="auto"/>
                <w:sz w:val="28"/>
                <w:vertAlign w:val="subscript"/>
              </w:rPr>
            </w:pPr>
            <w:r w:rsidRPr="00E5688A">
              <w:rPr>
                <w:rFonts w:ascii="Arial" w:hAnsi="Arial" w:cs="Arial"/>
                <w:color w:val="auto"/>
                <w:sz w:val="28"/>
                <w:vertAlign w:val="subscript"/>
              </w:rPr>
              <w:t>Příloha č. 8</w:t>
            </w:r>
            <w:r w:rsidRPr="00E5688A">
              <w:rPr>
                <w:rFonts w:ascii="Arial" w:hAnsi="Arial" w:cs="Arial"/>
                <w:color w:val="auto"/>
                <w:sz w:val="28"/>
                <w:vertAlign w:val="subscript"/>
              </w:rPr>
              <w:tab/>
              <w:t>Jednací řád Společného panelu expertů</w:t>
            </w:r>
          </w:p>
        </w:tc>
        <w:tc>
          <w:tcPr>
            <w:tcW w:w="6946" w:type="dxa"/>
            <w:gridSpan w:val="4"/>
          </w:tcPr>
          <w:p w14:paraId="0C1A208D" w14:textId="77777777" w:rsidR="00870837" w:rsidRPr="009147E9" w:rsidRDefault="00870837" w:rsidP="00870837">
            <w:pPr>
              <w:shd w:val="clear" w:color="auto" w:fill="FFFFFF" w:themeFill="background1"/>
              <w:spacing w:beforeLines="40" w:before="96" w:afterLines="40" w:after="96"/>
              <w:jc w:val="both"/>
              <w:rPr>
                <w:rFonts w:cs="Arial"/>
                <w:sz w:val="28"/>
                <w:vertAlign w:val="subscript"/>
                <w:lang w:val="pl-PL"/>
              </w:rPr>
            </w:pPr>
            <w:r w:rsidRPr="009147E9">
              <w:rPr>
                <w:rFonts w:cs="Arial"/>
                <w:sz w:val="28"/>
                <w:vertAlign w:val="subscript"/>
                <w:lang w:val="pl-PL"/>
              </w:rPr>
              <w:t xml:space="preserve">Załącznik nr </w:t>
            </w:r>
            <w:r>
              <w:rPr>
                <w:rFonts w:cs="Arial"/>
                <w:sz w:val="28"/>
                <w:vertAlign w:val="subscript"/>
                <w:lang w:val="pl-PL"/>
              </w:rPr>
              <w:t>8</w:t>
            </w:r>
            <w:r w:rsidRPr="009147E9">
              <w:rPr>
                <w:rFonts w:cs="Arial"/>
                <w:sz w:val="28"/>
                <w:vertAlign w:val="subscript"/>
                <w:lang w:val="pl-PL"/>
              </w:rPr>
              <w:tab/>
              <w:t>Regulamin Wspólnego Panelu Ekspertów</w:t>
            </w:r>
          </w:p>
        </w:tc>
      </w:tr>
    </w:tbl>
    <w:p w14:paraId="106B5E4F" w14:textId="77777777" w:rsidR="00EA67D2" w:rsidRPr="009147E9" w:rsidRDefault="00EA67D2" w:rsidP="00A32ACE">
      <w:pPr>
        <w:shd w:val="clear" w:color="auto" w:fill="FFFFFF" w:themeFill="background1"/>
      </w:pPr>
    </w:p>
    <w:p w14:paraId="5E920410" w14:textId="77777777" w:rsidR="00A0624E" w:rsidRPr="00B93FEB" w:rsidRDefault="00C26594" w:rsidP="00CA3B5A">
      <w:pPr>
        <w:shd w:val="clear" w:color="auto" w:fill="FFFFFF" w:themeFill="background1"/>
        <w:tabs>
          <w:tab w:val="left" w:pos="927"/>
        </w:tabs>
        <w:spacing w:beforeLines="40" w:before="96" w:afterLines="40" w:after="96"/>
        <w:rPr>
          <w:rFonts w:cs="Arial"/>
        </w:rPr>
      </w:pPr>
      <w:r>
        <w:rPr>
          <w:rFonts w:cs="Arial"/>
        </w:rPr>
        <w:tab/>
      </w:r>
    </w:p>
    <w:sectPr w:rsidR="00A0624E" w:rsidRPr="00B93FEB" w:rsidSect="00651094">
      <w:headerReference w:type="default" r:id="rId94"/>
      <w:footerReference w:type="default" r:id="rId95"/>
      <w:headerReference w:type="first" r:id="rId96"/>
      <w:footerReference w:type="first" r:id="rId9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B44E7" w14:textId="77777777" w:rsidR="00FA73BF" w:rsidRDefault="00FA73BF" w:rsidP="00A0624E">
      <w:pPr>
        <w:spacing w:after="0"/>
      </w:pPr>
      <w:r>
        <w:separator/>
      </w:r>
    </w:p>
  </w:endnote>
  <w:endnote w:type="continuationSeparator" w:id="0">
    <w:p w14:paraId="43E3DB64" w14:textId="77777777" w:rsidR="00FA73BF" w:rsidRDefault="00FA73BF" w:rsidP="00A062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177733"/>
      <w:docPartObj>
        <w:docPartGallery w:val="Page Numbers (Bottom of Page)"/>
        <w:docPartUnique/>
      </w:docPartObj>
    </w:sdtPr>
    <w:sdtEndPr/>
    <w:sdtContent>
      <w:p w14:paraId="62DF8E6E" w14:textId="77777777" w:rsidR="00FF1BD5" w:rsidRDefault="00FF1BD5">
        <w:pPr>
          <w:pStyle w:val="Zpat"/>
          <w:jc w:val="center"/>
        </w:pPr>
        <w:r>
          <w:fldChar w:fldCharType="begin"/>
        </w:r>
        <w:r>
          <w:instrText>PAGE   \* MERGEFORMAT</w:instrText>
        </w:r>
        <w:r>
          <w:fldChar w:fldCharType="separate"/>
        </w:r>
        <w:r>
          <w:rPr>
            <w:noProof/>
          </w:rPr>
          <w:t>36</w:t>
        </w:r>
        <w:r>
          <w:rPr>
            <w:noProof/>
          </w:rPr>
          <w:fldChar w:fldCharType="end"/>
        </w:r>
      </w:p>
    </w:sdtContent>
  </w:sdt>
  <w:p w14:paraId="356806ED" w14:textId="77777777" w:rsidR="00FF1BD5" w:rsidRDefault="00FF1B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398" w:type="dxa"/>
      <w:tblCellSpacing w:w="56" w:type="dxa"/>
      <w:tblInd w:w="-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5221"/>
      <w:gridCol w:w="5091"/>
    </w:tblGrid>
    <w:tr w:rsidR="0055345C" w14:paraId="700A4C30" w14:textId="77777777" w:rsidTr="005544DC">
      <w:trPr>
        <w:tblCellSpacing w:w="56" w:type="dxa"/>
      </w:trPr>
      <w:tc>
        <w:tcPr>
          <w:tcW w:w="4918" w:type="dxa"/>
          <w:vAlign w:val="center"/>
        </w:tcPr>
        <w:p w14:paraId="355EA7BC" w14:textId="77777777" w:rsidR="0055345C" w:rsidRDefault="0055345C" w:rsidP="0055345C">
          <w:r>
            <w:rPr>
              <w:noProof/>
            </w:rPr>
            <w:drawing>
              <wp:inline distT="0" distB="0" distL="0" distR="0" wp14:anchorId="59C4F690" wp14:editId="7433DD15">
                <wp:extent cx="540000" cy="360000"/>
                <wp:effectExtent l="0" t="0" r="0" b="0"/>
                <wp:docPr id="12" name="Grafický 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cký objekt 6"/>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40000" cy="360000"/>
                        </a:xfrm>
                        <a:prstGeom prst="rect">
                          <a:avLst/>
                        </a:prstGeom>
                        <a:effectLst/>
                      </pic:spPr>
                    </pic:pic>
                  </a:graphicData>
                </a:graphic>
              </wp:inline>
            </w:drawing>
          </w:r>
        </w:p>
      </w:tc>
      <w:tc>
        <w:tcPr>
          <w:tcW w:w="5109" w:type="dxa"/>
          <w:vAlign w:val="center"/>
        </w:tcPr>
        <w:p w14:paraId="0B55A0CE" w14:textId="77777777" w:rsidR="0055345C" w:rsidRDefault="0055345C" w:rsidP="0055345C">
          <w:pPr>
            <w:jc w:val="center"/>
          </w:pPr>
          <w:r>
            <w:rPr>
              <w:noProof/>
            </w:rPr>
            <w:drawing>
              <wp:inline distT="0" distB="0" distL="0" distR="0" wp14:anchorId="04B5689E" wp14:editId="3E7B1DC9">
                <wp:extent cx="1578947" cy="360000"/>
                <wp:effectExtent l="0" t="0" r="0" b="0"/>
                <wp:docPr id="13" name="Grafický 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cký objekt 4"/>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578947" cy="360000"/>
                        </a:xfrm>
                        <a:prstGeom prst="rect">
                          <a:avLst/>
                        </a:prstGeom>
                      </pic:spPr>
                    </pic:pic>
                  </a:graphicData>
                </a:graphic>
              </wp:inline>
            </w:drawing>
          </w:r>
        </w:p>
      </w:tc>
      <w:tc>
        <w:tcPr>
          <w:tcW w:w="4923" w:type="dxa"/>
          <w:vAlign w:val="center"/>
        </w:tcPr>
        <w:p w14:paraId="6F06B994" w14:textId="77777777" w:rsidR="0055345C" w:rsidRDefault="0055345C" w:rsidP="0055345C">
          <w:pPr>
            <w:jc w:val="right"/>
          </w:pPr>
          <w:r>
            <w:rPr>
              <w:noProof/>
            </w:rPr>
            <w:drawing>
              <wp:inline distT="0" distB="0" distL="0" distR="0" wp14:anchorId="14327E31" wp14:editId="701FCCEE">
                <wp:extent cx="575999" cy="360000"/>
                <wp:effectExtent l="0" t="0" r="0" b="0"/>
                <wp:docPr id="19" name="Grafický objek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cký objekt 5"/>
                        <pic:cNvPicPr/>
                      </pic:nvPicPr>
                      <pic:blipFill rotWithShape="1">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rcRect/>
                        <a:stretch/>
                      </pic:blipFill>
                      <pic:spPr bwMode="auto">
                        <a:xfrm>
                          <a:off x="0" y="0"/>
                          <a:ext cx="575999" cy="360000"/>
                        </a:xfrm>
                        <a:prstGeom prst="rect">
                          <a:avLst/>
                        </a:prstGeom>
                        <a:ln>
                          <a:noFill/>
                        </a:ln>
                        <a:effectLst/>
                        <a:extLst>
                          <a:ext uri="{53640926-AAD7-44D8-BBD7-CCE9431645EC}">
                            <a14:shadowObscured xmlns:a14="http://schemas.microsoft.com/office/drawing/2010/main"/>
                          </a:ext>
                        </a:extLst>
                      </pic:spPr>
                    </pic:pic>
                  </a:graphicData>
                </a:graphic>
              </wp:inline>
            </w:drawing>
          </w:r>
        </w:p>
      </w:tc>
    </w:tr>
  </w:tbl>
  <w:p w14:paraId="6F10C328" w14:textId="77777777" w:rsidR="0055345C" w:rsidRDefault="005534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145A2" w14:textId="77777777" w:rsidR="00FA73BF" w:rsidRDefault="00FA73BF" w:rsidP="00A0624E">
      <w:pPr>
        <w:spacing w:after="0"/>
      </w:pPr>
      <w:r>
        <w:separator/>
      </w:r>
    </w:p>
  </w:footnote>
  <w:footnote w:type="continuationSeparator" w:id="0">
    <w:p w14:paraId="35964826" w14:textId="77777777" w:rsidR="00FA73BF" w:rsidRDefault="00FA73BF" w:rsidP="00A0624E">
      <w:pPr>
        <w:spacing w:after="0"/>
      </w:pPr>
      <w:r>
        <w:continuationSeparator/>
      </w:r>
    </w:p>
  </w:footnote>
  <w:footnote w:id="1">
    <w:p w14:paraId="6A2D4219" w14:textId="539B1400" w:rsidR="00B92DB3" w:rsidRDefault="00B92DB3">
      <w:pPr>
        <w:pStyle w:val="Textpoznpodarou"/>
      </w:pPr>
      <w:ins w:id="88" w:author="Pikna Jan" w:date="2023-01-16T08:41:00Z">
        <w:r>
          <w:rPr>
            <w:rStyle w:val="Znakapoznpodarou"/>
          </w:rPr>
          <w:footnoteRef/>
        </w:r>
        <w:r>
          <w:t xml:space="preserve"> </w:t>
        </w:r>
        <w:r w:rsidRPr="00B92DB3">
          <w:t>Týká se pouze výzev na silniční projekty a na mosty. Pro železniční projekty a pro opatření na rozvoj dopravy není hodnocení přínosu pro životní prostředí relevantní.</w:t>
        </w:r>
      </w:ins>
    </w:p>
  </w:footnote>
  <w:footnote w:id="2">
    <w:p w14:paraId="6E020282" w14:textId="0E351FAC" w:rsidR="006771E0" w:rsidRDefault="006771E0">
      <w:pPr>
        <w:pStyle w:val="Textpoznpodarou"/>
      </w:pPr>
      <w:ins w:id="90" w:author="Pikna Jan" w:date="2023-01-16T08:41:00Z">
        <w:r>
          <w:rPr>
            <w:rStyle w:val="Znakapoznpodarou"/>
          </w:rPr>
          <w:footnoteRef/>
        </w:r>
        <w:r>
          <w:t xml:space="preserve"> </w:t>
        </w:r>
      </w:ins>
      <w:proofErr w:type="spellStart"/>
      <w:ins w:id="91" w:author="Pikna Jan" w:date="2023-02-03T10:23:00Z">
        <w:r w:rsidR="003F49B5" w:rsidRPr="003F49B5">
          <w:t>Dotyczy</w:t>
        </w:r>
        <w:proofErr w:type="spellEnd"/>
        <w:r w:rsidR="003F49B5" w:rsidRPr="003F49B5">
          <w:t xml:space="preserve"> to </w:t>
        </w:r>
        <w:proofErr w:type="spellStart"/>
        <w:r w:rsidR="003F49B5" w:rsidRPr="003F49B5">
          <w:t>wyłącznie</w:t>
        </w:r>
        <w:proofErr w:type="spellEnd"/>
        <w:r w:rsidR="003F49B5" w:rsidRPr="003F49B5">
          <w:t xml:space="preserve"> </w:t>
        </w:r>
        <w:proofErr w:type="spellStart"/>
        <w:r w:rsidR="003F49B5" w:rsidRPr="003F49B5">
          <w:t>naborów</w:t>
        </w:r>
        <w:proofErr w:type="spellEnd"/>
        <w:r w:rsidR="003F49B5" w:rsidRPr="003F49B5">
          <w:t xml:space="preserve"> </w:t>
        </w:r>
        <w:proofErr w:type="spellStart"/>
        <w:r w:rsidR="003F49B5" w:rsidRPr="003F49B5">
          <w:t>drogowych</w:t>
        </w:r>
        <w:proofErr w:type="spellEnd"/>
        <w:r w:rsidR="003F49B5" w:rsidRPr="003F49B5">
          <w:t xml:space="preserve"> i </w:t>
        </w:r>
        <w:proofErr w:type="spellStart"/>
        <w:r w:rsidR="003F49B5" w:rsidRPr="003F49B5">
          <w:t>mostowych</w:t>
        </w:r>
        <w:proofErr w:type="spellEnd"/>
        <w:r w:rsidR="003F49B5" w:rsidRPr="003F49B5">
          <w:t xml:space="preserve">. W </w:t>
        </w:r>
        <w:proofErr w:type="spellStart"/>
        <w:r w:rsidR="003F49B5" w:rsidRPr="003F49B5">
          <w:t>przypadku</w:t>
        </w:r>
        <w:proofErr w:type="spellEnd"/>
        <w:r w:rsidR="003F49B5" w:rsidRPr="003F49B5">
          <w:t xml:space="preserve"> </w:t>
        </w:r>
        <w:proofErr w:type="spellStart"/>
        <w:r w:rsidR="003F49B5" w:rsidRPr="003F49B5">
          <w:t>naborów</w:t>
        </w:r>
        <w:proofErr w:type="spellEnd"/>
        <w:r w:rsidR="003F49B5" w:rsidRPr="003F49B5">
          <w:t xml:space="preserve"> </w:t>
        </w:r>
        <w:proofErr w:type="spellStart"/>
        <w:r w:rsidR="003F49B5" w:rsidRPr="003F49B5">
          <w:t>kolejowych</w:t>
        </w:r>
        <w:proofErr w:type="spellEnd"/>
        <w:r w:rsidR="003F49B5" w:rsidRPr="003F49B5">
          <w:t xml:space="preserve"> i </w:t>
        </w:r>
        <w:proofErr w:type="spellStart"/>
        <w:r w:rsidR="003F49B5" w:rsidRPr="003F49B5">
          <w:t>naborów</w:t>
        </w:r>
        <w:proofErr w:type="spellEnd"/>
        <w:r w:rsidR="003F49B5" w:rsidRPr="003F49B5">
          <w:t xml:space="preserve"> </w:t>
        </w:r>
        <w:proofErr w:type="spellStart"/>
        <w:r w:rsidR="003F49B5" w:rsidRPr="003F49B5">
          <w:t>dla</w:t>
        </w:r>
        <w:proofErr w:type="spellEnd"/>
        <w:r w:rsidR="003F49B5" w:rsidRPr="003F49B5">
          <w:t xml:space="preserve"> </w:t>
        </w:r>
        <w:proofErr w:type="spellStart"/>
        <w:r w:rsidR="003F49B5" w:rsidRPr="003F49B5">
          <w:t>działanń</w:t>
        </w:r>
        <w:proofErr w:type="spellEnd"/>
        <w:r w:rsidR="003F49B5" w:rsidRPr="003F49B5">
          <w:t xml:space="preserve"> na </w:t>
        </w:r>
        <w:proofErr w:type="spellStart"/>
        <w:r w:rsidR="003F49B5" w:rsidRPr="003F49B5">
          <w:t>rozwój</w:t>
        </w:r>
        <w:proofErr w:type="spellEnd"/>
        <w:r w:rsidR="003F49B5" w:rsidRPr="003F49B5">
          <w:t xml:space="preserve"> transportu </w:t>
        </w:r>
        <w:proofErr w:type="spellStart"/>
        <w:r w:rsidR="003F49B5" w:rsidRPr="003F49B5">
          <w:t>ocena</w:t>
        </w:r>
        <w:proofErr w:type="spellEnd"/>
        <w:r w:rsidR="003F49B5" w:rsidRPr="003F49B5">
          <w:t xml:space="preserve"> </w:t>
        </w:r>
        <w:proofErr w:type="spellStart"/>
        <w:r w:rsidR="003F49B5" w:rsidRPr="003F49B5">
          <w:t>korzyści</w:t>
        </w:r>
        <w:proofErr w:type="spellEnd"/>
        <w:r w:rsidR="003F49B5" w:rsidRPr="003F49B5">
          <w:t xml:space="preserve"> </w:t>
        </w:r>
        <w:proofErr w:type="spellStart"/>
        <w:r w:rsidR="003F49B5" w:rsidRPr="003F49B5">
          <w:t>dla</w:t>
        </w:r>
        <w:proofErr w:type="spellEnd"/>
        <w:r w:rsidR="003F49B5" w:rsidRPr="003F49B5">
          <w:t xml:space="preserve"> </w:t>
        </w:r>
        <w:proofErr w:type="spellStart"/>
        <w:r w:rsidR="003F49B5" w:rsidRPr="003F49B5">
          <w:t>środowiska</w:t>
        </w:r>
        <w:proofErr w:type="spellEnd"/>
        <w:r w:rsidR="003F49B5" w:rsidRPr="003F49B5">
          <w:t xml:space="preserve"> </w:t>
        </w:r>
        <w:proofErr w:type="spellStart"/>
        <w:r w:rsidR="003F49B5" w:rsidRPr="003F49B5">
          <w:t>nie</w:t>
        </w:r>
        <w:proofErr w:type="spellEnd"/>
        <w:r w:rsidR="003F49B5" w:rsidRPr="003F49B5">
          <w:t xml:space="preserve"> jest </w:t>
        </w:r>
        <w:proofErr w:type="spellStart"/>
        <w:r w:rsidR="003F49B5" w:rsidRPr="003F49B5">
          <w:t>istotna</w:t>
        </w:r>
        <w:proofErr w:type="spellEnd"/>
        <w:r w:rsidR="003F49B5" w:rsidRPr="003F49B5">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4A2B" w14:textId="7D8F3745" w:rsidR="00FF1BD5" w:rsidRPr="009917B9" w:rsidRDefault="00FF1BD5" w:rsidP="009917B9">
    <w:pPr>
      <w:rPr>
        <w:sz w:val="18"/>
        <w:szCs w:val="18"/>
        <w:lang w:val="pl-PL"/>
      </w:rPr>
    </w:pPr>
    <w:r w:rsidRPr="009917B9">
      <w:rPr>
        <w:sz w:val="18"/>
        <w:szCs w:val="18"/>
      </w:rPr>
      <w:t xml:space="preserve">Metodika kontroly a hodnocení </w:t>
    </w:r>
    <w:r w:rsidR="001C26CD">
      <w:rPr>
        <w:sz w:val="18"/>
        <w:szCs w:val="18"/>
      </w:rPr>
      <w:t>žádostí</w:t>
    </w:r>
    <w:r w:rsidR="002034C9">
      <w:rPr>
        <w:sz w:val="18"/>
        <w:szCs w:val="18"/>
      </w:rPr>
      <w:t xml:space="preserve"> o podporu, verze </w:t>
    </w:r>
    <w:ins w:id="99" w:author="Pikna Jan" w:date="2023-01-16T08:40:00Z">
      <w:r w:rsidR="00B92DB3">
        <w:rPr>
          <w:sz w:val="18"/>
          <w:szCs w:val="18"/>
        </w:rPr>
        <w:t>2</w:t>
      </w:r>
    </w:ins>
    <w:del w:id="100" w:author="Pikna Jan" w:date="2023-01-16T08:40:00Z">
      <w:r w:rsidR="002034C9" w:rsidDel="00B92DB3">
        <w:rPr>
          <w:sz w:val="18"/>
          <w:szCs w:val="18"/>
        </w:rPr>
        <w:delText>1</w:delText>
      </w:r>
    </w:del>
    <w:r w:rsidRPr="009917B9">
      <w:rPr>
        <w:sz w:val="18"/>
        <w:szCs w:val="18"/>
      </w:rPr>
      <w:t xml:space="preserve"> / </w:t>
    </w:r>
    <w:r w:rsidRPr="009917B9">
      <w:rPr>
        <w:sz w:val="18"/>
        <w:szCs w:val="18"/>
        <w:lang w:val="pl-PL"/>
      </w:rPr>
      <w:t xml:space="preserve">Metodyka kontroli i oceny </w:t>
    </w:r>
    <w:r w:rsidR="001C26CD">
      <w:rPr>
        <w:sz w:val="18"/>
        <w:szCs w:val="18"/>
        <w:lang w:val="pl-PL"/>
      </w:rPr>
      <w:t xml:space="preserve">wniosków </w:t>
    </w:r>
    <w:r w:rsidR="002034C9">
      <w:rPr>
        <w:sz w:val="18"/>
        <w:szCs w:val="18"/>
        <w:lang w:val="pl-PL"/>
      </w:rPr>
      <w:t xml:space="preserve">o dofinansowanie, wersja </w:t>
    </w:r>
    <w:ins w:id="101" w:author="Pikna Jan" w:date="2023-01-16T08:40:00Z">
      <w:r w:rsidR="00B92DB3">
        <w:rPr>
          <w:sz w:val="18"/>
          <w:szCs w:val="18"/>
          <w:lang w:val="pl-PL"/>
        </w:rPr>
        <w:t>2</w:t>
      </w:r>
    </w:ins>
    <w:del w:id="102" w:author="Pikna Jan" w:date="2023-01-16T08:40:00Z">
      <w:r w:rsidR="002034C9" w:rsidDel="00B92DB3">
        <w:rPr>
          <w:sz w:val="18"/>
          <w:szCs w:val="18"/>
          <w:lang w:val="pl-PL"/>
        </w:rPr>
        <w:delText>1</w:delText>
      </w:r>
    </w:del>
    <w:r w:rsidRPr="009917B9">
      <w:rPr>
        <w:sz w:val="18"/>
        <w:szCs w:val="18"/>
        <w:lang w:val="pl-PL"/>
      </w:rPr>
      <w:t xml:space="preserve"> </w:t>
    </w:r>
  </w:p>
  <w:p w14:paraId="1B1B53E7" w14:textId="77777777" w:rsidR="00FF1BD5" w:rsidRPr="009917B9" w:rsidRDefault="00FF1BD5" w:rsidP="009917B9">
    <w:pPr>
      <w:pStyle w:val="Zhlav"/>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7B970" w14:textId="36294888" w:rsidR="00FF1BD5" w:rsidRDefault="0055345C" w:rsidP="00237D2B">
    <w:pPr>
      <w:pStyle w:val="Zhlav"/>
      <w:jc w:val="center"/>
    </w:pPr>
    <w:r>
      <w:rPr>
        <w:noProof/>
      </w:rPr>
      <w:drawing>
        <wp:anchor distT="0" distB="0" distL="114300" distR="114300" simplePos="0" relativeHeight="251658240" behindDoc="0" locked="0" layoutInCell="1" allowOverlap="1" wp14:anchorId="3E5877E7" wp14:editId="57D5038E">
          <wp:simplePos x="0" y="0"/>
          <wp:positionH relativeFrom="margin">
            <wp:posOffset>-119380</wp:posOffset>
          </wp:positionH>
          <wp:positionV relativeFrom="margin">
            <wp:posOffset>-728980</wp:posOffset>
          </wp:positionV>
          <wp:extent cx="2924175" cy="702310"/>
          <wp:effectExtent l="0" t="0" r="9525" b="254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24175" cy="702310"/>
                  </a:xfrm>
                  <a:prstGeom prst="rect">
                    <a:avLst/>
                  </a:prstGeom>
                </pic:spPr>
              </pic:pic>
            </a:graphicData>
          </a:graphic>
          <wp14:sizeRelH relativeFrom="margin">
            <wp14:pctWidth>0</wp14:pctWidth>
          </wp14:sizeRelH>
          <wp14:sizeRelV relativeFrom="margin">
            <wp14:pctHeight>0</wp14:pctHeight>
          </wp14:sizeRelV>
        </wp:anchor>
      </w:drawing>
    </w:r>
  </w:p>
  <w:p w14:paraId="2BA80630" w14:textId="13BC3426" w:rsidR="00FF1BD5" w:rsidRDefault="00FF1BD5" w:rsidP="00237D2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D5C"/>
    <w:multiLevelType w:val="hybridMultilevel"/>
    <w:tmpl w:val="C4ACA2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D83977"/>
    <w:multiLevelType w:val="hybridMultilevel"/>
    <w:tmpl w:val="A0182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06A86"/>
    <w:multiLevelType w:val="hybridMultilevel"/>
    <w:tmpl w:val="6A64F804"/>
    <w:lvl w:ilvl="0" w:tplc="FD36BC1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75923"/>
    <w:multiLevelType w:val="hybridMultilevel"/>
    <w:tmpl w:val="FE4648CC"/>
    <w:lvl w:ilvl="0" w:tplc="F73444C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E298E"/>
    <w:multiLevelType w:val="multilevel"/>
    <w:tmpl w:val="EE3057B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1CE10AEC"/>
    <w:multiLevelType w:val="hybridMultilevel"/>
    <w:tmpl w:val="3F9CCB58"/>
    <w:lvl w:ilvl="0" w:tplc="592447D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077684"/>
    <w:multiLevelType w:val="hybridMultilevel"/>
    <w:tmpl w:val="F7D8AE76"/>
    <w:lvl w:ilvl="0" w:tplc="50E61214">
      <w:start w:val="1"/>
      <w:numFmt w:val="lowerLetter"/>
      <w:lvlText w:val="%1)"/>
      <w:lvlJc w:val="left"/>
      <w:pPr>
        <w:ind w:left="1110" w:hanging="7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2F156B"/>
    <w:multiLevelType w:val="hybridMultilevel"/>
    <w:tmpl w:val="DD9AF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7060F4"/>
    <w:multiLevelType w:val="hybridMultilevel"/>
    <w:tmpl w:val="655AB0C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C46BE4"/>
    <w:multiLevelType w:val="multilevel"/>
    <w:tmpl w:val="C8C25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AF9467C"/>
    <w:multiLevelType w:val="hybridMultilevel"/>
    <w:tmpl w:val="76A0373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0605B"/>
    <w:multiLevelType w:val="hybridMultilevel"/>
    <w:tmpl w:val="88302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01471A"/>
    <w:multiLevelType w:val="hybridMultilevel"/>
    <w:tmpl w:val="E2B84750"/>
    <w:lvl w:ilvl="0" w:tplc="6AB4EF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A3A49"/>
    <w:multiLevelType w:val="hybridMultilevel"/>
    <w:tmpl w:val="6A64F804"/>
    <w:lvl w:ilvl="0" w:tplc="FD36BC1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A571E0"/>
    <w:multiLevelType w:val="hybridMultilevel"/>
    <w:tmpl w:val="F7D8AE76"/>
    <w:lvl w:ilvl="0" w:tplc="50E61214">
      <w:start w:val="1"/>
      <w:numFmt w:val="lowerLetter"/>
      <w:lvlText w:val="%1)"/>
      <w:lvlJc w:val="left"/>
      <w:pPr>
        <w:ind w:left="1110" w:hanging="75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7A1843"/>
    <w:multiLevelType w:val="hybridMultilevel"/>
    <w:tmpl w:val="6914B228"/>
    <w:lvl w:ilvl="0" w:tplc="5AC48420">
      <w:start w:val="5"/>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1DF2369"/>
    <w:multiLevelType w:val="hybridMultilevel"/>
    <w:tmpl w:val="087823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A60EC2"/>
    <w:multiLevelType w:val="multilevel"/>
    <w:tmpl w:val="1B3E71C8"/>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18" w15:restartNumberingAfterBreak="0">
    <w:nsid w:val="6DAC2AC5"/>
    <w:multiLevelType w:val="hybridMultilevel"/>
    <w:tmpl w:val="2482D8D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5B71D5"/>
    <w:multiLevelType w:val="hybridMultilevel"/>
    <w:tmpl w:val="6F26969A"/>
    <w:lvl w:ilvl="0" w:tplc="6AB4EF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8E71376"/>
    <w:multiLevelType w:val="hybridMultilevel"/>
    <w:tmpl w:val="801C54CA"/>
    <w:lvl w:ilvl="0" w:tplc="0D16870A">
      <w:start w:val="1"/>
      <w:numFmt w:val="decimal"/>
      <w:pStyle w:val="Nadpis2polsk"/>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250D27"/>
    <w:multiLevelType w:val="hybridMultilevel"/>
    <w:tmpl w:val="9808145A"/>
    <w:lvl w:ilvl="0" w:tplc="53EABA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3"/>
  </w:num>
  <w:num w:numId="3">
    <w:abstractNumId w:val="21"/>
  </w:num>
  <w:num w:numId="4">
    <w:abstractNumId w:val="12"/>
  </w:num>
  <w:num w:numId="5">
    <w:abstractNumId w:val="19"/>
  </w:num>
  <w:num w:numId="6">
    <w:abstractNumId w:val="20"/>
  </w:num>
  <w:num w:numId="7">
    <w:abstractNumId w:val="17"/>
  </w:num>
  <w:num w:numId="8">
    <w:abstractNumId w:val="4"/>
  </w:num>
  <w:num w:numId="9">
    <w:abstractNumId w:val="18"/>
  </w:num>
  <w:num w:numId="10">
    <w:abstractNumId w:val="14"/>
  </w:num>
  <w:num w:numId="11">
    <w:abstractNumId w:val="6"/>
  </w:num>
  <w:num w:numId="12">
    <w:abstractNumId w:val="11"/>
  </w:num>
  <w:num w:numId="13">
    <w:abstractNumId w:val="1"/>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5"/>
  </w:num>
  <w:num w:numId="24">
    <w:abstractNumId w:val="5"/>
  </w:num>
  <w:num w:numId="25">
    <w:abstractNumId w:val="7"/>
  </w:num>
  <w:num w:numId="26">
    <w:abstractNumId w:val="0"/>
  </w:num>
  <w:num w:numId="27">
    <w:abstractNumId w:val="16"/>
  </w:num>
  <w:num w:numId="28">
    <w:abstractNumId w:val="10"/>
  </w:num>
  <w:num w:numId="29">
    <w:abstractNumId w:val="8"/>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4E"/>
    <w:rsid w:val="0000008C"/>
    <w:rsid w:val="00000C01"/>
    <w:rsid w:val="00001127"/>
    <w:rsid w:val="0000139A"/>
    <w:rsid w:val="0000243A"/>
    <w:rsid w:val="00004714"/>
    <w:rsid w:val="00004DC8"/>
    <w:rsid w:val="0000717B"/>
    <w:rsid w:val="00007CC5"/>
    <w:rsid w:val="000113C8"/>
    <w:rsid w:val="00011F99"/>
    <w:rsid w:val="000126B3"/>
    <w:rsid w:val="00012A2D"/>
    <w:rsid w:val="00012BF3"/>
    <w:rsid w:val="000148D4"/>
    <w:rsid w:val="000162EC"/>
    <w:rsid w:val="000207AA"/>
    <w:rsid w:val="00020BC5"/>
    <w:rsid w:val="00021149"/>
    <w:rsid w:val="00021A1C"/>
    <w:rsid w:val="00024775"/>
    <w:rsid w:val="000253BC"/>
    <w:rsid w:val="00025521"/>
    <w:rsid w:val="0002558E"/>
    <w:rsid w:val="0002583F"/>
    <w:rsid w:val="00031D4D"/>
    <w:rsid w:val="000332E5"/>
    <w:rsid w:val="00033DBE"/>
    <w:rsid w:val="0003486B"/>
    <w:rsid w:val="0003591A"/>
    <w:rsid w:val="00036318"/>
    <w:rsid w:val="00036949"/>
    <w:rsid w:val="0004255E"/>
    <w:rsid w:val="0004298B"/>
    <w:rsid w:val="000432CD"/>
    <w:rsid w:val="000443BC"/>
    <w:rsid w:val="00051FA8"/>
    <w:rsid w:val="00052778"/>
    <w:rsid w:val="00055DAE"/>
    <w:rsid w:val="00055DE3"/>
    <w:rsid w:val="00055EDA"/>
    <w:rsid w:val="00062D2F"/>
    <w:rsid w:val="00064BB9"/>
    <w:rsid w:val="00067C04"/>
    <w:rsid w:val="00070B17"/>
    <w:rsid w:val="00073DFC"/>
    <w:rsid w:val="00073FD1"/>
    <w:rsid w:val="00075154"/>
    <w:rsid w:val="00075C0A"/>
    <w:rsid w:val="000774FD"/>
    <w:rsid w:val="00083A5D"/>
    <w:rsid w:val="00083AAE"/>
    <w:rsid w:val="00083E40"/>
    <w:rsid w:val="0008599B"/>
    <w:rsid w:val="000910E4"/>
    <w:rsid w:val="00091BCE"/>
    <w:rsid w:val="00092AEE"/>
    <w:rsid w:val="00093A71"/>
    <w:rsid w:val="00093E2F"/>
    <w:rsid w:val="00095E02"/>
    <w:rsid w:val="00097658"/>
    <w:rsid w:val="000A0CE0"/>
    <w:rsid w:val="000A0EE6"/>
    <w:rsid w:val="000A10D5"/>
    <w:rsid w:val="000A382B"/>
    <w:rsid w:val="000A7C87"/>
    <w:rsid w:val="000B0A53"/>
    <w:rsid w:val="000B7546"/>
    <w:rsid w:val="000C2A0C"/>
    <w:rsid w:val="000C468A"/>
    <w:rsid w:val="000C492D"/>
    <w:rsid w:val="000C4AAA"/>
    <w:rsid w:val="000C5789"/>
    <w:rsid w:val="000D0BD5"/>
    <w:rsid w:val="000D123C"/>
    <w:rsid w:val="000D2A4C"/>
    <w:rsid w:val="000D2B0E"/>
    <w:rsid w:val="000D3AE5"/>
    <w:rsid w:val="000D4DC1"/>
    <w:rsid w:val="000D4DDA"/>
    <w:rsid w:val="000D742F"/>
    <w:rsid w:val="000D7AEE"/>
    <w:rsid w:val="000E1376"/>
    <w:rsid w:val="000E1EB8"/>
    <w:rsid w:val="000E2CD0"/>
    <w:rsid w:val="000E355A"/>
    <w:rsid w:val="000E3EBA"/>
    <w:rsid w:val="000E4345"/>
    <w:rsid w:val="000E5074"/>
    <w:rsid w:val="000E66E5"/>
    <w:rsid w:val="000E7ABF"/>
    <w:rsid w:val="000F0DB9"/>
    <w:rsid w:val="000F36AA"/>
    <w:rsid w:val="000F49FF"/>
    <w:rsid w:val="000F50BE"/>
    <w:rsid w:val="000F67CE"/>
    <w:rsid w:val="001007DA"/>
    <w:rsid w:val="001048C3"/>
    <w:rsid w:val="00104DC4"/>
    <w:rsid w:val="0010590D"/>
    <w:rsid w:val="001076D7"/>
    <w:rsid w:val="00107D08"/>
    <w:rsid w:val="001117BF"/>
    <w:rsid w:val="00116F2C"/>
    <w:rsid w:val="00117D0F"/>
    <w:rsid w:val="001211D7"/>
    <w:rsid w:val="00121541"/>
    <w:rsid w:val="001229D6"/>
    <w:rsid w:val="00124694"/>
    <w:rsid w:val="00127D6E"/>
    <w:rsid w:val="00130F03"/>
    <w:rsid w:val="0013359C"/>
    <w:rsid w:val="00135443"/>
    <w:rsid w:val="00141071"/>
    <w:rsid w:val="001421B8"/>
    <w:rsid w:val="00142B29"/>
    <w:rsid w:val="00143EE4"/>
    <w:rsid w:val="0014455D"/>
    <w:rsid w:val="00151052"/>
    <w:rsid w:val="00153D9C"/>
    <w:rsid w:val="00155F98"/>
    <w:rsid w:val="00160C55"/>
    <w:rsid w:val="00161977"/>
    <w:rsid w:val="0016241E"/>
    <w:rsid w:val="00163A2C"/>
    <w:rsid w:val="00165C3B"/>
    <w:rsid w:val="00165C80"/>
    <w:rsid w:val="00166866"/>
    <w:rsid w:val="001668FF"/>
    <w:rsid w:val="00170444"/>
    <w:rsid w:val="001711E8"/>
    <w:rsid w:val="00171A24"/>
    <w:rsid w:val="0017213B"/>
    <w:rsid w:val="0017551D"/>
    <w:rsid w:val="0017559E"/>
    <w:rsid w:val="0017575A"/>
    <w:rsid w:val="00175FA0"/>
    <w:rsid w:val="00177606"/>
    <w:rsid w:val="00183BC2"/>
    <w:rsid w:val="001842A7"/>
    <w:rsid w:val="00184EDA"/>
    <w:rsid w:val="00185BD5"/>
    <w:rsid w:val="00186116"/>
    <w:rsid w:val="00187748"/>
    <w:rsid w:val="001911EF"/>
    <w:rsid w:val="00191A08"/>
    <w:rsid w:val="00191A44"/>
    <w:rsid w:val="00191B4A"/>
    <w:rsid w:val="00191CAA"/>
    <w:rsid w:val="00193051"/>
    <w:rsid w:val="0019456D"/>
    <w:rsid w:val="001974C8"/>
    <w:rsid w:val="0019780C"/>
    <w:rsid w:val="00197A0F"/>
    <w:rsid w:val="001A2F2C"/>
    <w:rsid w:val="001A3202"/>
    <w:rsid w:val="001A334F"/>
    <w:rsid w:val="001A3C12"/>
    <w:rsid w:val="001A4366"/>
    <w:rsid w:val="001A4435"/>
    <w:rsid w:val="001A4B7D"/>
    <w:rsid w:val="001A5A3B"/>
    <w:rsid w:val="001B089D"/>
    <w:rsid w:val="001B08DC"/>
    <w:rsid w:val="001B0C3D"/>
    <w:rsid w:val="001B22F6"/>
    <w:rsid w:val="001B4F28"/>
    <w:rsid w:val="001B56A6"/>
    <w:rsid w:val="001B69B3"/>
    <w:rsid w:val="001B70CC"/>
    <w:rsid w:val="001C0CC9"/>
    <w:rsid w:val="001C0FBA"/>
    <w:rsid w:val="001C26CD"/>
    <w:rsid w:val="001C2A06"/>
    <w:rsid w:val="001C2A7C"/>
    <w:rsid w:val="001C3EB4"/>
    <w:rsid w:val="001C7E98"/>
    <w:rsid w:val="001D04B5"/>
    <w:rsid w:val="001D1214"/>
    <w:rsid w:val="001E0F4D"/>
    <w:rsid w:val="001E1243"/>
    <w:rsid w:val="001E12EA"/>
    <w:rsid w:val="001E15A4"/>
    <w:rsid w:val="001E38AE"/>
    <w:rsid w:val="001E7C92"/>
    <w:rsid w:val="001F0A7E"/>
    <w:rsid w:val="001F0C88"/>
    <w:rsid w:val="001F1F9F"/>
    <w:rsid w:val="001F2681"/>
    <w:rsid w:val="001F2E03"/>
    <w:rsid w:val="001F387F"/>
    <w:rsid w:val="001F4BB9"/>
    <w:rsid w:val="001F5BEB"/>
    <w:rsid w:val="001F7498"/>
    <w:rsid w:val="00201EA2"/>
    <w:rsid w:val="0020211D"/>
    <w:rsid w:val="00203247"/>
    <w:rsid w:val="002034C9"/>
    <w:rsid w:val="002035EC"/>
    <w:rsid w:val="00204991"/>
    <w:rsid w:val="00205113"/>
    <w:rsid w:val="00205488"/>
    <w:rsid w:val="00210AAD"/>
    <w:rsid w:val="00211A65"/>
    <w:rsid w:val="00213CC3"/>
    <w:rsid w:val="00214AF8"/>
    <w:rsid w:val="00214B24"/>
    <w:rsid w:val="0021623F"/>
    <w:rsid w:val="0021780D"/>
    <w:rsid w:val="00220117"/>
    <w:rsid w:val="002205A5"/>
    <w:rsid w:val="0022068F"/>
    <w:rsid w:val="00220DDC"/>
    <w:rsid w:val="0022217B"/>
    <w:rsid w:val="0022229C"/>
    <w:rsid w:val="00223654"/>
    <w:rsid w:val="0022435D"/>
    <w:rsid w:val="00225570"/>
    <w:rsid w:val="00227742"/>
    <w:rsid w:val="002279E8"/>
    <w:rsid w:val="00227AC7"/>
    <w:rsid w:val="002354F9"/>
    <w:rsid w:val="00235DE0"/>
    <w:rsid w:val="002370CF"/>
    <w:rsid w:val="00237D2B"/>
    <w:rsid w:val="00240747"/>
    <w:rsid w:val="00241B79"/>
    <w:rsid w:val="00241D93"/>
    <w:rsid w:val="0024315B"/>
    <w:rsid w:val="002434F5"/>
    <w:rsid w:val="00244188"/>
    <w:rsid w:val="00245C0C"/>
    <w:rsid w:val="002464B2"/>
    <w:rsid w:val="00246975"/>
    <w:rsid w:val="00246B5B"/>
    <w:rsid w:val="002514D2"/>
    <w:rsid w:val="00251658"/>
    <w:rsid w:val="00251F9B"/>
    <w:rsid w:val="002545B1"/>
    <w:rsid w:val="002546E1"/>
    <w:rsid w:val="002548EC"/>
    <w:rsid w:val="002560B2"/>
    <w:rsid w:val="00256858"/>
    <w:rsid w:val="00257201"/>
    <w:rsid w:val="002572D3"/>
    <w:rsid w:val="0025777D"/>
    <w:rsid w:val="0026004E"/>
    <w:rsid w:val="00261345"/>
    <w:rsid w:val="0026389C"/>
    <w:rsid w:val="002641D9"/>
    <w:rsid w:val="00264FA2"/>
    <w:rsid w:val="00265657"/>
    <w:rsid w:val="00265CA3"/>
    <w:rsid w:val="00265EA2"/>
    <w:rsid w:val="00266B2D"/>
    <w:rsid w:val="00272060"/>
    <w:rsid w:val="00273567"/>
    <w:rsid w:val="00273A79"/>
    <w:rsid w:val="00275F78"/>
    <w:rsid w:val="00283D9B"/>
    <w:rsid w:val="0028582A"/>
    <w:rsid w:val="0028714F"/>
    <w:rsid w:val="00291914"/>
    <w:rsid w:val="00291C15"/>
    <w:rsid w:val="0029613F"/>
    <w:rsid w:val="002966C3"/>
    <w:rsid w:val="00296F69"/>
    <w:rsid w:val="00297A98"/>
    <w:rsid w:val="002A2A4C"/>
    <w:rsid w:val="002A6C6F"/>
    <w:rsid w:val="002A6CB7"/>
    <w:rsid w:val="002B0F90"/>
    <w:rsid w:val="002B23D4"/>
    <w:rsid w:val="002B2BD7"/>
    <w:rsid w:val="002B71A3"/>
    <w:rsid w:val="002C0501"/>
    <w:rsid w:val="002C0BDC"/>
    <w:rsid w:val="002C0D51"/>
    <w:rsid w:val="002C17C5"/>
    <w:rsid w:val="002C207C"/>
    <w:rsid w:val="002C4165"/>
    <w:rsid w:val="002C7903"/>
    <w:rsid w:val="002D07B3"/>
    <w:rsid w:val="002D11A4"/>
    <w:rsid w:val="002D1E03"/>
    <w:rsid w:val="002D25E2"/>
    <w:rsid w:val="002D2D2E"/>
    <w:rsid w:val="002D3C40"/>
    <w:rsid w:val="002D4C93"/>
    <w:rsid w:val="002D649A"/>
    <w:rsid w:val="002D65FB"/>
    <w:rsid w:val="002D661A"/>
    <w:rsid w:val="002D7046"/>
    <w:rsid w:val="002D7BEA"/>
    <w:rsid w:val="002E09AB"/>
    <w:rsid w:val="002E26D2"/>
    <w:rsid w:val="002E395C"/>
    <w:rsid w:val="002E4FC4"/>
    <w:rsid w:val="002E6A40"/>
    <w:rsid w:val="002E754D"/>
    <w:rsid w:val="002E7D29"/>
    <w:rsid w:val="002F0F5C"/>
    <w:rsid w:val="002F1465"/>
    <w:rsid w:val="002F3168"/>
    <w:rsid w:val="002F3B6F"/>
    <w:rsid w:val="002F3BDA"/>
    <w:rsid w:val="002F51D3"/>
    <w:rsid w:val="002F5788"/>
    <w:rsid w:val="002F58B9"/>
    <w:rsid w:val="002F58D9"/>
    <w:rsid w:val="002F601E"/>
    <w:rsid w:val="002F6FA2"/>
    <w:rsid w:val="002F7D71"/>
    <w:rsid w:val="0030252F"/>
    <w:rsid w:val="00302ACC"/>
    <w:rsid w:val="003030CC"/>
    <w:rsid w:val="00303547"/>
    <w:rsid w:val="00307831"/>
    <w:rsid w:val="00310100"/>
    <w:rsid w:val="003104BF"/>
    <w:rsid w:val="00310818"/>
    <w:rsid w:val="00310FC0"/>
    <w:rsid w:val="00311EE6"/>
    <w:rsid w:val="003129E8"/>
    <w:rsid w:val="00313833"/>
    <w:rsid w:val="00313ABC"/>
    <w:rsid w:val="00313DD5"/>
    <w:rsid w:val="00313EA3"/>
    <w:rsid w:val="003150E4"/>
    <w:rsid w:val="00317F7C"/>
    <w:rsid w:val="003210EE"/>
    <w:rsid w:val="00321331"/>
    <w:rsid w:val="00321B78"/>
    <w:rsid w:val="00321EF7"/>
    <w:rsid w:val="00322231"/>
    <w:rsid w:val="003229D8"/>
    <w:rsid w:val="003232B3"/>
    <w:rsid w:val="003234BD"/>
    <w:rsid w:val="003245A1"/>
    <w:rsid w:val="003278FE"/>
    <w:rsid w:val="00327BE3"/>
    <w:rsid w:val="003311F4"/>
    <w:rsid w:val="0033127B"/>
    <w:rsid w:val="00331A74"/>
    <w:rsid w:val="00333917"/>
    <w:rsid w:val="00334D97"/>
    <w:rsid w:val="00336630"/>
    <w:rsid w:val="00337BF1"/>
    <w:rsid w:val="003427B7"/>
    <w:rsid w:val="00344622"/>
    <w:rsid w:val="00345813"/>
    <w:rsid w:val="003476C3"/>
    <w:rsid w:val="0035077E"/>
    <w:rsid w:val="00352780"/>
    <w:rsid w:val="0035370F"/>
    <w:rsid w:val="003553E7"/>
    <w:rsid w:val="003562AF"/>
    <w:rsid w:val="00362F59"/>
    <w:rsid w:val="00363373"/>
    <w:rsid w:val="003635F6"/>
    <w:rsid w:val="003675B4"/>
    <w:rsid w:val="00370F5D"/>
    <w:rsid w:val="0037104D"/>
    <w:rsid w:val="003713EB"/>
    <w:rsid w:val="003719B7"/>
    <w:rsid w:val="00372AE9"/>
    <w:rsid w:val="0037521A"/>
    <w:rsid w:val="00376FF7"/>
    <w:rsid w:val="00385237"/>
    <w:rsid w:val="003855E4"/>
    <w:rsid w:val="00386613"/>
    <w:rsid w:val="00386E09"/>
    <w:rsid w:val="00391DDE"/>
    <w:rsid w:val="00394C5F"/>
    <w:rsid w:val="003953A3"/>
    <w:rsid w:val="003A110B"/>
    <w:rsid w:val="003A11BE"/>
    <w:rsid w:val="003A12E2"/>
    <w:rsid w:val="003A268B"/>
    <w:rsid w:val="003A30FE"/>
    <w:rsid w:val="003A3254"/>
    <w:rsid w:val="003A427E"/>
    <w:rsid w:val="003A5DAA"/>
    <w:rsid w:val="003A693F"/>
    <w:rsid w:val="003A6EED"/>
    <w:rsid w:val="003B4CC7"/>
    <w:rsid w:val="003B4FB0"/>
    <w:rsid w:val="003B51DB"/>
    <w:rsid w:val="003B6561"/>
    <w:rsid w:val="003B6D18"/>
    <w:rsid w:val="003B7D4F"/>
    <w:rsid w:val="003C134B"/>
    <w:rsid w:val="003C3AC6"/>
    <w:rsid w:val="003C3CA0"/>
    <w:rsid w:val="003C3E1D"/>
    <w:rsid w:val="003D0DDD"/>
    <w:rsid w:val="003D2A53"/>
    <w:rsid w:val="003D3B35"/>
    <w:rsid w:val="003D4605"/>
    <w:rsid w:val="003D4D88"/>
    <w:rsid w:val="003D67D3"/>
    <w:rsid w:val="003D792C"/>
    <w:rsid w:val="003D7E06"/>
    <w:rsid w:val="003E013B"/>
    <w:rsid w:val="003E0616"/>
    <w:rsid w:val="003E0C1B"/>
    <w:rsid w:val="003E25DA"/>
    <w:rsid w:val="003F2EAB"/>
    <w:rsid w:val="003F33EC"/>
    <w:rsid w:val="003F3838"/>
    <w:rsid w:val="003F49B5"/>
    <w:rsid w:val="003F4B6F"/>
    <w:rsid w:val="003F7919"/>
    <w:rsid w:val="004005EE"/>
    <w:rsid w:val="00401818"/>
    <w:rsid w:val="00402A55"/>
    <w:rsid w:val="004038C4"/>
    <w:rsid w:val="00405384"/>
    <w:rsid w:val="00405BD7"/>
    <w:rsid w:val="00406C99"/>
    <w:rsid w:val="00407187"/>
    <w:rsid w:val="004071AF"/>
    <w:rsid w:val="00410139"/>
    <w:rsid w:val="00410563"/>
    <w:rsid w:val="00412387"/>
    <w:rsid w:val="004123B5"/>
    <w:rsid w:val="00413AF3"/>
    <w:rsid w:val="00413FE8"/>
    <w:rsid w:val="004148A3"/>
    <w:rsid w:val="004152B2"/>
    <w:rsid w:val="004163FE"/>
    <w:rsid w:val="0042155F"/>
    <w:rsid w:val="0042162C"/>
    <w:rsid w:val="0042247E"/>
    <w:rsid w:val="004228F8"/>
    <w:rsid w:val="00422B26"/>
    <w:rsid w:val="00423980"/>
    <w:rsid w:val="00424D1C"/>
    <w:rsid w:val="00425226"/>
    <w:rsid w:val="004278CC"/>
    <w:rsid w:val="00427BAC"/>
    <w:rsid w:val="00431323"/>
    <w:rsid w:val="00431639"/>
    <w:rsid w:val="004324BD"/>
    <w:rsid w:val="0043273A"/>
    <w:rsid w:val="004340AB"/>
    <w:rsid w:val="00434956"/>
    <w:rsid w:val="00436598"/>
    <w:rsid w:val="00436999"/>
    <w:rsid w:val="00436FB2"/>
    <w:rsid w:val="0044000B"/>
    <w:rsid w:val="004403F2"/>
    <w:rsid w:val="0044394F"/>
    <w:rsid w:val="00444680"/>
    <w:rsid w:val="00447139"/>
    <w:rsid w:val="00450400"/>
    <w:rsid w:val="00452592"/>
    <w:rsid w:val="004547E3"/>
    <w:rsid w:val="0045725B"/>
    <w:rsid w:val="00460D2B"/>
    <w:rsid w:val="004655E4"/>
    <w:rsid w:val="00470699"/>
    <w:rsid w:val="00471CB3"/>
    <w:rsid w:val="00471EBF"/>
    <w:rsid w:val="0047241F"/>
    <w:rsid w:val="00473A19"/>
    <w:rsid w:val="004749FE"/>
    <w:rsid w:val="00474A63"/>
    <w:rsid w:val="00475888"/>
    <w:rsid w:val="00476141"/>
    <w:rsid w:val="00482413"/>
    <w:rsid w:val="00484B51"/>
    <w:rsid w:val="00486DB0"/>
    <w:rsid w:val="004874D7"/>
    <w:rsid w:val="00487698"/>
    <w:rsid w:val="00487CFF"/>
    <w:rsid w:val="004939FB"/>
    <w:rsid w:val="00495CA5"/>
    <w:rsid w:val="004A0774"/>
    <w:rsid w:val="004A1A7B"/>
    <w:rsid w:val="004A3355"/>
    <w:rsid w:val="004A34EF"/>
    <w:rsid w:val="004A49F3"/>
    <w:rsid w:val="004A4FD8"/>
    <w:rsid w:val="004A569C"/>
    <w:rsid w:val="004A5752"/>
    <w:rsid w:val="004A5C22"/>
    <w:rsid w:val="004A7A01"/>
    <w:rsid w:val="004B10E8"/>
    <w:rsid w:val="004B238D"/>
    <w:rsid w:val="004B25DD"/>
    <w:rsid w:val="004B2A87"/>
    <w:rsid w:val="004B5697"/>
    <w:rsid w:val="004B5788"/>
    <w:rsid w:val="004B5928"/>
    <w:rsid w:val="004B5997"/>
    <w:rsid w:val="004B5B05"/>
    <w:rsid w:val="004B6498"/>
    <w:rsid w:val="004C054A"/>
    <w:rsid w:val="004C17D0"/>
    <w:rsid w:val="004C1DD4"/>
    <w:rsid w:val="004C442A"/>
    <w:rsid w:val="004C4F30"/>
    <w:rsid w:val="004C5027"/>
    <w:rsid w:val="004C6E31"/>
    <w:rsid w:val="004C7EA7"/>
    <w:rsid w:val="004D0553"/>
    <w:rsid w:val="004D3663"/>
    <w:rsid w:val="004D4C1B"/>
    <w:rsid w:val="004D4DC8"/>
    <w:rsid w:val="004E0126"/>
    <w:rsid w:val="004E0DEC"/>
    <w:rsid w:val="004E3B26"/>
    <w:rsid w:val="004E52E8"/>
    <w:rsid w:val="004E5393"/>
    <w:rsid w:val="004E75ED"/>
    <w:rsid w:val="004F19B9"/>
    <w:rsid w:val="004F41B9"/>
    <w:rsid w:val="004F4216"/>
    <w:rsid w:val="004F4839"/>
    <w:rsid w:val="004F5706"/>
    <w:rsid w:val="004F68AF"/>
    <w:rsid w:val="004F7940"/>
    <w:rsid w:val="005004BE"/>
    <w:rsid w:val="005025C7"/>
    <w:rsid w:val="00505778"/>
    <w:rsid w:val="00507B56"/>
    <w:rsid w:val="0051056D"/>
    <w:rsid w:val="0051077C"/>
    <w:rsid w:val="00510965"/>
    <w:rsid w:val="00511D61"/>
    <w:rsid w:val="005128C9"/>
    <w:rsid w:val="00512A8A"/>
    <w:rsid w:val="00514365"/>
    <w:rsid w:val="005149EA"/>
    <w:rsid w:val="0051535A"/>
    <w:rsid w:val="0051553C"/>
    <w:rsid w:val="005155B7"/>
    <w:rsid w:val="00517F48"/>
    <w:rsid w:val="005211E9"/>
    <w:rsid w:val="00523F78"/>
    <w:rsid w:val="005241ED"/>
    <w:rsid w:val="00524BE1"/>
    <w:rsid w:val="00527123"/>
    <w:rsid w:val="00527371"/>
    <w:rsid w:val="00527DF9"/>
    <w:rsid w:val="00530648"/>
    <w:rsid w:val="00532912"/>
    <w:rsid w:val="0053416A"/>
    <w:rsid w:val="00537250"/>
    <w:rsid w:val="0053734B"/>
    <w:rsid w:val="00537C9F"/>
    <w:rsid w:val="0054209A"/>
    <w:rsid w:val="00544789"/>
    <w:rsid w:val="00544AB2"/>
    <w:rsid w:val="00544EDF"/>
    <w:rsid w:val="00545D22"/>
    <w:rsid w:val="00547C63"/>
    <w:rsid w:val="005501A1"/>
    <w:rsid w:val="00551A0A"/>
    <w:rsid w:val="00552012"/>
    <w:rsid w:val="00552A57"/>
    <w:rsid w:val="0055345C"/>
    <w:rsid w:val="005544DC"/>
    <w:rsid w:val="0055456D"/>
    <w:rsid w:val="0055644C"/>
    <w:rsid w:val="00556FF4"/>
    <w:rsid w:val="005600E9"/>
    <w:rsid w:val="00560661"/>
    <w:rsid w:val="00561614"/>
    <w:rsid w:val="005621AF"/>
    <w:rsid w:val="00563B2A"/>
    <w:rsid w:val="00564989"/>
    <w:rsid w:val="00564FED"/>
    <w:rsid w:val="00565060"/>
    <w:rsid w:val="00566B75"/>
    <w:rsid w:val="005677A0"/>
    <w:rsid w:val="0057039F"/>
    <w:rsid w:val="00572E11"/>
    <w:rsid w:val="00572F93"/>
    <w:rsid w:val="00574A20"/>
    <w:rsid w:val="00574D0E"/>
    <w:rsid w:val="00574E1C"/>
    <w:rsid w:val="00575BE1"/>
    <w:rsid w:val="0057651F"/>
    <w:rsid w:val="00576D4F"/>
    <w:rsid w:val="005802FF"/>
    <w:rsid w:val="00580B95"/>
    <w:rsid w:val="0058439D"/>
    <w:rsid w:val="00584942"/>
    <w:rsid w:val="0058699B"/>
    <w:rsid w:val="005876B7"/>
    <w:rsid w:val="00590469"/>
    <w:rsid w:val="00591AE4"/>
    <w:rsid w:val="00593814"/>
    <w:rsid w:val="00595C02"/>
    <w:rsid w:val="00596322"/>
    <w:rsid w:val="00596490"/>
    <w:rsid w:val="00596972"/>
    <w:rsid w:val="00596C16"/>
    <w:rsid w:val="00596D10"/>
    <w:rsid w:val="0059703B"/>
    <w:rsid w:val="005A0D44"/>
    <w:rsid w:val="005A20EB"/>
    <w:rsid w:val="005A37D5"/>
    <w:rsid w:val="005A3CAB"/>
    <w:rsid w:val="005A43E5"/>
    <w:rsid w:val="005A52AD"/>
    <w:rsid w:val="005A5C61"/>
    <w:rsid w:val="005A6456"/>
    <w:rsid w:val="005A7CCC"/>
    <w:rsid w:val="005A7F52"/>
    <w:rsid w:val="005B115B"/>
    <w:rsid w:val="005B1F0B"/>
    <w:rsid w:val="005B556A"/>
    <w:rsid w:val="005B63D5"/>
    <w:rsid w:val="005B7942"/>
    <w:rsid w:val="005C0BA6"/>
    <w:rsid w:val="005C17C7"/>
    <w:rsid w:val="005C6B15"/>
    <w:rsid w:val="005C6F32"/>
    <w:rsid w:val="005D1B2A"/>
    <w:rsid w:val="005D2F8D"/>
    <w:rsid w:val="005D5AE6"/>
    <w:rsid w:val="005D5CD1"/>
    <w:rsid w:val="005D7364"/>
    <w:rsid w:val="005D7D8F"/>
    <w:rsid w:val="005E2E1C"/>
    <w:rsid w:val="005E4393"/>
    <w:rsid w:val="005E473D"/>
    <w:rsid w:val="005E4D2B"/>
    <w:rsid w:val="005E6A01"/>
    <w:rsid w:val="005F3578"/>
    <w:rsid w:val="005F4A82"/>
    <w:rsid w:val="005F4EE3"/>
    <w:rsid w:val="0060292B"/>
    <w:rsid w:val="00604F97"/>
    <w:rsid w:val="00605952"/>
    <w:rsid w:val="00605B2F"/>
    <w:rsid w:val="00606E89"/>
    <w:rsid w:val="0061074C"/>
    <w:rsid w:val="006109B5"/>
    <w:rsid w:val="006138C2"/>
    <w:rsid w:val="00613B53"/>
    <w:rsid w:val="006164FA"/>
    <w:rsid w:val="00616F45"/>
    <w:rsid w:val="006179F3"/>
    <w:rsid w:val="00621D7B"/>
    <w:rsid w:val="00621ED2"/>
    <w:rsid w:val="00622CAF"/>
    <w:rsid w:val="00623D62"/>
    <w:rsid w:val="0062437C"/>
    <w:rsid w:val="00627E8C"/>
    <w:rsid w:val="006301B5"/>
    <w:rsid w:val="00630604"/>
    <w:rsid w:val="00630B0E"/>
    <w:rsid w:val="00630C3E"/>
    <w:rsid w:val="00632C85"/>
    <w:rsid w:val="00634307"/>
    <w:rsid w:val="00634399"/>
    <w:rsid w:val="00634907"/>
    <w:rsid w:val="00636A5B"/>
    <w:rsid w:val="00637679"/>
    <w:rsid w:val="00640758"/>
    <w:rsid w:val="00642785"/>
    <w:rsid w:val="00642A76"/>
    <w:rsid w:val="00643DC2"/>
    <w:rsid w:val="006444FC"/>
    <w:rsid w:val="00644D78"/>
    <w:rsid w:val="00645C9B"/>
    <w:rsid w:val="00651094"/>
    <w:rsid w:val="0065182B"/>
    <w:rsid w:val="0065380A"/>
    <w:rsid w:val="00653B67"/>
    <w:rsid w:val="0065415A"/>
    <w:rsid w:val="00655CB9"/>
    <w:rsid w:val="00655D50"/>
    <w:rsid w:val="00656B9D"/>
    <w:rsid w:val="0065721E"/>
    <w:rsid w:val="00657AC1"/>
    <w:rsid w:val="006601CE"/>
    <w:rsid w:val="00666E6A"/>
    <w:rsid w:val="006679D1"/>
    <w:rsid w:val="006708EF"/>
    <w:rsid w:val="00671E7C"/>
    <w:rsid w:val="006736E9"/>
    <w:rsid w:val="00675A8D"/>
    <w:rsid w:val="006771E0"/>
    <w:rsid w:val="006772CA"/>
    <w:rsid w:val="00684816"/>
    <w:rsid w:val="00685123"/>
    <w:rsid w:val="00686F38"/>
    <w:rsid w:val="006911EB"/>
    <w:rsid w:val="00691789"/>
    <w:rsid w:val="00691846"/>
    <w:rsid w:val="00694DD7"/>
    <w:rsid w:val="006A0F43"/>
    <w:rsid w:val="006A17E5"/>
    <w:rsid w:val="006A1F33"/>
    <w:rsid w:val="006A24E1"/>
    <w:rsid w:val="006A25AC"/>
    <w:rsid w:val="006A30A8"/>
    <w:rsid w:val="006A3A24"/>
    <w:rsid w:val="006A473B"/>
    <w:rsid w:val="006A4CEB"/>
    <w:rsid w:val="006A5DB7"/>
    <w:rsid w:val="006B1436"/>
    <w:rsid w:val="006B1453"/>
    <w:rsid w:val="006B2444"/>
    <w:rsid w:val="006B32B9"/>
    <w:rsid w:val="006B376A"/>
    <w:rsid w:val="006B3B70"/>
    <w:rsid w:val="006B4C0C"/>
    <w:rsid w:val="006B53B0"/>
    <w:rsid w:val="006B53E2"/>
    <w:rsid w:val="006B5F3C"/>
    <w:rsid w:val="006B623D"/>
    <w:rsid w:val="006B6687"/>
    <w:rsid w:val="006B7633"/>
    <w:rsid w:val="006C250A"/>
    <w:rsid w:val="006C3379"/>
    <w:rsid w:val="006C3518"/>
    <w:rsid w:val="006C3C4B"/>
    <w:rsid w:val="006C720F"/>
    <w:rsid w:val="006C74F4"/>
    <w:rsid w:val="006D08DC"/>
    <w:rsid w:val="006D0C2A"/>
    <w:rsid w:val="006D0CCC"/>
    <w:rsid w:val="006D421C"/>
    <w:rsid w:val="006D5AFE"/>
    <w:rsid w:val="006D6DC1"/>
    <w:rsid w:val="006E08EB"/>
    <w:rsid w:val="006E1E29"/>
    <w:rsid w:val="006E424D"/>
    <w:rsid w:val="006E47B2"/>
    <w:rsid w:val="006E5E2E"/>
    <w:rsid w:val="006E60D3"/>
    <w:rsid w:val="006E6996"/>
    <w:rsid w:val="006E706C"/>
    <w:rsid w:val="006E72A7"/>
    <w:rsid w:val="006F219D"/>
    <w:rsid w:val="006F2399"/>
    <w:rsid w:val="006F2E8D"/>
    <w:rsid w:val="006F3533"/>
    <w:rsid w:val="006F4F1D"/>
    <w:rsid w:val="006F6A52"/>
    <w:rsid w:val="007033F6"/>
    <w:rsid w:val="00703957"/>
    <w:rsid w:val="007058A8"/>
    <w:rsid w:val="00712BA9"/>
    <w:rsid w:val="00715A37"/>
    <w:rsid w:val="00717832"/>
    <w:rsid w:val="00717E3A"/>
    <w:rsid w:val="00720081"/>
    <w:rsid w:val="00721EB8"/>
    <w:rsid w:val="007221DE"/>
    <w:rsid w:val="00722E16"/>
    <w:rsid w:val="00724552"/>
    <w:rsid w:val="0072710A"/>
    <w:rsid w:val="007300B6"/>
    <w:rsid w:val="00730E43"/>
    <w:rsid w:val="00731914"/>
    <w:rsid w:val="0073202F"/>
    <w:rsid w:val="00732C4A"/>
    <w:rsid w:val="00733068"/>
    <w:rsid w:val="00733829"/>
    <w:rsid w:val="00734A23"/>
    <w:rsid w:val="00736701"/>
    <w:rsid w:val="00737EAB"/>
    <w:rsid w:val="007414EE"/>
    <w:rsid w:val="0074233F"/>
    <w:rsid w:val="00743520"/>
    <w:rsid w:val="00744015"/>
    <w:rsid w:val="0074538F"/>
    <w:rsid w:val="007456F5"/>
    <w:rsid w:val="00746E60"/>
    <w:rsid w:val="00746FE4"/>
    <w:rsid w:val="0074731D"/>
    <w:rsid w:val="00747609"/>
    <w:rsid w:val="007505A6"/>
    <w:rsid w:val="00752323"/>
    <w:rsid w:val="007540D3"/>
    <w:rsid w:val="00754602"/>
    <w:rsid w:val="00754A2A"/>
    <w:rsid w:val="00755B29"/>
    <w:rsid w:val="00756558"/>
    <w:rsid w:val="00756C72"/>
    <w:rsid w:val="00757BB1"/>
    <w:rsid w:val="0076016E"/>
    <w:rsid w:val="007603F1"/>
    <w:rsid w:val="00761B2E"/>
    <w:rsid w:val="00764FD0"/>
    <w:rsid w:val="00765D1B"/>
    <w:rsid w:val="007674A3"/>
    <w:rsid w:val="00767B85"/>
    <w:rsid w:val="00770644"/>
    <w:rsid w:val="00771407"/>
    <w:rsid w:val="0077532E"/>
    <w:rsid w:val="007777E6"/>
    <w:rsid w:val="00780E3F"/>
    <w:rsid w:val="00782634"/>
    <w:rsid w:val="00782813"/>
    <w:rsid w:val="0078308A"/>
    <w:rsid w:val="007833CA"/>
    <w:rsid w:val="007874BE"/>
    <w:rsid w:val="00787E2D"/>
    <w:rsid w:val="00790E38"/>
    <w:rsid w:val="00792366"/>
    <w:rsid w:val="00792B99"/>
    <w:rsid w:val="00793835"/>
    <w:rsid w:val="00793A0D"/>
    <w:rsid w:val="007951D5"/>
    <w:rsid w:val="00795610"/>
    <w:rsid w:val="00795FF6"/>
    <w:rsid w:val="007965D7"/>
    <w:rsid w:val="00797435"/>
    <w:rsid w:val="0079749F"/>
    <w:rsid w:val="007A30F2"/>
    <w:rsid w:val="007A5EA4"/>
    <w:rsid w:val="007A5FD7"/>
    <w:rsid w:val="007A7028"/>
    <w:rsid w:val="007A7848"/>
    <w:rsid w:val="007B228D"/>
    <w:rsid w:val="007B2370"/>
    <w:rsid w:val="007B2FE9"/>
    <w:rsid w:val="007B33AC"/>
    <w:rsid w:val="007B48CD"/>
    <w:rsid w:val="007B4D49"/>
    <w:rsid w:val="007B6224"/>
    <w:rsid w:val="007B7924"/>
    <w:rsid w:val="007B7CBB"/>
    <w:rsid w:val="007B7CC3"/>
    <w:rsid w:val="007C089A"/>
    <w:rsid w:val="007C0C30"/>
    <w:rsid w:val="007C2CA4"/>
    <w:rsid w:val="007C3098"/>
    <w:rsid w:val="007C3120"/>
    <w:rsid w:val="007C4693"/>
    <w:rsid w:val="007C5DA6"/>
    <w:rsid w:val="007C6FFD"/>
    <w:rsid w:val="007D0CE9"/>
    <w:rsid w:val="007D0F95"/>
    <w:rsid w:val="007D1D4E"/>
    <w:rsid w:val="007D2399"/>
    <w:rsid w:val="007D26A8"/>
    <w:rsid w:val="007D3E10"/>
    <w:rsid w:val="007D66EF"/>
    <w:rsid w:val="007D723C"/>
    <w:rsid w:val="007D7282"/>
    <w:rsid w:val="007D73FB"/>
    <w:rsid w:val="007E007D"/>
    <w:rsid w:val="007E06B8"/>
    <w:rsid w:val="007E0895"/>
    <w:rsid w:val="007E1332"/>
    <w:rsid w:val="007E2E6F"/>
    <w:rsid w:val="007E3558"/>
    <w:rsid w:val="007E3F77"/>
    <w:rsid w:val="007E4C79"/>
    <w:rsid w:val="007E6D2E"/>
    <w:rsid w:val="007F50AD"/>
    <w:rsid w:val="007F5B35"/>
    <w:rsid w:val="007F69ED"/>
    <w:rsid w:val="007F71FA"/>
    <w:rsid w:val="007F7A26"/>
    <w:rsid w:val="0080016C"/>
    <w:rsid w:val="0080312F"/>
    <w:rsid w:val="00804602"/>
    <w:rsid w:val="00804EBD"/>
    <w:rsid w:val="008052E5"/>
    <w:rsid w:val="008055F9"/>
    <w:rsid w:val="008075C5"/>
    <w:rsid w:val="0081061C"/>
    <w:rsid w:val="00811CA7"/>
    <w:rsid w:val="008123B8"/>
    <w:rsid w:val="00812E31"/>
    <w:rsid w:val="008132BC"/>
    <w:rsid w:val="008140A1"/>
    <w:rsid w:val="00815BB1"/>
    <w:rsid w:val="0081702F"/>
    <w:rsid w:val="0081793D"/>
    <w:rsid w:val="008203AF"/>
    <w:rsid w:val="0082056C"/>
    <w:rsid w:val="00821FBC"/>
    <w:rsid w:val="00824146"/>
    <w:rsid w:val="008253B5"/>
    <w:rsid w:val="00825785"/>
    <w:rsid w:val="00830051"/>
    <w:rsid w:val="00831296"/>
    <w:rsid w:val="00831F2E"/>
    <w:rsid w:val="008331C2"/>
    <w:rsid w:val="00835B5C"/>
    <w:rsid w:val="00837D5E"/>
    <w:rsid w:val="0084013E"/>
    <w:rsid w:val="00842B92"/>
    <w:rsid w:val="00842E82"/>
    <w:rsid w:val="00843E7E"/>
    <w:rsid w:val="00844861"/>
    <w:rsid w:val="00844BFA"/>
    <w:rsid w:val="00844E8B"/>
    <w:rsid w:val="008454C1"/>
    <w:rsid w:val="00845D53"/>
    <w:rsid w:val="00847C78"/>
    <w:rsid w:val="00847E05"/>
    <w:rsid w:val="0085110D"/>
    <w:rsid w:val="00851C97"/>
    <w:rsid w:val="00852D7E"/>
    <w:rsid w:val="00852DC5"/>
    <w:rsid w:val="008531C5"/>
    <w:rsid w:val="008535CC"/>
    <w:rsid w:val="00853F33"/>
    <w:rsid w:val="0085411B"/>
    <w:rsid w:val="008546B4"/>
    <w:rsid w:val="0085554B"/>
    <w:rsid w:val="00856C1A"/>
    <w:rsid w:val="00860F5E"/>
    <w:rsid w:val="0086198F"/>
    <w:rsid w:val="008631D5"/>
    <w:rsid w:val="008647B9"/>
    <w:rsid w:val="00864997"/>
    <w:rsid w:val="008653FD"/>
    <w:rsid w:val="00867EF1"/>
    <w:rsid w:val="0087005F"/>
    <w:rsid w:val="00870837"/>
    <w:rsid w:val="00871C4A"/>
    <w:rsid w:val="008724A8"/>
    <w:rsid w:val="00872747"/>
    <w:rsid w:val="0087305A"/>
    <w:rsid w:val="00873C6A"/>
    <w:rsid w:val="00875FAB"/>
    <w:rsid w:val="00881604"/>
    <w:rsid w:val="00881B03"/>
    <w:rsid w:val="00883D4D"/>
    <w:rsid w:val="008868F8"/>
    <w:rsid w:val="008876D0"/>
    <w:rsid w:val="00887A39"/>
    <w:rsid w:val="0089071D"/>
    <w:rsid w:val="00896581"/>
    <w:rsid w:val="00897B79"/>
    <w:rsid w:val="00897C56"/>
    <w:rsid w:val="008A1D01"/>
    <w:rsid w:val="008A235E"/>
    <w:rsid w:val="008A24F6"/>
    <w:rsid w:val="008A537A"/>
    <w:rsid w:val="008A7588"/>
    <w:rsid w:val="008B2D32"/>
    <w:rsid w:val="008B336F"/>
    <w:rsid w:val="008B3743"/>
    <w:rsid w:val="008C0560"/>
    <w:rsid w:val="008C0F76"/>
    <w:rsid w:val="008C0F98"/>
    <w:rsid w:val="008C1738"/>
    <w:rsid w:val="008C35FF"/>
    <w:rsid w:val="008C3E09"/>
    <w:rsid w:val="008C4F67"/>
    <w:rsid w:val="008C6B87"/>
    <w:rsid w:val="008D2848"/>
    <w:rsid w:val="008D5579"/>
    <w:rsid w:val="008D59C5"/>
    <w:rsid w:val="008D7C70"/>
    <w:rsid w:val="008E12D9"/>
    <w:rsid w:val="008E3BE6"/>
    <w:rsid w:val="008E3FB1"/>
    <w:rsid w:val="008E4165"/>
    <w:rsid w:val="008E4455"/>
    <w:rsid w:val="008E5A14"/>
    <w:rsid w:val="008E6501"/>
    <w:rsid w:val="008E6667"/>
    <w:rsid w:val="008E6C9B"/>
    <w:rsid w:val="008E77E2"/>
    <w:rsid w:val="008F113D"/>
    <w:rsid w:val="008F2901"/>
    <w:rsid w:val="008F73C1"/>
    <w:rsid w:val="00901E53"/>
    <w:rsid w:val="009053DF"/>
    <w:rsid w:val="0090632E"/>
    <w:rsid w:val="00906E7B"/>
    <w:rsid w:val="0090784A"/>
    <w:rsid w:val="00907BE3"/>
    <w:rsid w:val="00907D36"/>
    <w:rsid w:val="009147E9"/>
    <w:rsid w:val="00914D71"/>
    <w:rsid w:val="00915388"/>
    <w:rsid w:val="00915E8F"/>
    <w:rsid w:val="00915F0B"/>
    <w:rsid w:val="009171B9"/>
    <w:rsid w:val="009178D9"/>
    <w:rsid w:val="00921B08"/>
    <w:rsid w:val="00921BA8"/>
    <w:rsid w:val="009241A8"/>
    <w:rsid w:val="009257F8"/>
    <w:rsid w:val="00927C08"/>
    <w:rsid w:val="00927F77"/>
    <w:rsid w:val="0093063E"/>
    <w:rsid w:val="00931831"/>
    <w:rsid w:val="00934A0C"/>
    <w:rsid w:val="009352C6"/>
    <w:rsid w:val="00935565"/>
    <w:rsid w:val="0093613B"/>
    <w:rsid w:val="00936EA0"/>
    <w:rsid w:val="00937D3D"/>
    <w:rsid w:val="00937FB7"/>
    <w:rsid w:val="00940647"/>
    <w:rsid w:val="00940DF4"/>
    <w:rsid w:val="00941022"/>
    <w:rsid w:val="00941348"/>
    <w:rsid w:val="00941448"/>
    <w:rsid w:val="009433E8"/>
    <w:rsid w:val="009436E0"/>
    <w:rsid w:val="00945DCC"/>
    <w:rsid w:val="00947FA3"/>
    <w:rsid w:val="00950E01"/>
    <w:rsid w:val="00952FCD"/>
    <w:rsid w:val="0095401B"/>
    <w:rsid w:val="00957186"/>
    <w:rsid w:val="00964396"/>
    <w:rsid w:val="00964813"/>
    <w:rsid w:val="00970D0A"/>
    <w:rsid w:val="00970FB1"/>
    <w:rsid w:val="009717B5"/>
    <w:rsid w:val="00971A27"/>
    <w:rsid w:val="00973DD3"/>
    <w:rsid w:val="00974A98"/>
    <w:rsid w:val="00976296"/>
    <w:rsid w:val="009771FA"/>
    <w:rsid w:val="0098455E"/>
    <w:rsid w:val="009856A4"/>
    <w:rsid w:val="00986144"/>
    <w:rsid w:val="009864AC"/>
    <w:rsid w:val="00987EAF"/>
    <w:rsid w:val="009910CE"/>
    <w:rsid w:val="009917B9"/>
    <w:rsid w:val="0099195E"/>
    <w:rsid w:val="00992486"/>
    <w:rsid w:val="009925AC"/>
    <w:rsid w:val="00992DE2"/>
    <w:rsid w:val="00993648"/>
    <w:rsid w:val="00993F5A"/>
    <w:rsid w:val="0099596D"/>
    <w:rsid w:val="0099705E"/>
    <w:rsid w:val="00997A2C"/>
    <w:rsid w:val="009A0489"/>
    <w:rsid w:val="009A0B5E"/>
    <w:rsid w:val="009A176E"/>
    <w:rsid w:val="009A1B90"/>
    <w:rsid w:val="009A2217"/>
    <w:rsid w:val="009A3978"/>
    <w:rsid w:val="009A3F94"/>
    <w:rsid w:val="009A404E"/>
    <w:rsid w:val="009A4073"/>
    <w:rsid w:val="009A5FE9"/>
    <w:rsid w:val="009A6E33"/>
    <w:rsid w:val="009B0A36"/>
    <w:rsid w:val="009B250D"/>
    <w:rsid w:val="009B6359"/>
    <w:rsid w:val="009B63EA"/>
    <w:rsid w:val="009C5B32"/>
    <w:rsid w:val="009C5CCC"/>
    <w:rsid w:val="009C5DA2"/>
    <w:rsid w:val="009C6746"/>
    <w:rsid w:val="009C7498"/>
    <w:rsid w:val="009C793A"/>
    <w:rsid w:val="009D003F"/>
    <w:rsid w:val="009D03B7"/>
    <w:rsid w:val="009D050A"/>
    <w:rsid w:val="009D0777"/>
    <w:rsid w:val="009D2659"/>
    <w:rsid w:val="009D347C"/>
    <w:rsid w:val="009D72E8"/>
    <w:rsid w:val="009E0653"/>
    <w:rsid w:val="009E3E21"/>
    <w:rsid w:val="009E4369"/>
    <w:rsid w:val="009E4DB5"/>
    <w:rsid w:val="009E4EE0"/>
    <w:rsid w:val="009E5B6A"/>
    <w:rsid w:val="009E5B9C"/>
    <w:rsid w:val="009E66CA"/>
    <w:rsid w:val="009F0642"/>
    <w:rsid w:val="009F2759"/>
    <w:rsid w:val="009F27C7"/>
    <w:rsid w:val="009F6407"/>
    <w:rsid w:val="009F7297"/>
    <w:rsid w:val="009F74D0"/>
    <w:rsid w:val="00A0006B"/>
    <w:rsid w:val="00A04D6F"/>
    <w:rsid w:val="00A0624E"/>
    <w:rsid w:val="00A100FF"/>
    <w:rsid w:val="00A111F0"/>
    <w:rsid w:val="00A134F5"/>
    <w:rsid w:val="00A16EF4"/>
    <w:rsid w:val="00A17762"/>
    <w:rsid w:val="00A2122F"/>
    <w:rsid w:val="00A21C6C"/>
    <w:rsid w:val="00A2201F"/>
    <w:rsid w:val="00A222B9"/>
    <w:rsid w:val="00A23EC0"/>
    <w:rsid w:val="00A24CC6"/>
    <w:rsid w:val="00A26B52"/>
    <w:rsid w:val="00A27531"/>
    <w:rsid w:val="00A27F49"/>
    <w:rsid w:val="00A30B76"/>
    <w:rsid w:val="00A314D4"/>
    <w:rsid w:val="00A327FB"/>
    <w:rsid w:val="00A32ACE"/>
    <w:rsid w:val="00A354E4"/>
    <w:rsid w:val="00A3716B"/>
    <w:rsid w:val="00A41424"/>
    <w:rsid w:val="00A43A0A"/>
    <w:rsid w:val="00A44009"/>
    <w:rsid w:val="00A46232"/>
    <w:rsid w:val="00A469AE"/>
    <w:rsid w:val="00A516D9"/>
    <w:rsid w:val="00A54523"/>
    <w:rsid w:val="00A54F2D"/>
    <w:rsid w:val="00A56DE0"/>
    <w:rsid w:val="00A60B2B"/>
    <w:rsid w:val="00A62263"/>
    <w:rsid w:val="00A63C73"/>
    <w:rsid w:val="00A64F10"/>
    <w:rsid w:val="00A656A0"/>
    <w:rsid w:val="00A65A6D"/>
    <w:rsid w:val="00A67C56"/>
    <w:rsid w:val="00A70DE1"/>
    <w:rsid w:val="00A71053"/>
    <w:rsid w:val="00A72470"/>
    <w:rsid w:val="00A725CA"/>
    <w:rsid w:val="00A73CB6"/>
    <w:rsid w:val="00A73EF2"/>
    <w:rsid w:val="00A75282"/>
    <w:rsid w:val="00A7536C"/>
    <w:rsid w:val="00A75ABA"/>
    <w:rsid w:val="00A76AA0"/>
    <w:rsid w:val="00A771C2"/>
    <w:rsid w:val="00A81A4A"/>
    <w:rsid w:val="00A83C33"/>
    <w:rsid w:val="00A849A4"/>
    <w:rsid w:val="00A85C5A"/>
    <w:rsid w:val="00A85E69"/>
    <w:rsid w:val="00A87318"/>
    <w:rsid w:val="00A878B4"/>
    <w:rsid w:val="00A87B0B"/>
    <w:rsid w:val="00A87E7A"/>
    <w:rsid w:val="00A956C3"/>
    <w:rsid w:val="00A96D50"/>
    <w:rsid w:val="00A97740"/>
    <w:rsid w:val="00AA0364"/>
    <w:rsid w:val="00AA112E"/>
    <w:rsid w:val="00AA36B4"/>
    <w:rsid w:val="00AA4691"/>
    <w:rsid w:val="00AA56C1"/>
    <w:rsid w:val="00AB3642"/>
    <w:rsid w:val="00AC0AF1"/>
    <w:rsid w:val="00AC0FA6"/>
    <w:rsid w:val="00AC1B8E"/>
    <w:rsid w:val="00AC2F34"/>
    <w:rsid w:val="00AC4928"/>
    <w:rsid w:val="00AC54BB"/>
    <w:rsid w:val="00AC6F1C"/>
    <w:rsid w:val="00AD05F0"/>
    <w:rsid w:val="00AD1633"/>
    <w:rsid w:val="00AD2100"/>
    <w:rsid w:val="00AD30D6"/>
    <w:rsid w:val="00AD5B34"/>
    <w:rsid w:val="00AD76E9"/>
    <w:rsid w:val="00AD76EE"/>
    <w:rsid w:val="00AE13D1"/>
    <w:rsid w:val="00AE16C4"/>
    <w:rsid w:val="00AE1A4F"/>
    <w:rsid w:val="00AE297A"/>
    <w:rsid w:val="00AE2A58"/>
    <w:rsid w:val="00AE38FD"/>
    <w:rsid w:val="00AE3A8D"/>
    <w:rsid w:val="00AE3D55"/>
    <w:rsid w:val="00AE427C"/>
    <w:rsid w:val="00AE7204"/>
    <w:rsid w:val="00AE7432"/>
    <w:rsid w:val="00AE76EB"/>
    <w:rsid w:val="00AF2785"/>
    <w:rsid w:val="00AF37CE"/>
    <w:rsid w:val="00AF4EB0"/>
    <w:rsid w:val="00AF6CE4"/>
    <w:rsid w:val="00AF6DA5"/>
    <w:rsid w:val="00AF71CE"/>
    <w:rsid w:val="00AF7AA1"/>
    <w:rsid w:val="00B00F96"/>
    <w:rsid w:val="00B02C85"/>
    <w:rsid w:val="00B02DF8"/>
    <w:rsid w:val="00B0339E"/>
    <w:rsid w:val="00B065CC"/>
    <w:rsid w:val="00B073C8"/>
    <w:rsid w:val="00B11BC5"/>
    <w:rsid w:val="00B126F5"/>
    <w:rsid w:val="00B134E6"/>
    <w:rsid w:val="00B13916"/>
    <w:rsid w:val="00B139C7"/>
    <w:rsid w:val="00B145B5"/>
    <w:rsid w:val="00B14D40"/>
    <w:rsid w:val="00B15E70"/>
    <w:rsid w:val="00B17B78"/>
    <w:rsid w:val="00B20255"/>
    <w:rsid w:val="00B21147"/>
    <w:rsid w:val="00B23A78"/>
    <w:rsid w:val="00B2485A"/>
    <w:rsid w:val="00B25C85"/>
    <w:rsid w:val="00B27EF4"/>
    <w:rsid w:val="00B357BD"/>
    <w:rsid w:val="00B3655C"/>
    <w:rsid w:val="00B365CE"/>
    <w:rsid w:val="00B37CD2"/>
    <w:rsid w:val="00B401B8"/>
    <w:rsid w:val="00B41840"/>
    <w:rsid w:val="00B4184D"/>
    <w:rsid w:val="00B4328F"/>
    <w:rsid w:val="00B44E1E"/>
    <w:rsid w:val="00B450CD"/>
    <w:rsid w:val="00B4777C"/>
    <w:rsid w:val="00B5142D"/>
    <w:rsid w:val="00B53265"/>
    <w:rsid w:val="00B5561E"/>
    <w:rsid w:val="00B56661"/>
    <w:rsid w:val="00B572D2"/>
    <w:rsid w:val="00B635F4"/>
    <w:rsid w:val="00B64111"/>
    <w:rsid w:val="00B6606F"/>
    <w:rsid w:val="00B67BF3"/>
    <w:rsid w:val="00B703BB"/>
    <w:rsid w:val="00B70BEF"/>
    <w:rsid w:val="00B726FB"/>
    <w:rsid w:val="00B72A93"/>
    <w:rsid w:val="00B7635E"/>
    <w:rsid w:val="00B806DF"/>
    <w:rsid w:val="00B809FD"/>
    <w:rsid w:val="00B81ECA"/>
    <w:rsid w:val="00B84533"/>
    <w:rsid w:val="00B84C55"/>
    <w:rsid w:val="00B858F0"/>
    <w:rsid w:val="00B86C0C"/>
    <w:rsid w:val="00B91848"/>
    <w:rsid w:val="00B9201E"/>
    <w:rsid w:val="00B928C5"/>
    <w:rsid w:val="00B92DB3"/>
    <w:rsid w:val="00B93856"/>
    <w:rsid w:val="00B93FEB"/>
    <w:rsid w:val="00B947BB"/>
    <w:rsid w:val="00B94BFC"/>
    <w:rsid w:val="00B96183"/>
    <w:rsid w:val="00BA2F96"/>
    <w:rsid w:val="00BA4CD7"/>
    <w:rsid w:val="00BA58D3"/>
    <w:rsid w:val="00BA5DF5"/>
    <w:rsid w:val="00BA6395"/>
    <w:rsid w:val="00BB08A5"/>
    <w:rsid w:val="00BB0950"/>
    <w:rsid w:val="00BB17CE"/>
    <w:rsid w:val="00BB4145"/>
    <w:rsid w:val="00BB503E"/>
    <w:rsid w:val="00BB5A5D"/>
    <w:rsid w:val="00BC083B"/>
    <w:rsid w:val="00BC0D2B"/>
    <w:rsid w:val="00BC1F18"/>
    <w:rsid w:val="00BC329D"/>
    <w:rsid w:val="00BC4FBC"/>
    <w:rsid w:val="00BC54CD"/>
    <w:rsid w:val="00BC61C1"/>
    <w:rsid w:val="00BC6FF5"/>
    <w:rsid w:val="00BC7891"/>
    <w:rsid w:val="00BD0AB0"/>
    <w:rsid w:val="00BD323B"/>
    <w:rsid w:val="00BD3BE5"/>
    <w:rsid w:val="00BD4BD0"/>
    <w:rsid w:val="00BD51AA"/>
    <w:rsid w:val="00BD5B54"/>
    <w:rsid w:val="00BD5E7D"/>
    <w:rsid w:val="00BD758A"/>
    <w:rsid w:val="00BE1A1E"/>
    <w:rsid w:val="00BE3325"/>
    <w:rsid w:val="00BE3F59"/>
    <w:rsid w:val="00BE409F"/>
    <w:rsid w:val="00BE63CB"/>
    <w:rsid w:val="00BE676A"/>
    <w:rsid w:val="00BE6950"/>
    <w:rsid w:val="00BF007C"/>
    <w:rsid w:val="00BF400C"/>
    <w:rsid w:val="00BF41CB"/>
    <w:rsid w:val="00BF5B2F"/>
    <w:rsid w:val="00BF5C7E"/>
    <w:rsid w:val="00BF5DDA"/>
    <w:rsid w:val="00BF6CD2"/>
    <w:rsid w:val="00BF7D8D"/>
    <w:rsid w:val="00C0140A"/>
    <w:rsid w:val="00C01DDA"/>
    <w:rsid w:val="00C03618"/>
    <w:rsid w:val="00C04A13"/>
    <w:rsid w:val="00C06524"/>
    <w:rsid w:val="00C075BF"/>
    <w:rsid w:val="00C15B84"/>
    <w:rsid w:val="00C162D2"/>
    <w:rsid w:val="00C22559"/>
    <w:rsid w:val="00C24602"/>
    <w:rsid w:val="00C24B60"/>
    <w:rsid w:val="00C26212"/>
    <w:rsid w:val="00C26594"/>
    <w:rsid w:val="00C26DDD"/>
    <w:rsid w:val="00C26F64"/>
    <w:rsid w:val="00C2737A"/>
    <w:rsid w:val="00C31E0F"/>
    <w:rsid w:val="00C31FE1"/>
    <w:rsid w:val="00C32E21"/>
    <w:rsid w:val="00C333A9"/>
    <w:rsid w:val="00C337DF"/>
    <w:rsid w:val="00C35279"/>
    <w:rsid w:val="00C3529F"/>
    <w:rsid w:val="00C35D69"/>
    <w:rsid w:val="00C371BD"/>
    <w:rsid w:val="00C42D5B"/>
    <w:rsid w:val="00C45C48"/>
    <w:rsid w:val="00C46590"/>
    <w:rsid w:val="00C475EE"/>
    <w:rsid w:val="00C60407"/>
    <w:rsid w:val="00C6268E"/>
    <w:rsid w:val="00C62FCB"/>
    <w:rsid w:val="00C70CE5"/>
    <w:rsid w:val="00C73C3D"/>
    <w:rsid w:val="00C74260"/>
    <w:rsid w:val="00C74AAF"/>
    <w:rsid w:val="00C856F2"/>
    <w:rsid w:val="00C87140"/>
    <w:rsid w:val="00C94A99"/>
    <w:rsid w:val="00C95CE0"/>
    <w:rsid w:val="00C96F38"/>
    <w:rsid w:val="00C97428"/>
    <w:rsid w:val="00CA35BF"/>
    <w:rsid w:val="00CA3B5A"/>
    <w:rsid w:val="00CA56A7"/>
    <w:rsid w:val="00CA75E8"/>
    <w:rsid w:val="00CB06D0"/>
    <w:rsid w:val="00CB0E05"/>
    <w:rsid w:val="00CB18E7"/>
    <w:rsid w:val="00CB6155"/>
    <w:rsid w:val="00CB65C6"/>
    <w:rsid w:val="00CB7759"/>
    <w:rsid w:val="00CB7AAA"/>
    <w:rsid w:val="00CC258B"/>
    <w:rsid w:val="00CC2E0D"/>
    <w:rsid w:val="00CC3025"/>
    <w:rsid w:val="00CC4CA5"/>
    <w:rsid w:val="00CC61EB"/>
    <w:rsid w:val="00CC6E6E"/>
    <w:rsid w:val="00CC7A66"/>
    <w:rsid w:val="00CD0709"/>
    <w:rsid w:val="00CD31BD"/>
    <w:rsid w:val="00CD3CE3"/>
    <w:rsid w:val="00CD5597"/>
    <w:rsid w:val="00CD6828"/>
    <w:rsid w:val="00CD7474"/>
    <w:rsid w:val="00CE1062"/>
    <w:rsid w:val="00CE42C3"/>
    <w:rsid w:val="00CE4EC2"/>
    <w:rsid w:val="00CE5136"/>
    <w:rsid w:val="00CE5C47"/>
    <w:rsid w:val="00CE6A33"/>
    <w:rsid w:val="00CF0373"/>
    <w:rsid w:val="00CF4230"/>
    <w:rsid w:val="00CF4EDE"/>
    <w:rsid w:val="00CF61CA"/>
    <w:rsid w:val="00CF7A89"/>
    <w:rsid w:val="00D004CA"/>
    <w:rsid w:val="00D00811"/>
    <w:rsid w:val="00D00CA5"/>
    <w:rsid w:val="00D00D39"/>
    <w:rsid w:val="00D01598"/>
    <w:rsid w:val="00D02202"/>
    <w:rsid w:val="00D02FC6"/>
    <w:rsid w:val="00D0372D"/>
    <w:rsid w:val="00D041F8"/>
    <w:rsid w:val="00D04670"/>
    <w:rsid w:val="00D04A53"/>
    <w:rsid w:val="00D04E19"/>
    <w:rsid w:val="00D05A44"/>
    <w:rsid w:val="00D0625C"/>
    <w:rsid w:val="00D06952"/>
    <w:rsid w:val="00D11F90"/>
    <w:rsid w:val="00D125D4"/>
    <w:rsid w:val="00D13130"/>
    <w:rsid w:val="00D1353D"/>
    <w:rsid w:val="00D13CAD"/>
    <w:rsid w:val="00D157E7"/>
    <w:rsid w:val="00D159C3"/>
    <w:rsid w:val="00D15A53"/>
    <w:rsid w:val="00D15AF8"/>
    <w:rsid w:val="00D16BDE"/>
    <w:rsid w:val="00D17318"/>
    <w:rsid w:val="00D177A0"/>
    <w:rsid w:val="00D17ADB"/>
    <w:rsid w:val="00D216E2"/>
    <w:rsid w:val="00D217B0"/>
    <w:rsid w:val="00D21D81"/>
    <w:rsid w:val="00D22165"/>
    <w:rsid w:val="00D2548A"/>
    <w:rsid w:val="00D26988"/>
    <w:rsid w:val="00D275EA"/>
    <w:rsid w:val="00D30419"/>
    <w:rsid w:val="00D32055"/>
    <w:rsid w:val="00D32CD8"/>
    <w:rsid w:val="00D32E30"/>
    <w:rsid w:val="00D340EE"/>
    <w:rsid w:val="00D344AB"/>
    <w:rsid w:val="00D36D30"/>
    <w:rsid w:val="00D3715B"/>
    <w:rsid w:val="00D41CFC"/>
    <w:rsid w:val="00D42518"/>
    <w:rsid w:val="00D427B7"/>
    <w:rsid w:val="00D439AD"/>
    <w:rsid w:val="00D440DA"/>
    <w:rsid w:val="00D451D4"/>
    <w:rsid w:val="00D5269C"/>
    <w:rsid w:val="00D52DD4"/>
    <w:rsid w:val="00D52F83"/>
    <w:rsid w:val="00D53087"/>
    <w:rsid w:val="00D53BF4"/>
    <w:rsid w:val="00D53E8E"/>
    <w:rsid w:val="00D548CA"/>
    <w:rsid w:val="00D55BBE"/>
    <w:rsid w:val="00D568C8"/>
    <w:rsid w:val="00D60351"/>
    <w:rsid w:val="00D60908"/>
    <w:rsid w:val="00D60E6F"/>
    <w:rsid w:val="00D61047"/>
    <w:rsid w:val="00D61E2E"/>
    <w:rsid w:val="00D6264B"/>
    <w:rsid w:val="00D6405B"/>
    <w:rsid w:val="00D64086"/>
    <w:rsid w:val="00D6519F"/>
    <w:rsid w:val="00D66B55"/>
    <w:rsid w:val="00D66CD1"/>
    <w:rsid w:val="00D66EDE"/>
    <w:rsid w:val="00D708A5"/>
    <w:rsid w:val="00D70B8F"/>
    <w:rsid w:val="00D71E6F"/>
    <w:rsid w:val="00D7288B"/>
    <w:rsid w:val="00D750EE"/>
    <w:rsid w:val="00D75AA1"/>
    <w:rsid w:val="00D776B6"/>
    <w:rsid w:val="00D8113F"/>
    <w:rsid w:val="00D81379"/>
    <w:rsid w:val="00D818FF"/>
    <w:rsid w:val="00D8357A"/>
    <w:rsid w:val="00D86023"/>
    <w:rsid w:val="00D866DA"/>
    <w:rsid w:val="00D874BC"/>
    <w:rsid w:val="00D9100F"/>
    <w:rsid w:val="00D91CB9"/>
    <w:rsid w:val="00D91FA0"/>
    <w:rsid w:val="00D9422D"/>
    <w:rsid w:val="00D96A7D"/>
    <w:rsid w:val="00DA0AC7"/>
    <w:rsid w:val="00DA1F79"/>
    <w:rsid w:val="00DA32D5"/>
    <w:rsid w:val="00DA625F"/>
    <w:rsid w:val="00DA6809"/>
    <w:rsid w:val="00DA70E1"/>
    <w:rsid w:val="00DA7979"/>
    <w:rsid w:val="00DA79F8"/>
    <w:rsid w:val="00DB06A0"/>
    <w:rsid w:val="00DB0A38"/>
    <w:rsid w:val="00DB0B79"/>
    <w:rsid w:val="00DB12ED"/>
    <w:rsid w:val="00DB320F"/>
    <w:rsid w:val="00DB3798"/>
    <w:rsid w:val="00DB3AD5"/>
    <w:rsid w:val="00DB49B9"/>
    <w:rsid w:val="00DB567B"/>
    <w:rsid w:val="00DB6CFC"/>
    <w:rsid w:val="00DB76A1"/>
    <w:rsid w:val="00DC1979"/>
    <w:rsid w:val="00DC3DB1"/>
    <w:rsid w:val="00DC4012"/>
    <w:rsid w:val="00DC469F"/>
    <w:rsid w:val="00DC5541"/>
    <w:rsid w:val="00DC586A"/>
    <w:rsid w:val="00DC5C89"/>
    <w:rsid w:val="00DC5E69"/>
    <w:rsid w:val="00DC6A75"/>
    <w:rsid w:val="00DC7304"/>
    <w:rsid w:val="00DC74FF"/>
    <w:rsid w:val="00DD0B71"/>
    <w:rsid w:val="00DD16E6"/>
    <w:rsid w:val="00DD1C55"/>
    <w:rsid w:val="00DD2D83"/>
    <w:rsid w:val="00DD4315"/>
    <w:rsid w:val="00DD4ED8"/>
    <w:rsid w:val="00DD792B"/>
    <w:rsid w:val="00DD7D91"/>
    <w:rsid w:val="00DE0B8C"/>
    <w:rsid w:val="00DE5D27"/>
    <w:rsid w:val="00DE7952"/>
    <w:rsid w:val="00DE7BDE"/>
    <w:rsid w:val="00DF0945"/>
    <w:rsid w:val="00DF0D5F"/>
    <w:rsid w:val="00DF1A97"/>
    <w:rsid w:val="00DF55D0"/>
    <w:rsid w:val="00DF57D7"/>
    <w:rsid w:val="00DF583D"/>
    <w:rsid w:val="00DF7253"/>
    <w:rsid w:val="00E00F58"/>
    <w:rsid w:val="00E0384F"/>
    <w:rsid w:val="00E042FE"/>
    <w:rsid w:val="00E06437"/>
    <w:rsid w:val="00E0764A"/>
    <w:rsid w:val="00E1041B"/>
    <w:rsid w:val="00E10740"/>
    <w:rsid w:val="00E10BF2"/>
    <w:rsid w:val="00E10E7B"/>
    <w:rsid w:val="00E11D96"/>
    <w:rsid w:val="00E12D23"/>
    <w:rsid w:val="00E1595B"/>
    <w:rsid w:val="00E17EF3"/>
    <w:rsid w:val="00E23191"/>
    <w:rsid w:val="00E23703"/>
    <w:rsid w:val="00E248AD"/>
    <w:rsid w:val="00E263F1"/>
    <w:rsid w:val="00E276BF"/>
    <w:rsid w:val="00E32323"/>
    <w:rsid w:val="00E32FF0"/>
    <w:rsid w:val="00E33E67"/>
    <w:rsid w:val="00E36EAA"/>
    <w:rsid w:val="00E41F55"/>
    <w:rsid w:val="00E430E4"/>
    <w:rsid w:val="00E44468"/>
    <w:rsid w:val="00E45505"/>
    <w:rsid w:val="00E46E7B"/>
    <w:rsid w:val="00E4726F"/>
    <w:rsid w:val="00E47552"/>
    <w:rsid w:val="00E5037F"/>
    <w:rsid w:val="00E509BD"/>
    <w:rsid w:val="00E50EE3"/>
    <w:rsid w:val="00E51A28"/>
    <w:rsid w:val="00E5250A"/>
    <w:rsid w:val="00E532E5"/>
    <w:rsid w:val="00E53702"/>
    <w:rsid w:val="00E5397A"/>
    <w:rsid w:val="00E53F7D"/>
    <w:rsid w:val="00E5688A"/>
    <w:rsid w:val="00E573F1"/>
    <w:rsid w:val="00E62D9B"/>
    <w:rsid w:val="00E644E6"/>
    <w:rsid w:val="00E650A5"/>
    <w:rsid w:val="00E65B1C"/>
    <w:rsid w:val="00E66D09"/>
    <w:rsid w:val="00E71FF2"/>
    <w:rsid w:val="00E7227F"/>
    <w:rsid w:val="00E7591D"/>
    <w:rsid w:val="00E7661E"/>
    <w:rsid w:val="00E77579"/>
    <w:rsid w:val="00E81BE5"/>
    <w:rsid w:val="00E83800"/>
    <w:rsid w:val="00E83CA9"/>
    <w:rsid w:val="00E83CCD"/>
    <w:rsid w:val="00E87403"/>
    <w:rsid w:val="00E968F8"/>
    <w:rsid w:val="00EA28E9"/>
    <w:rsid w:val="00EA3AD1"/>
    <w:rsid w:val="00EA404A"/>
    <w:rsid w:val="00EA64AF"/>
    <w:rsid w:val="00EA67D2"/>
    <w:rsid w:val="00EA6BA7"/>
    <w:rsid w:val="00EA7295"/>
    <w:rsid w:val="00EA768D"/>
    <w:rsid w:val="00EA7FEC"/>
    <w:rsid w:val="00EB01BE"/>
    <w:rsid w:val="00EB0460"/>
    <w:rsid w:val="00EB25C8"/>
    <w:rsid w:val="00EB33A7"/>
    <w:rsid w:val="00EB36E4"/>
    <w:rsid w:val="00EB4EF2"/>
    <w:rsid w:val="00EB744D"/>
    <w:rsid w:val="00EC2872"/>
    <w:rsid w:val="00EC38B8"/>
    <w:rsid w:val="00EC3F49"/>
    <w:rsid w:val="00EC50D0"/>
    <w:rsid w:val="00EC5A15"/>
    <w:rsid w:val="00EC68F0"/>
    <w:rsid w:val="00ED14D9"/>
    <w:rsid w:val="00ED1AD2"/>
    <w:rsid w:val="00ED27DC"/>
    <w:rsid w:val="00ED2B89"/>
    <w:rsid w:val="00ED3AF4"/>
    <w:rsid w:val="00ED5870"/>
    <w:rsid w:val="00ED63E7"/>
    <w:rsid w:val="00EE00CD"/>
    <w:rsid w:val="00EE23A1"/>
    <w:rsid w:val="00EE3A36"/>
    <w:rsid w:val="00EE4206"/>
    <w:rsid w:val="00EE5DB4"/>
    <w:rsid w:val="00EE6A1E"/>
    <w:rsid w:val="00EE71EE"/>
    <w:rsid w:val="00EF0615"/>
    <w:rsid w:val="00EF2839"/>
    <w:rsid w:val="00EF328A"/>
    <w:rsid w:val="00EF335B"/>
    <w:rsid w:val="00EF3E54"/>
    <w:rsid w:val="00EF647A"/>
    <w:rsid w:val="00EF733F"/>
    <w:rsid w:val="00F013F9"/>
    <w:rsid w:val="00F01F83"/>
    <w:rsid w:val="00F02DF6"/>
    <w:rsid w:val="00F03C1E"/>
    <w:rsid w:val="00F124AC"/>
    <w:rsid w:val="00F124D1"/>
    <w:rsid w:val="00F12B2C"/>
    <w:rsid w:val="00F1544D"/>
    <w:rsid w:val="00F154A9"/>
    <w:rsid w:val="00F16D07"/>
    <w:rsid w:val="00F17240"/>
    <w:rsid w:val="00F20353"/>
    <w:rsid w:val="00F2056B"/>
    <w:rsid w:val="00F212DC"/>
    <w:rsid w:val="00F245CD"/>
    <w:rsid w:val="00F25D5E"/>
    <w:rsid w:val="00F2771E"/>
    <w:rsid w:val="00F27AC7"/>
    <w:rsid w:val="00F336E8"/>
    <w:rsid w:val="00F355A2"/>
    <w:rsid w:val="00F36A75"/>
    <w:rsid w:val="00F36E54"/>
    <w:rsid w:val="00F40591"/>
    <w:rsid w:val="00F40EB8"/>
    <w:rsid w:val="00F41F23"/>
    <w:rsid w:val="00F435CD"/>
    <w:rsid w:val="00F464EF"/>
    <w:rsid w:val="00F46C3D"/>
    <w:rsid w:val="00F47ABD"/>
    <w:rsid w:val="00F50FCF"/>
    <w:rsid w:val="00F519AD"/>
    <w:rsid w:val="00F53C6D"/>
    <w:rsid w:val="00F54586"/>
    <w:rsid w:val="00F56027"/>
    <w:rsid w:val="00F6627D"/>
    <w:rsid w:val="00F66D1F"/>
    <w:rsid w:val="00F70438"/>
    <w:rsid w:val="00F70481"/>
    <w:rsid w:val="00F7149A"/>
    <w:rsid w:val="00F721A7"/>
    <w:rsid w:val="00F74E6B"/>
    <w:rsid w:val="00F75278"/>
    <w:rsid w:val="00F752CD"/>
    <w:rsid w:val="00F761FB"/>
    <w:rsid w:val="00F76F21"/>
    <w:rsid w:val="00F771B2"/>
    <w:rsid w:val="00F8141A"/>
    <w:rsid w:val="00F815BB"/>
    <w:rsid w:val="00F81AF7"/>
    <w:rsid w:val="00F83396"/>
    <w:rsid w:val="00F8395E"/>
    <w:rsid w:val="00F83F7C"/>
    <w:rsid w:val="00F85347"/>
    <w:rsid w:val="00F856A8"/>
    <w:rsid w:val="00F9049A"/>
    <w:rsid w:val="00F904F6"/>
    <w:rsid w:val="00F90718"/>
    <w:rsid w:val="00F91231"/>
    <w:rsid w:val="00F92551"/>
    <w:rsid w:val="00F964A2"/>
    <w:rsid w:val="00F96CF3"/>
    <w:rsid w:val="00FA07A4"/>
    <w:rsid w:val="00FA32EA"/>
    <w:rsid w:val="00FA41BE"/>
    <w:rsid w:val="00FA450F"/>
    <w:rsid w:val="00FA556A"/>
    <w:rsid w:val="00FA73BF"/>
    <w:rsid w:val="00FB0B4B"/>
    <w:rsid w:val="00FB16F8"/>
    <w:rsid w:val="00FB1704"/>
    <w:rsid w:val="00FB3337"/>
    <w:rsid w:val="00FB3828"/>
    <w:rsid w:val="00FB4260"/>
    <w:rsid w:val="00FB4AFF"/>
    <w:rsid w:val="00FB5AB0"/>
    <w:rsid w:val="00FB78CA"/>
    <w:rsid w:val="00FB7B02"/>
    <w:rsid w:val="00FC01F2"/>
    <w:rsid w:val="00FC1377"/>
    <w:rsid w:val="00FC156A"/>
    <w:rsid w:val="00FC1A52"/>
    <w:rsid w:val="00FC23FD"/>
    <w:rsid w:val="00FC263D"/>
    <w:rsid w:val="00FC3135"/>
    <w:rsid w:val="00FC3D43"/>
    <w:rsid w:val="00FD0214"/>
    <w:rsid w:val="00FD1D9D"/>
    <w:rsid w:val="00FD3EEE"/>
    <w:rsid w:val="00FD3FBB"/>
    <w:rsid w:val="00FD562C"/>
    <w:rsid w:val="00FD5903"/>
    <w:rsid w:val="00FD5D00"/>
    <w:rsid w:val="00FD6045"/>
    <w:rsid w:val="00FD7C3B"/>
    <w:rsid w:val="00FE049C"/>
    <w:rsid w:val="00FE5A23"/>
    <w:rsid w:val="00FE7A38"/>
    <w:rsid w:val="00FF0AAD"/>
    <w:rsid w:val="00FF15E5"/>
    <w:rsid w:val="00FF1BD5"/>
    <w:rsid w:val="00FF2972"/>
    <w:rsid w:val="00FF2CAF"/>
    <w:rsid w:val="00FF463E"/>
    <w:rsid w:val="00FF68CB"/>
    <w:rsid w:val="00FF6EC5"/>
    <w:rsid w:val="00FF731F"/>
    <w:rsid w:val="00FF75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30CD1CE"/>
  <w15:docId w15:val="{B1CA99A6-42BD-4FF1-B82E-4FE3E15C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37D5"/>
    <w:pPr>
      <w:spacing w:before="120" w:after="120"/>
    </w:pPr>
    <w:rPr>
      <w:rFonts w:ascii="Arial" w:hAnsi="Arial" w:cstheme="minorBidi"/>
      <w:sz w:val="16"/>
      <w:szCs w:val="22"/>
    </w:rPr>
  </w:style>
  <w:style w:type="paragraph" w:styleId="Nadpis1">
    <w:name w:val="heading 1"/>
    <w:basedOn w:val="Normln"/>
    <w:next w:val="Normln"/>
    <w:link w:val="Nadpis1Char"/>
    <w:uiPriority w:val="9"/>
    <w:qFormat/>
    <w:rsid w:val="00BF5DDA"/>
    <w:pPr>
      <w:keepNext/>
      <w:keepLines/>
      <w:spacing w:before="240" w:after="40"/>
      <w:outlineLvl w:val="0"/>
    </w:pPr>
    <w:rPr>
      <w:rFonts w:eastAsiaTheme="majorEastAsia" w:cstheme="majorBidi"/>
      <w:b/>
      <w:bCs/>
      <w:color w:val="365F91" w:themeColor="accent1" w:themeShade="BF"/>
      <w:sz w:val="24"/>
      <w:szCs w:val="28"/>
    </w:rPr>
  </w:style>
  <w:style w:type="paragraph" w:styleId="Nadpis2">
    <w:name w:val="heading 2"/>
    <w:aliases w:val="Outline2,HAA-Section,Sub Heading,ignorer2,Podkapitola 1,Podkapitola 11,Podkapitola 12,Podkapitola 13,Podkapitola 14,Podkapitola 111,Podkapitola 121,Podkapitola 131,Podkapitola 15,Podkapitola 112,Podkapitola 122,Podkapitola 132,Podkapitola 16"/>
    <w:basedOn w:val="Normln"/>
    <w:next w:val="Normln"/>
    <w:link w:val="Nadpis2Char"/>
    <w:qFormat/>
    <w:rsid w:val="00AC2F34"/>
    <w:pPr>
      <w:keepNext/>
      <w:pageBreakBefore/>
      <w:numPr>
        <w:ilvl w:val="1"/>
        <w:numId w:val="8"/>
      </w:numPr>
      <w:spacing w:after="60"/>
      <w:jc w:val="both"/>
      <w:outlineLvl w:val="1"/>
    </w:pPr>
    <w:rPr>
      <w:rFonts w:eastAsia="Times New Roman" w:cs="Arial"/>
      <w:b/>
      <w:bCs/>
      <w:i/>
      <w:iCs/>
      <w:sz w:val="18"/>
      <w:szCs w:val="28"/>
      <w:lang w:eastAsia="cs-CZ"/>
    </w:rPr>
  </w:style>
  <w:style w:type="paragraph" w:styleId="Nadpis3">
    <w:name w:val="heading 3"/>
    <w:basedOn w:val="Normln"/>
    <w:next w:val="Normln"/>
    <w:link w:val="Nadpis3Char"/>
    <w:qFormat/>
    <w:rsid w:val="00AC2F34"/>
    <w:pPr>
      <w:keepNext/>
      <w:spacing w:after="60"/>
      <w:jc w:val="both"/>
      <w:outlineLvl w:val="2"/>
    </w:pPr>
    <w:rPr>
      <w:rFonts w:eastAsia="Times New Roman" w:cs="Arial"/>
      <w:b/>
      <w:bCs/>
      <w:i/>
      <w:sz w:val="18"/>
      <w:szCs w:val="26"/>
      <w:lang w:eastAsia="cs-CZ"/>
    </w:rPr>
  </w:style>
  <w:style w:type="paragraph" w:styleId="Nadpis4">
    <w:name w:val="heading 4"/>
    <w:basedOn w:val="Normln"/>
    <w:next w:val="Normln"/>
    <w:link w:val="Nadpis4Char"/>
    <w:uiPriority w:val="9"/>
    <w:semiHidden/>
    <w:unhideWhenUsed/>
    <w:qFormat/>
    <w:rsid w:val="00AC2F34"/>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C2F34"/>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C2F34"/>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C2F34"/>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C2F34"/>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C2F34"/>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A0624E"/>
    <w:pPr>
      <w:ind w:left="720"/>
      <w:contextualSpacing/>
    </w:pPr>
  </w:style>
  <w:style w:type="character" w:styleId="Hypertextovodkaz">
    <w:name w:val="Hyperlink"/>
    <w:basedOn w:val="Standardnpsmoodstavce"/>
    <w:uiPriority w:val="99"/>
    <w:rsid w:val="00A0624E"/>
    <w:rPr>
      <w:color w:val="0000FF"/>
      <w:u w:val="single"/>
    </w:rPr>
  </w:style>
  <w:style w:type="character" w:customStyle="1" w:styleId="OdstavecseseznamemChar">
    <w:name w:val="Odstavec se seznamem Char"/>
    <w:link w:val="Odstavecseseznamem"/>
    <w:uiPriority w:val="34"/>
    <w:locked/>
    <w:rsid w:val="00A0624E"/>
    <w:rPr>
      <w:rFonts w:asciiTheme="minorHAnsi" w:hAnsiTheme="minorHAnsi" w:cstheme="minorBidi"/>
      <w:sz w:val="22"/>
      <w:szCs w:val="22"/>
    </w:rPr>
  </w:style>
  <w:style w:type="table" w:styleId="Mkatabulky">
    <w:name w:val="Table Grid"/>
    <w:basedOn w:val="Normlntabulka"/>
    <w:uiPriority w:val="59"/>
    <w:rsid w:val="00A0624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lnpodtren">
    <w:name w:val="Normální_podtržené"/>
    <w:basedOn w:val="Standardnpsmoodstavce"/>
    <w:rsid w:val="00A0624E"/>
    <w:rPr>
      <w:u w:val="single"/>
    </w:rPr>
  </w:style>
  <w:style w:type="paragraph" w:customStyle="1" w:styleId="Normlnpolsk">
    <w:name w:val="Normální_polský"/>
    <w:basedOn w:val="Normln"/>
    <w:link w:val="NormlnpolskChar"/>
    <w:rsid w:val="00A0624E"/>
    <w:pPr>
      <w:spacing w:after="80"/>
      <w:jc w:val="both"/>
    </w:pPr>
    <w:rPr>
      <w:rFonts w:eastAsia="Times New Roman" w:cs="Times New Roman"/>
      <w:szCs w:val="16"/>
      <w:lang w:val="pl-PL" w:eastAsia="cs-CZ"/>
    </w:rPr>
  </w:style>
  <w:style w:type="character" w:customStyle="1" w:styleId="NormlnpolskChar">
    <w:name w:val="Normální_polský Char"/>
    <w:basedOn w:val="Standardnpsmoodstavce"/>
    <w:link w:val="Normlnpolsk"/>
    <w:rsid w:val="00A0624E"/>
    <w:rPr>
      <w:rFonts w:ascii="Arial" w:eastAsia="Times New Roman" w:hAnsi="Arial"/>
      <w:sz w:val="16"/>
      <w:szCs w:val="16"/>
      <w:lang w:val="pl-PL" w:eastAsia="cs-CZ"/>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unhideWhenUsed/>
    <w:rsid w:val="00A0624E"/>
    <w:rPr>
      <w:vertAlign w:val="superscript"/>
    </w:rPr>
  </w:style>
  <w:style w:type="paragraph" w:customStyle="1" w:styleId="Default">
    <w:name w:val="Default"/>
    <w:rsid w:val="00A0624E"/>
    <w:pPr>
      <w:autoSpaceDE w:val="0"/>
      <w:autoSpaceDN w:val="0"/>
      <w:adjustRightInd w:val="0"/>
    </w:pPr>
    <w:rPr>
      <w:color w:val="000000"/>
      <w:sz w:val="24"/>
      <w:szCs w:val="24"/>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iPriority w:val="99"/>
    <w:semiHidden/>
    <w:rsid w:val="00A0624E"/>
    <w:pPr>
      <w:spacing w:before="40" w:after="40"/>
      <w:jc w:val="both"/>
    </w:pPr>
    <w:rPr>
      <w:rFonts w:eastAsia="Times New Roman" w:cs="Times New Roman"/>
      <w:sz w:val="14"/>
      <w:szCs w:val="20"/>
      <w:lang w:eastAsia="cs-CZ"/>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uiPriority w:val="99"/>
    <w:semiHidden/>
    <w:rsid w:val="00A0624E"/>
    <w:rPr>
      <w:rFonts w:ascii="Arial" w:eastAsia="Times New Roman" w:hAnsi="Arial"/>
      <w:sz w:val="14"/>
      <w:lang w:eastAsia="cs-CZ"/>
    </w:rPr>
  </w:style>
  <w:style w:type="character" w:styleId="Odkaznakoment">
    <w:name w:val="annotation reference"/>
    <w:basedOn w:val="Standardnpsmoodstavce"/>
    <w:uiPriority w:val="99"/>
    <w:semiHidden/>
    <w:unhideWhenUsed/>
    <w:rsid w:val="00A0624E"/>
    <w:rPr>
      <w:sz w:val="16"/>
      <w:szCs w:val="16"/>
    </w:rPr>
  </w:style>
  <w:style w:type="paragraph" w:styleId="Textkomente">
    <w:name w:val="annotation text"/>
    <w:basedOn w:val="Normln"/>
    <w:link w:val="TextkomenteChar"/>
    <w:uiPriority w:val="99"/>
    <w:unhideWhenUsed/>
    <w:rsid w:val="00A0624E"/>
    <w:rPr>
      <w:sz w:val="20"/>
      <w:szCs w:val="20"/>
    </w:rPr>
  </w:style>
  <w:style w:type="character" w:customStyle="1" w:styleId="TextkomenteChar">
    <w:name w:val="Text komentáře Char"/>
    <w:basedOn w:val="Standardnpsmoodstavce"/>
    <w:link w:val="Textkomente"/>
    <w:uiPriority w:val="99"/>
    <w:rsid w:val="00A0624E"/>
    <w:rPr>
      <w:rFonts w:asciiTheme="minorHAnsi" w:hAnsiTheme="minorHAnsi" w:cstheme="minorBidi"/>
    </w:rPr>
  </w:style>
  <w:style w:type="paragraph" w:styleId="Textbubliny">
    <w:name w:val="Balloon Text"/>
    <w:basedOn w:val="Normln"/>
    <w:link w:val="TextbublinyChar"/>
    <w:uiPriority w:val="99"/>
    <w:semiHidden/>
    <w:unhideWhenUsed/>
    <w:rsid w:val="00A0624E"/>
    <w:pPr>
      <w:spacing w:after="0"/>
    </w:pPr>
    <w:rPr>
      <w:rFonts w:ascii="Tahoma" w:hAnsi="Tahoma" w:cs="Tahoma"/>
      <w:szCs w:val="16"/>
    </w:rPr>
  </w:style>
  <w:style w:type="character" w:customStyle="1" w:styleId="TextbublinyChar">
    <w:name w:val="Text bubliny Char"/>
    <w:basedOn w:val="Standardnpsmoodstavce"/>
    <w:link w:val="Textbubliny"/>
    <w:uiPriority w:val="99"/>
    <w:semiHidden/>
    <w:rsid w:val="00A0624E"/>
    <w:rPr>
      <w:rFonts w:ascii="Tahoma" w:hAnsi="Tahoma" w:cs="Tahoma"/>
      <w:sz w:val="16"/>
      <w:szCs w:val="16"/>
    </w:rPr>
  </w:style>
  <w:style w:type="character" w:customStyle="1" w:styleId="hps">
    <w:name w:val="hps"/>
    <w:basedOn w:val="Standardnpsmoodstavce"/>
    <w:rsid w:val="00A0624E"/>
  </w:style>
  <w:style w:type="paragraph" w:customStyle="1" w:styleId="titulnstrana1">
    <w:name w:val="titulní strana 1"/>
    <w:basedOn w:val="Normln"/>
    <w:rsid w:val="00A0624E"/>
    <w:pPr>
      <w:spacing w:after="0"/>
    </w:pPr>
    <w:rPr>
      <w:rFonts w:eastAsia="Times New Roman" w:cs="Times New Roman"/>
      <w:sz w:val="32"/>
      <w:szCs w:val="16"/>
      <w:lang w:eastAsia="cs-CZ"/>
    </w:rPr>
  </w:style>
  <w:style w:type="paragraph" w:styleId="Obsah1">
    <w:name w:val="toc 1"/>
    <w:basedOn w:val="Normln"/>
    <w:next w:val="Normln"/>
    <w:autoRedefine/>
    <w:uiPriority w:val="39"/>
    <w:rsid w:val="00FB4260"/>
    <w:pPr>
      <w:tabs>
        <w:tab w:val="left" w:pos="480"/>
        <w:tab w:val="right" w:leader="dot" w:pos="7203"/>
      </w:tabs>
      <w:spacing w:before="80" w:after="80"/>
      <w:jc w:val="both"/>
    </w:pPr>
    <w:rPr>
      <w:rFonts w:eastAsia="Times New Roman" w:cs="Times New Roman"/>
      <w:b/>
      <w:noProof/>
      <w:szCs w:val="16"/>
      <w:lang w:eastAsia="cs-CZ"/>
    </w:rPr>
  </w:style>
  <w:style w:type="paragraph" w:styleId="Obsah2">
    <w:name w:val="toc 2"/>
    <w:basedOn w:val="Normln"/>
    <w:next w:val="Normln"/>
    <w:autoRedefine/>
    <w:uiPriority w:val="39"/>
    <w:rsid w:val="00A0624E"/>
    <w:pPr>
      <w:spacing w:after="80"/>
      <w:ind w:left="160"/>
      <w:jc w:val="both"/>
    </w:pPr>
    <w:rPr>
      <w:rFonts w:eastAsia="Times New Roman" w:cs="Times New Roman"/>
      <w:szCs w:val="16"/>
      <w:lang w:eastAsia="cs-CZ"/>
    </w:rPr>
  </w:style>
  <w:style w:type="paragraph" w:styleId="Obsah3">
    <w:name w:val="toc 3"/>
    <w:basedOn w:val="Normln"/>
    <w:next w:val="Normln"/>
    <w:autoRedefine/>
    <w:uiPriority w:val="39"/>
    <w:rsid w:val="00A0624E"/>
    <w:pPr>
      <w:spacing w:after="80"/>
      <w:ind w:left="320"/>
      <w:jc w:val="both"/>
    </w:pPr>
    <w:rPr>
      <w:rFonts w:eastAsia="Times New Roman" w:cs="Times New Roman"/>
      <w:szCs w:val="16"/>
      <w:lang w:eastAsia="cs-CZ"/>
    </w:rPr>
  </w:style>
  <w:style w:type="paragraph" w:styleId="Zhlav">
    <w:name w:val="header"/>
    <w:basedOn w:val="Normln"/>
    <w:link w:val="ZhlavChar"/>
    <w:uiPriority w:val="99"/>
    <w:unhideWhenUsed/>
    <w:rsid w:val="00AA0364"/>
    <w:pPr>
      <w:tabs>
        <w:tab w:val="center" w:pos="4536"/>
        <w:tab w:val="right" w:pos="9072"/>
      </w:tabs>
      <w:spacing w:after="0"/>
    </w:pPr>
  </w:style>
  <w:style w:type="character" w:customStyle="1" w:styleId="ZhlavChar">
    <w:name w:val="Záhlaví Char"/>
    <w:basedOn w:val="Standardnpsmoodstavce"/>
    <w:link w:val="Zhlav"/>
    <w:uiPriority w:val="99"/>
    <w:rsid w:val="00AA0364"/>
    <w:rPr>
      <w:rFonts w:asciiTheme="minorHAnsi" w:hAnsiTheme="minorHAnsi" w:cstheme="minorBidi"/>
      <w:sz w:val="22"/>
      <w:szCs w:val="22"/>
    </w:rPr>
  </w:style>
  <w:style w:type="paragraph" w:styleId="Zpat">
    <w:name w:val="footer"/>
    <w:basedOn w:val="Normln"/>
    <w:link w:val="ZpatChar"/>
    <w:uiPriority w:val="99"/>
    <w:unhideWhenUsed/>
    <w:rsid w:val="00AA0364"/>
    <w:pPr>
      <w:tabs>
        <w:tab w:val="center" w:pos="4536"/>
        <w:tab w:val="right" w:pos="9072"/>
      </w:tabs>
      <w:spacing w:after="0"/>
    </w:pPr>
  </w:style>
  <w:style w:type="character" w:customStyle="1" w:styleId="ZpatChar">
    <w:name w:val="Zápatí Char"/>
    <w:basedOn w:val="Standardnpsmoodstavce"/>
    <w:link w:val="Zpat"/>
    <w:uiPriority w:val="99"/>
    <w:rsid w:val="00AA0364"/>
    <w:rPr>
      <w:rFonts w:asciiTheme="minorHAnsi" w:hAnsiTheme="minorHAnsi" w:cstheme="minorBidi"/>
      <w:sz w:val="22"/>
      <w:szCs w:val="22"/>
    </w:rPr>
  </w:style>
  <w:style w:type="paragraph" w:styleId="Pedmtkomente">
    <w:name w:val="annotation subject"/>
    <w:basedOn w:val="Textkomente"/>
    <w:next w:val="Textkomente"/>
    <w:link w:val="PedmtkomenteChar"/>
    <w:uiPriority w:val="99"/>
    <w:semiHidden/>
    <w:unhideWhenUsed/>
    <w:rsid w:val="00DB567B"/>
    <w:rPr>
      <w:b/>
      <w:bCs/>
    </w:rPr>
  </w:style>
  <w:style w:type="character" w:customStyle="1" w:styleId="PedmtkomenteChar">
    <w:name w:val="Předmět komentáře Char"/>
    <w:basedOn w:val="TextkomenteChar"/>
    <w:link w:val="Pedmtkomente"/>
    <w:uiPriority w:val="99"/>
    <w:semiHidden/>
    <w:rsid w:val="00DB567B"/>
    <w:rPr>
      <w:rFonts w:asciiTheme="minorHAnsi" w:hAnsiTheme="minorHAnsi" w:cstheme="minorBidi"/>
      <w:b/>
      <w:bCs/>
    </w:rPr>
  </w:style>
  <w:style w:type="paragraph" w:styleId="Revize">
    <w:name w:val="Revision"/>
    <w:hidden/>
    <w:uiPriority w:val="99"/>
    <w:semiHidden/>
    <w:rsid w:val="005D7364"/>
    <w:rPr>
      <w:rFonts w:asciiTheme="minorHAnsi" w:hAnsiTheme="minorHAnsi" w:cstheme="minorBidi"/>
      <w:sz w:val="22"/>
      <w:szCs w:val="22"/>
    </w:rPr>
  </w:style>
  <w:style w:type="character" w:customStyle="1" w:styleId="Nadpis1Char">
    <w:name w:val="Nadpis 1 Char"/>
    <w:basedOn w:val="Standardnpsmoodstavce"/>
    <w:link w:val="Nadpis1"/>
    <w:uiPriority w:val="9"/>
    <w:rsid w:val="00C62FCB"/>
    <w:rPr>
      <w:rFonts w:ascii="Arial" w:eastAsiaTheme="majorEastAsia" w:hAnsi="Arial" w:cstheme="majorBidi"/>
      <w:b/>
      <w:bCs/>
      <w:color w:val="365F91" w:themeColor="accent1" w:themeShade="BF"/>
      <w:sz w:val="24"/>
      <w:szCs w:val="28"/>
    </w:rPr>
  </w:style>
  <w:style w:type="character" w:customStyle="1" w:styleId="Nadpis2Char">
    <w:name w:val="Nadpis 2 Char"/>
    <w:aliases w:val="Outline2 Char,HAA-Section Char,Sub Heading Char,ignorer2 Char,Podkapitola 1 Char,Podkapitola 11 Char,Podkapitola 12 Char,Podkapitola 13 Char,Podkapitola 14 Char,Podkapitola 111 Char,Podkapitola 121 Char,Podkapitola 131 Char"/>
    <w:basedOn w:val="Standardnpsmoodstavce"/>
    <w:link w:val="Nadpis2"/>
    <w:rsid w:val="00AC2F34"/>
    <w:rPr>
      <w:rFonts w:ascii="Arial" w:eastAsia="Times New Roman" w:hAnsi="Arial" w:cs="Arial"/>
      <w:b/>
      <w:bCs/>
      <w:i/>
      <w:iCs/>
      <w:sz w:val="18"/>
      <w:szCs w:val="28"/>
      <w:lang w:eastAsia="cs-CZ"/>
    </w:rPr>
  </w:style>
  <w:style w:type="paragraph" w:customStyle="1" w:styleId="Nadpis2polsk">
    <w:name w:val="Nadpis 2_polský"/>
    <w:basedOn w:val="Nadpis2"/>
    <w:link w:val="Nadpis2polskChar"/>
    <w:rsid w:val="00B93FEB"/>
    <w:pPr>
      <w:numPr>
        <w:ilvl w:val="0"/>
        <w:numId w:val="6"/>
      </w:numPr>
      <w:spacing w:before="240" w:after="40"/>
    </w:pPr>
    <w:rPr>
      <w:i w:val="0"/>
      <w:sz w:val="20"/>
      <w:lang w:val="pl-PL"/>
    </w:rPr>
  </w:style>
  <w:style w:type="character" w:customStyle="1" w:styleId="Nadpis2polskChar">
    <w:name w:val="Nadpis 2_polský Char"/>
    <w:basedOn w:val="Nadpis2Char"/>
    <w:link w:val="Nadpis2polsk"/>
    <w:rsid w:val="00B93FEB"/>
    <w:rPr>
      <w:rFonts w:ascii="Arial" w:eastAsia="Times New Roman" w:hAnsi="Arial" w:cs="Arial"/>
      <w:b/>
      <w:bCs/>
      <w:i w:val="0"/>
      <w:iCs/>
      <w:sz w:val="18"/>
      <w:szCs w:val="28"/>
      <w:lang w:val="pl-PL" w:eastAsia="cs-CZ"/>
    </w:rPr>
  </w:style>
  <w:style w:type="paragraph" w:customStyle="1" w:styleId="Nadpis1polsk">
    <w:name w:val="Nadpis 1_polský"/>
    <w:basedOn w:val="Nadpis1"/>
    <w:rsid w:val="000D7AEE"/>
    <w:pPr>
      <w:keepLines w:val="0"/>
      <w:pageBreakBefore/>
      <w:numPr>
        <w:numId w:val="7"/>
      </w:numPr>
      <w:spacing w:after="60"/>
      <w:jc w:val="both"/>
    </w:pPr>
    <w:rPr>
      <w:rFonts w:eastAsia="Times New Roman" w:cs="Arial"/>
      <w:kern w:val="32"/>
      <w:szCs w:val="32"/>
      <w:lang w:val="pl-PL" w:eastAsia="cs-CZ"/>
    </w:rPr>
  </w:style>
  <w:style w:type="character" w:customStyle="1" w:styleId="Nadpis3Char">
    <w:name w:val="Nadpis 3 Char"/>
    <w:basedOn w:val="Standardnpsmoodstavce"/>
    <w:link w:val="Nadpis3"/>
    <w:rsid w:val="00AC2F34"/>
    <w:rPr>
      <w:rFonts w:ascii="Arial" w:eastAsia="Times New Roman" w:hAnsi="Arial" w:cs="Arial"/>
      <w:b/>
      <w:bCs/>
      <w:i/>
      <w:sz w:val="18"/>
      <w:szCs w:val="26"/>
      <w:lang w:eastAsia="cs-CZ"/>
    </w:rPr>
  </w:style>
  <w:style w:type="character" w:customStyle="1" w:styleId="Nadpis4Char">
    <w:name w:val="Nadpis 4 Char"/>
    <w:basedOn w:val="Standardnpsmoodstavce"/>
    <w:link w:val="Nadpis4"/>
    <w:uiPriority w:val="9"/>
    <w:semiHidden/>
    <w:rsid w:val="00AC2F34"/>
    <w:rPr>
      <w:rFonts w:asciiTheme="majorHAnsi" w:eastAsiaTheme="majorEastAsia" w:hAnsiTheme="majorHAnsi" w:cstheme="majorBidi"/>
      <w:b/>
      <w:bCs/>
      <w:i/>
      <w:iCs/>
      <w:color w:val="4F81BD" w:themeColor="accent1"/>
      <w:sz w:val="16"/>
      <w:szCs w:val="22"/>
    </w:rPr>
  </w:style>
  <w:style w:type="character" w:customStyle="1" w:styleId="Nadpis5Char">
    <w:name w:val="Nadpis 5 Char"/>
    <w:basedOn w:val="Standardnpsmoodstavce"/>
    <w:link w:val="Nadpis5"/>
    <w:uiPriority w:val="9"/>
    <w:semiHidden/>
    <w:rsid w:val="00AC2F34"/>
    <w:rPr>
      <w:rFonts w:asciiTheme="majorHAnsi" w:eastAsiaTheme="majorEastAsia" w:hAnsiTheme="majorHAnsi" w:cstheme="majorBidi"/>
      <w:color w:val="243F60" w:themeColor="accent1" w:themeShade="7F"/>
      <w:sz w:val="16"/>
      <w:szCs w:val="22"/>
    </w:rPr>
  </w:style>
  <w:style w:type="character" w:customStyle="1" w:styleId="Nadpis6Char">
    <w:name w:val="Nadpis 6 Char"/>
    <w:basedOn w:val="Standardnpsmoodstavce"/>
    <w:link w:val="Nadpis6"/>
    <w:uiPriority w:val="9"/>
    <w:semiHidden/>
    <w:rsid w:val="00AC2F34"/>
    <w:rPr>
      <w:rFonts w:asciiTheme="majorHAnsi" w:eastAsiaTheme="majorEastAsia" w:hAnsiTheme="majorHAnsi" w:cstheme="majorBidi"/>
      <w:i/>
      <w:iCs/>
      <w:color w:val="243F60" w:themeColor="accent1" w:themeShade="7F"/>
      <w:sz w:val="16"/>
      <w:szCs w:val="22"/>
    </w:rPr>
  </w:style>
  <w:style w:type="character" w:customStyle="1" w:styleId="Nadpis7Char">
    <w:name w:val="Nadpis 7 Char"/>
    <w:basedOn w:val="Standardnpsmoodstavce"/>
    <w:link w:val="Nadpis7"/>
    <w:uiPriority w:val="9"/>
    <w:semiHidden/>
    <w:rsid w:val="00AC2F34"/>
    <w:rPr>
      <w:rFonts w:asciiTheme="majorHAnsi" w:eastAsiaTheme="majorEastAsia" w:hAnsiTheme="majorHAnsi" w:cstheme="majorBidi"/>
      <w:i/>
      <w:iCs/>
      <w:color w:val="404040" w:themeColor="text1" w:themeTint="BF"/>
      <w:sz w:val="16"/>
      <w:szCs w:val="22"/>
    </w:rPr>
  </w:style>
  <w:style w:type="character" w:customStyle="1" w:styleId="Nadpis8Char">
    <w:name w:val="Nadpis 8 Char"/>
    <w:basedOn w:val="Standardnpsmoodstavce"/>
    <w:link w:val="Nadpis8"/>
    <w:uiPriority w:val="9"/>
    <w:semiHidden/>
    <w:rsid w:val="00AC2F3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AC2F34"/>
    <w:rPr>
      <w:rFonts w:asciiTheme="majorHAnsi" w:eastAsiaTheme="majorEastAsia" w:hAnsiTheme="majorHAnsi" w:cstheme="majorBidi"/>
      <w:i/>
      <w:iCs/>
      <w:color w:val="404040" w:themeColor="text1" w:themeTint="BF"/>
    </w:rPr>
  </w:style>
  <w:style w:type="paragraph" w:customStyle="1" w:styleId="Nadpis3polsk">
    <w:name w:val="Nadpis 3_polský"/>
    <w:basedOn w:val="Nadpis3"/>
    <w:rsid w:val="00AC2F34"/>
    <w:rPr>
      <w:lang w:val="pl-PL"/>
    </w:rPr>
  </w:style>
  <w:style w:type="paragraph" w:styleId="Normlnweb">
    <w:name w:val="Normal (Web)"/>
    <w:basedOn w:val="Normln"/>
    <w:uiPriority w:val="99"/>
    <w:semiHidden/>
    <w:unhideWhenUsed/>
    <w:rsid w:val="00BD758A"/>
    <w:pPr>
      <w:spacing w:before="100" w:beforeAutospacing="1" w:after="100" w:afterAutospacing="1"/>
    </w:pPr>
    <w:rPr>
      <w:rFonts w:ascii="Times New Roman" w:hAnsi="Times New Roman" w:cs="Times New Roman"/>
      <w:sz w:val="24"/>
      <w:szCs w:val="24"/>
      <w:lang w:eastAsia="cs-CZ"/>
    </w:rPr>
  </w:style>
  <w:style w:type="character" w:customStyle="1" w:styleId="Text1Char">
    <w:name w:val="Text 1 Char"/>
    <w:link w:val="Text1"/>
    <w:locked/>
    <w:rsid w:val="003C3AC6"/>
    <w:rPr>
      <w:rFonts w:eastAsia="Times New Roman"/>
      <w:sz w:val="24"/>
      <w:lang w:val="en-GB"/>
    </w:rPr>
  </w:style>
  <w:style w:type="paragraph" w:customStyle="1" w:styleId="Text1">
    <w:name w:val="Text 1"/>
    <w:basedOn w:val="Normln"/>
    <w:link w:val="Text1Char"/>
    <w:rsid w:val="003C3AC6"/>
    <w:pPr>
      <w:spacing w:before="0" w:line="260" w:lineRule="atLeast"/>
      <w:ind w:left="482"/>
      <w:jc w:val="both"/>
    </w:pPr>
    <w:rPr>
      <w:rFonts w:ascii="Times New Roman" w:eastAsia="Times New Roman" w:hAnsi="Times New Roman" w:cs="Times New Roman"/>
      <w:sz w:val="24"/>
      <w:szCs w:val="20"/>
      <w:lang w:val="en-GB"/>
    </w:rPr>
  </w:style>
  <w:style w:type="paragraph" w:customStyle="1" w:styleId="normln0">
    <w:name w:val="normální_"/>
    <w:basedOn w:val="Normln"/>
    <w:rsid w:val="003C3AC6"/>
    <w:pPr>
      <w:suppressAutoHyphens/>
      <w:spacing w:before="0" w:after="240" w:line="288" w:lineRule="auto"/>
      <w:jc w:val="both"/>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3B6561"/>
    <w:rPr>
      <w:color w:val="800080" w:themeColor="followedHyperlink"/>
      <w:u w:val="single"/>
    </w:rPr>
  </w:style>
  <w:style w:type="paragraph" w:customStyle="1" w:styleId="Pruka-ZkladnstylChar">
    <w:name w:val="Příručka - Základní styl Char"/>
    <w:basedOn w:val="Normln"/>
    <w:rsid w:val="00BE409F"/>
    <w:pPr>
      <w:spacing w:before="0"/>
      <w:jc w:val="both"/>
    </w:pPr>
    <w:rPr>
      <w:rFonts w:ascii="Times New Roman" w:eastAsia="Times New Roman" w:hAnsi="Times New Roman" w:cs="Times New Roman"/>
      <w:sz w:val="24"/>
      <w:szCs w:val="20"/>
      <w:lang w:eastAsia="cs-CZ"/>
    </w:rPr>
  </w:style>
  <w:style w:type="paragraph" w:customStyle="1" w:styleId="CM1">
    <w:name w:val="CM1"/>
    <w:basedOn w:val="Default"/>
    <w:next w:val="Default"/>
    <w:uiPriority w:val="99"/>
    <w:rsid w:val="000D3AE5"/>
    <w:rPr>
      <w:rFonts w:ascii="EUAlbertina" w:hAnsi="EUAlbertina"/>
      <w:color w:val="auto"/>
    </w:rPr>
  </w:style>
  <w:style w:type="paragraph" w:customStyle="1" w:styleId="CM3">
    <w:name w:val="CM3"/>
    <w:basedOn w:val="Default"/>
    <w:next w:val="Default"/>
    <w:uiPriority w:val="99"/>
    <w:rsid w:val="000D3AE5"/>
    <w:rPr>
      <w:rFonts w:ascii="EUAlbertina" w:hAnsi="EUAlbertina"/>
      <w:color w:val="auto"/>
    </w:rPr>
  </w:style>
  <w:style w:type="paragraph" w:styleId="FormtovanvHTML">
    <w:name w:val="HTML Preformatted"/>
    <w:basedOn w:val="Normln"/>
    <w:link w:val="FormtovanvHTMLChar"/>
    <w:uiPriority w:val="99"/>
    <w:semiHidden/>
    <w:unhideWhenUsed/>
    <w:rsid w:val="00DA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DA32D5"/>
    <w:rPr>
      <w:rFonts w:ascii="Courier New" w:eastAsia="Times New Roman" w:hAnsi="Courier New" w:cs="Courier New"/>
      <w:lang w:eastAsia="cs-CZ"/>
    </w:rPr>
  </w:style>
  <w:style w:type="character" w:customStyle="1" w:styleId="y2iqfc">
    <w:name w:val="y2iqfc"/>
    <w:basedOn w:val="Standardnpsmoodstavce"/>
    <w:rsid w:val="00DA32D5"/>
  </w:style>
  <w:style w:type="character" w:customStyle="1" w:styleId="jlqj4b">
    <w:name w:val="jlqj4b"/>
    <w:basedOn w:val="Standardnpsmoodstavce"/>
    <w:rsid w:val="00C31FE1"/>
  </w:style>
  <w:style w:type="paragraph" w:customStyle="1" w:styleId="nadpis1pl">
    <w:name w:val="nadpis1pl"/>
    <w:basedOn w:val="Nadpis1"/>
    <w:link w:val="nadpis1plChar"/>
    <w:qFormat/>
    <w:rsid w:val="008454C1"/>
    <w:pPr>
      <w:shd w:val="clear" w:color="auto" w:fill="FFFFFF" w:themeFill="background1"/>
      <w:ind w:left="491" w:hanging="491"/>
    </w:pPr>
    <w:rPr>
      <w:szCs w:val="20"/>
    </w:rPr>
  </w:style>
  <w:style w:type="paragraph" w:customStyle="1" w:styleId="nadpis3pl">
    <w:name w:val="nadpis 3 pl"/>
    <w:basedOn w:val="Nadpis3"/>
    <w:link w:val="nadpis3plChar"/>
    <w:qFormat/>
    <w:rsid w:val="008454C1"/>
  </w:style>
  <w:style w:type="character" w:customStyle="1" w:styleId="nadpis1plChar">
    <w:name w:val="nadpis1pl Char"/>
    <w:basedOn w:val="Nadpis1Char"/>
    <w:link w:val="nadpis1pl"/>
    <w:rsid w:val="008454C1"/>
    <w:rPr>
      <w:rFonts w:ascii="Arial" w:eastAsiaTheme="majorEastAsia" w:hAnsi="Arial" w:cstheme="majorBidi"/>
      <w:b/>
      <w:bCs/>
      <w:color w:val="365F91" w:themeColor="accent1" w:themeShade="BF"/>
      <w:sz w:val="24"/>
      <w:szCs w:val="28"/>
      <w:shd w:val="clear" w:color="auto" w:fill="FFFFFF" w:themeFill="background1"/>
    </w:rPr>
  </w:style>
  <w:style w:type="paragraph" w:styleId="Nadpisobsahu">
    <w:name w:val="TOC Heading"/>
    <w:basedOn w:val="Nadpis1"/>
    <w:next w:val="Normln"/>
    <w:uiPriority w:val="39"/>
    <w:unhideWhenUsed/>
    <w:qFormat/>
    <w:rsid w:val="0058699B"/>
    <w:pPr>
      <w:spacing w:after="0" w:line="259" w:lineRule="auto"/>
      <w:outlineLvl w:val="9"/>
    </w:pPr>
    <w:rPr>
      <w:rFonts w:asciiTheme="majorHAnsi" w:hAnsiTheme="majorHAnsi"/>
      <w:b w:val="0"/>
      <w:bCs w:val="0"/>
      <w:sz w:val="32"/>
      <w:szCs w:val="32"/>
      <w:lang w:eastAsia="cs-CZ"/>
    </w:rPr>
  </w:style>
  <w:style w:type="character" w:customStyle="1" w:styleId="nadpis3plChar">
    <w:name w:val="nadpis 3 pl Char"/>
    <w:basedOn w:val="Nadpis3Char"/>
    <w:link w:val="nadpis3pl"/>
    <w:rsid w:val="008454C1"/>
    <w:rPr>
      <w:rFonts w:ascii="Arial" w:eastAsia="Times New Roman" w:hAnsi="Arial" w:cs="Arial"/>
      <w:b/>
      <w:bCs/>
      <w:i/>
      <w:sz w:val="18"/>
      <w:szCs w:val="26"/>
      <w:lang w:eastAsia="cs-CZ"/>
    </w:rPr>
  </w:style>
  <w:style w:type="paragraph" w:styleId="Obsah9">
    <w:name w:val="toc 9"/>
    <w:basedOn w:val="Normln"/>
    <w:next w:val="Normln"/>
    <w:autoRedefine/>
    <w:uiPriority w:val="39"/>
    <w:semiHidden/>
    <w:unhideWhenUsed/>
    <w:rsid w:val="0058699B"/>
    <w:pPr>
      <w:spacing w:after="100"/>
      <w:ind w:left="1280"/>
    </w:pPr>
  </w:style>
  <w:style w:type="character" w:styleId="Nevyeenzmnka">
    <w:name w:val="Unresolved Mention"/>
    <w:basedOn w:val="Standardnpsmoodstavce"/>
    <w:uiPriority w:val="99"/>
    <w:semiHidden/>
    <w:unhideWhenUsed/>
    <w:rsid w:val="00A46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4961">
      <w:bodyDiv w:val="1"/>
      <w:marLeft w:val="0"/>
      <w:marRight w:val="0"/>
      <w:marTop w:val="0"/>
      <w:marBottom w:val="0"/>
      <w:divBdr>
        <w:top w:val="none" w:sz="0" w:space="0" w:color="auto"/>
        <w:left w:val="none" w:sz="0" w:space="0" w:color="auto"/>
        <w:bottom w:val="none" w:sz="0" w:space="0" w:color="auto"/>
        <w:right w:val="none" w:sz="0" w:space="0" w:color="auto"/>
      </w:divBdr>
      <w:divsChild>
        <w:div w:id="1815952939">
          <w:marLeft w:val="547"/>
          <w:marRight w:val="0"/>
          <w:marTop w:val="0"/>
          <w:marBottom w:val="0"/>
          <w:divBdr>
            <w:top w:val="none" w:sz="0" w:space="0" w:color="auto"/>
            <w:left w:val="none" w:sz="0" w:space="0" w:color="auto"/>
            <w:bottom w:val="none" w:sz="0" w:space="0" w:color="auto"/>
            <w:right w:val="none" w:sz="0" w:space="0" w:color="auto"/>
          </w:divBdr>
        </w:div>
      </w:divsChild>
    </w:div>
    <w:div w:id="99105944">
      <w:bodyDiv w:val="1"/>
      <w:marLeft w:val="0"/>
      <w:marRight w:val="0"/>
      <w:marTop w:val="0"/>
      <w:marBottom w:val="0"/>
      <w:divBdr>
        <w:top w:val="none" w:sz="0" w:space="0" w:color="auto"/>
        <w:left w:val="none" w:sz="0" w:space="0" w:color="auto"/>
        <w:bottom w:val="none" w:sz="0" w:space="0" w:color="auto"/>
        <w:right w:val="none" w:sz="0" w:space="0" w:color="auto"/>
      </w:divBdr>
    </w:div>
    <w:div w:id="116917237">
      <w:bodyDiv w:val="1"/>
      <w:marLeft w:val="0"/>
      <w:marRight w:val="0"/>
      <w:marTop w:val="0"/>
      <w:marBottom w:val="0"/>
      <w:divBdr>
        <w:top w:val="none" w:sz="0" w:space="0" w:color="auto"/>
        <w:left w:val="none" w:sz="0" w:space="0" w:color="auto"/>
        <w:bottom w:val="none" w:sz="0" w:space="0" w:color="auto"/>
        <w:right w:val="none" w:sz="0" w:space="0" w:color="auto"/>
      </w:divBdr>
    </w:div>
    <w:div w:id="147134290">
      <w:bodyDiv w:val="1"/>
      <w:marLeft w:val="0"/>
      <w:marRight w:val="0"/>
      <w:marTop w:val="0"/>
      <w:marBottom w:val="0"/>
      <w:divBdr>
        <w:top w:val="none" w:sz="0" w:space="0" w:color="auto"/>
        <w:left w:val="none" w:sz="0" w:space="0" w:color="auto"/>
        <w:bottom w:val="none" w:sz="0" w:space="0" w:color="auto"/>
        <w:right w:val="none" w:sz="0" w:space="0" w:color="auto"/>
      </w:divBdr>
    </w:div>
    <w:div w:id="161897665">
      <w:bodyDiv w:val="1"/>
      <w:marLeft w:val="0"/>
      <w:marRight w:val="0"/>
      <w:marTop w:val="0"/>
      <w:marBottom w:val="0"/>
      <w:divBdr>
        <w:top w:val="none" w:sz="0" w:space="0" w:color="auto"/>
        <w:left w:val="none" w:sz="0" w:space="0" w:color="auto"/>
        <w:bottom w:val="none" w:sz="0" w:space="0" w:color="auto"/>
        <w:right w:val="none" w:sz="0" w:space="0" w:color="auto"/>
      </w:divBdr>
    </w:div>
    <w:div w:id="374277235">
      <w:bodyDiv w:val="1"/>
      <w:marLeft w:val="0"/>
      <w:marRight w:val="0"/>
      <w:marTop w:val="0"/>
      <w:marBottom w:val="0"/>
      <w:divBdr>
        <w:top w:val="none" w:sz="0" w:space="0" w:color="auto"/>
        <w:left w:val="none" w:sz="0" w:space="0" w:color="auto"/>
        <w:bottom w:val="none" w:sz="0" w:space="0" w:color="auto"/>
        <w:right w:val="none" w:sz="0" w:space="0" w:color="auto"/>
      </w:divBdr>
    </w:div>
    <w:div w:id="558327568">
      <w:bodyDiv w:val="1"/>
      <w:marLeft w:val="0"/>
      <w:marRight w:val="0"/>
      <w:marTop w:val="0"/>
      <w:marBottom w:val="0"/>
      <w:divBdr>
        <w:top w:val="none" w:sz="0" w:space="0" w:color="auto"/>
        <w:left w:val="none" w:sz="0" w:space="0" w:color="auto"/>
        <w:bottom w:val="none" w:sz="0" w:space="0" w:color="auto"/>
        <w:right w:val="none" w:sz="0" w:space="0" w:color="auto"/>
      </w:divBdr>
    </w:div>
    <w:div w:id="701129924">
      <w:bodyDiv w:val="1"/>
      <w:marLeft w:val="0"/>
      <w:marRight w:val="0"/>
      <w:marTop w:val="0"/>
      <w:marBottom w:val="0"/>
      <w:divBdr>
        <w:top w:val="none" w:sz="0" w:space="0" w:color="auto"/>
        <w:left w:val="none" w:sz="0" w:space="0" w:color="auto"/>
        <w:bottom w:val="none" w:sz="0" w:space="0" w:color="auto"/>
        <w:right w:val="none" w:sz="0" w:space="0" w:color="auto"/>
      </w:divBdr>
    </w:div>
    <w:div w:id="797532696">
      <w:bodyDiv w:val="1"/>
      <w:marLeft w:val="0"/>
      <w:marRight w:val="0"/>
      <w:marTop w:val="0"/>
      <w:marBottom w:val="0"/>
      <w:divBdr>
        <w:top w:val="none" w:sz="0" w:space="0" w:color="auto"/>
        <w:left w:val="none" w:sz="0" w:space="0" w:color="auto"/>
        <w:bottom w:val="none" w:sz="0" w:space="0" w:color="auto"/>
        <w:right w:val="none" w:sz="0" w:space="0" w:color="auto"/>
      </w:divBdr>
    </w:div>
    <w:div w:id="1004550093">
      <w:bodyDiv w:val="1"/>
      <w:marLeft w:val="0"/>
      <w:marRight w:val="0"/>
      <w:marTop w:val="0"/>
      <w:marBottom w:val="0"/>
      <w:divBdr>
        <w:top w:val="none" w:sz="0" w:space="0" w:color="auto"/>
        <w:left w:val="none" w:sz="0" w:space="0" w:color="auto"/>
        <w:bottom w:val="none" w:sz="0" w:space="0" w:color="auto"/>
        <w:right w:val="none" w:sz="0" w:space="0" w:color="auto"/>
      </w:divBdr>
      <w:divsChild>
        <w:div w:id="937523624">
          <w:marLeft w:val="547"/>
          <w:marRight w:val="0"/>
          <w:marTop w:val="0"/>
          <w:marBottom w:val="0"/>
          <w:divBdr>
            <w:top w:val="none" w:sz="0" w:space="0" w:color="auto"/>
            <w:left w:val="none" w:sz="0" w:space="0" w:color="auto"/>
            <w:bottom w:val="none" w:sz="0" w:space="0" w:color="auto"/>
            <w:right w:val="none" w:sz="0" w:space="0" w:color="auto"/>
          </w:divBdr>
        </w:div>
      </w:divsChild>
    </w:div>
    <w:div w:id="1112699804">
      <w:bodyDiv w:val="1"/>
      <w:marLeft w:val="0"/>
      <w:marRight w:val="0"/>
      <w:marTop w:val="0"/>
      <w:marBottom w:val="0"/>
      <w:divBdr>
        <w:top w:val="none" w:sz="0" w:space="0" w:color="auto"/>
        <w:left w:val="none" w:sz="0" w:space="0" w:color="auto"/>
        <w:bottom w:val="none" w:sz="0" w:space="0" w:color="auto"/>
        <w:right w:val="none" w:sz="0" w:space="0" w:color="auto"/>
      </w:divBdr>
      <w:divsChild>
        <w:div w:id="1194612901">
          <w:marLeft w:val="547"/>
          <w:marRight w:val="0"/>
          <w:marTop w:val="0"/>
          <w:marBottom w:val="0"/>
          <w:divBdr>
            <w:top w:val="none" w:sz="0" w:space="0" w:color="auto"/>
            <w:left w:val="none" w:sz="0" w:space="0" w:color="auto"/>
            <w:bottom w:val="none" w:sz="0" w:space="0" w:color="auto"/>
            <w:right w:val="none" w:sz="0" w:space="0" w:color="auto"/>
          </w:divBdr>
        </w:div>
      </w:divsChild>
    </w:div>
    <w:div w:id="1264726936">
      <w:bodyDiv w:val="1"/>
      <w:marLeft w:val="0"/>
      <w:marRight w:val="0"/>
      <w:marTop w:val="0"/>
      <w:marBottom w:val="0"/>
      <w:divBdr>
        <w:top w:val="none" w:sz="0" w:space="0" w:color="auto"/>
        <w:left w:val="none" w:sz="0" w:space="0" w:color="auto"/>
        <w:bottom w:val="none" w:sz="0" w:space="0" w:color="auto"/>
        <w:right w:val="none" w:sz="0" w:space="0" w:color="auto"/>
      </w:divBdr>
    </w:div>
    <w:div w:id="1299653474">
      <w:bodyDiv w:val="1"/>
      <w:marLeft w:val="0"/>
      <w:marRight w:val="0"/>
      <w:marTop w:val="0"/>
      <w:marBottom w:val="0"/>
      <w:divBdr>
        <w:top w:val="none" w:sz="0" w:space="0" w:color="auto"/>
        <w:left w:val="none" w:sz="0" w:space="0" w:color="auto"/>
        <w:bottom w:val="none" w:sz="0" w:space="0" w:color="auto"/>
        <w:right w:val="none" w:sz="0" w:space="0" w:color="auto"/>
      </w:divBdr>
    </w:div>
    <w:div w:id="1371224181">
      <w:bodyDiv w:val="1"/>
      <w:marLeft w:val="0"/>
      <w:marRight w:val="0"/>
      <w:marTop w:val="0"/>
      <w:marBottom w:val="0"/>
      <w:divBdr>
        <w:top w:val="none" w:sz="0" w:space="0" w:color="auto"/>
        <w:left w:val="none" w:sz="0" w:space="0" w:color="auto"/>
        <w:bottom w:val="none" w:sz="0" w:space="0" w:color="auto"/>
        <w:right w:val="none" w:sz="0" w:space="0" w:color="auto"/>
      </w:divBdr>
      <w:divsChild>
        <w:div w:id="471096802">
          <w:marLeft w:val="547"/>
          <w:marRight w:val="0"/>
          <w:marTop w:val="0"/>
          <w:marBottom w:val="0"/>
          <w:divBdr>
            <w:top w:val="none" w:sz="0" w:space="0" w:color="auto"/>
            <w:left w:val="none" w:sz="0" w:space="0" w:color="auto"/>
            <w:bottom w:val="none" w:sz="0" w:space="0" w:color="auto"/>
            <w:right w:val="none" w:sz="0" w:space="0" w:color="auto"/>
          </w:divBdr>
        </w:div>
      </w:divsChild>
    </w:div>
    <w:div w:id="1371612762">
      <w:bodyDiv w:val="1"/>
      <w:marLeft w:val="0"/>
      <w:marRight w:val="0"/>
      <w:marTop w:val="0"/>
      <w:marBottom w:val="0"/>
      <w:divBdr>
        <w:top w:val="none" w:sz="0" w:space="0" w:color="auto"/>
        <w:left w:val="none" w:sz="0" w:space="0" w:color="auto"/>
        <w:bottom w:val="none" w:sz="0" w:space="0" w:color="auto"/>
        <w:right w:val="none" w:sz="0" w:space="0" w:color="auto"/>
      </w:divBdr>
    </w:div>
    <w:div w:id="1419669928">
      <w:bodyDiv w:val="1"/>
      <w:marLeft w:val="0"/>
      <w:marRight w:val="0"/>
      <w:marTop w:val="0"/>
      <w:marBottom w:val="0"/>
      <w:divBdr>
        <w:top w:val="none" w:sz="0" w:space="0" w:color="auto"/>
        <w:left w:val="none" w:sz="0" w:space="0" w:color="auto"/>
        <w:bottom w:val="none" w:sz="0" w:space="0" w:color="auto"/>
        <w:right w:val="none" w:sz="0" w:space="0" w:color="auto"/>
      </w:divBdr>
      <w:divsChild>
        <w:div w:id="1403720020">
          <w:marLeft w:val="547"/>
          <w:marRight w:val="0"/>
          <w:marTop w:val="0"/>
          <w:marBottom w:val="0"/>
          <w:divBdr>
            <w:top w:val="none" w:sz="0" w:space="0" w:color="auto"/>
            <w:left w:val="none" w:sz="0" w:space="0" w:color="auto"/>
            <w:bottom w:val="none" w:sz="0" w:space="0" w:color="auto"/>
            <w:right w:val="none" w:sz="0" w:space="0" w:color="auto"/>
          </w:divBdr>
        </w:div>
      </w:divsChild>
    </w:div>
    <w:div w:id="1421414181">
      <w:bodyDiv w:val="1"/>
      <w:marLeft w:val="0"/>
      <w:marRight w:val="0"/>
      <w:marTop w:val="0"/>
      <w:marBottom w:val="0"/>
      <w:divBdr>
        <w:top w:val="none" w:sz="0" w:space="0" w:color="auto"/>
        <w:left w:val="none" w:sz="0" w:space="0" w:color="auto"/>
        <w:bottom w:val="none" w:sz="0" w:space="0" w:color="auto"/>
        <w:right w:val="none" w:sz="0" w:space="0" w:color="auto"/>
      </w:divBdr>
    </w:div>
    <w:div w:id="1528789983">
      <w:bodyDiv w:val="1"/>
      <w:marLeft w:val="0"/>
      <w:marRight w:val="0"/>
      <w:marTop w:val="0"/>
      <w:marBottom w:val="0"/>
      <w:divBdr>
        <w:top w:val="none" w:sz="0" w:space="0" w:color="auto"/>
        <w:left w:val="none" w:sz="0" w:space="0" w:color="auto"/>
        <w:bottom w:val="none" w:sz="0" w:space="0" w:color="auto"/>
        <w:right w:val="none" w:sz="0" w:space="0" w:color="auto"/>
      </w:divBdr>
    </w:div>
    <w:div w:id="1565140081">
      <w:bodyDiv w:val="1"/>
      <w:marLeft w:val="0"/>
      <w:marRight w:val="0"/>
      <w:marTop w:val="0"/>
      <w:marBottom w:val="0"/>
      <w:divBdr>
        <w:top w:val="none" w:sz="0" w:space="0" w:color="auto"/>
        <w:left w:val="none" w:sz="0" w:space="0" w:color="auto"/>
        <w:bottom w:val="none" w:sz="0" w:space="0" w:color="auto"/>
        <w:right w:val="none" w:sz="0" w:space="0" w:color="auto"/>
      </w:divBdr>
    </w:div>
    <w:div w:id="1831485213">
      <w:bodyDiv w:val="1"/>
      <w:marLeft w:val="0"/>
      <w:marRight w:val="0"/>
      <w:marTop w:val="0"/>
      <w:marBottom w:val="0"/>
      <w:divBdr>
        <w:top w:val="none" w:sz="0" w:space="0" w:color="auto"/>
        <w:left w:val="none" w:sz="0" w:space="0" w:color="auto"/>
        <w:bottom w:val="none" w:sz="0" w:space="0" w:color="auto"/>
        <w:right w:val="none" w:sz="0" w:space="0" w:color="auto"/>
      </w:divBdr>
    </w:div>
    <w:div w:id="1836022533">
      <w:bodyDiv w:val="1"/>
      <w:marLeft w:val="0"/>
      <w:marRight w:val="0"/>
      <w:marTop w:val="0"/>
      <w:marBottom w:val="0"/>
      <w:divBdr>
        <w:top w:val="none" w:sz="0" w:space="0" w:color="auto"/>
        <w:left w:val="none" w:sz="0" w:space="0" w:color="auto"/>
        <w:bottom w:val="none" w:sz="0" w:space="0" w:color="auto"/>
        <w:right w:val="none" w:sz="0" w:space="0" w:color="auto"/>
      </w:divBdr>
    </w:div>
    <w:div w:id="19282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4.xml"/><Relationship Id="rId21" Type="http://schemas.openxmlformats.org/officeDocument/2006/relationships/diagramColors" Target="diagrams/colors3.xml"/><Relationship Id="rId42" Type="http://schemas.openxmlformats.org/officeDocument/2006/relationships/diagramQuickStyle" Target="diagrams/quickStyle7.xml"/><Relationship Id="rId47" Type="http://schemas.openxmlformats.org/officeDocument/2006/relationships/diagramQuickStyle" Target="diagrams/quickStyle8.xml"/><Relationship Id="rId63" Type="http://schemas.microsoft.com/office/2007/relationships/diagramDrawing" Target="diagrams/drawing10.xml"/><Relationship Id="rId68" Type="http://schemas.microsoft.com/office/2007/relationships/diagramDrawing" Target="diagrams/drawing11.xml"/><Relationship Id="rId84" Type="http://schemas.openxmlformats.org/officeDocument/2006/relationships/diagramData" Target="diagrams/data15.xml"/><Relationship Id="rId89" Type="http://schemas.openxmlformats.org/officeDocument/2006/relationships/diagramData" Target="diagrams/data16.xml"/><Relationship Id="rId16" Type="http://schemas.openxmlformats.org/officeDocument/2006/relationships/diagramColors" Target="diagrams/colors2.xml"/><Relationship Id="rId11" Type="http://schemas.openxmlformats.org/officeDocument/2006/relationships/diagramColors" Target="diagrams/colors1.xml"/><Relationship Id="rId32" Type="http://schemas.openxmlformats.org/officeDocument/2006/relationships/diagramQuickStyle" Target="diagrams/quickStyle5.xml"/><Relationship Id="rId37" Type="http://schemas.openxmlformats.org/officeDocument/2006/relationships/diagramQuickStyle" Target="diagrams/quickStyle6.xml"/><Relationship Id="rId53" Type="http://schemas.openxmlformats.org/officeDocument/2006/relationships/hyperlink" Target="https://mseu.mssf.cz" TargetMode="External"/><Relationship Id="rId58" Type="http://schemas.microsoft.com/office/2007/relationships/diagramDrawing" Target="diagrams/drawing9.xml"/><Relationship Id="rId74" Type="http://schemas.openxmlformats.org/officeDocument/2006/relationships/diagramData" Target="diagrams/data13.xml"/><Relationship Id="rId79" Type="http://schemas.openxmlformats.org/officeDocument/2006/relationships/diagramData" Target="diagrams/data14.xml"/><Relationship Id="rId5" Type="http://schemas.openxmlformats.org/officeDocument/2006/relationships/webSettings" Target="webSettings.xml"/><Relationship Id="rId90" Type="http://schemas.openxmlformats.org/officeDocument/2006/relationships/diagramLayout" Target="diagrams/layout16.xml"/><Relationship Id="rId95" Type="http://schemas.openxmlformats.org/officeDocument/2006/relationships/footer" Target="footer1.xml"/><Relationship Id="rId22" Type="http://schemas.microsoft.com/office/2007/relationships/diagramDrawing" Target="diagrams/drawing3.xml"/><Relationship Id="rId27" Type="http://schemas.microsoft.com/office/2007/relationships/diagramDrawing" Target="diagrams/drawing4.xml"/><Relationship Id="rId43" Type="http://schemas.openxmlformats.org/officeDocument/2006/relationships/diagramColors" Target="diagrams/colors7.xml"/><Relationship Id="rId48" Type="http://schemas.openxmlformats.org/officeDocument/2006/relationships/diagramColors" Target="diagrams/colors8.xml"/><Relationship Id="rId64" Type="http://schemas.openxmlformats.org/officeDocument/2006/relationships/diagramData" Target="diagrams/data11.xml"/><Relationship Id="rId69" Type="http://schemas.openxmlformats.org/officeDocument/2006/relationships/diagramData" Target="diagrams/data12.xml"/><Relationship Id="rId80" Type="http://schemas.openxmlformats.org/officeDocument/2006/relationships/diagramLayout" Target="diagrams/layout14.xml"/><Relationship Id="rId85" Type="http://schemas.openxmlformats.org/officeDocument/2006/relationships/diagramLayout" Target="diagrams/layout15.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Colors" Target="diagrams/colors5.xml"/><Relationship Id="rId38" Type="http://schemas.openxmlformats.org/officeDocument/2006/relationships/diagramColors" Target="diagrams/colors6.xml"/><Relationship Id="rId46" Type="http://schemas.openxmlformats.org/officeDocument/2006/relationships/diagramLayout" Target="diagrams/layout8.xml"/><Relationship Id="rId59" Type="http://schemas.openxmlformats.org/officeDocument/2006/relationships/diagramData" Target="diagrams/data10.xml"/><Relationship Id="rId67" Type="http://schemas.openxmlformats.org/officeDocument/2006/relationships/diagramColors" Target="diagrams/colors11.xml"/><Relationship Id="rId20" Type="http://schemas.openxmlformats.org/officeDocument/2006/relationships/diagramQuickStyle" Target="diagrams/quickStyle3.xml"/><Relationship Id="rId41" Type="http://schemas.openxmlformats.org/officeDocument/2006/relationships/diagramLayout" Target="diagrams/layout7.xml"/><Relationship Id="rId54" Type="http://schemas.openxmlformats.org/officeDocument/2006/relationships/diagramData" Target="diagrams/data9.xml"/><Relationship Id="rId62" Type="http://schemas.openxmlformats.org/officeDocument/2006/relationships/diagramColors" Target="diagrams/colors10.xml"/><Relationship Id="rId70" Type="http://schemas.openxmlformats.org/officeDocument/2006/relationships/diagramLayout" Target="diagrams/layout12.xml"/><Relationship Id="rId75" Type="http://schemas.openxmlformats.org/officeDocument/2006/relationships/diagramLayout" Target="diagrams/layout13.xml"/><Relationship Id="rId83" Type="http://schemas.microsoft.com/office/2007/relationships/diagramDrawing" Target="diagrams/drawing14.xml"/><Relationship Id="rId88" Type="http://schemas.microsoft.com/office/2007/relationships/diagramDrawing" Target="diagrams/drawing15.xml"/><Relationship Id="rId91" Type="http://schemas.openxmlformats.org/officeDocument/2006/relationships/diagramQuickStyle" Target="diagrams/quickStyle16.xm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hyperlink" Target="http://www.cz-pl.eu" TargetMode="External"/><Relationship Id="rId36" Type="http://schemas.openxmlformats.org/officeDocument/2006/relationships/diagramLayout" Target="diagrams/layout6.xml"/><Relationship Id="rId49" Type="http://schemas.microsoft.com/office/2007/relationships/diagramDrawing" Target="diagrams/drawing8.xml"/><Relationship Id="rId57" Type="http://schemas.openxmlformats.org/officeDocument/2006/relationships/diagramColors" Target="diagrams/colors9.xml"/><Relationship Id="rId10" Type="http://schemas.openxmlformats.org/officeDocument/2006/relationships/diagramQuickStyle" Target="diagrams/quickStyle1.xml"/><Relationship Id="rId31" Type="http://schemas.openxmlformats.org/officeDocument/2006/relationships/diagramLayout" Target="diagrams/layout5.xml"/><Relationship Id="rId44" Type="http://schemas.microsoft.com/office/2007/relationships/diagramDrawing" Target="diagrams/drawing7.xml"/><Relationship Id="rId52" Type="http://schemas.openxmlformats.org/officeDocument/2006/relationships/hyperlink" Target="http://www.cz-pl.eu" TargetMode="External"/><Relationship Id="rId60" Type="http://schemas.openxmlformats.org/officeDocument/2006/relationships/diagramLayout" Target="diagrams/layout10.xml"/><Relationship Id="rId65" Type="http://schemas.openxmlformats.org/officeDocument/2006/relationships/diagramLayout" Target="diagrams/layout11.xml"/><Relationship Id="rId73" Type="http://schemas.microsoft.com/office/2007/relationships/diagramDrawing" Target="diagrams/drawing12.xml"/><Relationship Id="rId78" Type="http://schemas.microsoft.com/office/2007/relationships/diagramDrawing" Target="diagrams/drawing13.xml"/><Relationship Id="rId81" Type="http://schemas.openxmlformats.org/officeDocument/2006/relationships/diagramQuickStyle" Target="diagrams/quickStyle14.xml"/><Relationship Id="rId86" Type="http://schemas.openxmlformats.org/officeDocument/2006/relationships/diagramQuickStyle" Target="diagrams/quickStyle15.xml"/><Relationship Id="rId94" Type="http://schemas.openxmlformats.org/officeDocument/2006/relationships/header" Target="header1.xml"/><Relationship Id="rId99" Type="http://schemas.microsoft.com/office/2011/relationships/people" Target="people.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diagramData" Target="diagrams/data2.xml"/><Relationship Id="rId18" Type="http://schemas.openxmlformats.org/officeDocument/2006/relationships/diagramData" Target="diagrams/data3.xml"/><Relationship Id="rId39" Type="http://schemas.microsoft.com/office/2007/relationships/diagramDrawing" Target="diagrams/drawing6.xml"/><Relationship Id="rId34" Type="http://schemas.microsoft.com/office/2007/relationships/diagramDrawing" Target="diagrams/drawing5.xml"/><Relationship Id="rId50" Type="http://schemas.openxmlformats.org/officeDocument/2006/relationships/hyperlink" Target="http://www.cz-pl.eu" TargetMode="External"/><Relationship Id="rId55" Type="http://schemas.openxmlformats.org/officeDocument/2006/relationships/diagramLayout" Target="diagrams/layout9.xml"/><Relationship Id="rId76" Type="http://schemas.openxmlformats.org/officeDocument/2006/relationships/diagramQuickStyle" Target="diagrams/quickStyle13.xm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diagramQuickStyle" Target="diagrams/quickStyle12.xml"/><Relationship Id="rId92" Type="http://schemas.openxmlformats.org/officeDocument/2006/relationships/diagramColors" Target="diagrams/colors16.xml"/><Relationship Id="rId2" Type="http://schemas.openxmlformats.org/officeDocument/2006/relationships/numbering" Target="numbering.xml"/><Relationship Id="rId29" Type="http://schemas.openxmlformats.org/officeDocument/2006/relationships/hyperlink" Target="http://www.cz-pl.eu" TargetMode="External"/><Relationship Id="rId24" Type="http://schemas.openxmlformats.org/officeDocument/2006/relationships/diagramLayout" Target="diagrams/layout4.xml"/><Relationship Id="rId40" Type="http://schemas.openxmlformats.org/officeDocument/2006/relationships/diagramData" Target="diagrams/data7.xml"/><Relationship Id="rId45" Type="http://schemas.openxmlformats.org/officeDocument/2006/relationships/diagramData" Target="diagrams/data8.xml"/><Relationship Id="rId66" Type="http://schemas.openxmlformats.org/officeDocument/2006/relationships/diagramQuickStyle" Target="diagrams/quickStyle11.xml"/><Relationship Id="rId87" Type="http://schemas.openxmlformats.org/officeDocument/2006/relationships/diagramColors" Target="diagrams/colors15.xml"/><Relationship Id="rId61" Type="http://schemas.openxmlformats.org/officeDocument/2006/relationships/diagramQuickStyle" Target="diagrams/quickStyle10.xml"/><Relationship Id="rId82" Type="http://schemas.openxmlformats.org/officeDocument/2006/relationships/diagramColors" Target="diagrams/colors14.xml"/><Relationship Id="rId19" Type="http://schemas.openxmlformats.org/officeDocument/2006/relationships/diagramLayout" Target="diagrams/layout3.xml"/><Relationship Id="rId14" Type="http://schemas.openxmlformats.org/officeDocument/2006/relationships/diagramLayout" Target="diagrams/layout2.xml"/><Relationship Id="rId30" Type="http://schemas.openxmlformats.org/officeDocument/2006/relationships/diagramData" Target="diagrams/data5.xml"/><Relationship Id="rId35" Type="http://schemas.openxmlformats.org/officeDocument/2006/relationships/diagramData" Target="diagrams/data6.xml"/><Relationship Id="rId56" Type="http://schemas.openxmlformats.org/officeDocument/2006/relationships/diagramQuickStyle" Target="diagrams/quickStyle9.xml"/><Relationship Id="rId77" Type="http://schemas.openxmlformats.org/officeDocument/2006/relationships/diagramColors" Target="diagrams/colors13.xml"/><Relationship Id="rId100" Type="http://schemas.openxmlformats.org/officeDocument/2006/relationships/theme" Target="theme/theme1.xml"/><Relationship Id="rId8" Type="http://schemas.openxmlformats.org/officeDocument/2006/relationships/diagramData" Target="diagrams/data1.xml"/><Relationship Id="rId51" Type="http://schemas.openxmlformats.org/officeDocument/2006/relationships/hyperlink" Target="https://pl.cz-pl.eu/" TargetMode="External"/><Relationship Id="rId72" Type="http://schemas.openxmlformats.org/officeDocument/2006/relationships/diagramColors" Target="diagrams/colors12.xml"/><Relationship Id="rId93" Type="http://schemas.microsoft.com/office/2007/relationships/diagramDrawing" Target="diagrams/drawing16.xml"/><Relationship Id="rId98"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image" Target="media/image7.svg"/><Relationship Id="rId5" Type="http://schemas.openxmlformats.org/officeDocument/2006/relationships/image" Target="media/image6.png"/><Relationship Id="rId4" Type="http://schemas.openxmlformats.org/officeDocument/2006/relationships/image" Target="media/image5.sv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672B20-6455-4BCF-A26B-3CB95158CA66}"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cs-CZ"/>
        </a:p>
      </dgm:t>
    </dgm:pt>
    <dgm:pt modelId="{3AEF1E47-B38E-4FC0-B17F-09BC3B06A6A3}">
      <dgm:prSet phldrT="[Text]"/>
      <dgm:spPr/>
      <dgm:t>
        <a:bodyPr/>
        <a:lstStyle/>
        <a:p>
          <a:r>
            <a:rPr lang="cs-CZ"/>
            <a:t>Vyhlášení výzvy</a:t>
          </a:r>
        </a:p>
      </dgm:t>
    </dgm:pt>
    <dgm:pt modelId="{D6D81297-58CD-4851-A971-91C8136BFF49}" type="parTrans" cxnId="{47B70D78-B23D-46C3-9B27-C0F09D3CB4C1}">
      <dgm:prSet/>
      <dgm:spPr/>
      <dgm:t>
        <a:bodyPr/>
        <a:lstStyle/>
        <a:p>
          <a:endParaRPr lang="cs-CZ"/>
        </a:p>
      </dgm:t>
    </dgm:pt>
    <dgm:pt modelId="{53A93002-D0C7-4A8E-95A8-2AE1AAB4AD0D}" type="sibTrans" cxnId="{47B70D78-B23D-46C3-9B27-C0F09D3CB4C1}">
      <dgm:prSet/>
      <dgm:spPr/>
      <dgm:t>
        <a:bodyPr/>
        <a:lstStyle/>
        <a:p>
          <a:endParaRPr lang="cs-CZ"/>
        </a:p>
      </dgm:t>
    </dgm:pt>
    <dgm:pt modelId="{48A449EE-4D59-4921-8041-0CC667BF9FF7}">
      <dgm:prSet phldrT="[Text]"/>
      <dgm:spPr/>
      <dgm:t>
        <a:bodyPr/>
        <a:lstStyle/>
        <a:p>
          <a:r>
            <a:rPr lang="cs-CZ"/>
            <a:t>Předložení projektového záměru</a:t>
          </a:r>
        </a:p>
      </dgm:t>
    </dgm:pt>
    <dgm:pt modelId="{1464EC52-1770-4D0E-A426-01DC71F58EA0}" type="parTrans" cxnId="{4A9ECE6E-1D19-4AEF-9EA3-75BCBBA12155}">
      <dgm:prSet/>
      <dgm:spPr/>
      <dgm:t>
        <a:bodyPr/>
        <a:lstStyle/>
        <a:p>
          <a:endParaRPr lang="cs-CZ"/>
        </a:p>
      </dgm:t>
    </dgm:pt>
    <dgm:pt modelId="{4C47C57B-1070-4768-B7B5-B245CF80C46F}" type="sibTrans" cxnId="{4A9ECE6E-1D19-4AEF-9EA3-75BCBBA12155}">
      <dgm:prSet/>
      <dgm:spPr/>
      <dgm:t>
        <a:bodyPr/>
        <a:lstStyle/>
        <a:p>
          <a:endParaRPr lang="cs-CZ"/>
        </a:p>
      </dgm:t>
    </dgm:pt>
    <dgm:pt modelId="{3CE22959-45A4-4640-9F4C-34E4CFF3088D}">
      <dgm:prSet phldrT="[Text]"/>
      <dgm:spPr/>
      <dgm:t>
        <a:bodyPr/>
        <a:lstStyle/>
        <a:p>
          <a:r>
            <a:rPr lang="cs-CZ"/>
            <a:t>Stanovisko JS k projektovému záměru</a:t>
          </a:r>
        </a:p>
      </dgm:t>
    </dgm:pt>
    <dgm:pt modelId="{C7ACEAC9-6557-4876-A90C-F2F00F94D3E9}" type="parTrans" cxnId="{A8D95333-025D-427A-B65B-49C25014C30C}">
      <dgm:prSet/>
      <dgm:spPr/>
      <dgm:t>
        <a:bodyPr/>
        <a:lstStyle/>
        <a:p>
          <a:endParaRPr lang="cs-CZ"/>
        </a:p>
      </dgm:t>
    </dgm:pt>
    <dgm:pt modelId="{34ACB601-9E8B-4420-99AD-EB90F5AEDF32}" type="sibTrans" cxnId="{A8D95333-025D-427A-B65B-49C25014C30C}">
      <dgm:prSet/>
      <dgm:spPr/>
      <dgm:t>
        <a:bodyPr/>
        <a:lstStyle/>
        <a:p>
          <a:endParaRPr lang="cs-CZ"/>
        </a:p>
      </dgm:t>
    </dgm:pt>
    <dgm:pt modelId="{B580B814-DAD7-4F74-B3E9-B400784CB0F1}">
      <dgm:prSet phldrT="[Text]"/>
      <dgm:spPr/>
      <dgm:t>
        <a:bodyPr/>
        <a:lstStyle/>
        <a:p>
          <a:r>
            <a:rPr lang="cs-CZ"/>
            <a:t>Předložení žádosti</a:t>
          </a:r>
        </a:p>
      </dgm:t>
    </dgm:pt>
    <dgm:pt modelId="{FD7F241A-402B-4085-88CC-1F6A7C3D21A9}" type="parTrans" cxnId="{3BCDC7C0-3758-4A70-8DD0-A590B12F4C4B}">
      <dgm:prSet/>
      <dgm:spPr/>
      <dgm:t>
        <a:bodyPr/>
        <a:lstStyle/>
        <a:p>
          <a:endParaRPr lang="cs-CZ"/>
        </a:p>
      </dgm:t>
    </dgm:pt>
    <dgm:pt modelId="{14AD28A1-230F-4CD9-964F-39F447DADB52}" type="sibTrans" cxnId="{3BCDC7C0-3758-4A70-8DD0-A590B12F4C4B}">
      <dgm:prSet/>
      <dgm:spPr/>
      <dgm:t>
        <a:bodyPr/>
        <a:lstStyle/>
        <a:p>
          <a:endParaRPr lang="cs-CZ"/>
        </a:p>
      </dgm:t>
    </dgm:pt>
    <dgm:pt modelId="{BD6EC925-F6D6-4861-AA89-B6D2447F1377}">
      <dgm:prSet phldrT="[Text]"/>
      <dgm:spPr/>
      <dgm:t>
        <a:bodyPr/>
        <a:lstStyle/>
        <a:p>
          <a:r>
            <a:rPr lang="cs-CZ"/>
            <a:t>Kontrola žádosti</a:t>
          </a:r>
        </a:p>
      </dgm:t>
    </dgm:pt>
    <dgm:pt modelId="{069672C3-3A4F-4994-B075-188A2ED6CFBF}" type="parTrans" cxnId="{D9DCD735-43DE-4D0A-A460-CBE15311BFDA}">
      <dgm:prSet/>
      <dgm:spPr/>
      <dgm:t>
        <a:bodyPr/>
        <a:lstStyle/>
        <a:p>
          <a:endParaRPr lang="cs-CZ"/>
        </a:p>
      </dgm:t>
    </dgm:pt>
    <dgm:pt modelId="{6D7B4907-6358-42DC-85E7-4E1D32F8F2B1}" type="sibTrans" cxnId="{D9DCD735-43DE-4D0A-A460-CBE15311BFDA}">
      <dgm:prSet/>
      <dgm:spPr/>
      <dgm:t>
        <a:bodyPr/>
        <a:lstStyle/>
        <a:p>
          <a:endParaRPr lang="cs-CZ"/>
        </a:p>
      </dgm:t>
    </dgm:pt>
    <dgm:pt modelId="{51591A04-E584-4807-A60E-F0911DC896DC}">
      <dgm:prSet/>
      <dgm:spPr/>
      <dgm:t>
        <a:bodyPr/>
        <a:lstStyle/>
        <a:p>
          <a:r>
            <a:rPr lang="cs-CZ"/>
            <a:t>Odstranění vad a nedostatků projektové žádosti</a:t>
          </a:r>
        </a:p>
      </dgm:t>
    </dgm:pt>
    <dgm:pt modelId="{40D495A1-BBCF-49E6-AA15-4A42756DBCDA}" type="parTrans" cxnId="{A5A55063-1A88-42AD-82C2-8F50AF7AF706}">
      <dgm:prSet/>
      <dgm:spPr/>
      <dgm:t>
        <a:bodyPr/>
        <a:lstStyle/>
        <a:p>
          <a:endParaRPr lang="cs-CZ"/>
        </a:p>
      </dgm:t>
    </dgm:pt>
    <dgm:pt modelId="{DC8D4874-AEB7-4758-8A5C-64181091111D}" type="sibTrans" cxnId="{A5A55063-1A88-42AD-82C2-8F50AF7AF706}">
      <dgm:prSet/>
      <dgm:spPr/>
      <dgm:t>
        <a:bodyPr/>
        <a:lstStyle/>
        <a:p>
          <a:endParaRPr lang="cs-CZ"/>
        </a:p>
      </dgm:t>
    </dgm:pt>
    <dgm:pt modelId="{EA6DD1D8-6837-4FFD-9B45-ED0161F367F9}">
      <dgm:prSet/>
      <dgm:spPr/>
      <dgm:t>
        <a:bodyPr/>
        <a:lstStyle/>
        <a:p>
          <a:r>
            <a:rPr lang="cs-CZ"/>
            <a:t>Hodnocení přeshraniční spolupráce</a:t>
          </a:r>
        </a:p>
      </dgm:t>
    </dgm:pt>
    <dgm:pt modelId="{D85BD9EE-5FD9-4EAA-B3AB-6007D38C63E9}" type="parTrans" cxnId="{D613AB8D-28F3-4912-B480-ED4B43FBFE5E}">
      <dgm:prSet/>
      <dgm:spPr/>
      <dgm:t>
        <a:bodyPr/>
        <a:lstStyle/>
        <a:p>
          <a:endParaRPr lang="cs-CZ"/>
        </a:p>
      </dgm:t>
    </dgm:pt>
    <dgm:pt modelId="{9BEA9A6B-4D92-40E8-BEC0-4D076CB0D2CD}" type="sibTrans" cxnId="{D613AB8D-28F3-4912-B480-ED4B43FBFE5E}">
      <dgm:prSet/>
      <dgm:spPr/>
      <dgm:t>
        <a:bodyPr/>
        <a:lstStyle/>
        <a:p>
          <a:endParaRPr lang="cs-CZ"/>
        </a:p>
      </dgm:t>
    </dgm:pt>
    <dgm:pt modelId="{12F4A5A9-DFFB-4E3D-AC80-10AE5D9E0513}">
      <dgm:prSet/>
      <dgm:spPr/>
      <dgm:t>
        <a:bodyPr/>
        <a:lstStyle/>
        <a:p>
          <a:r>
            <a:rPr lang="cs-CZ"/>
            <a:t>Hodnocení kvality projektu a přeshraničního dopadu</a:t>
          </a:r>
        </a:p>
      </dgm:t>
    </dgm:pt>
    <dgm:pt modelId="{4CEEAE71-9429-4348-974D-581C625E286D}" type="parTrans" cxnId="{F9172C6E-E766-498B-A89D-2B9AE00A15C0}">
      <dgm:prSet/>
      <dgm:spPr/>
      <dgm:t>
        <a:bodyPr/>
        <a:lstStyle/>
        <a:p>
          <a:endParaRPr lang="cs-CZ"/>
        </a:p>
      </dgm:t>
    </dgm:pt>
    <dgm:pt modelId="{EB693555-0CE3-4FEE-B264-976D61DACE4B}" type="sibTrans" cxnId="{F9172C6E-E766-498B-A89D-2B9AE00A15C0}">
      <dgm:prSet/>
      <dgm:spPr/>
      <dgm:t>
        <a:bodyPr/>
        <a:lstStyle/>
        <a:p>
          <a:endParaRPr lang="cs-CZ"/>
        </a:p>
      </dgm:t>
    </dgm:pt>
    <dgm:pt modelId="{225E4648-99A2-421A-8E69-A23BE512B485}">
      <dgm:prSet/>
      <dgm:spPr/>
      <dgm:t>
        <a:bodyPr/>
        <a:lstStyle/>
        <a:p>
          <a:r>
            <a:rPr lang="cs-CZ"/>
            <a:t>Projednání projektu na Monitorovacím výboru</a:t>
          </a:r>
        </a:p>
      </dgm:t>
    </dgm:pt>
    <dgm:pt modelId="{220B0D6C-90F7-4183-8DA1-9B975B9017F4}" type="parTrans" cxnId="{6B75C898-B6A1-4C38-BEBD-D086715F7777}">
      <dgm:prSet/>
      <dgm:spPr/>
      <dgm:t>
        <a:bodyPr/>
        <a:lstStyle/>
        <a:p>
          <a:endParaRPr lang="cs-CZ"/>
        </a:p>
      </dgm:t>
    </dgm:pt>
    <dgm:pt modelId="{97C6F59E-6EC2-4386-A14E-25F206611042}" type="sibTrans" cxnId="{6B75C898-B6A1-4C38-BEBD-D086715F7777}">
      <dgm:prSet/>
      <dgm:spPr/>
      <dgm:t>
        <a:bodyPr/>
        <a:lstStyle/>
        <a:p>
          <a:endParaRPr lang="cs-CZ"/>
        </a:p>
      </dgm:t>
    </dgm:pt>
    <dgm:pt modelId="{D1630F30-05AD-47E7-A814-AC65265B8B27}">
      <dgm:prSet/>
      <dgm:spPr/>
      <dgm:t>
        <a:bodyPr/>
        <a:lstStyle/>
        <a:p>
          <a:r>
            <a:rPr lang="cs-CZ"/>
            <a:t>Rozhodnutí o (ne)financování projektu</a:t>
          </a:r>
        </a:p>
      </dgm:t>
    </dgm:pt>
    <dgm:pt modelId="{7046CAD5-3C6D-4BF0-87F3-1D21E235092A}" type="parTrans" cxnId="{3585AB99-1FE3-4943-A098-82B0220A947F}">
      <dgm:prSet/>
      <dgm:spPr/>
      <dgm:t>
        <a:bodyPr/>
        <a:lstStyle/>
        <a:p>
          <a:endParaRPr lang="cs-CZ"/>
        </a:p>
      </dgm:t>
    </dgm:pt>
    <dgm:pt modelId="{90FC521B-D9BA-4277-B439-83394B8A3D94}" type="sibTrans" cxnId="{3585AB99-1FE3-4943-A098-82B0220A947F}">
      <dgm:prSet/>
      <dgm:spPr/>
      <dgm:t>
        <a:bodyPr/>
        <a:lstStyle/>
        <a:p>
          <a:endParaRPr lang="cs-CZ"/>
        </a:p>
      </dgm:t>
    </dgm:pt>
    <dgm:pt modelId="{E3D0B468-303F-4A42-97CD-443A0F852C92}">
      <dgm:prSet/>
      <dgm:spPr/>
      <dgm:t>
        <a:bodyPr/>
        <a:lstStyle/>
        <a:p>
          <a:r>
            <a:rPr lang="cs-CZ"/>
            <a:t>Hodnocení přínosu pro životní prostředí (u vybraných priorit)</a:t>
          </a:r>
        </a:p>
      </dgm:t>
    </dgm:pt>
    <dgm:pt modelId="{D7CF64FD-6A6E-4D70-8031-6024A68E3003}" type="parTrans" cxnId="{8A2F011C-0C98-4F19-BC23-4B575F8A160B}">
      <dgm:prSet/>
      <dgm:spPr/>
      <dgm:t>
        <a:bodyPr/>
        <a:lstStyle/>
        <a:p>
          <a:endParaRPr lang="cs-CZ"/>
        </a:p>
      </dgm:t>
    </dgm:pt>
    <dgm:pt modelId="{DF5C808F-B31D-4364-92B5-AB0C5122448E}" type="sibTrans" cxnId="{8A2F011C-0C98-4F19-BC23-4B575F8A160B}">
      <dgm:prSet/>
      <dgm:spPr/>
      <dgm:t>
        <a:bodyPr/>
        <a:lstStyle/>
        <a:p>
          <a:endParaRPr lang="cs-CZ"/>
        </a:p>
      </dgm:t>
    </dgm:pt>
    <dgm:pt modelId="{89746D75-4962-418B-B1F4-FC398FDEDFA6}" type="pres">
      <dgm:prSet presAssocID="{B7672B20-6455-4BCF-A26B-3CB95158CA66}" presName="diagram" presStyleCnt="0">
        <dgm:presLayoutVars>
          <dgm:dir/>
          <dgm:resizeHandles val="exact"/>
        </dgm:presLayoutVars>
      </dgm:prSet>
      <dgm:spPr/>
    </dgm:pt>
    <dgm:pt modelId="{186617F3-2BF3-418C-948E-1E59BEC77E88}" type="pres">
      <dgm:prSet presAssocID="{3AEF1E47-B38E-4FC0-B17F-09BC3B06A6A3}" presName="node" presStyleLbl="node1" presStyleIdx="0" presStyleCnt="11">
        <dgm:presLayoutVars>
          <dgm:bulletEnabled val="1"/>
        </dgm:presLayoutVars>
      </dgm:prSet>
      <dgm:spPr/>
    </dgm:pt>
    <dgm:pt modelId="{6C03E6DD-4A8C-48B1-B9F2-080AF523A088}" type="pres">
      <dgm:prSet presAssocID="{53A93002-D0C7-4A8E-95A8-2AE1AAB4AD0D}" presName="sibTrans" presStyleLbl="sibTrans2D1" presStyleIdx="0" presStyleCnt="10"/>
      <dgm:spPr/>
    </dgm:pt>
    <dgm:pt modelId="{E71372B7-5F62-4BFD-97E4-AD6714001C09}" type="pres">
      <dgm:prSet presAssocID="{53A93002-D0C7-4A8E-95A8-2AE1AAB4AD0D}" presName="connectorText" presStyleLbl="sibTrans2D1" presStyleIdx="0" presStyleCnt="10"/>
      <dgm:spPr/>
    </dgm:pt>
    <dgm:pt modelId="{D6D51C0F-FF19-494A-8DB9-CF30A040439E}" type="pres">
      <dgm:prSet presAssocID="{48A449EE-4D59-4921-8041-0CC667BF9FF7}" presName="node" presStyleLbl="node1" presStyleIdx="1" presStyleCnt="11">
        <dgm:presLayoutVars>
          <dgm:bulletEnabled val="1"/>
        </dgm:presLayoutVars>
      </dgm:prSet>
      <dgm:spPr/>
    </dgm:pt>
    <dgm:pt modelId="{CD9ED71E-D03E-4B44-8AAA-AA89167DC25F}" type="pres">
      <dgm:prSet presAssocID="{4C47C57B-1070-4768-B7B5-B245CF80C46F}" presName="sibTrans" presStyleLbl="sibTrans2D1" presStyleIdx="1" presStyleCnt="10"/>
      <dgm:spPr/>
    </dgm:pt>
    <dgm:pt modelId="{8938541F-A29F-4EB9-9555-6AC9B9FACE65}" type="pres">
      <dgm:prSet presAssocID="{4C47C57B-1070-4768-B7B5-B245CF80C46F}" presName="connectorText" presStyleLbl="sibTrans2D1" presStyleIdx="1" presStyleCnt="10"/>
      <dgm:spPr/>
    </dgm:pt>
    <dgm:pt modelId="{CDB6DA31-1A36-438C-98B2-FFF0E1BB1FA9}" type="pres">
      <dgm:prSet presAssocID="{3CE22959-45A4-4640-9F4C-34E4CFF3088D}" presName="node" presStyleLbl="node1" presStyleIdx="2" presStyleCnt="11">
        <dgm:presLayoutVars>
          <dgm:bulletEnabled val="1"/>
        </dgm:presLayoutVars>
      </dgm:prSet>
      <dgm:spPr/>
    </dgm:pt>
    <dgm:pt modelId="{3A7648A4-D2DA-47C8-9516-A57BB087F4D7}" type="pres">
      <dgm:prSet presAssocID="{34ACB601-9E8B-4420-99AD-EB90F5AEDF32}" presName="sibTrans" presStyleLbl="sibTrans2D1" presStyleIdx="2" presStyleCnt="10"/>
      <dgm:spPr/>
    </dgm:pt>
    <dgm:pt modelId="{FAC63E10-D4C2-4801-A59F-9C16662595AF}" type="pres">
      <dgm:prSet presAssocID="{34ACB601-9E8B-4420-99AD-EB90F5AEDF32}" presName="connectorText" presStyleLbl="sibTrans2D1" presStyleIdx="2" presStyleCnt="10"/>
      <dgm:spPr/>
    </dgm:pt>
    <dgm:pt modelId="{7CF5661C-8238-4AAF-894F-63170A284F94}" type="pres">
      <dgm:prSet presAssocID="{B580B814-DAD7-4F74-B3E9-B400784CB0F1}" presName="node" presStyleLbl="node1" presStyleIdx="3" presStyleCnt="11">
        <dgm:presLayoutVars>
          <dgm:bulletEnabled val="1"/>
        </dgm:presLayoutVars>
      </dgm:prSet>
      <dgm:spPr/>
    </dgm:pt>
    <dgm:pt modelId="{0A3FE579-89E1-40CA-B86C-92E67875654B}" type="pres">
      <dgm:prSet presAssocID="{14AD28A1-230F-4CD9-964F-39F447DADB52}" presName="sibTrans" presStyleLbl="sibTrans2D1" presStyleIdx="3" presStyleCnt="10"/>
      <dgm:spPr/>
    </dgm:pt>
    <dgm:pt modelId="{482CFD9A-CA78-4A02-BD9D-F5F7E798F182}" type="pres">
      <dgm:prSet presAssocID="{14AD28A1-230F-4CD9-964F-39F447DADB52}" presName="connectorText" presStyleLbl="sibTrans2D1" presStyleIdx="3" presStyleCnt="10"/>
      <dgm:spPr/>
    </dgm:pt>
    <dgm:pt modelId="{735CD7D0-4A91-4CFA-8189-51C22C563027}" type="pres">
      <dgm:prSet presAssocID="{BD6EC925-F6D6-4861-AA89-B6D2447F1377}" presName="node" presStyleLbl="node1" presStyleIdx="4" presStyleCnt="11">
        <dgm:presLayoutVars>
          <dgm:bulletEnabled val="1"/>
        </dgm:presLayoutVars>
      </dgm:prSet>
      <dgm:spPr/>
    </dgm:pt>
    <dgm:pt modelId="{65D2C021-D1ED-4DAC-A8DD-9365B2D46BFB}" type="pres">
      <dgm:prSet presAssocID="{6D7B4907-6358-42DC-85E7-4E1D32F8F2B1}" presName="sibTrans" presStyleLbl="sibTrans2D1" presStyleIdx="4" presStyleCnt="10"/>
      <dgm:spPr/>
    </dgm:pt>
    <dgm:pt modelId="{FBEE3BA2-3DB7-4EC5-A26A-45E77262F2AF}" type="pres">
      <dgm:prSet presAssocID="{6D7B4907-6358-42DC-85E7-4E1D32F8F2B1}" presName="connectorText" presStyleLbl="sibTrans2D1" presStyleIdx="4" presStyleCnt="10"/>
      <dgm:spPr/>
    </dgm:pt>
    <dgm:pt modelId="{96509C28-D5C3-4819-B15F-9D553C810280}" type="pres">
      <dgm:prSet presAssocID="{51591A04-E584-4807-A60E-F0911DC896DC}" presName="node" presStyleLbl="node1" presStyleIdx="5" presStyleCnt="11">
        <dgm:presLayoutVars>
          <dgm:bulletEnabled val="1"/>
        </dgm:presLayoutVars>
      </dgm:prSet>
      <dgm:spPr/>
    </dgm:pt>
    <dgm:pt modelId="{958FC20F-2709-43C5-B6FC-98BD70323131}" type="pres">
      <dgm:prSet presAssocID="{DC8D4874-AEB7-4758-8A5C-64181091111D}" presName="sibTrans" presStyleLbl="sibTrans2D1" presStyleIdx="5" presStyleCnt="10"/>
      <dgm:spPr/>
    </dgm:pt>
    <dgm:pt modelId="{5830569C-AFB8-4890-9D45-DBE213E83DB3}" type="pres">
      <dgm:prSet presAssocID="{DC8D4874-AEB7-4758-8A5C-64181091111D}" presName="connectorText" presStyleLbl="sibTrans2D1" presStyleIdx="5" presStyleCnt="10"/>
      <dgm:spPr/>
    </dgm:pt>
    <dgm:pt modelId="{58A6E58F-9D81-4658-B049-40C61A570209}" type="pres">
      <dgm:prSet presAssocID="{EA6DD1D8-6837-4FFD-9B45-ED0161F367F9}" presName="node" presStyleLbl="node1" presStyleIdx="6" presStyleCnt="11">
        <dgm:presLayoutVars>
          <dgm:bulletEnabled val="1"/>
        </dgm:presLayoutVars>
      </dgm:prSet>
      <dgm:spPr/>
    </dgm:pt>
    <dgm:pt modelId="{8D4A29A0-6A4A-41C1-B973-1A42075C7035}" type="pres">
      <dgm:prSet presAssocID="{9BEA9A6B-4D92-40E8-BEC0-4D076CB0D2CD}" presName="sibTrans" presStyleLbl="sibTrans2D1" presStyleIdx="6" presStyleCnt="10"/>
      <dgm:spPr/>
    </dgm:pt>
    <dgm:pt modelId="{D58C946A-CC49-4240-8DFC-BD844778B91B}" type="pres">
      <dgm:prSet presAssocID="{9BEA9A6B-4D92-40E8-BEC0-4D076CB0D2CD}" presName="connectorText" presStyleLbl="sibTrans2D1" presStyleIdx="6" presStyleCnt="10"/>
      <dgm:spPr/>
    </dgm:pt>
    <dgm:pt modelId="{457EE916-4DC0-4499-B198-02E612ABFA7A}" type="pres">
      <dgm:prSet presAssocID="{12F4A5A9-DFFB-4E3D-AC80-10AE5D9E0513}" presName="node" presStyleLbl="node1" presStyleIdx="7" presStyleCnt="11">
        <dgm:presLayoutVars>
          <dgm:bulletEnabled val="1"/>
        </dgm:presLayoutVars>
      </dgm:prSet>
      <dgm:spPr/>
    </dgm:pt>
    <dgm:pt modelId="{30638628-E8EE-4FC5-9844-ADA3DD207766}" type="pres">
      <dgm:prSet presAssocID="{EB693555-0CE3-4FEE-B264-976D61DACE4B}" presName="sibTrans" presStyleLbl="sibTrans2D1" presStyleIdx="7" presStyleCnt="10"/>
      <dgm:spPr/>
    </dgm:pt>
    <dgm:pt modelId="{69848186-21EB-4CA3-95B8-0CA941A47C33}" type="pres">
      <dgm:prSet presAssocID="{EB693555-0CE3-4FEE-B264-976D61DACE4B}" presName="connectorText" presStyleLbl="sibTrans2D1" presStyleIdx="7" presStyleCnt="10"/>
      <dgm:spPr/>
    </dgm:pt>
    <dgm:pt modelId="{49CAB839-F4C2-4C0B-B942-F26296E27CD9}" type="pres">
      <dgm:prSet presAssocID="{E3D0B468-303F-4A42-97CD-443A0F852C92}" presName="node" presStyleLbl="node1" presStyleIdx="8" presStyleCnt="11">
        <dgm:presLayoutVars>
          <dgm:bulletEnabled val="1"/>
        </dgm:presLayoutVars>
      </dgm:prSet>
      <dgm:spPr/>
    </dgm:pt>
    <dgm:pt modelId="{2EA6F7CC-CDBA-428E-AAC1-C7486475E36B}" type="pres">
      <dgm:prSet presAssocID="{DF5C808F-B31D-4364-92B5-AB0C5122448E}" presName="sibTrans" presStyleLbl="sibTrans2D1" presStyleIdx="8" presStyleCnt="10"/>
      <dgm:spPr/>
    </dgm:pt>
    <dgm:pt modelId="{968373DE-6AC7-4974-B18A-8FEB6A0B878A}" type="pres">
      <dgm:prSet presAssocID="{DF5C808F-B31D-4364-92B5-AB0C5122448E}" presName="connectorText" presStyleLbl="sibTrans2D1" presStyleIdx="8" presStyleCnt="10"/>
      <dgm:spPr/>
    </dgm:pt>
    <dgm:pt modelId="{6628EC58-3622-4E9B-A803-582B78275DB5}" type="pres">
      <dgm:prSet presAssocID="{225E4648-99A2-421A-8E69-A23BE512B485}" presName="node" presStyleLbl="node1" presStyleIdx="9" presStyleCnt="11">
        <dgm:presLayoutVars>
          <dgm:bulletEnabled val="1"/>
        </dgm:presLayoutVars>
      </dgm:prSet>
      <dgm:spPr/>
    </dgm:pt>
    <dgm:pt modelId="{7E791E1E-B1C4-4E40-BAC7-9F7895037DE4}" type="pres">
      <dgm:prSet presAssocID="{97C6F59E-6EC2-4386-A14E-25F206611042}" presName="sibTrans" presStyleLbl="sibTrans2D1" presStyleIdx="9" presStyleCnt="10"/>
      <dgm:spPr/>
    </dgm:pt>
    <dgm:pt modelId="{1F5E42F1-4590-49A4-AAFB-F776B201C136}" type="pres">
      <dgm:prSet presAssocID="{97C6F59E-6EC2-4386-A14E-25F206611042}" presName="connectorText" presStyleLbl="sibTrans2D1" presStyleIdx="9" presStyleCnt="10"/>
      <dgm:spPr/>
    </dgm:pt>
    <dgm:pt modelId="{F847B231-8804-47CA-99B4-0B563158FF91}" type="pres">
      <dgm:prSet presAssocID="{D1630F30-05AD-47E7-A814-AC65265B8B27}" presName="node" presStyleLbl="node1" presStyleIdx="10" presStyleCnt="11">
        <dgm:presLayoutVars>
          <dgm:bulletEnabled val="1"/>
        </dgm:presLayoutVars>
      </dgm:prSet>
      <dgm:spPr/>
    </dgm:pt>
  </dgm:ptLst>
  <dgm:cxnLst>
    <dgm:cxn modelId="{96E3E307-A8D4-458A-A11C-F805A29343DA}" type="presOf" srcId="{B580B814-DAD7-4F74-B3E9-B400784CB0F1}" destId="{7CF5661C-8238-4AAF-894F-63170A284F94}" srcOrd="0" destOrd="0" presId="urn:microsoft.com/office/officeart/2005/8/layout/process5"/>
    <dgm:cxn modelId="{7CDFD40D-B713-4961-A358-4FA26A64D1DB}" type="presOf" srcId="{E3D0B468-303F-4A42-97CD-443A0F852C92}" destId="{49CAB839-F4C2-4C0B-B942-F26296E27CD9}" srcOrd="0" destOrd="0" presId="urn:microsoft.com/office/officeart/2005/8/layout/process5"/>
    <dgm:cxn modelId="{722FEC0D-6CD3-4DC7-B32E-D17699546633}" type="presOf" srcId="{34ACB601-9E8B-4420-99AD-EB90F5AEDF32}" destId="{FAC63E10-D4C2-4801-A59F-9C16662595AF}" srcOrd="1" destOrd="0" presId="urn:microsoft.com/office/officeart/2005/8/layout/process5"/>
    <dgm:cxn modelId="{39D03419-9B48-45F3-A724-13098C057CE9}" type="presOf" srcId="{EB693555-0CE3-4FEE-B264-976D61DACE4B}" destId="{69848186-21EB-4CA3-95B8-0CA941A47C33}" srcOrd="1" destOrd="0" presId="urn:microsoft.com/office/officeart/2005/8/layout/process5"/>
    <dgm:cxn modelId="{8A2F011C-0C98-4F19-BC23-4B575F8A160B}" srcId="{B7672B20-6455-4BCF-A26B-3CB95158CA66}" destId="{E3D0B468-303F-4A42-97CD-443A0F852C92}" srcOrd="8" destOrd="0" parTransId="{D7CF64FD-6A6E-4D70-8031-6024A68E3003}" sibTransId="{DF5C808F-B31D-4364-92B5-AB0C5122448E}"/>
    <dgm:cxn modelId="{85A7A327-B76A-45D3-B208-179550169FBE}" type="presOf" srcId="{12F4A5A9-DFFB-4E3D-AC80-10AE5D9E0513}" destId="{457EE916-4DC0-4499-B198-02E612ABFA7A}" srcOrd="0" destOrd="0" presId="urn:microsoft.com/office/officeart/2005/8/layout/process5"/>
    <dgm:cxn modelId="{68A0092D-FFF3-48BD-B765-E62AB940E078}" type="presOf" srcId="{DC8D4874-AEB7-4758-8A5C-64181091111D}" destId="{5830569C-AFB8-4890-9D45-DBE213E83DB3}" srcOrd="1" destOrd="0" presId="urn:microsoft.com/office/officeart/2005/8/layout/process5"/>
    <dgm:cxn modelId="{A8D95333-025D-427A-B65B-49C25014C30C}" srcId="{B7672B20-6455-4BCF-A26B-3CB95158CA66}" destId="{3CE22959-45A4-4640-9F4C-34E4CFF3088D}" srcOrd="2" destOrd="0" parTransId="{C7ACEAC9-6557-4876-A90C-F2F00F94D3E9}" sibTransId="{34ACB601-9E8B-4420-99AD-EB90F5AEDF32}"/>
    <dgm:cxn modelId="{D9DCD735-43DE-4D0A-A460-CBE15311BFDA}" srcId="{B7672B20-6455-4BCF-A26B-3CB95158CA66}" destId="{BD6EC925-F6D6-4861-AA89-B6D2447F1377}" srcOrd="4" destOrd="0" parTransId="{069672C3-3A4F-4994-B075-188A2ED6CFBF}" sibTransId="{6D7B4907-6358-42DC-85E7-4E1D32F8F2B1}"/>
    <dgm:cxn modelId="{BA100A37-BA36-42DE-BE1A-9738E15C20CF}" type="presOf" srcId="{14AD28A1-230F-4CD9-964F-39F447DADB52}" destId="{0A3FE579-89E1-40CA-B86C-92E67875654B}" srcOrd="0" destOrd="0" presId="urn:microsoft.com/office/officeart/2005/8/layout/process5"/>
    <dgm:cxn modelId="{C3893F3A-FFCB-4325-B10D-ECCDE8DA494E}" type="presOf" srcId="{3CE22959-45A4-4640-9F4C-34E4CFF3088D}" destId="{CDB6DA31-1A36-438C-98B2-FFF0E1BB1FA9}" srcOrd="0" destOrd="0" presId="urn:microsoft.com/office/officeart/2005/8/layout/process5"/>
    <dgm:cxn modelId="{00F6755E-7417-4BD3-8B60-7B41E6A05F9F}" type="presOf" srcId="{53A93002-D0C7-4A8E-95A8-2AE1AAB4AD0D}" destId="{E71372B7-5F62-4BFD-97E4-AD6714001C09}" srcOrd="1" destOrd="0" presId="urn:microsoft.com/office/officeart/2005/8/layout/process5"/>
    <dgm:cxn modelId="{A5A55063-1A88-42AD-82C2-8F50AF7AF706}" srcId="{B7672B20-6455-4BCF-A26B-3CB95158CA66}" destId="{51591A04-E584-4807-A60E-F0911DC896DC}" srcOrd="5" destOrd="0" parTransId="{40D495A1-BBCF-49E6-AA15-4A42756DBCDA}" sibTransId="{DC8D4874-AEB7-4758-8A5C-64181091111D}"/>
    <dgm:cxn modelId="{079AAF47-E78C-4268-8D88-9A797E39FC35}" type="presOf" srcId="{EB693555-0CE3-4FEE-B264-976D61DACE4B}" destId="{30638628-E8EE-4FC5-9844-ADA3DD207766}" srcOrd="0" destOrd="0" presId="urn:microsoft.com/office/officeart/2005/8/layout/process5"/>
    <dgm:cxn modelId="{980E1649-DBC8-4A05-9E4E-91607024B250}" type="presOf" srcId="{DF5C808F-B31D-4364-92B5-AB0C5122448E}" destId="{2EA6F7CC-CDBA-428E-AAC1-C7486475E36B}" srcOrd="0" destOrd="0" presId="urn:microsoft.com/office/officeart/2005/8/layout/process5"/>
    <dgm:cxn modelId="{F9172C6E-E766-498B-A89D-2B9AE00A15C0}" srcId="{B7672B20-6455-4BCF-A26B-3CB95158CA66}" destId="{12F4A5A9-DFFB-4E3D-AC80-10AE5D9E0513}" srcOrd="7" destOrd="0" parTransId="{4CEEAE71-9429-4348-974D-581C625E286D}" sibTransId="{EB693555-0CE3-4FEE-B264-976D61DACE4B}"/>
    <dgm:cxn modelId="{4A9ECE6E-1D19-4AEF-9EA3-75BCBBA12155}" srcId="{B7672B20-6455-4BCF-A26B-3CB95158CA66}" destId="{48A449EE-4D59-4921-8041-0CC667BF9FF7}" srcOrd="1" destOrd="0" parTransId="{1464EC52-1770-4D0E-A426-01DC71F58EA0}" sibTransId="{4C47C57B-1070-4768-B7B5-B245CF80C46F}"/>
    <dgm:cxn modelId="{48B67973-9308-4C77-AAD2-5EA27B693501}" type="presOf" srcId="{34ACB601-9E8B-4420-99AD-EB90F5AEDF32}" destId="{3A7648A4-D2DA-47C8-9516-A57BB087F4D7}" srcOrd="0" destOrd="0" presId="urn:microsoft.com/office/officeart/2005/8/layout/process5"/>
    <dgm:cxn modelId="{2031A275-171C-413B-9AA0-CA18A28CFEA5}" type="presOf" srcId="{4C47C57B-1070-4768-B7B5-B245CF80C46F}" destId="{8938541F-A29F-4EB9-9555-6AC9B9FACE65}" srcOrd="1" destOrd="0" presId="urn:microsoft.com/office/officeart/2005/8/layout/process5"/>
    <dgm:cxn modelId="{47B70D78-B23D-46C3-9B27-C0F09D3CB4C1}" srcId="{B7672B20-6455-4BCF-A26B-3CB95158CA66}" destId="{3AEF1E47-B38E-4FC0-B17F-09BC3B06A6A3}" srcOrd="0" destOrd="0" parTransId="{D6D81297-58CD-4851-A971-91C8136BFF49}" sibTransId="{53A93002-D0C7-4A8E-95A8-2AE1AAB4AD0D}"/>
    <dgm:cxn modelId="{79EE8278-9105-450C-BF34-8CDD8B973505}" type="presOf" srcId="{53A93002-D0C7-4A8E-95A8-2AE1AAB4AD0D}" destId="{6C03E6DD-4A8C-48B1-B9F2-080AF523A088}" srcOrd="0" destOrd="0" presId="urn:microsoft.com/office/officeart/2005/8/layout/process5"/>
    <dgm:cxn modelId="{B39A4E87-E053-4903-8849-54A9381DECD4}" type="presOf" srcId="{225E4648-99A2-421A-8E69-A23BE512B485}" destId="{6628EC58-3622-4E9B-A803-582B78275DB5}" srcOrd="0" destOrd="0" presId="urn:microsoft.com/office/officeart/2005/8/layout/process5"/>
    <dgm:cxn modelId="{B474148C-A78F-4875-8B66-AAB292EE7285}" type="presOf" srcId="{9BEA9A6B-4D92-40E8-BEC0-4D076CB0D2CD}" destId="{D58C946A-CC49-4240-8DFC-BD844778B91B}" srcOrd="1" destOrd="0" presId="urn:microsoft.com/office/officeart/2005/8/layout/process5"/>
    <dgm:cxn modelId="{D613AB8D-28F3-4912-B480-ED4B43FBFE5E}" srcId="{B7672B20-6455-4BCF-A26B-3CB95158CA66}" destId="{EA6DD1D8-6837-4FFD-9B45-ED0161F367F9}" srcOrd="6" destOrd="0" parTransId="{D85BD9EE-5FD9-4EAA-B3AB-6007D38C63E9}" sibTransId="{9BEA9A6B-4D92-40E8-BEC0-4D076CB0D2CD}"/>
    <dgm:cxn modelId="{D2383192-5BBB-4B33-956B-A9A4E90D1BC5}" type="presOf" srcId="{6D7B4907-6358-42DC-85E7-4E1D32F8F2B1}" destId="{65D2C021-D1ED-4DAC-A8DD-9365B2D46BFB}" srcOrd="0" destOrd="0" presId="urn:microsoft.com/office/officeart/2005/8/layout/process5"/>
    <dgm:cxn modelId="{C3E77792-0D5E-45CB-A1C4-C5A35B93D2F4}" type="presOf" srcId="{DF5C808F-B31D-4364-92B5-AB0C5122448E}" destId="{968373DE-6AC7-4974-B18A-8FEB6A0B878A}" srcOrd="1" destOrd="0" presId="urn:microsoft.com/office/officeart/2005/8/layout/process5"/>
    <dgm:cxn modelId="{6B75C898-B6A1-4C38-BEBD-D086715F7777}" srcId="{B7672B20-6455-4BCF-A26B-3CB95158CA66}" destId="{225E4648-99A2-421A-8E69-A23BE512B485}" srcOrd="9" destOrd="0" parTransId="{220B0D6C-90F7-4183-8DA1-9B975B9017F4}" sibTransId="{97C6F59E-6EC2-4386-A14E-25F206611042}"/>
    <dgm:cxn modelId="{3585AB99-1FE3-4943-A098-82B0220A947F}" srcId="{B7672B20-6455-4BCF-A26B-3CB95158CA66}" destId="{D1630F30-05AD-47E7-A814-AC65265B8B27}" srcOrd="10" destOrd="0" parTransId="{7046CAD5-3C6D-4BF0-87F3-1D21E235092A}" sibTransId="{90FC521B-D9BA-4277-B439-83394B8A3D94}"/>
    <dgm:cxn modelId="{B6F1049F-32BC-4ECA-8F1F-EB0FD2AC7285}" type="presOf" srcId="{51591A04-E584-4807-A60E-F0911DC896DC}" destId="{96509C28-D5C3-4819-B15F-9D553C810280}" srcOrd="0" destOrd="0" presId="urn:microsoft.com/office/officeart/2005/8/layout/process5"/>
    <dgm:cxn modelId="{113628A6-5B4D-4DEC-ACA5-FB5D1953E0BC}" type="presOf" srcId="{3AEF1E47-B38E-4FC0-B17F-09BC3B06A6A3}" destId="{186617F3-2BF3-418C-948E-1E59BEC77E88}" srcOrd="0" destOrd="0" presId="urn:microsoft.com/office/officeart/2005/8/layout/process5"/>
    <dgm:cxn modelId="{25C343AC-66F4-40FB-B36E-AF79551ADBC0}" type="presOf" srcId="{EA6DD1D8-6837-4FFD-9B45-ED0161F367F9}" destId="{58A6E58F-9D81-4658-B049-40C61A570209}" srcOrd="0" destOrd="0" presId="urn:microsoft.com/office/officeart/2005/8/layout/process5"/>
    <dgm:cxn modelId="{0EB044AD-04A3-43A3-A38F-D20F8433D9AD}" type="presOf" srcId="{6D7B4907-6358-42DC-85E7-4E1D32F8F2B1}" destId="{FBEE3BA2-3DB7-4EC5-A26A-45E77262F2AF}" srcOrd="1" destOrd="0" presId="urn:microsoft.com/office/officeart/2005/8/layout/process5"/>
    <dgm:cxn modelId="{26EBC2B0-6D75-4B04-8AEB-3104DD1F1F5D}" type="presOf" srcId="{DC8D4874-AEB7-4758-8A5C-64181091111D}" destId="{958FC20F-2709-43C5-B6FC-98BD70323131}" srcOrd="0" destOrd="0" presId="urn:microsoft.com/office/officeart/2005/8/layout/process5"/>
    <dgm:cxn modelId="{3E46F2B2-48C5-45B2-AEAE-10D9B886F65D}" type="presOf" srcId="{97C6F59E-6EC2-4386-A14E-25F206611042}" destId="{1F5E42F1-4590-49A4-AAFB-F776B201C136}" srcOrd="1" destOrd="0" presId="urn:microsoft.com/office/officeart/2005/8/layout/process5"/>
    <dgm:cxn modelId="{C8A2A8B5-7F4B-41C3-BF51-7193A54A0D4C}" type="presOf" srcId="{97C6F59E-6EC2-4386-A14E-25F206611042}" destId="{7E791E1E-B1C4-4E40-BAC7-9F7895037DE4}" srcOrd="0" destOrd="0" presId="urn:microsoft.com/office/officeart/2005/8/layout/process5"/>
    <dgm:cxn modelId="{83F75ABA-006F-464B-8AF2-597237BF789B}" type="presOf" srcId="{14AD28A1-230F-4CD9-964F-39F447DADB52}" destId="{482CFD9A-CA78-4A02-BD9D-F5F7E798F182}" srcOrd="1" destOrd="0" presId="urn:microsoft.com/office/officeart/2005/8/layout/process5"/>
    <dgm:cxn modelId="{3BCDC7C0-3758-4A70-8DD0-A590B12F4C4B}" srcId="{B7672B20-6455-4BCF-A26B-3CB95158CA66}" destId="{B580B814-DAD7-4F74-B3E9-B400784CB0F1}" srcOrd="3" destOrd="0" parTransId="{FD7F241A-402B-4085-88CC-1F6A7C3D21A9}" sibTransId="{14AD28A1-230F-4CD9-964F-39F447DADB52}"/>
    <dgm:cxn modelId="{81A053D3-94AF-49A4-9A84-9C5941862925}" type="presOf" srcId="{BD6EC925-F6D6-4861-AA89-B6D2447F1377}" destId="{735CD7D0-4A91-4CFA-8189-51C22C563027}" srcOrd="0" destOrd="0" presId="urn:microsoft.com/office/officeart/2005/8/layout/process5"/>
    <dgm:cxn modelId="{E20EA6D5-A57B-40E8-B334-B4A7E2BE78BD}" type="presOf" srcId="{4C47C57B-1070-4768-B7B5-B245CF80C46F}" destId="{CD9ED71E-D03E-4B44-8AAA-AA89167DC25F}" srcOrd="0" destOrd="0" presId="urn:microsoft.com/office/officeart/2005/8/layout/process5"/>
    <dgm:cxn modelId="{2714FDDD-C092-483B-B27F-36BAF5CD8E61}" type="presOf" srcId="{48A449EE-4D59-4921-8041-0CC667BF9FF7}" destId="{D6D51C0F-FF19-494A-8DB9-CF30A040439E}" srcOrd="0" destOrd="0" presId="urn:microsoft.com/office/officeart/2005/8/layout/process5"/>
    <dgm:cxn modelId="{AA7847ED-4C88-445E-BDA1-023878893E8A}" type="presOf" srcId="{D1630F30-05AD-47E7-A814-AC65265B8B27}" destId="{F847B231-8804-47CA-99B4-0B563158FF91}" srcOrd="0" destOrd="0" presId="urn:microsoft.com/office/officeart/2005/8/layout/process5"/>
    <dgm:cxn modelId="{323BE3F5-29A8-4862-BF7A-DD4E734E5C9F}" type="presOf" srcId="{9BEA9A6B-4D92-40E8-BEC0-4D076CB0D2CD}" destId="{8D4A29A0-6A4A-41C1-B973-1A42075C7035}" srcOrd="0" destOrd="0" presId="urn:microsoft.com/office/officeart/2005/8/layout/process5"/>
    <dgm:cxn modelId="{DA590DFF-7ED9-493C-A4C0-BDF9AE07C762}" type="presOf" srcId="{B7672B20-6455-4BCF-A26B-3CB95158CA66}" destId="{89746D75-4962-418B-B1F4-FC398FDEDFA6}" srcOrd="0" destOrd="0" presId="urn:microsoft.com/office/officeart/2005/8/layout/process5"/>
    <dgm:cxn modelId="{CA2C7168-DD60-403B-9EDC-2143D0350D30}" type="presParOf" srcId="{89746D75-4962-418B-B1F4-FC398FDEDFA6}" destId="{186617F3-2BF3-418C-948E-1E59BEC77E88}" srcOrd="0" destOrd="0" presId="urn:microsoft.com/office/officeart/2005/8/layout/process5"/>
    <dgm:cxn modelId="{FA11C720-EECF-4329-9EAB-DEFF66B6EED0}" type="presParOf" srcId="{89746D75-4962-418B-B1F4-FC398FDEDFA6}" destId="{6C03E6DD-4A8C-48B1-B9F2-080AF523A088}" srcOrd="1" destOrd="0" presId="urn:microsoft.com/office/officeart/2005/8/layout/process5"/>
    <dgm:cxn modelId="{8A9C63A4-D472-4AF4-95F5-3A0AF5470352}" type="presParOf" srcId="{6C03E6DD-4A8C-48B1-B9F2-080AF523A088}" destId="{E71372B7-5F62-4BFD-97E4-AD6714001C09}" srcOrd="0" destOrd="0" presId="urn:microsoft.com/office/officeart/2005/8/layout/process5"/>
    <dgm:cxn modelId="{50F5A6D3-5E78-4485-A274-A2E7351A7137}" type="presParOf" srcId="{89746D75-4962-418B-B1F4-FC398FDEDFA6}" destId="{D6D51C0F-FF19-494A-8DB9-CF30A040439E}" srcOrd="2" destOrd="0" presId="urn:microsoft.com/office/officeart/2005/8/layout/process5"/>
    <dgm:cxn modelId="{0794AC9C-E319-4A53-8F32-A434F88DBD22}" type="presParOf" srcId="{89746D75-4962-418B-B1F4-FC398FDEDFA6}" destId="{CD9ED71E-D03E-4B44-8AAA-AA89167DC25F}" srcOrd="3" destOrd="0" presId="urn:microsoft.com/office/officeart/2005/8/layout/process5"/>
    <dgm:cxn modelId="{BCD3B553-6E94-4590-8058-8CBE32B690B2}" type="presParOf" srcId="{CD9ED71E-D03E-4B44-8AAA-AA89167DC25F}" destId="{8938541F-A29F-4EB9-9555-6AC9B9FACE65}" srcOrd="0" destOrd="0" presId="urn:microsoft.com/office/officeart/2005/8/layout/process5"/>
    <dgm:cxn modelId="{E572D3B3-935C-4613-B89B-279134F9C127}" type="presParOf" srcId="{89746D75-4962-418B-B1F4-FC398FDEDFA6}" destId="{CDB6DA31-1A36-438C-98B2-FFF0E1BB1FA9}" srcOrd="4" destOrd="0" presId="urn:microsoft.com/office/officeart/2005/8/layout/process5"/>
    <dgm:cxn modelId="{5D3BB520-FD1E-4263-A1ED-7112EF64ED38}" type="presParOf" srcId="{89746D75-4962-418B-B1F4-FC398FDEDFA6}" destId="{3A7648A4-D2DA-47C8-9516-A57BB087F4D7}" srcOrd="5" destOrd="0" presId="urn:microsoft.com/office/officeart/2005/8/layout/process5"/>
    <dgm:cxn modelId="{D975D5D0-4C76-4264-8C11-A00E77A2732D}" type="presParOf" srcId="{3A7648A4-D2DA-47C8-9516-A57BB087F4D7}" destId="{FAC63E10-D4C2-4801-A59F-9C16662595AF}" srcOrd="0" destOrd="0" presId="urn:microsoft.com/office/officeart/2005/8/layout/process5"/>
    <dgm:cxn modelId="{3A583CAD-A9BD-478A-8EA7-B8D3AD6BA87D}" type="presParOf" srcId="{89746D75-4962-418B-B1F4-FC398FDEDFA6}" destId="{7CF5661C-8238-4AAF-894F-63170A284F94}" srcOrd="6" destOrd="0" presId="urn:microsoft.com/office/officeart/2005/8/layout/process5"/>
    <dgm:cxn modelId="{021A8C72-0DEF-4239-8D31-21659B6F5247}" type="presParOf" srcId="{89746D75-4962-418B-B1F4-FC398FDEDFA6}" destId="{0A3FE579-89E1-40CA-B86C-92E67875654B}" srcOrd="7" destOrd="0" presId="urn:microsoft.com/office/officeart/2005/8/layout/process5"/>
    <dgm:cxn modelId="{7098E508-D698-402E-BA1A-0A29975E71A3}" type="presParOf" srcId="{0A3FE579-89E1-40CA-B86C-92E67875654B}" destId="{482CFD9A-CA78-4A02-BD9D-F5F7E798F182}" srcOrd="0" destOrd="0" presId="urn:microsoft.com/office/officeart/2005/8/layout/process5"/>
    <dgm:cxn modelId="{4CEEF620-3A2F-4984-AED0-32ED33BF7D7F}" type="presParOf" srcId="{89746D75-4962-418B-B1F4-FC398FDEDFA6}" destId="{735CD7D0-4A91-4CFA-8189-51C22C563027}" srcOrd="8" destOrd="0" presId="urn:microsoft.com/office/officeart/2005/8/layout/process5"/>
    <dgm:cxn modelId="{85D18DE1-160A-427F-86B7-D469B7921B8B}" type="presParOf" srcId="{89746D75-4962-418B-B1F4-FC398FDEDFA6}" destId="{65D2C021-D1ED-4DAC-A8DD-9365B2D46BFB}" srcOrd="9" destOrd="0" presId="urn:microsoft.com/office/officeart/2005/8/layout/process5"/>
    <dgm:cxn modelId="{A902A595-874B-41FF-AAB6-9FA4E7731EDE}" type="presParOf" srcId="{65D2C021-D1ED-4DAC-A8DD-9365B2D46BFB}" destId="{FBEE3BA2-3DB7-4EC5-A26A-45E77262F2AF}" srcOrd="0" destOrd="0" presId="urn:microsoft.com/office/officeart/2005/8/layout/process5"/>
    <dgm:cxn modelId="{37449B80-ABEE-4E61-BAE9-385F71BBA85B}" type="presParOf" srcId="{89746D75-4962-418B-B1F4-FC398FDEDFA6}" destId="{96509C28-D5C3-4819-B15F-9D553C810280}" srcOrd="10" destOrd="0" presId="urn:microsoft.com/office/officeart/2005/8/layout/process5"/>
    <dgm:cxn modelId="{3F65442F-B8FB-43DC-8EAF-9CE714214B3E}" type="presParOf" srcId="{89746D75-4962-418B-B1F4-FC398FDEDFA6}" destId="{958FC20F-2709-43C5-B6FC-98BD70323131}" srcOrd="11" destOrd="0" presId="urn:microsoft.com/office/officeart/2005/8/layout/process5"/>
    <dgm:cxn modelId="{AF045CF3-1DD3-4474-89CA-AC332AAE7327}" type="presParOf" srcId="{958FC20F-2709-43C5-B6FC-98BD70323131}" destId="{5830569C-AFB8-4890-9D45-DBE213E83DB3}" srcOrd="0" destOrd="0" presId="urn:microsoft.com/office/officeart/2005/8/layout/process5"/>
    <dgm:cxn modelId="{8711D0FF-B8DA-4072-8ACC-11907DC40183}" type="presParOf" srcId="{89746D75-4962-418B-B1F4-FC398FDEDFA6}" destId="{58A6E58F-9D81-4658-B049-40C61A570209}" srcOrd="12" destOrd="0" presId="urn:microsoft.com/office/officeart/2005/8/layout/process5"/>
    <dgm:cxn modelId="{A74262A3-7F88-4313-98BE-7D80A536F91B}" type="presParOf" srcId="{89746D75-4962-418B-B1F4-FC398FDEDFA6}" destId="{8D4A29A0-6A4A-41C1-B973-1A42075C7035}" srcOrd="13" destOrd="0" presId="urn:microsoft.com/office/officeart/2005/8/layout/process5"/>
    <dgm:cxn modelId="{3D144620-87DF-49DB-8CDB-73A28789C98A}" type="presParOf" srcId="{8D4A29A0-6A4A-41C1-B973-1A42075C7035}" destId="{D58C946A-CC49-4240-8DFC-BD844778B91B}" srcOrd="0" destOrd="0" presId="urn:microsoft.com/office/officeart/2005/8/layout/process5"/>
    <dgm:cxn modelId="{BB36A105-65D7-4CEE-B85F-CFEB48EDF80D}" type="presParOf" srcId="{89746D75-4962-418B-B1F4-FC398FDEDFA6}" destId="{457EE916-4DC0-4499-B198-02E612ABFA7A}" srcOrd="14" destOrd="0" presId="urn:microsoft.com/office/officeart/2005/8/layout/process5"/>
    <dgm:cxn modelId="{0422B2E0-CE9E-48EF-8E7A-F8B00E05AEAB}" type="presParOf" srcId="{89746D75-4962-418B-B1F4-FC398FDEDFA6}" destId="{30638628-E8EE-4FC5-9844-ADA3DD207766}" srcOrd="15" destOrd="0" presId="urn:microsoft.com/office/officeart/2005/8/layout/process5"/>
    <dgm:cxn modelId="{64F73A62-1599-4EA7-BA4E-30E54DEF65AD}" type="presParOf" srcId="{30638628-E8EE-4FC5-9844-ADA3DD207766}" destId="{69848186-21EB-4CA3-95B8-0CA941A47C33}" srcOrd="0" destOrd="0" presId="urn:microsoft.com/office/officeart/2005/8/layout/process5"/>
    <dgm:cxn modelId="{D38FE6B0-50EA-4A4D-B751-844CDA18CCF6}" type="presParOf" srcId="{89746D75-4962-418B-B1F4-FC398FDEDFA6}" destId="{49CAB839-F4C2-4C0B-B942-F26296E27CD9}" srcOrd="16" destOrd="0" presId="urn:microsoft.com/office/officeart/2005/8/layout/process5"/>
    <dgm:cxn modelId="{6114CDFC-1962-4240-8787-34A0A0DD626F}" type="presParOf" srcId="{89746D75-4962-418B-B1F4-FC398FDEDFA6}" destId="{2EA6F7CC-CDBA-428E-AAC1-C7486475E36B}" srcOrd="17" destOrd="0" presId="urn:microsoft.com/office/officeart/2005/8/layout/process5"/>
    <dgm:cxn modelId="{C146BA99-C0BC-4441-9C43-F40C56325B7E}" type="presParOf" srcId="{2EA6F7CC-CDBA-428E-AAC1-C7486475E36B}" destId="{968373DE-6AC7-4974-B18A-8FEB6A0B878A}" srcOrd="0" destOrd="0" presId="urn:microsoft.com/office/officeart/2005/8/layout/process5"/>
    <dgm:cxn modelId="{1EAFC2AB-9EEE-4727-9069-2B439878EC02}" type="presParOf" srcId="{89746D75-4962-418B-B1F4-FC398FDEDFA6}" destId="{6628EC58-3622-4E9B-A803-582B78275DB5}" srcOrd="18" destOrd="0" presId="urn:microsoft.com/office/officeart/2005/8/layout/process5"/>
    <dgm:cxn modelId="{6CBFF2E0-46B2-4E7C-ABE6-EFEB6153B2DB}" type="presParOf" srcId="{89746D75-4962-418B-B1F4-FC398FDEDFA6}" destId="{7E791E1E-B1C4-4E40-BAC7-9F7895037DE4}" srcOrd="19" destOrd="0" presId="urn:microsoft.com/office/officeart/2005/8/layout/process5"/>
    <dgm:cxn modelId="{D31280AF-F0D9-4EBC-8934-28B4BB3C3DD5}" type="presParOf" srcId="{7E791E1E-B1C4-4E40-BAC7-9F7895037DE4}" destId="{1F5E42F1-4590-49A4-AAFB-F776B201C136}" srcOrd="0" destOrd="0" presId="urn:microsoft.com/office/officeart/2005/8/layout/process5"/>
    <dgm:cxn modelId="{726024BD-3571-45CB-9655-5D311B0A10E2}" type="presParOf" srcId="{89746D75-4962-418B-B1F4-FC398FDEDFA6}" destId="{F847B231-8804-47CA-99B4-0B563158FF91}" srcOrd="20"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98A3E65C-E48D-4990-80C6-7F8B8414E37B}">
      <dgm:prSet phldrT="[Text]" custT="1"/>
      <dgm:spPr/>
      <dgm:t>
        <a:bodyPr/>
        <a:lstStyle/>
        <a:p>
          <a:r>
            <a:rPr lang="cs-CZ" sz="1200"/>
            <a:t>Kontrola wymogów formalnych i kwalifikowalności</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B5973508-C311-40A5-8AC9-DB01A3A72693}">
      <dgm:prSet phldrT="[Text]" custT="1"/>
      <dgm:spPr/>
      <dgm:t>
        <a:bodyPr/>
        <a:lstStyle/>
        <a:p>
          <a:r>
            <a:rPr lang="cs-CZ" sz="1200" u="none" baseline="0"/>
            <a:t>Zło</a:t>
          </a:r>
          <a:r>
            <a:rPr lang="pl-PL" sz="1200" u="none" baseline="0"/>
            <a:t>że</a:t>
          </a:r>
          <a:r>
            <a:rPr lang="cs-CZ" sz="1200" u="none" baseline="0"/>
            <a:t>nie</a:t>
          </a:r>
          <a:r>
            <a:rPr lang="cs-CZ" sz="1200"/>
            <a:t> wniosku</a:t>
          </a:r>
        </a:p>
      </dgm:t>
    </dgm:pt>
    <dgm:pt modelId="{ABA94C64-361C-4B52-8BC9-F192527AA29C}" type="sibTrans" cxnId="{1915BD22-6D69-4065-8154-04E30DE8722B}">
      <dgm:prSet/>
      <dgm:spPr/>
      <dgm:t>
        <a:bodyPr/>
        <a:lstStyle/>
        <a:p>
          <a:endParaRPr lang="cs-CZ"/>
        </a:p>
      </dgm:t>
    </dgm:pt>
    <dgm:pt modelId="{16131A51-ECCD-4D2D-8DD8-B7861125C78F}" type="parTrans" cxnId="{1915BD22-6D69-4065-8154-04E30DE8722B}">
      <dgm:prSet/>
      <dgm:spPr/>
      <dgm:t>
        <a:bodyPr/>
        <a:lstStyle/>
        <a:p>
          <a:endParaRPr lang="cs-CZ"/>
        </a:p>
      </dgm:t>
    </dgm:pt>
    <dgm:pt modelId="{249E55DA-2BBD-4C9F-B98A-D08E5708E6AE}">
      <dgm:prSet/>
      <dgm:spPr/>
      <dgm:t>
        <a:bodyPr/>
        <a:lstStyle/>
        <a:p>
          <a:r>
            <a:rPr lang="pl-PL" u="none" baseline="0"/>
            <a:t>Ewentualne wezwanie do usunięcia wad i uchybień</a:t>
          </a:r>
          <a:endParaRPr lang="cs-CZ" u="none" baseline="0"/>
        </a:p>
      </dgm:t>
    </dgm:pt>
    <dgm:pt modelId="{C781A0AC-91DA-4D77-B385-E9A28E0FDB0E}" type="sibTrans" cxnId="{526260E2-8285-492B-AE9B-6411EC35EDC7}">
      <dgm:prSet/>
      <dgm:spPr/>
      <dgm:t>
        <a:bodyPr/>
        <a:lstStyle/>
        <a:p>
          <a:endParaRPr lang="cs-CZ"/>
        </a:p>
      </dgm:t>
    </dgm:pt>
    <dgm:pt modelId="{EE00FAB2-816E-4083-90E5-0519AF4501DE}" type="parTrans" cxnId="{526260E2-8285-492B-AE9B-6411EC35EDC7}">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3" custScaleX="37364" custScaleY="151894" custLinFactX="-3220" custLinFactNeighborX="-100000">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3" custScaleX="41421" custScaleY="151894" custLinFactNeighborX="-8033">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6C543984-B580-4C8B-9FCD-E5358CDD43D3}" type="pres">
      <dgm:prSet presAssocID="{249E55DA-2BBD-4C9F-B98A-D08E5708E6AE}" presName="parTxOnly" presStyleLbl="node1" presStyleIdx="2" presStyleCnt="3" custScaleX="40636" custScaleY="151894" custLinFactNeighborX="38817">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13B45C56-CB22-40A4-98B0-654F7922D1CE}" type="presOf" srcId="{98A3E65C-E48D-4990-80C6-7F8B8414E37B}" destId="{5E8CEEFF-A849-44C9-95D3-99A389B35B5E}" srcOrd="0" destOrd="0" presId="urn:microsoft.com/office/officeart/2005/8/layout/chevron1"/>
    <dgm:cxn modelId="{66DCAA7F-ED52-4E3D-AFDA-182F6C49F60A}" type="presOf" srcId="{B5973508-C311-40A5-8AC9-DB01A3A72693}" destId="{00A1AB5C-A0D1-4CC1-9C9E-FCECF2BDC5DA}" srcOrd="0" destOrd="0" presId="urn:microsoft.com/office/officeart/2005/8/layout/chevron1"/>
    <dgm:cxn modelId="{C05C24A9-22C9-40F6-8A5C-B7A8F4ACE1EA}"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626909C7-7990-4101-B628-582E6A39AC84}" type="presOf" srcId="{249E55DA-2BBD-4C9F-B98A-D08E5708E6AE}" destId="{6C543984-B580-4C8B-9FCD-E5358CDD43D3}" srcOrd="0" destOrd="0" presId="urn:microsoft.com/office/officeart/2005/8/layout/chevron1"/>
    <dgm:cxn modelId="{526260E2-8285-492B-AE9B-6411EC35EDC7}" srcId="{30C833BA-1E7C-44EE-A767-FA4A7B65A000}" destId="{249E55DA-2BBD-4C9F-B98A-D08E5708E6AE}" srcOrd="2" destOrd="0" parTransId="{EE00FAB2-816E-4083-90E5-0519AF4501DE}" sibTransId="{C781A0AC-91DA-4D77-B385-E9A28E0FDB0E}"/>
    <dgm:cxn modelId="{607410F4-E193-4E8E-BBB0-28028F52D832}" type="presParOf" srcId="{0370E361-945C-4029-B962-A2BCE447E7A0}" destId="{00A1AB5C-A0D1-4CC1-9C9E-FCECF2BDC5DA}" srcOrd="0" destOrd="0" presId="urn:microsoft.com/office/officeart/2005/8/layout/chevron1"/>
    <dgm:cxn modelId="{312C3481-76A1-40F3-A984-068F520C9501}" type="presParOf" srcId="{0370E361-945C-4029-B962-A2BCE447E7A0}" destId="{9A50383B-7ED5-42A8-B2E0-F70F6F9FD7F0}" srcOrd="1" destOrd="0" presId="urn:microsoft.com/office/officeart/2005/8/layout/chevron1"/>
    <dgm:cxn modelId="{1BF700F6-584C-4E14-B9A7-3EBF583DAAE7}" type="presParOf" srcId="{0370E361-945C-4029-B962-A2BCE447E7A0}" destId="{5E8CEEFF-A849-44C9-95D3-99A389B35B5E}" srcOrd="2" destOrd="0" presId="urn:microsoft.com/office/officeart/2005/8/layout/chevron1"/>
    <dgm:cxn modelId="{D2619CE7-E543-4E44-9E0B-04065A4F4DFF}" type="presParOf" srcId="{0370E361-945C-4029-B962-A2BCE447E7A0}" destId="{A92FAB9B-7905-48AA-937E-21E8CAB75B82}" srcOrd="3" destOrd="0" presId="urn:microsoft.com/office/officeart/2005/8/layout/chevron1"/>
    <dgm:cxn modelId="{28C1AF16-18A4-4DB5-BC8B-E84FD6FF4886}" type="presParOf" srcId="{0370E361-945C-4029-B962-A2BCE447E7A0}" destId="{6C543984-B580-4C8B-9FCD-E5358CDD43D3}" srcOrd="4" destOrd="0" presId="urn:microsoft.com/office/officeart/2005/8/layout/chevron1"/>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37A0104-EF10-478D-AE8C-5FA7BC5641E7}" type="doc">
      <dgm:prSet loTypeId="urn:microsoft.com/office/officeart/2005/8/layout/chevron1" loCatId="process" qsTypeId="urn:microsoft.com/office/officeart/2005/8/quickstyle/simple1" qsCatId="simple" csTypeId="urn:microsoft.com/office/officeart/2005/8/colors/accent1_2" csCatId="accent1" phldr="1"/>
      <dgm:spPr/>
    </dgm:pt>
    <dgm:pt modelId="{9B5852E9-6E0A-46DD-B658-0C732E257E88}">
      <dgm:prSet phldrT="[Text]" custT="1"/>
      <dgm:spPr/>
      <dgm:t>
        <a:bodyPr/>
        <a:lstStyle/>
        <a:p>
          <a:pPr algn="ctr"/>
          <a:r>
            <a:rPr lang="cs-CZ" sz="1200"/>
            <a:t>Odstranění vad a nedostatků</a:t>
          </a:r>
        </a:p>
      </dgm:t>
    </dgm:pt>
    <dgm:pt modelId="{6158D9C8-48BE-497A-AF44-A00270D33D8F}" type="parTrans" cxnId="{3AD605EA-6893-4C6C-8CCA-C4894CA7FBB8}">
      <dgm:prSet/>
      <dgm:spPr/>
      <dgm:t>
        <a:bodyPr/>
        <a:lstStyle/>
        <a:p>
          <a:pPr algn="ctr"/>
          <a:endParaRPr lang="cs-CZ"/>
        </a:p>
      </dgm:t>
    </dgm:pt>
    <dgm:pt modelId="{D4DDA8FC-C428-4F98-B2D8-6F603EB8950A}" type="sibTrans" cxnId="{3AD605EA-6893-4C6C-8CCA-C4894CA7FBB8}">
      <dgm:prSet/>
      <dgm:spPr/>
      <dgm:t>
        <a:bodyPr/>
        <a:lstStyle/>
        <a:p>
          <a:pPr algn="ctr"/>
          <a:endParaRPr lang="cs-CZ"/>
        </a:p>
      </dgm:t>
    </dgm:pt>
    <dgm:pt modelId="{56EE90FF-A75D-4B11-A3BE-1603CEBB46EA}">
      <dgm:prSet phldrT="[Text]" custT="1"/>
      <dgm:spPr/>
      <dgm:t>
        <a:bodyPr/>
        <a:lstStyle/>
        <a:p>
          <a:pPr algn="ctr"/>
          <a:r>
            <a:rPr lang="cs-CZ" sz="1500"/>
            <a:t>(</a:t>
          </a:r>
          <a:r>
            <a:rPr lang="cs-CZ" sz="1200"/>
            <a:t>Ne)Zařazení žádosti do dalšího hodnocení</a:t>
          </a:r>
        </a:p>
      </dgm:t>
    </dgm:pt>
    <dgm:pt modelId="{2323F16E-A7EC-496E-9A8B-1E24E86B5DA2}" type="parTrans" cxnId="{A259EEBB-C51F-41B6-9955-EFF8D337DE48}">
      <dgm:prSet/>
      <dgm:spPr/>
      <dgm:t>
        <a:bodyPr/>
        <a:lstStyle/>
        <a:p>
          <a:pPr algn="ctr"/>
          <a:endParaRPr lang="cs-CZ"/>
        </a:p>
      </dgm:t>
    </dgm:pt>
    <dgm:pt modelId="{9EE1C330-32EE-4677-BBB2-69C3C7AD19A8}" type="sibTrans" cxnId="{A259EEBB-C51F-41B6-9955-EFF8D337DE48}">
      <dgm:prSet/>
      <dgm:spPr/>
      <dgm:t>
        <a:bodyPr/>
        <a:lstStyle/>
        <a:p>
          <a:pPr algn="ctr"/>
          <a:endParaRPr lang="cs-CZ"/>
        </a:p>
      </dgm:t>
    </dgm:pt>
    <dgm:pt modelId="{46539DBE-33DF-4F0B-B4E0-AFE2C665B588}" type="pres">
      <dgm:prSet presAssocID="{D37A0104-EF10-478D-AE8C-5FA7BC5641E7}" presName="Name0" presStyleCnt="0">
        <dgm:presLayoutVars>
          <dgm:dir/>
          <dgm:animLvl val="lvl"/>
          <dgm:resizeHandles val="exact"/>
        </dgm:presLayoutVars>
      </dgm:prSet>
      <dgm:spPr/>
    </dgm:pt>
    <dgm:pt modelId="{270970EB-5023-462E-9AF8-9109E1DDC595}" type="pres">
      <dgm:prSet presAssocID="{9B5852E9-6E0A-46DD-B658-0C732E257E88}" presName="parTxOnly" presStyleLbl="node1" presStyleIdx="0" presStyleCnt="2">
        <dgm:presLayoutVars>
          <dgm:chMax val="0"/>
          <dgm:chPref val="0"/>
          <dgm:bulletEnabled val="1"/>
        </dgm:presLayoutVars>
      </dgm:prSet>
      <dgm:spPr/>
    </dgm:pt>
    <dgm:pt modelId="{86F95455-6DE1-40E7-890A-ADFB1FDD1F4B}" type="pres">
      <dgm:prSet presAssocID="{D4DDA8FC-C428-4F98-B2D8-6F603EB8950A}" presName="parTxOnlySpace" presStyleCnt="0"/>
      <dgm:spPr/>
    </dgm:pt>
    <dgm:pt modelId="{67D486D5-B890-4A14-B33E-4252D24C7943}" type="pres">
      <dgm:prSet presAssocID="{56EE90FF-A75D-4B11-A3BE-1603CEBB46EA}" presName="parTxOnly" presStyleLbl="node1" presStyleIdx="1" presStyleCnt="2">
        <dgm:presLayoutVars>
          <dgm:chMax val="0"/>
          <dgm:chPref val="0"/>
          <dgm:bulletEnabled val="1"/>
        </dgm:presLayoutVars>
      </dgm:prSet>
      <dgm:spPr/>
    </dgm:pt>
  </dgm:ptLst>
  <dgm:cxnLst>
    <dgm:cxn modelId="{94C44E8C-59C2-48C2-8C69-437BA14DA0F8}" type="presOf" srcId="{D37A0104-EF10-478D-AE8C-5FA7BC5641E7}" destId="{46539DBE-33DF-4F0B-B4E0-AFE2C665B588}" srcOrd="0" destOrd="0" presId="urn:microsoft.com/office/officeart/2005/8/layout/chevron1"/>
    <dgm:cxn modelId="{F7F9CF97-DEE4-4271-A115-F84D3F7704B6}" type="presOf" srcId="{9B5852E9-6E0A-46DD-B658-0C732E257E88}" destId="{270970EB-5023-462E-9AF8-9109E1DDC595}" srcOrd="0" destOrd="0" presId="urn:microsoft.com/office/officeart/2005/8/layout/chevron1"/>
    <dgm:cxn modelId="{A259EEBB-C51F-41B6-9955-EFF8D337DE48}" srcId="{D37A0104-EF10-478D-AE8C-5FA7BC5641E7}" destId="{56EE90FF-A75D-4B11-A3BE-1603CEBB46EA}" srcOrd="1" destOrd="0" parTransId="{2323F16E-A7EC-496E-9A8B-1E24E86B5DA2}" sibTransId="{9EE1C330-32EE-4677-BBB2-69C3C7AD19A8}"/>
    <dgm:cxn modelId="{81D591E4-C94D-44B5-AB27-2E949AFFCE71}" type="presOf" srcId="{56EE90FF-A75D-4B11-A3BE-1603CEBB46EA}" destId="{67D486D5-B890-4A14-B33E-4252D24C7943}" srcOrd="0" destOrd="0" presId="urn:microsoft.com/office/officeart/2005/8/layout/chevron1"/>
    <dgm:cxn modelId="{3AD605EA-6893-4C6C-8CCA-C4894CA7FBB8}" srcId="{D37A0104-EF10-478D-AE8C-5FA7BC5641E7}" destId="{9B5852E9-6E0A-46DD-B658-0C732E257E88}" srcOrd="0" destOrd="0" parTransId="{6158D9C8-48BE-497A-AF44-A00270D33D8F}" sibTransId="{D4DDA8FC-C428-4F98-B2D8-6F603EB8950A}"/>
    <dgm:cxn modelId="{65FDDAFA-4842-456B-9A31-418A924E46A6}" type="presParOf" srcId="{46539DBE-33DF-4F0B-B4E0-AFE2C665B588}" destId="{270970EB-5023-462E-9AF8-9109E1DDC595}" srcOrd="0" destOrd="0" presId="urn:microsoft.com/office/officeart/2005/8/layout/chevron1"/>
    <dgm:cxn modelId="{D8872BA7-E7F9-40A4-A9AB-BBC666E31056}" type="presParOf" srcId="{46539DBE-33DF-4F0B-B4E0-AFE2C665B588}" destId="{86F95455-6DE1-40E7-890A-ADFB1FDD1F4B}" srcOrd="1" destOrd="0" presId="urn:microsoft.com/office/officeart/2005/8/layout/chevron1"/>
    <dgm:cxn modelId="{FD74CE3D-EBAE-479C-BEC8-C27120F00E88}" type="presParOf" srcId="{46539DBE-33DF-4F0B-B4E0-AFE2C665B588}" destId="{67D486D5-B890-4A14-B33E-4252D24C7943}" srcOrd="2" destOrd="0" presId="urn:microsoft.com/office/officeart/2005/8/layout/chevron1"/>
  </dgm:cxnLst>
  <dgm:bg/>
  <dgm:whole/>
  <dgm:extLst>
    <a:ext uri="http://schemas.microsoft.com/office/drawing/2008/diagram">
      <dsp:dataModelExt xmlns:dsp="http://schemas.microsoft.com/office/drawing/2008/diagram" relId="rId68"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7BEDA6DA-C683-42D5-94E8-CD9F474D3AB3}" type="doc">
      <dgm:prSet loTypeId="urn:microsoft.com/office/officeart/2005/8/layout/chevron1" loCatId="process" qsTypeId="urn:microsoft.com/office/officeart/2005/8/quickstyle/simple1" qsCatId="simple" csTypeId="urn:microsoft.com/office/officeart/2005/8/colors/accent1_2" csCatId="accent1" phldr="1"/>
      <dgm:spPr/>
    </dgm:pt>
    <dgm:pt modelId="{1E8E5F39-9A9C-4800-A2B7-1ADA710E0F22}">
      <dgm:prSet phldrT="[Text]"/>
      <dgm:spPr/>
      <dgm:t>
        <a:bodyPr/>
        <a:lstStyle/>
        <a:p>
          <a:r>
            <a:rPr lang="cs-CZ" u="none" baseline="0"/>
            <a:t>(Nie)</a:t>
          </a:r>
          <a:r>
            <a:rPr lang="pl-PL" u="none" baseline="0"/>
            <a:t>Usunięcie wad i uchybień</a:t>
          </a:r>
          <a:endParaRPr lang="cs-CZ"/>
        </a:p>
      </dgm:t>
    </dgm:pt>
    <dgm:pt modelId="{76FA7307-5CCD-4A37-A4FF-7CC61D68F0A2}" type="parTrans" cxnId="{58BCE6F3-4601-4E93-B1D2-570C7BDF5B79}">
      <dgm:prSet/>
      <dgm:spPr/>
      <dgm:t>
        <a:bodyPr/>
        <a:lstStyle/>
        <a:p>
          <a:endParaRPr lang="cs-CZ"/>
        </a:p>
      </dgm:t>
    </dgm:pt>
    <dgm:pt modelId="{9826E195-8FF3-4B68-8CBC-57C7E07B3A62}" type="sibTrans" cxnId="{58BCE6F3-4601-4E93-B1D2-570C7BDF5B79}">
      <dgm:prSet/>
      <dgm:spPr/>
      <dgm:t>
        <a:bodyPr/>
        <a:lstStyle/>
        <a:p>
          <a:endParaRPr lang="cs-CZ"/>
        </a:p>
      </dgm:t>
    </dgm:pt>
    <dgm:pt modelId="{039B1BED-4746-46C5-8679-398F5A2172F8}">
      <dgm:prSet phldrT="[Text]"/>
      <dgm:spPr/>
      <dgm:t>
        <a:bodyPr/>
        <a:lstStyle/>
        <a:p>
          <a:r>
            <a:rPr lang="cs-CZ"/>
            <a:t>Nie)Zakwalifikowanie wniosku do dalszej oceny </a:t>
          </a:r>
        </a:p>
      </dgm:t>
    </dgm:pt>
    <dgm:pt modelId="{3E7742AC-F8A1-4AD4-8462-2AFE668F6464}" type="parTrans" cxnId="{F28D5D2E-8CDB-47A1-A756-E056973BFE76}">
      <dgm:prSet/>
      <dgm:spPr/>
      <dgm:t>
        <a:bodyPr/>
        <a:lstStyle/>
        <a:p>
          <a:endParaRPr lang="cs-CZ"/>
        </a:p>
      </dgm:t>
    </dgm:pt>
    <dgm:pt modelId="{FD8417B4-AC05-4D8D-A245-330BE1F50002}" type="sibTrans" cxnId="{F28D5D2E-8CDB-47A1-A756-E056973BFE76}">
      <dgm:prSet/>
      <dgm:spPr/>
      <dgm:t>
        <a:bodyPr/>
        <a:lstStyle/>
        <a:p>
          <a:endParaRPr lang="cs-CZ"/>
        </a:p>
      </dgm:t>
    </dgm:pt>
    <dgm:pt modelId="{BD1408EF-5C7E-4F41-8041-F75B6E84CC96}" type="pres">
      <dgm:prSet presAssocID="{7BEDA6DA-C683-42D5-94E8-CD9F474D3AB3}" presName="Name0" presStyleCnt="0">
        <dgm:presLayoutVars>
          <dgm:dir/>
          <dgm:animLvl val="lvl"/>
          <dgm:resizeHandles val="exact"/>
        </dgm:presLayoutVars>
      </dgm:prSet>
      <dgm:spPr/>
    </dgm:pt>
    <dgm:pt modelId="{2C3323F0-C6A7-467E-A74A-2FB181CC47E7}" type="pres">
      <dgm:prSet presAssocID="{1E8E5F39-9A9C-4800-A2B7-1ADA710E0F22}" presName="parTxOnly" presStyleLbl="node1" presStyleIdx="0" presStyleCnt="2">
        <dgm:presLayoutVars>
          <dgm:chMax val="0"/>
          <dgm:chPref val="0"/>
          <dgm:bulletEnabled val="1"/>
        </dgm:presLayoutVars>
      </dgm:prSet>
      <dgm:spPr/>
    </dgm:pt>
    <dgm:pt modelId="{E7AEAAB3-9242-4A9E-AD2F-E000E8E7667C}" type="pres">
      <dgm:prSet presAssocID="{9826E195-8FF3-4B68-8CBC-57C7E07B3A62}" presName="parTxOnlySpace" presStyleCnt="0"/>
      <dgm:spPr/>
    </dgm:pt>
    <dgm:pt modelId="{498384D5-08C9-42E1-A7C2-2033EFFBC5EE}" type="pres">
      <dgm:prSet presAssocID="{039B1BED-4746-46C5-8679-398F5A2172F8}" presName="parTxOnly" presStyleLbl="node1" presStyleIdx="1" presStyleCnt="2">
        <dgm:presLayoutVars>
          <dgm:chMax val="0"/>
          <dgm:chPref val="0"/>
          <dgm:bulletEnabled val="1"/>
        </dgm:presLayoutVars>
      </dgm:prSet>
      <dgm:spPr/>
    </dgm:pt>
  </dgm:ptLst>
  <dgm:cxnLst>
    <dgm:cxn modelId="{F28D5D2E-8CDB-47A1-A756-E056973BFE76}" srcId="{7BEDA6DA-C683-42D5-94E8-CD9F474D3AB3}" destId="{039B1BED-4746-46C5-8679-398F5A2172F8}" srcOrd="1" destOrd="0" parTransId="{3E7742AC-F8A1-4AD4-8462-2AFE668F6464}" sibTransId="{FD8417B4-AC05-4D8D-A245-330BE1F50002}"/>
    <dgm:cxn modelId="{5C410977-59EA-4117-BBF2-C6B65800061C}" type="presOf" srcId="{7BEDA6DA-C683-42D5-94E8-CD9F474D3AB3}" destId="{BD1408EF-5C7E-4F41-8041-F75B6E84CC96}" srcOrd="0" destOrd="0" presId="urn:microsoft.com/office/officeart/2005/8/layout/chevron1"/>
    <dgm:cxn modelId="{DB913FEB-352D-479A-BA63-53089063670F}" type="presOf" srcId="{039B1BED-4746-46C5-8679-398F5A2172F8}" destId="{498384D5-08C9-42E1-A7C2-2033EFFBC5EE}" srcOrd="0" destOrd="0" presId="urn:microsoft.com/office/officeart/2005/8/layout/chevron1"/>
    <dgm:cxn modelId="{58BCE6F3-4601-4E93-B1D2-570C7BDF5B79}" srcId="{7BEDA6DA-C683-42D5-94E8-CD9F474D3AB3}" destId="{1E8E5F39-9A9C-4800-A2B7-1ADA710E0F22}" srcOrd="0" destOrd="0" parTransId="{76FA7307-5CCD-4A37-A4FF-7CC61D68F0A2}" sibTransId="{9826E195-8FF3-4B68-8CBC-57C7E07B3A62}"/>
    <dgm:cxn modelId="{A6F06CFC-8231-430B-A936-4F95ACEB65FD}" type="presOf" srcId="{1E8E5F39-9A9C-4800-A2B7-1ADA710E0F22}" destId="{2C3323F0-C6A7-467E-A74A-2FB181CC47E7}" srcOrd="0" destOrd="0" presId="urn:microsoft.com/office/officeart/2005/8/layout/chevron1"/>
    <dgm:cxn modelId="{BB0A37F5-A017-4314-965C-2E1EDAEF3578}" type="presParOf" srcId="{BD1408EF-5C7E-4F41-8041-F75B6E84CC96}" destId="{2C3323F0-C6A7-467E-A74A-2FB181CC47E7}" srcOrd="0" destOrd="0" presId="urn:microsoft.com/office/officeart/2005/8/layout/chevron1"/>
    <dgm:cxn modelId="{800DD61A-113C-4B3D-BEDA-6279B24B5817}" type="presParOf" srcId="{BD1408EF-5C7E-4F41-8041-F75B6E84CC96}" destId="{E7AEAAB3-9242-4A9E-AD2F-E000E8E7667C}" srcOrd="1" destOrd="0" presId="urn:microsoft.com/office/officeart/2005/8/layout/chevron1"/>
    <dgm:cxn modelId="{B951D7F3-71F9-4C4C-9B7C-4F7C72D3F087}" type="presParOf" srcId="{BD1408EF-5C7E-4F41-8041-F75B6E84CC96}" destId="{498384D5-08C9-42E1-A7C2-2033EFFBC5EE}" srcOrd="2" destOrd="0" presId="urn:microsoft.com/office/officeart/2005/8/layout/chevron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Hodnocení přeshraniční spolupráce</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751E4B1F-69A1-46AE-BABC-34DF5BB978D8}">
      <dgm:prSet custT="1"/>
      <dgm:spPr/>
      <dgm:t>
        <a:bodyPr/>
        <a:lstStyle/>
        <a:p>
          <a:r>
            <a:rPr lang="cs-CZ" sz="1200"/>
            <a:t>Hodnocení přeshraničního dopadu</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2">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B9D69136-CFB5-4EB9-977B-1D695D9BE112}" type="pres">
      <dgm:prSet presAssocID="{751E4B1F-69A1-46AE-BABC-34DF5BB978D8}" presName="parTxOnly" presStyleLbl="node1" presStyleIdx="1" presStyleCnt="2">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E1AC083A-336C-44D0-ADC6-00122C62C084}" type="presOf" srcId="{751E4B1F-69A1-46AE-BABC-34DF5BB978D8}" destId="{B9D69136-CFB5-4EB9-977B-1D695D9BE112}" srcOrd="0" destOrd="0" presId="urn:microsoft.com/office/officeart/2005/8/layout/chevron1"/>
    <dgm:cxn modelId="{7C8EF2CC-ACEB-4D30-AD28-F13B4DC1248C}" srcId="{30C833BA-1E7C-44EE-A767-FA4A7B65A000}" destId="{751E4B1F-69A1-46AE-BABC-34DF5BB978D8}" srcOrd="1" destOrd="0" parTransId="{2B03128F-7C85-4C88-A9A1-DAADA764FC51}" sibTransId="{69F67401-6335-4003-98BE-2E99D88495D3}"/>
    <dgm:cxn modelId="{7F3A49EA-6727-40B7-BF15-C1D9606CBDA1}" type="presOf" srcId="{30C833BA-1E7C-44EE-A767-FA4A7B65A000}" destId="{0370E361-945C-4029-B962-A2BCE447E7A0}" srcOrd="0" destOrd="0" presId="urn:microsoft.com/office/officeart/2005/8/layout/chevron1"/>
    <dgm:cxn modelId="{7DCFD7F4-C05D-476E-AF5D-5D9FC2A025EC}" type="presOf" srcId="{B5973508-C311-40A5-8AC9-DB01A3A72693}" destId="{00A1AB5C-A0D1-4CC1-9C9E-FCECF2BDC5DA}" srcOrd="0" destOrd="0" presId="urn:microsoft.com/office/officeart/2005/8/layout/chevron1"/>
    <dgm:cxn modelId="{E31F4C7D-DDFB-4B48-8456-48B673BEEE62}" type="presParOf" srcId="{0370E361-945C-4029-B962-A2BCE447E7A0}" destId="{00A1AB5C-A0D1-4CC1-9C9E-FCECF2BDC5DA}" srcOrd="0" destOrd="0" presId="urn:microsoft.com/office/officeart/2005/8/layout/chevron1"/>
    <dgm:cxn modelId="{D78D9DC9-B8B0-4DC9-9040-948D8FEA1A82}" type="presParOf" srcId="{0370E361-945C-4029-B962-A2BCE447E7A0}" destId="{9A50383B-7ED5-42A8-B2E0-F70F6F9FD7F0}" srcOrd="1" destOrd="0" presId="urn:microsoft.com/office/officeart/2005/8/layout/chevron1"/>
    <dgm:cxn modelId="{972EEAB9-A276-40F0-8A2E-2E597B25890B}" type="presParOf" srcId="{0370E361-945C-4029-B962-A2BCE447E7A0}" destId="{B9D69136-CFB5-4EB9-977B-1D695D9BE112}" srcOrd="2" destOrd="0" presId="urn:microsoft.com/office/officeart/2005/8/layout/chevron1"/>
  </dgm:cxnLst>
  <dgm:bg/>
  <dgm:whole/>
  <dgm:extLst>
    <a:ext uri="http://schemas.microsoft.com/office/drawing/2008/diagram">
      <dsp:dataModelExt xmlns:dsp="http://schemas.microsoft.com/office/drawing/2008/diagram" relId="rId78"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70B4F3AB-A848-43B3-8744-51101B7A80DC}" type="doc">
      <dgm:prSet loTypeId="urn:microsoft.com/office/officeart/2005/8/layout/chevron1" loCatId="process" qsTypeId="urn:microsoft.com/office/officeart/2005/8/quickstyle/simple1" qsCatId="simple" csTypeId="urn:microsoft.com/office/officeart/2005/8/colors/accent1_2" csCatId="accent1" phldr="1"/>
      <dgm:spPr/>
    </dgm:pt>
    <dgm:pt modelId="{72FA716A-7B46-45E2-95EB-35CECCE8C888}">
      <dgm:prSet phldrT="[Text]" custT="1"/>
      <dgm:spPr/>
      <dgm:t>
        <a:bodyPr/>
        <a:lstStyle/>
        <a:p>
          <a:r>
            <a:rPr lang="cs-CZ" sz="1200"/>
            <a:t>Hodnocení kvality projektu</a:t>
          </a:r>
        </a:p>
      </dgm:t>
    </dgm:pt>
    <dgm:pt modelId="{9A810BCA-7C62-4A6E-8AE8-1EBBD947722E}" type="parTrans" cxnId="{B7710C61-FCE5-4C74-B0AE-E43E63D168AD}">
      <dgm:prSet/>
      <dgm:spPr/>
      <dgm:t>
        <a:bodyPr/>
        <a:lstStyle/>
        <a:p>
          <a:endParaRPr lang="cs-CZ"/>
        </a:p>
      </dgm:t>
    </dgm:pt>
    <dgm:pt modelId="{D1E73628-1882-4C03-B722-78616E5777BF}" type="sibTrans" cxnId="{B7710C61-FCE5-4C74-B0AE-E43E63D168AD}">
      <dgm:prSet/>
      <dgm:spPr/>
      <dgm:t>
        <a:bodyPr/>
        <a:lstStyle/>
        <a:p>
          <a:endParaRPr lang="cs-CZ"/>
        </a:p>
      </dgm:t>
    </dgm:pt>
    <dgm:pt modelId="{76EE87E6-D6C9-4DCF-A7B4-8F994A6A374E}">
      <dgm:prSet custT="1"/>
      <dgm:spPr>
        <a:solidFill>
          <a:schemeClr val="bg1">
            <a:lumMod val="65000"/>
          </a:schemeClr>
        </a:solidFill>
      </dgm:spPr>
      <dgm:t>
        <a:bodyPr/>
        <a:lstStyle/>
        <a:p>
          <a:r>
            <a:rPr lang="cs-CZ" sz="1200"/>
            <a:t>Hodnocení přínosu pro životní prostředí   (a specifický cíl)</a:t>
          </a:r>
        </a:p>
      </dgm:t>
    </dgm:pt>
    <dgm:pt modelId="{7A9F2687-C4D5-40A3-A798-72B24F6D4724}" type="parTrans" cxnId="{80644651-938E-4281-8631-EB1AB35F3E34}">
      <dgm:prSet/>
      <dgm:spPr/>
      <dgm:t>
        <a:bodyPr/>
        <a:lstStyle/>
        <a:p>
          <a:endParaRPr lang="cs-CZ"/>
        </a:p>
      </dgm:t>
    </dgm:pt>
    <dgm:pt modelId="{7509A0ED-317B-4595-A74E-DFEE0C5F0CDA}" type="sibTrans" cxnId="{80644651-938E-4281-8631-EB1AB35F3E34}">
      <dgm:prSet/>
      <dgm:spPr/>
      <dgm:t>
        <a:bodyPr/>
        <a:lstStyle/>
        <a:p>
          <a:endParaRPr lang="cs-CZ"/>
        </a:p>
      </dgm:t>
    </dgm:pt>
    <dgm:pt modelId="{BAA87B7A-D055-4A76-A33B-4A541421A36C}" type="pres">
      <dgm:prSet presAssocID="{70B4F3AB-A848-43B3-8744-51101B7A80DC}" presName="Name0" presStyleCnt="0">
        <dgm:presLayoutVars>
          <dgm:dir/>
          <dgm:animLvl val="lvl"/>
          <dgm:resizeHandles val="exact"/>
        </dgm:presLayoutVars>
      </dgm:prSet>
      <dgm:spPr/>
    </dgm:pt>
    <dgm:pt modelId="{A20D1476-A998-4826-B716-435F6540A869}" type="pres">
      <dgm:prSet presAssocID="{72FA716A-7B46-45E2-95EB-35CECCE8C888}" presName="parTxOnly" presStyleLbl="node1" presStyleIdx="0" presStyleCnt="2">
        <dgm:presLayoutVars>
          <dgm:chMax val="0"/>
          <dgm:chPref val="0"/>
          <dgm:bulletEnabled val="1"/>
        </dgm:presLayoutVars>
      </dgm:prSet>
      <dgm:spPr/>
    </dgm:pt>
    <dgm:pt modelId="{4FA6A4B1-5E12-4416-8EF2-84393C3BD6F6}" type="pres">
      <dgm:prSet presAssocID="{D1E73628-1882-4C03-B722-78616E5777BF}" presName="parTxOnlySpace" presStyleCnt="0"/>
      <dgm:spPr/>
    </dgm:pt>
    <dgm:pt modelId="{A4B259C9-7421-45C1-B4A1-10416823C84F}" type="pres">
      <dgm:prSet presAssocID="{76EE87E6-D6C9-4DCF-A7B4-8F994A6A374E}" presName="parTxOnly" presStyleLbl="node1" presStyleIdx="1" presStyleCnt="2">
        <dgm:presLayoutVars>
          <dgm:chMax val="0"/>
          <dgm:chPref val="0"/>
          <dgm:bulletEnabled val="1"/>
        </dgm:presLayoutVars>
      </dgm:prSet>
      <dgm:spPr/>
    </dgm:pt>
  </dgm:ptLst>
  <dgm:cxnLst>
    <dgm:cxn modelId="{B3247817-DDB5-4507-81C5-5ECFFDE1FA5D}" type="presOf" srcId="{70B4F3AB-A848-43B3-8744-51101B7A80DC}" destId="{BAA87B7A-D055-4A76-A33B-4A541421A36C}" srcOrd="0" destOrd="0" presId="urn:microsoft.com/office/officeart/2005/8/layout/chevron1"/>
    <dgm:cxn modelId="{B7710C61-FCE5-4C74-B0AE-E43E63D168AD}" srcId="{70B4F3AB-A848-43B3-8744-51101B7A80DC}" destId="{72FA716A-7B46-45E2-95EB-35CECCE8C888}" srcOrd="0" destOrd="0" parTransId="{9A810BCA-7C62-4A6E-8AE8-1EBBD947722E}" sibTransId="{D1E73628-1882-4C03-B722-78616E5777BF}"/>
    <dgm:cxn modelId="{80644651-938E-4281-8631-EB1AB35F3E34}" srcId="{70B4F3AB-A848-43B3-8744-51101B7A80DC}" destId="{76EE87E6-D6C9-4DCF-A7B4-8F994A6A374E}" srcOrd="1" destOrd="0" parTransId="{7A9F2687-C4D5-40A3-A798-72B24F6D4724}" sibTransId="{7509A0ED-317B-4595-A74E-DFEE0C5F0CDA}"/>
    <dgm:cxn modelId="{E7BFAE74-669E-47F7-853C-69753DBD4563}" type="presOf" srcId="{72FA716A-7B46-45E2-95EB-35CECCE8C888}" destId="{A20D1476-A998-4826-B716-435F6540A869}" srcOrd="0" destOrd="0" presId="urn:microsoft.com/office/officeart/2005/8/layout/chevron1"/>
    <dgm:cxn modelId="{113C53AC-D785-49B5-B771-C38D46E1CB26}" type="presOf" srcId="{76EE87E6-D6C9-4DCF-A7B4-8F994A6A374E}" destId="{A4B259C9-7421-45C1-B4A1-10416823C84F}" srcOrd="0" destOrd="0" presId="urn:microsoft.com/office/officeart/2005/8/layout/chevron1"/>
    <dgm:cxn modelId="{42A7A10C-0C75-4169-BB5E-004855EACAFB}" type="presParOf" srcId="{BAA87B7A-D055-4A76-A33B-4A541421A36C}" destId="{A20D1476-A998-4826-B716-435F6540A869}" srcOrd="0" destOrd="0" presId="urn:microsoft.com/office/officeart/2005/8/layout/chevron1"/>
    <dgm:cxn modelId="{7B00B1FD-032E-4CE6-9CB7-1D7A0E27181E}" type="presParOf" srcId="{BAA87B7A-D055-4A76-A33B-4A541421A36C}" destId="{4FA6A4B1-5E12-4416-8EF2-84393C3BD6F6}" srcOrd="1" destOrd="0" presId="urn:microsoft.com/office/officeart/2005/8/layout/chevron1"/>
    <dgm:cxn modelId="{7252DA8D-E802-492B-9319-C5D725482EEE}" type="presParOf" srcId="{BAA87B7A-D055-4A76-A33B-4A541421A36C}" destId="{A4B259C9-7421-45C1-B4A1-10416823C84F}" srcOrd="2" destOrd="0" presId="urn:microsoft.com/office/officeart/2005/8/layout/chevron1"/>
  </dgm:cxnLst>
  <dgm:bg/>
  <dgm:whole/>
  <dgm:extLst>
    <a:ext uri="http://schemas.microsoft.com/office/drawing/2008/diagram">
      <dsp:dataModelExt xmlns:dsp="http://schemas.microsoft.com/office/drawing/2008/diagram" relId="rId83"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Ocena współpracy transgranicznej</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751E4B1F-69A1-46AE-BABC-34DF5BB978D8}">
      <dgm:prSet custT="1"/>
      <dgm:spPr/>
      <dgm:t>
        <a:bodyPr/>
        <a:lstStyle/>
        <a:p>
          <a:r>
            <a:rPr lang="cs-CZ" sz="1200"/>
            <a:t>Ocena wpływu transgranicznego</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2" custScaleX="109808" custScaleY="145387" custLinFactNeighborX="-821" custLinFactNeighborY="-1176">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B9D69136-CFB5-4EB9-977B-1D695D9BE112}" type="pres">
      <dgm:prSet presAssocID="{751E4B1F-69A1-46AE-BABC-34DF5BB978D8}" presName="parTxOnly" presStyleLbl="node1" presStyleIdx="1" presStyleCnt="2" custScaleX="102178" custScaleY="138818">
        <dgm:presLayoutVars>
          <dgm:chMax val="0"/>
          <dgm:chPref val="0"/>
          <dgm:bulletEnabled val="1"/>
        </dgm:presLayoutVars>
      </dgm:prSet>
      <dgm:spPr/>
    </dgm:pt>
  </dgm:ptLst>
  <dgm:cxnLst>
    <dgm:cxn modelId="{1915BD22-6D69-4065-8154-04E30DE8722B}" srcId="{30C833BA-1E7C-44EE-A767-FA4A7B65A000}" destId="{B5973508-C311-40A5-8AC9-DB01A3A72693}" srcOrd="0" destOrd="0" parTransId="{16131A51-ECCD-4D2D-8DD8-B7861125C78F}" sibTransId="{ABA94C64-361C-4B52-8BC9-F192527AA29C}"/>
    <dgm:cxn modelId="{CDB0BA5F-49B0-4D7C-872D-2D2AC45CBC33}" type="presOf" srcId="{30C833BA-1E7C-44EE-A767-FA4A7B65A000}" destId="{0370E361-945C-4029-B962-A2BCE447E7A0}" srcOrd="0" destOrd="0" presId="urn:microsoft.com/office/officeart/2005/8/layout/chevron1"/>
    <dgm:cxn modelId="{13F91E41-B784-49C1-A7DC-72A647BEBEAA}" type="presOf" srcId="{B5973508-C311-40A5-8AC9-DB01A3A72693}" destId="{00A1AB5C-A0D1-4CC1-9C9E-FCECF2BDC5DA}" srcOrd="0" destOrd="0" presId="urn:microsoft.com/office/officeart/2005/8/layout/chevron1"/>
    <dgm:cxn modelId="{6B1D189C-A29A-4E9E-AE18-A4F8B5290D7A}" type="presOf" srcId="{751E4B1F-69A1-46AE-BABC-34DF5BB978D8}" destId="{B9D69136-CFB5-4EB9-977B-1D695D9BE112}" srcOrd="0" destOrd="0" presId="urn:microsoft.com/office/officeart/2005/8/layout/chevron1"/>
    <dgm:cxn modelId="{7C8EF2CC-ACEB-4D30-AD28-F13B4DC1248C}" srcId="{30C833BA-1E7C-44EE-A767-FA4A7B65A000}" destId="{751E4B1F-69A1-46AE-BABC-34DF5BB978D8}" srcOrd="1" destOrd="0" parTransId="{2B03128F-7C85-4C88-A9A1-DAADA764FC51}" sibTransId="{69F67401-6335-4003-98BE-2E99D88495D3}"/>
    <dgm:cxn modelId="{20027E46-86DE-41B3-B3D9-2014F2985619}" type="presParOf" srcId="{0370E361-945C-4029-B962-A2BCE447E7A0}" destId="{00A1AB5C-A0D1-4CC1-9C9E-FCECF2BDC5DA}" srcOrd="0" destOrd="0" presId="urn:microsoft.com/office/officeart/2005/8/layout/chevron1"/>
    <dgm:cxn modelId="{AA9DDAA4-EACF-49EF-B1A8-FE24F021F6DD}" type="presParOf" srcId="{0370E361-945C-4029-B962-A2BCE447E7A0}" destId="{9A50383B-7ED5-42A8-B2E0-F70F6F9FD7F0}" srcOrd="1" destOrd="0" presId="urn:microsoft.com/office/officeart/2005/8/layout/chevron1"/>
    <dgm:cxn modelId="{75DFE07D-6032-42DD-B981-5B6FB0F27973}" type="presParOf" srcId="{0370E361-945C-4029-B962-A2BCE447E7A0}" destId="{B9D69136-CFB5-4EB9-977B-1D695D9BE112}" srcOrd="2" destOrd="0" presId="urn:microsoft.com/office/officeart/2005/8/layout/chevron1"/>
  </dgm:cxnLst>
  <dgm:bg/>
  <dgm:whole/>
  <dgm:extLst>
    <a:ext uri="http://schemas.microsoft.com/office/drawing/2008/diagram">
      <dsp:dataModelExt xmlns:dsp="http://schemas.microsoft.com/office/drawing/2008/diagram" relId="rId88"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83D7A7DF-5C9B-4337-BB4D-45515E54FD24}" type="doc">
      <dgm:prSet loTypeId="urn:microsoft.com/office/officeart/2005/8/layout/chevron1" loCatId="process" qsTypeId="urn:microsoft.com/office/officeart/2005/8/quickstyle/simple1" qsCatId="simple" csTypeId="urn:microsoft.com/office/officeart/2005/8/colors/accent1_2" csCatId="accent1" phldr="1"/>
      <dgm:spPr/>
    </dgm:pt>
    <dgm:pt modelId="{4884E3E8-7EB7-4F8A-B530-7CEFF0550079}">
      <dgm:prSet custT="1"/>
      <dgm:spPr>
        <a:solidFill>
          <a:schemeClr val="bg1">
            <a:lumMod val="65000"/>
          </a:schemeClr>
        </a:solidFill>
      </dgm:spPr>
      <dgm:t>
        <a:bodyPr/>
        <a:lstStyle/>
        <a:p>
          <a:r>
            <a:rPr lang="cs-CZ" sz="1200"/>
            <a:t>Ocena korzyści dla środowiska (i dla sczególowego celu)</a:t>
          </a:r>
        </a:p>
      </dgm:t>
    </dgm:pt>
    <dgm:pt modelId="{6264C42B-7ECD-47F8-878B-21EF2B205396}" type="parTrans" cxnId="{0C5B856E-CFFF-4602-96CE-3A48FA185D9A}">
      <dgm:prSet/>
      <dgm:spPr/>
      <dgm:t>
        <a:bodyPr/>
        <a:lstStyle/>
        <a:p>
          <a:endParaRPr lang="cs-CZ"/>
        </a:p>
      </dgm:t>
    </dgm:pt>
    <dgm:pt modelId="{C93FDC68-56B0-4D52-9F61-39FDF1E3E35F}" type="sibTrans" cxnId="{0C5B856E-CFFF-4602-96CE-3A48FA185D9A}">
      <dgm:prSet/>
      <dgm:spPr/>
      <dgm:t>
        <a:bodyPr/>
        <a:lstStyle/>
        <a:p>
          <a:endParaRPr lang="cs-CZ"/>
        </a:p>
      </dgm:t>
    </dgm:pt>
    <dgm:pt modelId="{7ADA73E6-6D22-49E0-AF82-26184FA2318C}">
      <dgm:prSet phldrT="[Text]" custT="1"/>
      <dgm:spPr/>
      <dgm:t>
        <a:bodyPr/>
        <a:lstStyle/>
        <a:p>
          <a:r>
            <a:rPr lang="cs-CZ" sz="1200"/>
            <a:t>Ocena jakości projektu</a:t>
          </a:r>
        </a:p>
      </dgm:t>
    </dgm:pt>
    <dgm:pt modelId="{BF5774CB-889E-48B9-97C9-CFDBADEA01E7}" type="parTrans" cxnId="{490F90F2-B515-4A68-ACD6-855167E3E813}">
      <dgm:prSet/>
      <dgm:spPr/>
      <dgm:t>
        <a:bodyPr/>
        <a:lstStyle/>
        <a:p>
          <a:endParaRPr lang="cs-CZ"/>
        </a:p>
      </dgm:t>
    </dgm:pt>
    <dgm:pt modelId="{6858F82E-0E80-4A50-9FF9-0BE170401414}" type="sibTrans" cxnId="{490F90F2-B515-4A68-ACD6-855167E3E813}">
      <dgm:prSet/>
      <dgm:spPr/>
      <dgm:t>
        <a:bodyPr/>
        <a:lstStyle/>
        <a:p>
          <a:endParaRPr lang="cs-CZ"/>
        </a:p>
      </dgm:t>
    </dgm:pt>
    <dgm:pt modelId="{82265951-9E74-437E-96F0-11176ED4ADA8}" type="pres">
      <dgm:prSet presAssocID="{83D7A7DF-5C9B-4337-BB4D-45515E54FD24}" presName="Name0" presStyleCnt="0">
        <dgm:presLayoutVars>
          <dgm:dir/>
          <dgm:animLvl val="lvl"/>
          <dgm:resizeHandles val="exact"/>
        </dgm:presLayoutVars>
      </dgm:prSet>
      <dgm:spPr/>
    </dgm:pt>
    <dgm:pt modelId="{40A91173-7B80-4684-B0A3-1A5CDD786B21}" type="pres">
      <dgm:prSet presAssocID="{7ADA73E6-6D22-49E0-AF82-26184FA2318C}" presName="parTxOnly" presStyleLbl="node1" presStyleIdx="0" presStyleCnt="2" custScaleX="89840" custScaleY="139902">
        <dgm:presLayoutVars>
          <dgm:chMax val="0"/>
          <dgm:chPref val="0"/>
          <dgm:bulletEnabled val="1"/>
        </dgm:presLayoutVars>
      </dgm:prSet>
      <dgm:spPr/>
    </dgm:pt>
    <dgm:pt modelId="{B989F365-7938-42AD-A846-1BA7B0C026E2}" type="pres">
      <dgm:prSet presAssocID="{6858F82E-0E80-4A50-9FF9-0BE170401414}" presName="parTxOnlySpace" presStyleCnt="0"/>
      <dgm:spPr/>
    </dgm:pt>
    <dgm:pt modelId="{F3DE9573-89A2-4A43-8FA0-662DFE31FF0B}" type="pres">
      <dgm:prSet presAssocID="{4884E3E8-7EB7-4F8A-B530-7CEFF0550079}" presName="parTxOnly" presStyleLbl="node1" presStyleIdx="1" presStyleCnt="2" custScaleX="100434" custScaleY="145209">
        <dgm:presLayoutVars>
          <dgm:chMax val="0"/>
          <dgm:chPref val="0"/>
          <dgm:bulletEnabled val="1"/>
        </dgm:presLayoutVars>
      </dgm:prSet>
      <dgm:spPr/>
    </dgm:pt>
  </dgm:ptLst>
  <dgm:cxnLst>
    <dgm:cxn modelId="{0C5B856E-CFFF-4602-96CE-3A48FA185D9A}" srcId="{83D7A7DF-5C9B-4337-BB4D-45515E54FD24}" destId="{4884E3E8-7EB7-4F8A-B530-7CEFF0550079}" srcOrd="1" destOrd="0" parTransId="{6264C42B-7ECD-47F8-878B-21EF2B205396}" sibTransId="{C93FDC68-56B0-4D52-9F61-39FDF1E3E35F}"/>
    <dgm:cxn modelId="{8D5A9F74-8C78-44A2-8374-773C25FFB14F}" type="presOf" srcId="{4884E3E8-7EB7-4F8A-B530-7CEFF0550079}" destId="{F3DE9573-89A2-4A43-8FA0-662DFE31FF0B}" srcOrd="0" destOrd="0" presId="urn:microsoft.com/office/officeart/2005/8/layout/chevron1"/>
    <dgm:cxn modelId="{7303AC75-2703-4C94-83DC-7D727AE85E62}" type="presOf" srcId="{83D7A7DF-5C9B-4337-BB4D-45515E54FD24}" destId="{82265951-9E74-437E-96F0-11176ED4ADA8}" srcOrd="0" destOrd="0" presId="urn:microsoft.com/office/officeart/2005/8/layout/chevron1"/>
    <dgm:cxn modelId="{4B2611A5-5400-4AA6-9563-F3F1E2221A11}" type="presOf" srcId="{7ADA73E6-6D22-49E0-AF82-26184FA2318C}" destId="{40A91173-7B80-4684-B0A3-1A5CDD786B21}" srcOrd="0" destOrd="0" presId="urn:microsoft.com/office/officeart/2005/8/layout/chevron1"/>
    <dgm:cxn modelId="{490F90F2-B515-4A68-ACD6-855167E3E813}" srcId="{83D7A7DF-5C9B-4337-BB4D-45515E54FD24}" destId="{7ADA73E6-6D22-49E0-AF82-26184FA2318C}" srcOrd="0" destOrd="0" parTransId="{BF5774CB-889E-48B9-97C9-CFDBADEA01E7}" sibTransId="{6858F82E-0E80-4A50-9FF9-0BE170401414}"/>
    <dgm:cxn modelId="{23B7DEBC-7F0B-4D4F-81C1-1703DE120C3C}" type="presParOf" srcId="{82265951-9E74-437E-96F0-11176ED4ADA8}" destId="{40A91173-7B80-4684-B0A3-1A5CDD786B21}" srcOrd="0" destOrd="0" presId="urn:microsoft.com/office/officeart/2005/8/layout/chevron1"/>
    <dgm:cxn modelId="{E5E70FB4-DB04-454F-9078-EDD435F4B359}" type="presParOf" srcId="{82265951-9E74-437E-96F0-11176ED4ADA8}" destId="{B989F365-7938-42AD-A846-1BA7B0C026E2}" srcOrd="1" destOrd="0" presId="urn:microsoft.com/office/officeart/2005/8/layout/chevron1"/>
    <dgm:cxn modelId="{D7D9EFC3-FE1C-4B9A-A13F-BF4294B00FAE}" type="presParOf" srcId="{82265951-9E74-437E-96F0-11176ED4ADA8}" destId="{F3DE9573-89A2-4A43-8FA0-662DFE31FF0B}" srcOrd="2" destOrd="0" presId="urn:microsoft.com/office/officeart/2005/8/layout/chevron1"/>
  </dgm:cxnLst>
  <dgm:bg/>
  <dgm:whole/>
  <dgm:extLst>
    <a:ext uri="http://schemas.microsoft.com/office/drawing/2008/diagram">
      <dsp:dataModelExt xmlns:dsp="http://schemas.microsoft.com/office/drawing/2008/diagram" relId="rId9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7672B20-6455-4BCF-A26B-3CB95158CA66}"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cs-CZ"/>
        </a:p>
      </dgm:t>
    </dgm:pt>
    <dgm:pt modelId="{3AEF1E47-B38E-4FC0-B17F-09BC3B06A6A3}">
      <dgm:prSet phldrT="[Text]"/>
      <dgm:spPr/>
      <dgm:t>
        <a:bodyPr/>
        <a:lstStyle/>
        <a:p>
          <a:r>
            <a:rPr lang="cs-CZ"/>
            <a:t>Ogłoszenie naboru projektów</a:t>
          </a:r>
        </a:p>
      </dgm:t>
    </dgm:pt>
    <dgm:pt modelId="{D6D81297-58CD-4851-A971-91C8136BFF49}" type="parTrans" cxnId="{47B70D78-B23D-46C3-9B27-C0F09D3CB4C1}">
      <dgm:prSet/>
      <dgm:spPr/>
      <dgm:t>
        <a:bodyPr/>
        <a:lstStyle/>
        <a:p>
          <a:endParaRPr lang="cs-CZ"/>
        </a:p>
      </dgm:t>
    </dgm:pt>
    <dgm:pt modelId="{53A93002-D0C7-4A8E-95A8-2AE1AAB4AD0D}" type="sibTrans" cxnId="{47B70D78-B23D-46C3-9B27-C0F09D3CB4C1}">
      <dgm:prSet/>
      <dgm:spPr/>
      <dgm:t>
        <a:bodyPr/>
        <a:lstStyle/>
        <a:p>
          <a:endParaRPr lang="cs-CZ"/>
        </a:p>
      </dgm:t>
    </dgm:pt>
    <dgm:pt modelId="{48A449EE-4D59-4921-8041-0CC667BF9FF7}">
      <dgm:prSet phldrT="[Text]"/>
      <dgm:spPr/>
      <dgm:t>
        <a:bodyPr/>
        <a:lstStyle/>
        <a:p>
          <a:r>
            <a:rPr lang="cs-CZ" b="0"/>
            <a:t>Zło</a:t>
          </a:r>
          <a:r>
            <a:rPr lang="pl-PL" b="0"/>
            <a:t>żenie propozycji projektowej</a:t>
          </a:r>
          <a:endParaRPr lang="cs-CZ" b="0"/>
        </a:p>
      </dgm:t>
    </dgm:pt>
    <dgm:pt modelId="{1464EC52-1770-4D0E-A426-01DC71F58EA0}" type="parTrans" cxnId="{4A9ECE6E-1D19-4AEF-9EA3-75BCBBA12155}">
      <dgm:prSet/>
      <dgm:spPr/>
      <dgm:t>
        <a:bodyPr/>
        <a:lstStyle/>
        <a:p>
          <a:endParaRPr lang="cs-CZ"/>
        </a:p>
      </dgm:t>
    </dgm:pt>
    <dgm:pt modelId="{4C47C57B-1070-4768-B7B5-B245CF80C46F}" type="sibTrans" cxnId="{4A9ECE6E-1D19-4AEF-9EA3-75BCBBA12155}">
      <dgm:prSet/>
      <dgm:spPr/>
      <dgm:t>
        <a:bodyPr/>
        <a:lstStyle/>
        <a:p>
          <a:endParaRPr lang="cs-CZ"/>
        </a:p>
      </dgm:t>
    </dgm:pt>
    <dgm:pt modelId="{3CE22959-45A4-4640-9F4C-34E4CFF3088D}">
      <dgm:prSet phldrT="[Text]"/>
      <dgm:spPr/>
      <dgm:t>
        <a:bodyPr/>
        <a:lstStyle/>
        <a:p>
          <a:r>
            <a:rPr lang="cs-CZ"/>
            <a:t>Opinie WS do propozycji projektowej</a:t>
          </a:r>
        </a:p>
      </dgm:t>
    </dgm:pt>
    <dgm:pt modelId="{C7ACEAC9-6557-4876-A90C-F2F00F94D3E9}" type="parTrans" cxnId="{A8D95333-025D-427A-B65B-49C25014C30C}">
      <dgm:prSet/>
      <dgm:spPr/>
      <dgm:t>
        <a:bodyPr/>
        <a:lstStyle/>
        <a:p>
          <a:endParaRPr lang="cs-CZ"/>
        </a:p>
      </dgm:t>
    </dgm:pt>
    <dgm:pt modelId="{34ACB601-9E8B-4420-99AD-EB90F5AEDF32}" type="sibTrans" cxnId="{A8D95333-025D-427A-B65B-49C25014C30C}">
      <dgm:prSet/>
      <dgm:spPr/>
      <dgm:t>
        <a:bodyPr/>
        <a:lstStyle/>
        <a:p>
          <a:endParaRPr lang="cs-CZ"/>
        </a:p>
      </dgm:t>
    </dgm:pt>
    <dgm:pt modelId="{B580B814-DAD7-4F74-B3E9-B400784CB0F1}">
      <dgm:prSet phldrT="[Text]"/>
      <dgm:spPr/>
      <dgm:t>
        <a:bodyPr/>
        <a:lstStyle/>
        <a:p>
          <a:r>
            <a:rPr lang="cs-CZ" u="none" baseline="0"/>
            <a:t>Zło</a:t>
          </a:r>
          <a:r>
            <a:rPr lang="pl-PL" u="none" baseline="0"/>
            <a:t>że</a:t>
          </a:r>
          <a:r>
            <a:rPr lang="cs-CZ" u="none" baseline="0"/>
            <a:t>nie </a:t>
          </a:r>
          <a:r>
            <a:rPr lang="cs-CZ"/>
            <a:t>wniosku</a:t>
          </a:r>
        </a:p>
      </dgm:t>
    </dgm:pt>
    <dgm:pt modelId="{FD7F241A-402B-4085-88CC-1F6A7C3D21A9}" type="parTrans" cxnId="{3BCDC7C0-3758-4A70-8DD0-A590B12F4C4B}">
      <dgm:prSet/>
      <dgm:spPr/>
      <dgm:t>
        <a:bodyPr/>
        <a:lstStyle/>
        <a:p>
          <a:endParaRPr lang="cs-CZ"/>
        </a:p>
      </dgm:t>
    </dgm:pt>
    <dgm:pt modelId="{14AD28A1-230F-4CD9-964F-39F447DADB52}" type="sibTrans" cxnId="{3BCDC7C0-3758-4A70-8DD0-A590B12F4C4B}">
      <dgm:prSet/>
      <dgm:spPr/>
      <dgm:t>
        <a:bodyPr/>
        <a:lstStyle/>
        <a:p>
          <a:endParaRPr lang="cs-CZ"/>
        </a:p>
      </dgm:t>
    </dgm:pt>
    <dgm:pt modelId="{BD6EC925-F6D6-4861-AA89-B6D2447F1377}">
      <dgm:prSet phldrT="[Text]"/>
      <dgm:spPr/>
      <dgm:t>
        <a:bodyPr/>
        <a:lstStyle/>
        <a:p>
          <a:r>
            <a:rPr lang="cs-CZ"/>
            <a:t>Kontrola wniosku</a:t>
          </a:r>
        </a:p>
      </dgm:t>
    </dgm:pt>
    <dgm:pt modelId="{069672C3-3A4F-4994-B075-188A2ED6CFBF}" type="parTrans" cxnId="{D9DCD735-43DE-4D0A-A460-CBE15311BFDA}">
      <dgm:prSet/>
      <dgm:spPr/>
      <dgm:t>
        <a:bodyPr/>
        <a:lstStyle/>
        <a:p>
          <a:endParaRPr lang="cs-CZ"/>
        </a:p>
      </dgm:t>
    </dgm:pt>
    <dgm:pt modelId="{6D7B4907-6358-42DC-85E7-4E1D32F8F2B1}" type="sibTrans" cxnId="{D9DCD735-43DE-4D0A-A460-CBE15311BFDA}">
      <dgm:prSet/>
      <dgm:spPr/>
      <dgm:t>
        <a:bodyPr/>
        <a:lstStyle/>
        <a:p>
          <a:endParaRPr lang="cs-CZ"/>
        </a:p>
      </dgm:t>
    </dgm:pt>
    <dgm:pt modelId="{51591A04-E584-4807-A60E-F0911DC896DC}">
      <dgm:prSet/>
      <dgm:spPr/>
      <dgm:t>
        <a:bodyPr/>
        <a:lstStyle/>
        <a:p>
          <a:r>
            <a:rPr lang="pl-PL" u="none" baseline="0"/>
            <a:t>Usunięcie wad i uchybień wniosku</a:t>
          </a:r>
          <a:endParaRPr lang="cs-CZ"/>
        </a:p>
      </dgm:t>
    </dgm:pt>
    <dgm:pt modelId="{40D495A1-BBCF-49E6-AA15-4A42756DBCDA}" type="parTrans" cxnId="{A5A55063-1A88-42AD-82C2-8F50AF7AF706}">
      <dgm:prSet/>
      <dgm:spPr/>
      <dgm:t>
        <a:bodyPr/>
        <a:lstStyle/>
        <a:p>
          <a:endParaRPr lang="cs-CZ"/>
        </a:p>
      </dgm:t>
    </dgm:pt>
    <dgm:pt modelId="{DC8D4874-AEB7-4758-8A5C-64181091111D}" type="sibTrans" cxnId="{A5A55063-1A88-42AD-82C2-8F50AF7AF706}">
      <dgm:prSet/>
      <dgm:spPr/>
      <dgm:t>
        <a:bodyPr/>
        <a:lstStyle/>
        <a:p>
          <a:endParaRPr lang="cs-CZ"/>
        </a:p>
      </dgm:t>
    </dgm:pt>
    <dgm:pt modelId="{EA6DD1D8-6837-4FFD-9B45-ED0161F367F9}">
      <dgm:prSet/>
      <dgm:spPr/>
      <dgm:t>
        <a:bodyPr/>
        <a:lstStyle/>
        <a:p>
          <a:r>
            <a:rPr lang="cs-CZ"/>
            <a:t>Ocena transgranicznej współpracy  </a:t>
          </a:r>
        </a:p>
      </dgm:t>
    </dgm:pt>
    <dgm:pt modelId="{D85BD9EE-5FD9-4EAA-B3AB-6007D38C63E9}" type="parTrans" cxnId="{D613AB8D-28F3-4912-B480-ED4B43FBFE5E}">
      <dgm:prSet/>
      <dgm:spPr/>
      <dgm:t>
        <a:bodyPr/>
        <a:lstStyle/>
        <a:p>
          <a:endParaRPr lang="cs-CZ"/>
        </a:p>
      </dgm:t>
    </dgm:pt>
    <dgm:pt modelId="{9BEA9A6B-4D92-40E8-BEC0-4D076CB0D2CD}" type="sibTrans" cxnId="{D613AB8D-28F3-4912-B480-ED4B43FBFE5E}">
      <dgm:prSet/>
      <dgm:spPr/>
      <dgm:t>
        <a:bodyPr/>
        <a:lstStyle/>
        <a:p>
          <a:endParaRPr lang="cs-CZ"/>
        </a:p>
      </dgm:t>
    </dgm:pt>
    <dgm:pt modelId="{12F4A5A9-DFFB-4E3D-AC80-10AE5D9E0513}">
      <dgm:prSet/>
      <dgm:spPr/>
      <dgm:t>
        <a:bodyPr/>
        <a:lstStyle/>
        <a:p>
          <a:r>
            <a:rPr lang="cs-CZ"/>
            <a:t>Ocena jakości projektu i wpływu transgranicznego</a:t>
          </a:r>
        </a:p>
      </dgm:t>
    </dgm:pt>
    <dgm:pt modelId="{4CEEAE71-9429-4348-974D-581C625E286D}" type="parTrans" cxnId="{F9172C6E-E766-498B-A89D-2B9AE00A15C0}">
      <dgm:prSet/>
      <dgm:spPr/>
      <dgm:t>
        <a:bodyPr/>
        <a:lstStyle/>
        <a:p>
          <a:endParaRPr lang="cs-CZ"/>
        </a:p>
      </dgm:t>
    </dgm:pt>
    <dgm:pt modelId="{EB693555-0CE3-4FEE-B264-976D61DACE4B}" type="sibTrans" cxnId="{F9172C6E-E766-498B-A89D-2B9AE00A15C0}">
      <dgm:prSet/>
      <dgm:spPr/>
      <dgm:t>
        <a:bodyPr/>
        <a:lstStyle/>
        <a:p>
          <a:endParaRPr lang="cs-CZ"/>
        </a:p>
      </dgm:t>
    </dgm:pt>
    <dgm:pt modelId="{225E4648-99A2-421A-8E69-A23BE512B485}">
      <dgm:prSet/>
      <dgm:spPr/>
      <dgm:t>
        <a:bodyPr/>
        <a:lstStyle/>
        <a:p>
          <a:r>
            <a:rPr lang="cs-CZ"/>
            <a:t>Rozpatrzenie projektu na Komitecie Monitoruj</a:t>
          </a:r>
          <a:r>
            <a:rPr lang="pl-PL"/>
            <a:t>ącym</a:t>
          </a:r>
          <a:endParaRPr lang="cs-CZ"/>
        </a:p>
      </dgm:t>
    </dgm:pt>
    <dgm:pt modelId="{220B0D6C-90F7-4183-8DA1-9B975B9017F4}" type="parTrans" cxnId="{6B75C898-B6A1-4C38-BEBD-D086715F7777}">
      <dgm:prSet/>
      <dgm:spPr/>
      <dgm:t>
        <a:bodyPr/>
        <a:lstStyle/>
        <a:p>
          <a:endParaRPr lang="cs-CZ"/>
        </a:p>
      </dgm:t>
    </dgm:pt>
    <dgm:pt modelId="{97C6F59E-6EC2-4386-A14E-25F206611042}" type="sibTrans" cxnId="{6B75C898-B6A1-4C38-BEBD-D086715F7777}">
      <dgm:prSet/>
      <dgm:spPr/>
      <dgm:t>
        <a:bodyPr/>
        <a:lstStyle/>
        <a:p>
          <a:endParaRPr lang="cs-CZ"/>
        </a:p>
      </dgm:t>
    </dgm:pt>
    <dgm:pt modelId="{D1630F30-05AD-47E7-A814-AC65265B8B27}">
      <dgm:prSet/>
      <dgm:spPr/>
      <dgm:t>
        <a:bodyPr/>
        <a:lstStyle/>
        <a:p>
          <a:r>
            <a:rPr lang="cs-CZ"/>
            <a:t>Decyzja o (nie)dofinansowaniu projektu</a:t>
          </a:r>
        </a:p>
      </dgm:t>
    </dgm:pt>
    <dgm:pt modelId="{7046CAD5-3C6D-4BF0-87F3-1D21E235092A}" type="parTrans" cxnId="{3585AB99-1FE3-4943-A098-82B0220A947F}">
      <dgm:prSet/>
      <dgm:spPr/>
      <dgm:t>
        <a:bodyPr/>
        <a:lstStyle/>
        <a:p>
          <a:endParaRPr lang="cs-CZ"/>
        </a:p>
      </dgm:t>
    </dgm:pt>
    <dgm:pt modelId="{90FC521B-D9BA-4277-B439-83394B8A3D94}" type="sibTrans" cxnId="{3585AB99-1FE3-4943-A098-82B0220A947F}">
      <dgm:prSet/>
      <dgm:spPr/>
      <dgm:t>
        <a:bodyPr/>
        <a:lstStyle/>
        <a:p>
          <a:endParaRPr lang="cs-CZ"/>
        </a:p>
      </dgm:t>
    </dgm:pt>
    <dgm:pt modelId="{23BCB6F4-6E9A-4C53-A338-FF6B62B74D91}">
      <dgm:prSet/>
      <dgm:spPr/>
      <dgm:t>
        <a:bodyPr/>
        <a:lstStyle/>
        <a:p>
          <a:r>
            <a:rPr lang="cs-CZ"/>
            <a:t>Ocena korzyści na środowisko (dla wybranych priorytetów) </a:t>
          </a:r>
        </a:p>
      </dgm:t>
    </dgm:pt>
    <dgm:pt modelId="{9B3A0406-9590-4299-9894-A94BCE43E3D8}" type="parTrans" cxnId="{7ED611F4-9F38-4A8A-887C-7D1FF449F963}">
      <dgm:prSet/>
      <dgm:spPr/>
      <dgm:t>
        <a:bodyPr/>
        <a:lstStyle/>
        <a:p>
          <a:endParaRPr lang="cs-CZ"/>
        </a:p>
      </dgm:t>
    </dgm:pt>
    <dgm:pt modelId="{F771EA74-22C9-4C10-BE30-9ED8B7B8F400}" type="sibTrans" cxnId="{7ED611F4-9F38-4A8A-887C-7D1FF449F963}">
      <dgm:prSet/>
      <dgm:spPr/>
      <dgm:t>
        <a:bodyPr/>
        <a:lstStyle/>
        <a:p>
          <a:endParaRPr lang="cs-CZ"/>
        </a:p>
      </dgm:t>
    </dgm:pt>
    <dgm:pt modelId="{89746D75-4962-418B-B1F4-FC398FDEDFA6}" type="pres">
      <dgm:prSet presAssocID="{B7672B20-6455-4BCF-A26B-3CB95158CA66}" presName="diagram" presStyleCnt="0">
        <dgm:presLayoutVars>
          <dgm:dir/>
          <dgm:resizeHandles val="exact"/>
        </dgm:presLayoutVars>
      </dgm:prSet>
      <dgm:spPr/>
    </dgm:pt>
    <dgm:pt modelId="{186617F3-2BF3-418C-948E-1E59BEC77E88}" type="pres">
      <dgm:prSet presAssocID="{3AEF1E47-B38E-4FC0-B17F-09BC3B06A6A3}" presName="node" presStyleLbl="node1" presStyleIdx="0" presStyleCnt="11">
        <dgm:presLayoutVars>
          <dgm:bulletEnabled val="1"/>
        </dgm:presLayoutVars>
      </dgm:prSet>
      <dgm:spPr/>
    </dgm:pt>
    <dgm:pt modelId="{6C03E6DD-4A8C-48B1-B9F2-080AF523A088}" type="pres">
      <dgm:prSet presAssocID="{53A93002-D0C7-4A8E-95A8-2AE1AAB4AD0D}" presName="sibTrans" presStyleLbl="sibTrans2D1" presStyleIdx="0" presStyleCnt="10"/>
      <dgm:spPr/>
    </dgm:pt>
    <dgm:pt modelId="{E71372B7-5F62-4BFD-97E4-AD6714001C09}" type="pres">
      <dgm:prSet presAssocID="{53A93002-D0C7-4A8E-95A8-2AE1AAB4AD0D}" presName="connectorText" presStyleLbl="sibTrans2D1" presStyleIdx="0" presStyleCnt="10"/>
      <dgm:spPr/>
    </dgm:pt>
    <dgm:pt modelId="{D6D51C0F-FF19-494A-8DB9-CF30A040439E}" type="pres">
      <dgm:prSet presAssocID="{48A449EE-4D59-4921-8041-0CC667BF9FF7}" presName="node" presStyleLbl="node1" presStyleIdx="1" presStyleCnt="11">
        <dgm:presLayoutVars>
          <dgm:bulletEnabled val="1"/>
        </dgm:presLayoutVars>
      </dgm:prSet>
      <dgm:spPr/>
    </dgm:pt>
    <dgm:pt modelId="{CD9ED71E-D03E-4B44-8AAA-AA89167DC25F}" type="pres">
      <dgm:prSet presAssocID="{4C47C57B-1070-4768-B7B5-B245CF80C46F}" presName="sibTrans" presStyleLbl="sibTrans2D1" presStyleIdx="1" presStyleCnt="10"/>
      <dgm:spPr/>
    </dgm:pt>
    <dgm:pt modelId="{8938541F-A29F-4EB9-9555-6AC9B9FACE65}" type="pres">
      <dgm:prSet presAssocID="{4C47C57B-1070-4768-B7B5-B245CF80C46F}" presName="connectorText" presStyleLbl="sibTrans2D1" presStyleIdx="1" presStyleCnt="10"/>
      <dgm:spPr/>
    </dgm:pt>
    <dgm:pt modelId="{CDB6DA31-1A36-438C-98B2-FFF0E1BB1FA9}" type="pres">
      <dgm:prSet presAssocID="{3CE22959-45A4-4640-9F4C-34E4CFF3088D}" presName="node" presStyleLbl="node1" presStyleIdx="2" presStyleCnt="11">
        <dgm:presLayoutVars>
          <dgm:bulletEnabled val="1"/>
        </dgm:presLayoutVars>
      </dgm:prSet>
      <dgm:spPr/>
    </dgm:pt>
    <dgm:pt modelId="{3A7648A4-D2DA-47C8-9516-A57BB087F4D7}" type="pres">
      <dgm:prSet presAssocID="{34ACB601-9E8B-4420-99AD-EB90F5AEDF32}" presName="sibTrans" presStyleLbl="sibTrans2D1" presStyleIdx="2" presStyleCnt="10"/>
      <dgm:spPr/>
    </dgm:pt>
    <dgm:pt modelId="{FAC63E10-D4C2-4801-A59F-9C16662595AF}" type="pres">
      <dgm:prSet presAssocID="{34ACB601-9E8B-4420-99AD-EB90F5AEDF32}" presName="connectorText" presStyleLbl="sibTrans2D1" presStyleIdx="2" presStyleCnt="10"/>
      <dgm:spPr/>
    </dgm:pt>
    <dgm:pt modelId="{7CF5661C-8238-4AAF-894F-63170A284F94}" type="pres">
      <dgm:prSet presAssocID="{B580B814-DAD7-4F74-B3E9-B400784CB0F1}" presName="node" presStyleLbl="node1" presStyleIdx="3" presStyleCnt="11">
        <dgm:presLayoutVars>
          <dgm:bulletEnabled val="1"/>
        </dgm:presLayoutVars>
      </dgm:prSet>
      <dgm:spPr/>
    </dgm:pt>
    <dgm:pt modelId="{0A3FE579-89E1-40CA-B86C-92E67875654B}" type="pres">
      <dgm:prSet presAssocID="{14AD28A1-230F-4CD9-964F-39F447DADB52}" presName="sibTrans" presStyleLbl="sibTrans2D1" presStyleIdx="3" presStyleCnt="10"/>
      <dgm:spPr/>
    </dgm:pt>
    <dgm:pt modelId="{482CFD9A-CA78-4A02-BD9D-F5F7E798F182}" type="pres">
      <dgm:prSet presAssocID="{14AD28A1-230F-4CD9-964F-39F447DADB52}" presName="connectorText" presStyleLbl="sibTrans2D1" presStyleIdx="3" presStyleCnt="10"/>
      <dgm:spPr/>
    </dgm:pt>
    <dgm:pt modelId="{735CD7D0-4A91-4CFA-8189-51C22C563027}" type="pres">
      <dgm:prSet presAssocID="{BD6EC925-F6D6-4861-AA89-B6D2447F1377}" presName="node" presStyleLbl="node1" presStyleIdx="4" presStyleCnt="11">
        <dgm:presLayoutVars>
          <dgm:bulletEnabled val="1"/>
        </dgm:presLayoutVars>
      </dgm:prSet>
      <dgm:spPr/>
    </dgm:pt>
    <dgm:pt modelId="{65D2C021-D1ED-4DAC-A8DD-9365B2D46BFB}" type="pres">
      <dgm:prSet presAssocID="{6D7B4907-6358-42DC-85E7-4E1D32F8F2B1}" presName="sibTrans" presStyleLbl="sibTrans2D1" presStyleIdx="4" presStyleCnt="10"/>
      <dgm:spPr/>
    </dgm:pt>
    <dgm:pt modelId="{FBEE3BA2-3DB7-4EC5-A26A-45E77262F2AF}" type="pres">
      <dgm:prSet presAssocID="{6D7B4907-6358-42DC-85E7-4E1D32F8F2B1}" presName="connectorText" presStyleLbl="sibTrans2D1" presStyleIdx="4" presStyleCnt="10"/>
      <dgm:spPr/>
    </dgm:pt>
    <dgm:pt modelId="{96509C28-D5C3-4819-B15F-9D553C810280}" type="pres">
      <dgm:prSet presAssocID="{51591A04-E584-4807-A60E-F0911DC896DC}" presName="node" presStyleLbl="node1" presStyleIdx="5" presStyleCnt="11">
        <dgm:presLayoutVars>
          <dgm:bulletEnabled val="1"/>
        </dgm:presLayoutVars>
      </dgm:prSet>
      <dgm:spPr/>
    </dgm:pt>
    <dgm:pt modelId="{958FC20F-2709-43C5-B6FC-98BD70323131}" type="pres">
      <dgm:prSet presAssocID="{DC8D4874-AEB7-4758-8A5C-64181091111D}" presName="sibTrans" presStyleLbl="sibTrans2D1" presStyleIdx="5" presStyleCnt="10"/>
      <dgm:spPr/>
    </dgm:pt>
    <dgm:pt modelId="{5830569C-AFB8-4890-9D45-DBE213E83DB3}" type="pres">
      <dgm:prSet presAssocID="{DC8D4874-AEB7-4758-8A5C-64181091111D}" presName="connectorText" presStyleLbl="sibTrans2D1" presStyleIdx="5" presStyleCnt="10"/>
      <dgm:spPr/>
    </dgm:pt>
    <dgm:pt modelId="{58A6E58F-9D81-4658-B049-40C61A570209}" type="pres">
      <dgm:prSet presAssocID="{EA6DD1D8-6837-4FFD-9B45-ED0161F367F9}" presName="node" presStyleLbl="node1" presStyleIdx="6" presStyleCnt="11">
        <dgm:presLayoutVars>
          <dgm:bulletEnabled val="1"/>
        </dgm:presLayoutVars>
      </dgm:prSet>
      <dgm:spPr/>
    </dgm:pt>
    <dgm:pt modelId="{8D4A29A0-6A4A-41C1-B973-1A42075C7035}" type="pres">
      <dgm:prSet presAssocID="{9BEA9A6B-4D92-40E8-BEC0-4D076CB0D2CD}" presName="sibTrans" presStyleLbl="sibTrans2D1" presStyleIdx="6" presStyleCnt="10"/>
      <dgm:spPr/>
    </dgm:pt>
    <dgm:pt modelId="{D58C946A-CC49-4240-8DFC-BD844778B91B}" type="pres">
      <dgm:prSet presAssocID="{9BEA9A6B-4D92-40E8-BEC0-4D076CB0D2CD}" presName="connectorText" presStyleLbl="sibTrans2D1" presStyleIdx="6" presStyleCnt="10"/>
      <dgm:spPr/>
    </dgm:pt>
    <dgm:pt modelId="{457EE916-4DC0-4499-B198-02E612ABFA7A}" type="pres">
      <dgm:prSet presAssocID="{12F4A5A9-DFFB-4E3D-AC80-10AE5D9E0513}" presName="node" presStyleLbl="node1" presStyleIdx="7" presStyleCnt="11">
        <dgm:presLayoutVars>
          <dgm:bulletEnabled val="1"/>
        </dgm:presLayoutVars>
      </dgm:prSet>
      <dgm:spPr/>
    </dgm:pt>
    <dgm:pt modelId="{30638628-E8EE-4FC5-9844-ADA3DD207766}" type="pres">
      <dgm:prSet presAssocID="{EB693555-0CE3-4FEE-B264-976D61DACE4B}" presName="sibTrans" presStyleLbl="sibTrans2D1" presStyleIdx="7" presStyleCnt="10"/>
      <dgm:spPr/>
    </dgm:pt>
    <dgm:pt modelId="{69848186-21EB-4CA3-95B8-0CA941A47C33}" type="pres">
      <dgm:prSet presAssocID="{EB693555-0CE3-4FEE-B264-976D61DACE4B}" presName="connectorText" presStyleLbl="sibTrans2D1" presStyleIdx="7" presStyleCnt="10"/>
      <dgm:spPr/>
    </dgm:pt>
    <dgm:pt modelId="{0D8E43FD-A751-491B-880D-26DE445231DF}" type="pres">
      <dgm:prSet presAssocID="{23BCB6F4-6E9A-4C53-A338-FF6B62B74D91}" presName="node" presStyleLbl="node1" presStyleIdx="8" presStyleCnt="11">
        <dgm:presLayoutVars>
          <dgm:bulletEnabled val="1"/>
        </dgm:presLayoutVars>
      </dgm:prSet>
      <dgm:spPr/>
    </dgm:pt>
    <dgm:pt modelId="{423F05CA-95EA-488F-8295-0A4CDDEED7CA}" type="pres">
      <dgm:prSet presAssocID="{F771EA74-22C9-4C10-BE30-9ED8B7B8F400}" presName="sibTrans" presStyleLbl="sibTrans2D1" presStyleIdx="8" presStyleCnt="10"/>
      <dgm:spPr/>
    </dgm:pt>
    <dgm:pt modelId="{8F2900EF-F7C7-4C0B-8E80-B2DE41291084}" type="pres">
      <dgm:prSet presAssocID="{F771EA74-22C9-4C10-BE30-9ED8B7B8F400}" presName="connectorText" presStyleLbl="sibTrans2D1" presStyleIdx="8" presStyleCnt="10"/>
      <dgm:spPr/>
    </dgm:pt>
    <dgm:pt modelId="{6628EC58-3622-4E9B-A803-582B78275DB5}" type="pres">
      <dgm:prSet presAssocID="{225E4648-99A2-421A-8E69-A23BE512B485}" presName="node" presStyleLbl="node1" presStyleIdx="9" presStyleCnt="11">
        <dgm:presLayoutVars>
          <dgm:bulletEnabled val="1"/>
        </dgm:presLayoutVars>
      </dgm:prSet>
      <dgm:spPr/>
    </dgm:pt>
    <dgm:pt modelId="{7E791E1E-B1C4-4E40-BAC7-9F7895037DE4}" type="pres">
      <dgm:prSet presAssocID="{97C6F59E-6EC2-4386-A14E-25F206611042}" presName="sibTrans" presStyleLbl="sibTrans2D1" presStyleIdx="9" presStyleCnt="10"/>
      <dgm:spPr/>
    </dgm:pt>
    <dgm:pt modelId="{1F5E42F1-4590-49A4-AAFB-F776B201C136}" type="pres">
      <dgm:prSet presAssocID="{97C6F59E-6EC2-4386-A14E-25F206611042}" presName="connectorText" presStyleLbl="sibTrans2D1" presStyleIdx="9" presStyleCnt="10"/>
      <dgm:spPr/>
    </dgm:pt>
    <dgm:pt modelId="{F847B231-8804-47CA-99B4-0B563158FF91}" type="pres">
      <dgm:prSet presAssocID="{D1630F30-05AD-47E7-A814-AC65265B8B27}" presName="node" presStyleLbl="node1" presStyleIdx="10" presStyleCnt="11">
        <dgm:presLayoutVars>
          <dgm:bulletEnabled val="1"/>
        </dgm:presLayoutVars>
      </dgm:prSet>
      <dgm:spPr/>
    </dgm:pt>
  </dgm:ptLst>
  <dgm:cxnLst>
    <dgm:cxn modelId="{56022F07-89C9-4D0F-8E6E-1DFAB55D3514}" type="presOf" srcId="{D1630F30-05AD-47E7-A814-AC65265B8B27}" destId="{F847B231-8804-47CA-99B4-0B563158FF91}" srcOrd="0" destOrd="0" presId="urn:microsoft.com/office/officeart/2005/8/layout/process5"/>
    <dgm:cxn modelId="{F23DF115-389D-4EF8-B237-FF9221E88C8A}" type="presOf" srcId="{14AD28A1-230F-4CD9-964F-39F447DADB52}" destId="{482CFD9A-CA78-4A02-BD9D-F5F7E798F182}" srcOrd="1" destOrd="0" presId="urn:microsoft.com/office/officeart/2005/8/layout/process5"/>
    <dgm:cxn modelId="{9C32A71C-0879-4C39-96C2-15F0BD785D82}" type="presOf" srcId="{6D7B4907-6358-42DC-85E7-4E1D32F8F2B1}" destId="{FBEE3BA2-3DB7-4EC5-A26A-45E77262F2AF}" srcOrd="1" destOrd="0" presId="urn:microsoft.com/office/officeart/2005/8/layout/process5"/>
    <dgm:cxn modelId="{D205EF25-F2D0-436B-BEA6-E543B5EC7618}" type="presOf" srcId="{EB693555-0CE3-4FEE-B264-976D61DACE4B}" destId="{69848186-21EB-4CA3-95B8-0CA941A47C33}" srcOrd="1" destOrd="0" presId="urn:microsoft.com/office/officeart/2005/8/layout/process5"/>
    <dgm:cxn modelId="{5A8C5D2E-51D6-4204-86FD-3E4B9C210C5A}" type="presOf" srcId="{F771EA74-22C9-4C10-BE30-9ED8B7B8F400}" destId="{8F2900EF-F7C7-4C0B-8E80-B2DE41291084}" srcOrd="1" destOrd="0" presId="urn:microsoft.com/office/officeart/2005/8/layout/process5"/>
    <dgm:cxn modelId="{A8D95333-025D-427A-B65B-49C25014C30C}" srcId="{B7672B20-6455-4BCF-A26B-3CB95158CA66}" destId="{3CE22959-45A4-4640-9F4C-34E4CFF3088D}" srcOrd="2" destOrd="0" parTransId="{C7ACEAC9-6557-4876-A90C-F2F00F94D3E9}" sibTransId="{34ACB601-9E8B-4420-99AD-EB90F5AEDF32}"/>
    <dgm:cxn modelId="{D9DCD735-43DE-4D0A-A460-CBE15311BFDA}" srcId="{B7672B20-6455-4BCF-A26B-3CB95158CA66}" destId="{BD6EC925-F6D6-4861-AA89-B6D2447F1377}" srcOrd="4" destOrd="0" parTransId="{069672C3-3A4F-4994-B075-188A2ED6CFBF}" sibTransId="{6D7B4907-6358-42DC-85E7-4E1D32F8F2B1}"/>
    <dgm:cxn modelId="{79F33539-E59B-4102-B378-6AB0A86DF0D4}" type="presOf" srcId="{EA6DD1D8-6837-4FFD-9B45-ED0161F367F9}" destId="{58A6E58F-9D81-4658-B049-40C61A570209}" srcOrd="0" destOrd="0" presId="urn:microsoft.com/office/officeart/2005/8/layout/process5"/>
    <dgm:cxn modelId="{4F2CE43F-F891-439E-BD34-ED35F9DD5E0D}" type="presOf" srcId="{53A93002-D0C7-4A8E-95A8-2AE1AAB4AD0D}" destId="{E71372B7-5F62-4BFD-97E4-AD6714001C09}" srcOrd="1" destOrd="0" presId="urn:microsoft.com/office/officeart/2005/8/layout/process5"/>
    <dgm:cxn modelId="{FF440F60-039B-4768-821E-1187080F9677}" type="presOf" srcId="{12F4A5A9-DFFB-4E3D-AC80-10AE5D9E0513}" destId="{457EE916-4DC0-4499-B198-02E612ABFA7A}" srcOrd="0" destOrd="0" presId="urn:microsoft.com/office/officeart/2005/8/layout/process5"/>
    <dgm:cxn modelId="{BCBB8060-4AE6-49A7-B51F-A035340CFB27}" type="presOf" srcId="{23BCB6F4-6E9A-4C53-A338-FF6B62B74D91}" destId="{0D8E43FD-A751-491B-880D-26DE445231DF}" srcOrd="0" destOrd="0" presId="urn:microsoft.com/office/officeart/2005/8/layout/process5"/>
    <dgm:cxn modelId="{A5A55063-1A88-42AD-82C2-8F50AF7AF706}" srcId="{B7672B20-6455-4BCF-A26B-3CB95158CA66}" destId="{51591A04-E584-4807-A60E-F0911DC896DC}" srcOrd="5" destOrd="0" parTransId="{40D495A1-BBCF-49E6-AA15-4A42756DBCDA}" sibTransId="{DC8D4874-AEB7-4758-8A5C-64181091111D}"/>
    <dgm:cxn modelId="{6E6FD546-9F2C-42CB-96CC-F168BE5D22C7}" type="presOf" srcId="{34ACB601-9E8B-4420-99AD-EB90F5AEDF32}" destId="{FAC63E10-D4C2-4801-A59F-9C16662595AF}" srcOrd="1" destOrd="0" presId="urn:microsoft.com/office/officeart/2005/8/layout/process5"/>
    <dgm:cxn modelId="{F9172C6E-E766-498B-A89D-2B9AE00A15C0}" srcId="{B7672B20-6455-4BCF-A26B-3CB95158CA66}" destId="{12F4A5A9-DFFB-4E3D-AC80-10AE5D9E0513}" srcOrd="7" destOrd="0" parTransId="{4CEEAE71-9429-4348-974D-581C625E286D}" sibTransId="{EB693555-0CE3-4FEE-B264-976D61DACE4B}"/>
    <dgm:cxn modelId="{CB82546E-379E-47C2-A140-FC40B0672436}" type="presOf" srcId="{48A449EE-4D59-4921-8041-0CC667BF9FF7}" destId="{D6D51C0F-FF19-494A-8DB9-CF30A040439E}" srcOrd="0" destOrd="0" presId="urn:microsoft.com/office/officeart/2005/8/layout/process5"/>
    <dgm:cxn modelId="{4A9ECE6E-1D19-4AEF-9EA3-75BCBBA12155}" srcId="{B7672B20-6455-4BCF-A26B-3CB95158CA66}" destId="{48A449EE-4D59-4921-8041-0CC667BF9FF7}" srcOrd="1" destOrd="0" parTransId="{1464EC52-1770-4D0E-A426-01DC71F58EA0}" sibTransId="{4C47C57B-1070-4768-B7B5-B245CF80C46F}"/>
    <dgm:cxn modelId="{5210EE71-F9DE-454F-8AD7-6766D3A64140}" type="presOf" srcId="{DC8D4874-AEB7-4758-8A5C-64181091111D}" destId="{5830569C-AFB8-4890-9D45-DBE213E83DB3}" srcOrd="1" destOrd="0" presId="urn:microsoft.com/office/officeart/2005/8/layout/process5"/>
    <dgm:cxn modelId="{D99E5B54-FFF9-49ED-B5B0-9FE54E15B20F}" type="presOf" srcId="{9BEA9A6B-4D92-40E8-BEC0-4D076CB0D2CD}" destId="{D58C946A-CC49-4240-8DFC-BD844778B91B}" srcOrd="1" destOrd="0" presId="urn:microsoft.com/office/officeart/2005/8/layout/process5"/>
    <dgm:cxn modelId="{47B70D78-B23D-46C3-9B27-C0F09D3CB4C1}" srcId="{B7672B20-6455-4BCF-A26B-3CB95158CA66}" destId="{3AEF1E47-B38E-4FC0-B17F-09BC3B06A6A3}" srcOrd="0" destOrd="0" parTransId="{D6D81297-58CD-4851-A971-91C8136BFF49}" sibTransId="{53A93002-D0C7-4A8E-95A8-2AE1AAB4AD0D}"/>
    <dgm:cxn modelId="{B555377E-8BB4-4E57-9BA6-0F6C830FC4E7}" type="presOf" srcId="{4C47C57B-1070-4768-B7B5-B245CF80C46F}" destId="{CD9ED71E-D03E-4B44-8AAA-AA89167DC25F}" srcOrd="0" destOrd="0" presId="urn:microsoft.com/office/officeart/2005/8/layout/process5"/>
    <dgm:cxn modelId="{61738685-07AF-4BFF-A7F6-1885DA6C4C8A}" type="presOf" srcId="{6D7B4907-6358-42DC-85E7-4E1D32F8F2B1}" destId="{65D2C021-D1ED-4DAC-A8DD-9365B2D46BFB}" srcOrd="0" destOrd="0" presId="urn:microsoft.com/office/officeart/2005/8/layout/process5"/>
    <dgm:cxn modelId="{E8329487-1350-4F26-AB08-CEDA4003A1D4}" type="presOf" srcId="{B7672B20-6455-4BCF-A26B-3CB95158CA66}" destId="{89746D75-4962-418B-B1F4-FC398FDEDFA6}" srcOrd="0" destOrd="0" presId="urn:microsoft.com/office/officeart/2005/8/layout/process5"/>
    <dgm:cxn modelId="{6A276B88-F771-4160-97FB-793A69F9E06E}" type="presOf" srcId="{4C47C57B-1070-4768-B7B5-B245CF80C46F}" destId="{8938541F-A29F-4EB9-9555-6AC9B9FACE65}" srcOrd="1" destOrd="0" presId="urn:microsoft.com/office/officeart/2005/8/layout/process5"/>
    <dgm:cxn modelId="{D613AB8D-28F3-4912-B480-ED4B43FBFE5E}" srcId="{B7672B20-6455-4BCF-A26B-3CB95158CA66}" destId="{EA6DD1D8-6837-4FFD-9B45-ED0161F367F9}" srcOrd="6" destOrd="0" parTransId="{D85BD9EE-5FD9-4EAA-B3AB-6007D38C63E9}" sibTransId="{9BEA9A6B-4D92-40E8-BEC0-4D076CB0D2CD}"/>
    <dgm:cxn modelId="{B1A7E68F-49A1-4159-A05A-ED6886E2490D}" type="presOf" srcId="{225E4648-99A2-421A-8E69-A23BE512B485}" destId="{6628EC58-3622-4E9B-A803-582B78275DB5}" srcOrd="0" destOrd="0" presId="urn:microsoft.com/office/officeart/2005/8/layout/process5"/>
    <dgm:cxn modelId="{25609990-664E-42A9-91FF-427F6594113B}" type="presOf" srcId="{BD6EC925-F6D6-4861-AA89-B6D2447F1377}" destId="{735CD7D0-4A91-4CFA-8189-51C22C563027}" srcOrd="0" destOrd="0" presId="urn:microsoft.com/office/officeart/2005/8/layout/process5"/>
    <dgm:cxn modelId="{241A2E94-9A9F-4273-9B47-58216BAB4677}" type="presOf" srcId="{53A93002-D0C7-4A8E-95A8-2AE1AAB4AD0D}" destId="{6C03E6DD-4A8C-48B1-B9F2-080AF523A088}" srcOrd="0" destOrd="0" presId="urn:microsoft.com/office/officeart/2005/8/layout/process5"/>
    <dgm:cxn modelId="{6B75C898-B6A1-4C38-BEBD-D086715F7777}" srcId="{B7672B20-6455-4BCF-A26B-3CB95158CA66}" destId="{225E4648-99A2-421A-8E69-A23BE512B485}" srcOrd="9" destOrd="0" parTransId="{220B0D6C-90F7-4183-8DA1-9B975B9017F4}" sibTransId="{97C6F59E-6EC2-4386-A14E-25F206611042}"/>
    <dgm:cxn modelId="{3585AB99-1FE3-4943-A098-82B0220A947F}" srcId="{B7672B20-6455-4BCF-A26B-3CB95158CA66}" destId="{D1630F30-05AD-47E7-A814-AC65265B8B27}" srcOrd="10" destOrd="0" parTransId="{7046CAD5-3C6D-4BF0-87F3-1D21E235092A}" sibTransId="{90FC521B-D9BA-4277-B439-83394B8A3D94}"/>
    <dgm:cxn modelId="{948DD9AB-617F-4D67-B52D-F0C17E9132AD}" type="presOf" srcId="{34ACB601-9E8B-4420-99AD-EB90F5AEDF32}" destId="{3A7648A4-D2DA-47C8-9516-A57BB087F4D7}" srcOrd="0" destOrd="0" presId="urn:microsoft.com/office/officeart/2005/8/layout/process5"/>
    <dgm:cxn modelId="{FA7292AE-F65F-4457-8210-EEE87C879AB5}" type="presOf" srcId="{EB693555-0CE3-4FEE-B264-976D61DACE4B}" destId="{30638628-E8EE-4FC5-9844-ADA3DD207766}" srcOrd="0" destOrd="0" presId="urn:microsoft.com/office/officeart/2005/8/layout/process5"/>
    <dgm:cxn modelId="{14E080AF-6746-4889-A798-8CD162A5E152}" type="presOf" srcId="{3AEF1E47-B38E-4FC0-B17F-09BC3B06A6A3}" destId="{186617F3-2BF3-418C-948E-1E59BEC77E88}" srcOrd="0" destOrd="0" presId="urn:microsoft.com/office/officeart/2005/8/layout/process5"/>
    <dgm:cxn modelId="{107138B0-B4CE-457D-8AEB-3E93D2AF2C76}" type="presOf" srcId="{3CE22959-45A4-4640-9F4C-34E4CFF3088D}" destId="{CDB6DA31-1A36-438C-98B2-FFF0E1BB1FA9}" srcOrd="0" destOrd="0" presId="urn:microsoft.com/office/officeart/2005/8/layout/process5"/>
    <dgm:cxn modelId="{448D70BE-821A-487B-9E99-CE0B98F30C17}" type="presOf" srcId="{9BEA9A6B-4D92-40E8-BEC0-4D076CB0D2CD}" destId="{8D4A29A0-6A4A-41C1-B973-1A42075C7035}" srcOrd="0" destOrd="0" presId="urn:microsoft.com/office/officeart/2005/8/layout/process5"/>
    <dgm:cxn modelId="{3BCDC7C0-3758-4A70-8DD0-A590B12F4C4B}" srcId="{B7672B20-6455-4BCF-A26B-3CB95158CA66}" destId="{B580B814-DAD7-4F74-B3E9-B400784CB0F1}" srcOrd="3" destOrd="0" parTransId="{FD7F241A-402B-4085-88CC-1F6A7C3D21A9}" sibTransId="{14AD28A1-230F-4CD9-964F-39F447DADB52}"/>
    <dgm:cxn modelId="{DFCFFBC5-E2F6-4872-92CA-0277B427004F}" type="presOf" srcId="{DC8D4874-AEB7-4758-8A5C-64181091111D}" destId="{958FC20F-2709-43C5-B6FC-98BD70323131}" srcOrd="0" destOrd="0" presId="urn:microsoft.com/office/officeart/2005/8/layout/process5"/>
    <dgm:cxn modelId="{60FC81C8-CB27-4DE3-8CE0-E8E76B05C288}" type="presOf" srcId="{97C6F59E-6EC2-4386-A14E-25F206611042}" destId="{7E791E1E-B1C4-4E40-BAC7-9F7895037DE4}" srcOrd="0" destOrd="0" presId="urn:microsoft.com/office/officeart/2005/8/layout/process5"/>
    <dgm:cxn modelId="{73AC07DA-5ECE-4AF0-A4FC-71E0C2E607B0}" type="presOf" srcId="{51591A04-E584-4807-A60E-F0911DC896DC}" destId="{96509C28-D5C3-4819-B15F-9D553C810280}" srcOrd="0" destOrd="0" presId="urn:microsoft.com/office/officeart/2005/8/layout/process5"/>
    <dgm:cxn modelId="{7AFE93DB-4BA3-47C8-8D30-4EF0F717A0CA}" type="presOf" srcId="{F771EA74-22C9-4C10-BE30-9ED8B7B8F400}" destId="{423F05CA-95EA-488F-8295-0A4CDDEED7CA}" srcOrd="0" destOrd="0" presId="urn:microsoft.com/office/officeart/2005/8/layout/process5"/>
    <dgm:cxn modelId="{EFDB04DC-8E84-460A-953E-A7E508F862BB}" type="presOf" srcId="{97C6F59E-6EC2-4386-A14E-25F206611042}" destId="{1F5E42F1-4590-49A4-AAFB-F776B201C136}" srcOrd="1" destOrd="0" presId="urn:microsoft.com/office/officeart/2005/8/layout/process5"/>
    <dgm:cxn modelId="{C06C2CE5-80ED-4F3D-BDE3-9293BDEB4641}" type="presOf" srcId="{14AD28A1-230F-4CD9-964F-39F447DADB52}" destId="{0A3FE579-89E1-40CA-B86C-92E67875654B}" srcOrd="0" destOrd="0" presId="urn:microsoft.com/office/officeart/2005/8/layout/process5"/>
    <dgm:cxn modelId="{3130B8EE-B2DF-4CC4-BD15-F13BEA695012}" type="presOf" srcId="{B580B814-DAD7-4F74-B3E9-B400784CB0F1}" destId="{7CF5661C-8238-4AAF-894F-63170A284F94}" srcOrd="0" destOrd="0" presId="urn:microsoft.com/office/officeart/2005/8/layout/process5"/>
    <dgm:cxn modelId="{7ED611F4-9F38-4A8A-887C-7D1FF449F963}" srcId="{B7672B20-6455-4BCF-A26B-3CB95158CA66}" destId="{23BCB6F4-6E9A-4C53-A338-FF6B62B74D91}" srcOrd="8" destOrd="0" parTransId="{9B3A0406-9590-4299-9894-A94BCE43E3D8}" sibTransId="{F771EA74-22C9-4C10-BE30-9ED8B7B8F400}"/>
    <dgm:cxn modelId="{40918785-8D9A-45EC-A9DD-A3827CDE9A9E}" type="presParOf" srcId="{89746D75-4962-418B-B1F4-FC398FDEDFA6}" destId="{186617F3-2BF3-418C-948E-1E59BEC77E88}" srcOrd="0" destOrd="0" presId="urn:microsoft.com/office/officeart/2005/8/layout/process5"/>
    <dgm:cxn modelId="{D5A81CAC-6EE9-418F-BA5E-38B7A56BA217}" type="presParOf" srcId="{89746D75-4962-418B-B1F4-FC398FDEDFA6}" destId="{6C03E6DD-4A8C-48B1-B9F2-080AF523A088}" srcOrd="1" destOrd="0" presId="urn:microsoft.com/office/officeart/2005/8/layout/process5"/>
    <dgm:cxn modelId="{2098EC79-A7EC-43A7-89A4-A5EF6A8880E3}" type="presParOf" srcId="{6C03E6DD-4A8C-48B1-B9F2-080AF523A088}" destId="{E71372B7-5F62-4BFD-97E4-AD6714001C09}" srcOrd="0" destOrd="0" presId="urn:microsoft.com/office/officeart/2005/8/layout/process5"/>
    <dgm:cxn modelId="{1E10E770-7700-4795-8026-523CD56F75C0}" type="presParOf" srcId="{89746D75-4962-418B-B1F4-FC398FDEDFA6}" destId="{D6D51C0F-FF19-494A-8DB9-CF30A040439E}" srcOrd="2" destOrd="0" presId="urn:microsoft.com/office/officeart/2005/8/layout/process5"/>
    <dgm:cxn modelId="{D86CEDF7-A2FE-468C-AFF3-2D6EFBA0D897}" type="presParOf" srcId="{89746D75-4962-418B-B1F4-FC398FDEDFA6}" destId="{CD9ED71E-D03E-4B44-8AAA-AA89167DC25F}" srcOrd="3" destOrd="0" presId="urn:microsoft.com/office/officeart/2005/8/layout/process5"/>
    <dgm:cxn modelId="{4DB40DC8-705F-4024-8791-8A581EA6B19F}" type="presParOf" srcId="{CD9ED71E-D03E-4B44-8AAA-AA89167DC25F}" destId="{8938541F-A29F-4EB9-9555-6AC9B9FACE65}" srcOrd="0" destOrd="0" presId="urn:microsoft.com/office/officeart/2005/8/layout/process5"/>
    <dgm:cxn modelId="{6FD5452F-5B30-4A90-BF7B-E18677CC9263}" type="presParOf" srcId="{89746D75-4962-418B-B1F4-FC398FDEDFA6}" destId="{CDB6DA31-1A36-438C-98B2-FFF0E1BB1FA9}" srcOrd="4" destOrd="0" presId="urn:microsoft.com/office/officeart/2005/8/layout/process5"/>
    <dgm:cxn modelId="{A08F63F0-3AA0-4500-BCDC-3B7749AB5152}" type="presParOf" srcId="{89746D75-4962-418B-B1F4-FC398FDEDFA6}" destId="{3A7648A4-D2DA-47C8-9516-A57BB087F4D7}" srcOrd="5" destOrd="0" presId="urn:microsoft.com/office/officeart/2005/8/layout/process5"/>
    <dgm:cxn modelId="{4A5BA569-83D2-4E18-9514-DCB1B684401D}" type="presParOf" srcId="{3A7648A4-D2DA-47C8-9516-A57BB087F4D7}" destId="{FAC63E10-D4C2-4801-A59F-9C16662595AF}" srcOrd="0" destOrd="0" presId="urn:microsoft.com/office/officeart/2005/8/layout/process5"/>
    <dgm:cxn modelId="{7AB18A43-DA67-4BF9-8ECA-EB223D63C4F2}" type="presParOf" srcId="{89746D75-4962-418B-B1F4-FC398FDEDFA6}" destId="{7CF5661C-8238-4AAF-894F-63170A284F94}" srcOrd="6" destOrd="0" presId="urn:microsoft.com/office/officeart/2005/8/layout/process5"/>
    <dgm:cxn modelId="{84C46FCD-6BF8-4D74-B419-E80DC8CF51A8}" type="presParOf" srcId="{89746D75-4962-418B-B1F4-FC398FDEDFA6}" destId="{0A3FE579-89E1-40CA-B86C-92E67875654B}" srcOrd="7" destOrd="0" presId="urn:microsoft.com/office/officeart/2005/8/layout/process5"/>
    <dgm:cxn modelId="{D42E16F9-04EC-43C3-AAE3-290DAABF4811}" type="presParOf" srcId="{0A3FE579-89E1-40CA-B86C-92E67875654B}" destId="{482CFD9A-CA78-4A02-BD9D-F5F7E798F182}" srcOrd="0" destOrd="0" presId="urn:microsoft.com/office/officeart/2005/8/layout/process5"/>
    <dgm:cxn modelId="{64C9F714-A64E-4BFC-A64E-98F41273C99E}" type="presParOf" srcId="{89746D75-4962-418B-B1F4-FC398FDEDFA6}" destId="{735CD7D0-4A91-4CFA-8189-51C22C563027}" srcOrd="8" destOrd="0" presId="urn:microsoft.com/office/officeart/2005/8/layout/process5"/>
    <dgm:cxn modelId="{42DF0E29-1911-4BF0-878A-8B7F071739DD}" type="presParOf" srcId="{89746D75-4962-418B-B1F4-FC398FDEDFA6}" destId="{65D2C021-D1ED-4DAC-A8DD-9365B2D46BFB}" srcOrd="9" destOrd="0" presId="urn:microsoft.com/office/officeart/2005/8/layout/process5"/>
    <dgm:cxn modelId="{5B2F8434-97C5-4898-892C-51D74E778F6A}" type="presParOf" srcId="{65D2C021-D1ED-4DAC-A8DD-9365B2D46BFB}" destId="{FBEE3BA2-3DB7-4EC5-A26A-45E77262F2AF}" srcOrd="0" destOrd="0" presId="urn:microsoft.com/office/officeart/2005/8/layout/process5"/>
    <dgm:cxn modelId="{202A62E1-22FF-408A-A0E0-9C4419272B5D}" type="presParOf" srcId="{89746D75-4962-418B-B1F4-FC398FDEDFA6}" destId="{96509C28-D5C3-4819-B15F-9D553C810280}" srcOrd="10" destOrd="0" presId="urn:microsoft.com/office/officeart/2005/8/layout/process5"/>
    <dgm:cxn modelId="{1774D9C3-C1E4-402E-BD73-C20246B8E10E}" type="presParOf" srcId="{89746D75-4962-418B-B1F4-FC398FDEDFA6}" destId="{958FC20F-2709-43C5-B6FC-98BD70323131}" srcOrd="11" destOrd="0" presId="urn:microsoft.com/office/officeart/2005/8/layout/process5"/>
    <dgm:cxn modelId="{29E7AE29-18B9-491A-915C-049381F337DA}" type="presParOf" srcId="{958FC20F-2709-43C5-B6FC-98BD70323131}" destId="{5830569C-AFB8-4890-9D45-DBE213E83DB3}" srcOrd="0" destOrd="0" presId="urn:microsoft.com/office/officeart/2005/8/layout/process5"/>
    <dgm:cxn modelId="{78383F84-3848-4742-BDFD-E25FFED77A50}" type="presParOf" srcId="{89746D75-4962-418B-B1F4-FC398FDEDFA6}" destId="{58A6E58F-9D81-4658-B049-40C61A570209}" srcOrd="12" destOrd="0" presId="urn:microsoft.com/office/officeart/2005/8/layout/process5"/>
    <dgm:cxn modelId="{47AF19BE-FD19-492A-8F65-A4B25E32E061}" type="presParOf" srcId="{89746D75-4962-418B-B1F4-FC398FDEDFA6}" destId="{8D4A29A0-6A4A-41C1-B973-1A42075C7035}" srcOrd="13" destOrd="0" presId="urn:microsoft.com/office/officeart/2005/8/layout/process5"/>
    <dgm:cxn modelId="{52198890-44CC-4994-A17E-140F09797407}" type="presParOf" srcId="{8D4A29A0-6A4A-41C1-B973-1A42075C7035}" destId="{D58C946A-CC49-4240-8DFC-BD844778B91B}" srcOrd="0" destOrd="0" presId="urn:microsoft.com/office/officeart/2005/8/layout/process5"/>
    <dgm:cxn modelId="{2BDCAFD2-0575-42D6-B9DE-0DA15B03D111}" type="presParOf" srcId="{89746D75-4962-418B-B1F4-FC398FDEDFA6}" destId="{457EE916-4DC0-4499-B198-02E612ABFA7A}" srcOrd="14" destOrd="0" presId="urn:microsoft.com/office/officeart/2005/8/layout/process5"/>
    <dgm:cxn modelId="{3FDD8E11-403E-4F47-8ACA-F256AD5CE10C}" type="presParOf" srcId="{89746D75-4962-418B-B1F4-FC398FDEDFA6}" destId="{30638628-E8EE-4FC5-9844-ADA3DD207766}" srcOrd="15" destOrd="0" presId="urn:microsoft.com/office/officeart/2005/8/layout/process5"/>
    <dgm:cxn modelId="{BFB973DA-596F-4B49-9A89-9982DF8FF83C}" type="presParOf" srcId="{30638628-E8EE-4FC5-9844-ADA3DD207766}" destId="{69848186-21EB-4CA3-95B8-0CA941A47C33}" srcOrd="0" destOrd="0" presId="urn:microsoft.com/office/officeart/2005/8/layout/process5"/>
    <dgm:cxn modelId="{FE746362-FB73-4AB6-A969-0FEC51C0E74E}" type="presParOf" srcId="{89746D75-4962-418B-B1F4-FC398FDEDFA6}" destId="{0D8E43FD-A751-491B-880D-26DE445231DF}" srcOrd="16" destOrd="0" presId="urn:microsoft.com/office/officeart/2005/8/layout/process5"/>
    <dgm:cxn modelId="{612C1CB8-EFF9-4112-B5A3-5CA42EA49B35}" type="presParOf" srcId="{89746D75-4962-418B-B1F4-FC398FDEDFA6}" destId="{423F05CA-95EA-488F-8295-0A4CDDEED7CA}" srcOrd="17" destOrd="0" presId="urn:microsoft.com/office/officeart/2005/8/layout/process5"/>
    <dgm:cxn modelId="{91BD5302-E832-49FC-8B9F-331BE7A17C3F}" type="presParOf" srcId="{423F05CA-95EA-488F-8295-0A4CDDEED7CA}" destId="{8F2900EF-F7C7-4C0B-8E80-B2DE41291084}" srcOrd="0" destOrd="0" presId="urn:microsoft.com/office/officeart/2005/8/layout/process5"/>
    <dgm:cxn modelId="{9C157405-AA22-486F-816D-479884DE02C7}" type="presParOf" srcId="{89746D75-4962-418B-B1F4-FC398FDEDFA6}" destId="{6628EC58-3622-4E9B-A803-582B78275DB5}" srcOrd="18" destOrd="0" presId="urn:microsoft.com/office/officeart/2005/8/layout/process5"/>
    <dgm:cxn modelId="{82BFA5C1-F843-4CF1-B786-ECA8184A72FD}" type="presParOf" srcId="{89746D75-4962-418B-B1F4-FC398FDEDFA6}" destId="{7E791E1E-B1C4-4E40-BAC7-9F7895037DE4}" srcOrd="19" destOrd="0" presId="urn:microsoft.com/office/officeart/2005/8/layout/process5"/>
    <dgm:cxn modelId="{5199E327-A9FC-4DD3-B08D-FFA555089107}" type="presParOf" srcId="{7E791E1E-B1C4-4E40-BAC7-9F7895037DE4}" destId="{1F5E42F1-4590-49A4-AAFB-F776B201C136}" srcOrd="0" destOrd="0" presId="urn:microsoft.com/office/officeart/2005/8/layout/process5"/>
    <dgm:cxn modelId="{E9B55130-9A91-4860-9335-C224251C9CD3}" type="presParOf" srcId="{89746D75-4962-418B-B1F4-FC398FDEDFA6}" destId="{F847B231-8804-47CA-99B4-0B563158FF91}" srcOrd="20" destOrd="0" presId="urn:microsoft.com/office/officeart/2005/8/layout/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8FD38AB-8172-4570-8CF4-07037AD57F88}" type="doc">
      <dgm:prSet loTypeId="urn:microsoft.com/office/officeart/2005/8/layout/chevron1" loCatId="process" qsTypeId="urn:microsoft.com/office/officeart/2005/8/quickstyle/simple1" qsCatId="simple" csTypeId="urn:microsoft.com/office/officeart/2005/8/colors/accent1_2" csCatId="accent1" phldr="1"/>
      <dgm:spPr/>
    </dgm:pt>
    <dgm:pt modelId="{E40DE858-9B58-47BF-9C97-939E13B5FEC4}">
      <dgm:prSet phldrT="[Text]"/>
      <dgm:spPr/>
      <dgm:t>
        <a:bodyPr/>
        <a:lstStyle/>
        <a:p>
          <a:pPr algn="ctr"/>
          <a:r>
            <a:rPr lang="cs-CZ"/>
            <a:t>Výzva</a:t>
          </a:r>
        </a:p>
      </dgm:t>
    </dgm:pt>
    <dgm:pt modelId="{6107E331-69D5-4691-A23E-6C21C4931F5F}" type="parTrans" cxnId="{37014BE7-C473-4668-9E41-C2AF6666AA38}">
      <dgm:prSet/>
      <dgm:spPr/>
      <dgm:t>
        <a:bodyPr/>
        <a:lstStyle/>
        <a:p>
          <a:pPr algn="ctr"/>
          <a:endParaRPr lang="cs-CZ"/>
        </a:p>
      </dgm:t>
    </dgm:pt>
    <dgm:pt modelId="{4898F5BA-162D-4E51-A774-05AF38B0704F}" type="sibTrans" cxnId="{37014BE7-C473-4668-9E41-C2AF6666AA38}">
      <dgm:prSet/>
      <dgm:spPr/>
      <dgm:t>
        <a:bodyPr/>
        <a:lstStyle/>
        <a:p>
          <a:pPr algn="ctr"/>
          <a:endParaRPr lang="cs-CZ"/>
        </a:p>
      </dgm:t>
    </dgm:pt>
    <dgm:pt modelId="{A7EC7A18-87F1-49A5-818E-06652CBC949D}">
      <dgm:prSet phldrT="[Text]"/>
      <dgm:spPr/>
      <dgm:t>
        <a:bodyPr/>
        <a:lstStyle/>
        <a:p>
          <a:pPr algn="ctr"/>
          <a:r>
            <a:rPr lang="cs-CZ"/>
            <a:t>projektový záměr</a:t>
          </a:r>
        </a:p>
      </dgm:t>
    </dgm:pt>
    <dgm:pt modelId="{C1E71BD5-D89E-4019-B938-79F42AF9F8EB}" type="parTrans" cxnId="{CF22321F-09ED-4D42-BCA2-4738FC1F5E9F}">
      <dgm:prSet/>
      <dgm:spPr/>
      <dgm:t>
        <a:bodyPr/>
        <a:lstStyle/>
        <a:p>
          <a:pPr algn="ctr"/>
          <a:endParaRPr lang="cs-CZ"/>
        </a:p>
      </dgm:t>
    </dgm:pt>
    <dgm:pt modelId="{91553A60-A367-4FB8-8AF7-FD992072EA0B}" type="sibTrans" cxnId="{CF22321F-09ED-4D42-BCA2-4738FC1F5E9F}">
      <dgm:prSet/>
      <dgm:spPr/>
      <dgm:t>
        <a:bodyPr/>
        <a:lstStyle/>
        <a:p>
          <a:pPr algn="ctr"/>
          <a:endParaRPr lang="cs-CZ"/>
        </a:p>
      </dgm:t>
    </dgm:pt>
    <dgm:pt modelId="{F22EDABE-FEBE-417B-8A6D-04D4F479B8A0}">
      <dgm:prSet phldrT="[Text]"/>
      <dgm:spPr/>
      <dgm:t>
        <a:bodyPr/>
        <a:lstStyle/>
        <a:p>
          <a:pPr algn="ctr"/>
          <a:r>
            <a:rPr lang="cs-CZ"/>
            <a:t>Žádost</a:t>
          </a:r>
        </a:p>
      </dgm:t>
    </dgm:pt>
    <dgm:pt modelId="{41EA0DC5-B8FC-40DD-BB60-24F0E3341988}" type="parTrans" cxnId="{D918B9F3-3297-4D18-AE11-8039EE34CF15}">
      <dgm:prSet/>
      <dgm:spPr/>
      <dgm:t>
        <a:bodyPr/>
        <a:lstStyle/>
        <a:p>
          <a:pPr algn="ctr"/>
          <a:endParaRPr lang="cs-CZ"/>
        </a:p>
      </dgm:t>
    </dgm:pt>
    <dgm:pt modelId="{399ACC22-6B2E-4C8D-A228-634FF899C69A}" type="sibTrans" cxnId="{D918B9F3-3297-4D18-AE11-8039EE34CF15}">
      <dgm:prSet/>
      <dgm:spPr/>
      <dgm:t>
        <a:bodyPr/>
        <a:lstStyle/>
        <a:p>
          <a:pPr algn="ctr"/>
          <a:endParaRPr lang="cs-CZ"/>
        </a:p>
      </dgm:t>
    </dgm:pt>
    <dgm:pt modelId="{D9D34849-EE72-4551-8E84-934E338DA92E}" type="pres">
      <dgm:prSet presAssocID="{E8FD38AB-8172-4570-8CF4-07037AD57F88}" presName="Name0" presStyleCnt="0">
        <dgm:presLayoutVars>
          <dgm:dir/>
          <dgm:animLvl val="lvl"/>
          <dgm:resizeHandles val="exact"/>
        </dgm:presLayoutVars>
      </dgm:prSet>
      <dgm:spPr/>
    </dgm:pt>
    <dgm:pt modelId="{68768F2E-F534-4594-A881-BBB1BFFB304C}" type="pres">
      <dgm:prSet presAssocID="{E40DE858-9B58-47BF-9C97-939E13B5FEC4}" presName="parTxOnly" presStyleLbl="node1" presStyleIdx="0" presStyleCnt="3">
        <dgm:presLayoutVars>
          <dgm:chMax val="0"/>
          <dgm:chPref val="0"/>
          <dgm:bulletEnabled val="1"/>
        </dgm:presLayoutVars>
      </dgm:prSet>
      <dgm:spPr/>
    </dgm:pt>
    <dgm:pt modelId="{43B61FED-9BAB-4540-A75B-0B870159BC3D}" type="pres">
      <dgm:prSet presAssocID="{4898F5BA-162D-4E51-A774-05AF38B0704F}" presName="parTxOnlySpace" presStyleCnt="0"/>
      <dgm:spPr/>
    </dgm:pt>
    <dgm:pt modelId="{5CBB1CB5-DA2E-4D4E-833D-6AC54629B21A}" type="pres">
      <dgm:prSet presAssocID="{A7EC7A18-87F1-49A5-818E-06652CBC949D}" presName="parTxOnly" presStyleLbl="node1" presStyleIdx="1" presStyleCnt="3">
        <dgm:presLayoutVars>
          <dgm:chMax val="0"/>
          <dgm:chPref val="0"/>
          <dgm:bulletEnabled val="1"/>
        </dgm:presLayoutVars>
      </dgm:prSet>
      <dgm:spPr/>
    </dgm:pt>
    <dgm:pt modelId="{6A0551E2-07C5-4D0E-96D1-A015A84360F1}" type="pres">
      <dgm:prSet presAssocID="{91553A60-A367-4FB8-8AF7-FD992072EA0B}" presName="parTxOnlySpace" presStyleCnt="0"/>
      <dgm:spPr/>
    </dgm:pt>
    <dgm:pt modelId="{E1B35890-A978-489E-939C-7BA0EDE8873C}" type="pres">
      <dgm:prSet presAssocID="{F22EDABE-FEBE-417B-8A6D-04D4F479B8A0}" presName="parTxOnly" presStyleLbl="node1" presStyleIdx="2" presStyleCnt="3">
        <dgm:presLayoutVars>
          <dgm:chMax val="0"/>
          <dgm:chPref val="0"/>
          <dgm:bulletEnabled val="1"/>
        </dgm:presLayoutVars>
      </dgm:prSet>
      <dgm:spPr/>
    </dgm:pt>
  </dgm:ptLst>
  <dgm:cxnLst>
    <dgm:cxn modelId="{BBEF2B0D-8E89-4ACA-BC56-F9E586BDC81E}" type="presOf" srcId="{E8FD38AB-8172-4570-8CF4-07037AD57F88}" destId="{D9D34849-EE72-4551-8E84-934E338DA92E}" srcOrd="0" destOrd="0" presId="urn:microsoft.com/office/officeart/2005/8/layout/chevron1"/>
    <dgm:cxn modelId="{CF22321F-09ED-4D42-BCA2-4738FC1F5E9F}" srcId="{E8FD38AB-8172-4570-8CF4-07037AD57F88}" destId="{A7EC7A18-87F1-49A5-818E-06652CBC949D}" srcOrd="1" destOrd="0" parTransId="{C1E71BD5-D89E-4019-B938-79F42AF9F8EB}" sibTransId="{91553A60-A367-4FB8-8AF7-FD992072EA0B}"/>
    <dgm:cxn modelId="{007D4CA2-EADA-45E3-9F3C-E46186735CA1}" type="presOf" srcId="{E40DE858-9B58-47BF-9C97-939E13B5FEC4}" destId="{68768F2E-F534-4594-A881-BBB1BFFB304C}" srcOrd="0" destOrd="0" presId="urn:microsoft.com/office/officeart/2005/8/layout/chevron1"/>
    <dgm:cxn modelId="{96B87FB2-7F7B-4574-AA1F-1DE4EEA87B54}" type="presOf" srcId="{A7EC7A18-87F1-49A5-818E-06652CBC949D}" destId="{5CBB1CB5-DA2E-4D4E-833D-6AC54629B21A}" srcOrd="0" destOrd="0" presId="urn:microsoft.com/office/officeart/2005/8/layout/chevron1"/>
    <dgm:cxn modelId="{CC90BECE-A15E-4C11-A2B3-9A08A15BA719}" type="presOf" srcId="{F22EDABE-FEBE-417B-8A6D-04D4F479B8A0}" destId="{E1B35890-A978-489E-939C-7BA0EDE8873C}" srcOrd="0" destOrd="0" presId="urn:microsoft.com/office/officeart/2005/8/layout/chevron1"/>
    <dgm:cxn modelId="{37014BE7-C473-4668-9E41-C2AF6666AA38}" srcId="{E8FD38AB-8172-4570-8CF4-07037AD57F88}" destId="{E40DE858-9B58-47BF-9C97-939E13B5FEC4}" srcOrd="0" destOrd="0" parTransId="{6107E331-69D5-4691-A23E-6C21C4931F5F}" sibTransId="{4898F5BA-162D-4E51-A774-05AF38B0704F}"/>
    <dgm:cxn modelId="{D918B9F3-3297-4D18-AE11-8039EE34CF15}" srcId="{E8FD38AB-8172-4570-8CF4-07037AD57F88}" destId="{F22EDABE-FEBE-417B-8A6D-04D4F479B8A0}" srcOrd="2" destOrd="0" parTransId="{41EA0DC5-B8FC-40DD-BB60-24F0E3341988}" sibTransId="{399ACC22-6B2E-4C8D-A228-634FF899C69A}"/>
    <dgm:cxn modelId="{4BA9DD6E-9F53-4FB9-BFC9-001F0F89A7C1}" type="presParOf" srcId="{D9D34849-EE72-4551-8E84-934E338DA92E}" destId="{68768F2E-F534-4594-A881-BBB1BFFB304C}" srcOrd="0" destOrd="0" presId="urn:microsoft.com/office/officeart/2005/8/layout/chevron1"/>
    <dgm:cxn modelId="{FE485ADD-06B6-4231-A9A8-6B3C326A7269}" type="presParOf" srcId="{D9D34849-EE72-4551-8E84-934E338DA92E}" destId="{43B61FED-9BAB-4540-A75B-0B870159BC3D}" srcOrd="1" destOrd="0" presId="urn:microsoft.com/office/officeart/2005/8/layout/chevron1"/>
    <dgm:cxn modelId="{DCB753B1-6BEF-4FF5-B820-69D3613D7B5D}" type="presParOf" srcId="{D9D34849-EE72-4551-8E84-934E338DA92E}" destId="{5CBB1CB5-DA2E-4D4E-833D-6AC54629B21A}" srcOrd="2" destOrd="0" presId="urn:microsoft.com/office/officeart/2005/8/layout/chevron1"/>
    <dgm:cxn modelId="{8CEFD0AC-0BBA-4F63-B128-E121A3DF47BA}" type="presParOf" srcId="{D9D34849-EE72-4551-8E84-934E338DA92E}" destId="{6A0551E2-07C5-4D0E-96D1-A015A84360F1}" srcOrd="3" destOrd="0" presId="urn:microsoft.com/office/officeart/2005/8/layout/chevron1"/>
    <dgm:cxn modelId="{8B829D07-2AF4-4460-9BDA-B778C94AC366}" type="presParOf" srcId="{D9D34849-EE72-4551-8E84-934E338DA92E}" destId="{E1B35890-A978-489E-939C-7BA0EDE8873C}" srcOrd="4" destOrd="0" presId="urn:microsoft.com/office/officeart/2005/8/layout/chevro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8FD38AB-8172-4570-8CF4-07037AD57F88}" type="doc">
      <dgm:prSet loTypeId="urn:microsoft.com/office/officeart/2005/8/layout/chevron1" loCatId="process" qsTypeId="urn:microsoft.com/office/officeart/2005/8/quickstyle/simple1" qsCatId="simple" csTypeId="urn:microsoft.com/office/officeart/2005/8/colors/accent1_2" csCatId="accent1" phldr="1"/>
      <dgm:spPr/>
    </dgm:pt>
    <dgm:pt modelId="{E40DE858-9B58-47BF-9C97-939E13B5FEC4}">
      <dgm:prSet phldrT="[Text]"/>
      <dgm:spPr/>
      <dgm:t>
        <a:bodyPr/>
        <a:lstStyle/>
        <a:p>
          <a:pPr algn="ctr"/>
          <a:r>
            <a:rPr lang="cs-CZ" u="none" baseline="0"/>
            <a:t>Na</a:t>
          </a:r>
          <a:r>
            <a:rPr lang="cs-CZ" u="none" baseline="0">
              <a:latin typeface="+mn-lt"/>
            </a:rPr>
            <a:t>b</a:t>
          </a:r>
          <a:r>
            <a:rPr lang="cs-CZ" u="none" baseline="0">
              <a:latin typeface="+mn-lt"/>
              <a:cs typeface="Arial" panose="020B0604020202020204" pitchFamily="34" charset="0"/>
            </a:rPr>
            <a:t>ó</a:t>
          </a:r>
          <a:r>
            <a:rPr lang="cs-CZ" u="none" baseline="0"/>
            <a:t>r projektów</a:t>
          </a:r>
        </a:p>
      </dgm:t>
    </dgm:pt>
    <dgm:pt modelId="{6107E331-69D5-4691-A23E-6C21C4931F5F}" type="parTrans" cxnId="{37014BE7-C473-4668-9E41-C2AF6666AA38}">
      <dgm:prSet/>
      <dgm:spPr/>
      <dgm:t>
        <a:bodyPr/>
        <a:lstStyle/>
        <a:p>
          <a:pPr algn="ctr"/>
          <a:endParaRPr lang="cs-CZ"/>
        </a:p>
      </dgm:t>
    </dgm:pt>
    <dgm:pt modelId="{4898F5BA-162D-4E51-A774-05AF38B0704F}" type="sibTrans" cxnId="{37014BE7-C473-4668-9E41-C2AF6666AA38}">
      <dgm:prSet/>
      <dgm:spPr/>
      <dgm:t>
        <a:bodyPr/>
        <a:lstStyle/>
        <a:p>
          <a:pPr algn="ctr"/>
          <a:endParaRPr lang="cs-CZ"/>
        </a:p>
      </dgm:t>
    </dgm:pt>
    <dgm:pt modelId="{A7EC7A18-87F1-49A5-818E-06652CBC949D}">
      <dgm:prSet phldrT="[Text]"/>
      <dgm:spPr/>
      <dgm:t>
        <a:bodyPr/>
        <a:lstStyle/>
        <a:p>
          <a:pPr algn="ctr"/>
          <a:r>
            <a:rPr lang="cs-CZ" u="none" baseline="0"/>
            <a:t>Propozycja projektowa </a:t>
          </a:r>
        </a:p>
      </dgm:t>
    </dgm:pt>
    <dgm:pt modelId="{C1E71BD5-D89E-4019-B938-79F42AF9F8EB}" type="parTrans" cxnId="{CF22321F-09ED-4D42-BCA2-4738FC1F5E9F}">
      <dgm:prSet/>
      <dgm:spPr/>
      <dgm:t>
        <a:bodyPr/>
        <a:lstStyle/>
        <a:p>
          <a:pPr algn="ctr"/>
          <a:endParaRPr lang="cs-CZ"/>
        </a:p>
      </dgm:t>
    </dgm:pt>
    <dgm:pt modelId="{91553A60-A367-4FB8-8AF7-FD992072EA0B}" type="sibTrans" cxnId="{CF22321F-09ED-4D42-BCA2-4738FC1F5E9F}">
      <dgm:prSet/>
      <dgm:spPr/>
      <dgm:t>
        <a:bodyPr/>
        <a:lstStyle/>
        <a:p>
          <a:pPr algn="ctr"/>
          <a:endParaRPr lang="cs-CZ"/>
        </a:p>
      </dgm:t>
    </dgm:pt>
    <dgm:pt modelId="{F22EDABE-FEBE-417B-8A6D-04D4F479B8A0}">
      <dgm:prSet phldrT="[Text]"/>
      <dgm:spPr/>
      <dgm:t>
        <a:bodyPr/>
        <a:lstStyle/>
        <a:p>
          <a:pPr algn="ctr"/>
          <a:r>
            <a:rPr lang="cs-CZ" i="0" u="none" baseline="0"/>
            <a:t>Wniosek</a:t>
          </a:r>
        </a:p>
      </dgm:t>
    </dgm:pt>
    <dgm:pt modelId="{41EA0DC5-B8FC-40DD-BB60-24F0E3341988}" type="parTrans" cxnId="{D918B9F3-3297-4D18-AE11-8039EE34CF15}">
      <dgm:prSet/>
      <dgm:spPr/>
      <dgm:t>
        <a:bodyPr/>
        <a:lstStyle/>
        <a:p>
          <a:pPr algn="ctr"/>
          <a:endParaRPr lang="cs-CZ"/>
        </a:p>
      </dgm:t>
    </dgm:pt>
    <dgm:pt modelId="{399ACC22-6B2E-4C8D-A228-634FF899C69A}" type="sibTrans" cxnId="{D918B9F3-3297-4D18-AE11-8039EE34CF15}">
      <dgm:prSet/>
      <dgm:spPr/>
      <dgm:t>
        <a:bodyPr/>
        <a:lstStyle/>
        <a:p>
          <a:pPr algn="ctr"/>
          <a:endParaRPr lang="cs-CZ"/>
        </a:p>
      </dgm:t>
    </dgm:pt>
    <dgm:pt modelId="{D9D34849-EE72-4551-8E84-934E338DA92E}" type="pres">
      <dgm:prSet presAssocID="{E8FD38AB-8172-4570-8CF4-07037AD57F88}" presName="Name0" presStyleCnt="0">
        <dgm:presLayoutVars>
          <dgm:dir/>
          <dgm:animLvl val="lvl"/>
          <dgm:resizeHandles val="exact"/>
        </dgm:presLayoutVars>
      </dgm:prSet>
      <dgm:spPr/>
    </dgm:pt>
    <dgm:pt modelId="{68768F2E-F534-4594-A881-BBB1BFFB304C}" type="pres">
      <dgm:prSet presAssocID="{E40DE858-9B58-47BF-9C97-939E13B5FEC4}" presName="parTxOnly" presStyleLbl="node1" presStyleIdx="0" presStyleCnt="3">
        <dgm:presLayoutVars>
          <dgm:chMax val="0"/>
          <dgm:chPref val="0"/>
          <dgm:bulletEnabled val="1"/>
        </dgm:presLayoutVars>
      </dgm:prSet>
      <dgm:spPr/>
    </dgm:pt>
    <dgm:pt modelId="{43B61FED-9BAB-4540-A75B-0B870159BC3D}" type="pres">
      <dgm:prSet presAssocID="{4898F5BA-162D-4E51-A774-05AF38B0704F}" presName="parTxOnlySpace" presStyleCnt="0"/>
      <dgm:spPr/>
    </dgm:pt>
    <dgm:pt modelId="{5CBB1CB5-DA2E-4D4E-833D-6AC54629B21A}" type="pres">
      <dgm:prSet presAssocID="{A7EC7A18-87F1-49A5-818E-06652CBC949D}" presName="parTxOnly" presStyleLbl="node1" presStyleIdx="1" presStyleCnt="3">
        <dgm:presLayoutVars>
          <dgm:chMax val="0"/>
          <dgm:chPref val="0"/>
          <dgm:bulletEnabled val="1"/>
        </dgm:presLayoutVars>
      </dgm:prSet>
      <dgm:spPr/>
    </dgm:pt>
    <dgm:pt modelId="{6A0551E2-07C5-4D0E-96D1-A015A84360F1}" type="pres">
      <dgm:prSet presAssocID="{91553A60-A367-4FB8-8AF7-FD992072EA0B}" presName="parTxOnlySpace" presStyleCnt="0"/>
      <dgm:spPr/>
    </dgm:pt>
    <dgm:pt modelId="{E1B35890-A978-489E-939C-7BA0EDE8873C}" type="pres">
      <dgm:prSet presAssocID="{F22EDABE-FEBE-417B-8A6D-04D4F479B8A0}" presName="parTxOnly" presStyleLbl="node1" presStyleIdx="2" presStyleCnt="3" custLinFactNeighborX="822">
        <dgm:presLayoutVars>
          <dgm:chMax val="0"/>
          <dgm:chPref val="0"/>
          <dgm:bulletEnabled val="1"/>
        </dgm:presLayoutVars>
      </dgm:prSet>
      <dgm:spPr/>
    </dgm:pt>
  </dgm:ptLst>
  <dgm:cxnLst>
    <dgm:cxn modelId="{CF22321F-09ED-4D42-BCA2-4738FC1F5E9F}" srcId="{E8FD38AB-8172-4570-8CF4-07037AD57F88}" destId="{A7EC7A18-87F1-49A5-818E-06652CBC949D}" srcOrd="1" destOrd="0" parTransId="{C1E71BD5-D89E-4019-B938-79F42AF9F8EB}" sibTransId="{91553A60-A367-4FB8-8AF7-FD992072EA0B}"/>
    <dgm:cxn modelId="{F8505C72-BA5F-4D5A-A8F3-8E6580D6ADDF}" type="presOf" srcId="{F22EDABE-FEBE-417B-8A6D-04D4F479B8A0}" destId="{E1B35890-A978-489E-939C-7BA0EDE8873C}" srcOrd="0" destOrd="0" presId="urn:microsoft.com/office/officeart/2005/8/layout/chevron1"/>
    <dgm:cxn modelId="{E2F78786-B95A-49A3-AF36-7782B1718BAE}" type="presOf" srcId="{E8FD38AB-8172-4570-8CF4-07037AD57F88}" destId="{D9D34849-EE72-4551-8E84-934E338DA92E}" srcOrd="0" destOrd="0" presId="urn:microsoft.com/office/officeart/2005/8/layout/chevron1"/>
    <dgm:cxn modelId="{CA52058C-9784-4C67-BD14-F94C72948673}" type="presOf" srcId="{E40DE858-9B58-47BF-9C97-939E13B5FEC4}" destId="{68768F2E-F534-4594-A881-BBB1BFFB304C}" srcOrd="0" destOrd="0" presId="urn:microsoft.com/office/officeart/2005/8/layout/chevron1"/>
    <dgm:cxn modelId="{37014BE7-C473-4668-9E41-C2AF6666AA38}" srcId="{E8FD38AB-8172-4570-8CF4-07037AD57F88}" destId="{E40DE858-9B58-47BF-9C97-939E13B5FEC4}" srcOrd="0" destOrd="0" parTransId="{6107E331-69D5-4691-A23E-6C21C4931F5F}" sibTransId="{4898F5BA-162D-4E51-A774-05AF38B0704F}"/>
    <dgm:cxn modelId="{D918B9F3-3297-4D18-AE11-8039EE34CF15}" srcId="{E8FD38AB-8172-4570-8CF4-07037AD57F88}" destId="{F22EDABE-FEBE-417B-8A6D-04D4F479B8A0}" srcOrd="2" destOrd="0" parTransId="{41EA0DC5-B8FC-40DD-BB60-24F0E3341988}" sibTransId="{399ACC22-6B2E-4C8D-A228-634FF899C69A}"/>
    <dgm:cxn modelId="{24295DFD-13E5-4BD0-AAF2-A751F0A5D961}" type="presOf" srcId="{A7EC7A18-87F1-49A5-818E-06652CBC949D}" destId="{5CBB1CB5-DA2E-4D4E-833D-6AC54629B21A}" srcOrd="0" destOrd="0" presId="urn:microsoft.com/office/officeart/2005/8/layout/chevron1"/>
    <dgm:cxn modelId="{A147D918-37F4-4DBF-907B-CF2B8977CFA5}" type="presParOf" srcId="{D9D34849-EE72-4551-8E84-934E338DA92E}" destId="{68768F2E-F534-4594-A881-BBB1BFFB304C}" srcOrd="0" destOrd="0" presId="urn:microsoft.com/office/officeart/2005/8/layout/chevron1"/>
    <dgm:cxn modelId="{D2777FFF-7704-4687-B8DF-3098732BBBC5}" type="presParOf" srcId="{D9D34849-EE72-4551-8E84-934E338DA92E}" destId="{43B61FED-9BAB-4540-A75B-0B870159BC3D}" srcOrd="1" destOrd="0" presId="urn:microsoft.com/office/officeart/2005/8/layout/chevron1"/>
    <dgm:cxn modelId="{59E8193C-9316-4F92-805A-3C0BDFCC60A2}" type="presParOf" srcId="{D9D34849-EE72-4551-8E84-934E338DA92E}" destId="{5CBB1CB5-DA2E-4D4E-833D-6AC54629B21A}" srcOrd="2" destOrd="0" presId="urn:microsoft.com/office/officeart/2005/8/layout/chevron1"/>
    <dgm:cxn modelId="{F2F45886-1181-4AB9-B058-00CD6D9433E5}" type="presParOf" srcId="{D9D34849-EE72-4551-8E84-934E338DA92E}" destId="{6A0551E2-07C5-4D0E-96D1-A015A84360F1}" srcOrd="3" destOrd="0" presId="urn:microsoft.com/office/officeart/2005/8/layout/chevron1"/>
    <dgm:cxn modelId="{C56D911E-3DCE-44CD-B53A-3410001D0602}" type="presParOf" srcId="{D9D34849-EE72-4551-8E84-934E338DA92E}" destId="{E1B35890-A978-489E-939C-7BA0EDE8873C}" srcOrd="4" destOrd="0" presId="urn:microsoft.com/office/officeart/2005/8/layout/chevro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věcné hodnocení</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2">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2" custLinFactNeighborX="30648" custLinFactNeighborY="-59763">
        <dgm:presLayoutVars>
          <dgm:chMax val="0"/>
          <dgm:chPref val="0"/>
          <dgm:bulletEnabled val="1"/>
        </dgm:presLayoutVars>
      </dgm:prSet>
      <dgm:spPr/>
    </dgm:pt>
  </dgm:ptLst>
  <dgm:cxnLst>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2">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2" custLinFactNeighborX="30648" custLinFactNeighborY="-59763">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dgm:spPr/>
      <dgm:t>
        <a:bodyPr/>
        <a:lstStyle/>
        <a:p>
          <a:r>
            <a:rPr lang="cs-CZ"/>
            <a:t>Výzva</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dgm:spPr/>
      <dgm:t>
        <a:bodyPr/>
        <a:lstStyle/>
        <a:p>
          <a:r>
            <a:rPr lang="cs-CZ"/>
            <a:t>Předložení projektového záměru</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31E2B114-BA77-490D-A451-2C5E78D5856A}">
      <dgm:prSet phldrT="[Text]"/>
      <dgm:spPr/>
      <dgm:t>
        <a:bodyPr/>
        <a:lstStyle/>
        <a:p>
          <a:r>
            <a:rPr lang="cs-CZ"/>
            <a:t>Předložení úplné projektové</a:t>
          </a:r>
        </a:p>
      </dgm:t>
    </dgm:pt>
    <dgm:pt modelId="{84E8B23C-598B-47BE-8BBA-41AA9CA5B14C}" type="parTrans" cxnId="{5638F518-9D9C-40E4-9648-A7C97E14ED84}">
      <dgm:prSet/>
      <dgm:spPr/>
      <dgm:t>
        <a:bodyPr/>
        <a:lstStyle/>
        <a:p>
          <a:endParaRPr lang="cs-CZ"/>
        </a:p>
      </dgm:t>
    </dgm:pt>
    <dgm:pt modelId="{80B07753-AA87-45CD-B7E6-F7417123C615}" type="sibTrans" cxnId="{5638F518-9D9C-40E4-9648-A7C97E14ED84}">
      <dgm:prSet/>
      <dgm:spPr/>
      <dgm:t>
        <a:bodyPr/>
        <a:lstStyle/>
        <a:p>
          <a:endParaRPr lang="cs-CZ"/>
        </a:p>
      </dgm:t>
    </dgm:pt>
    <dgm:pt modelId="{751E4B1F-69A1-46AE-BABC-34DF5BB978D8}">
      <dgm:prSet/>
      <dgm:spPr/>
      <dgm:t>
        <a:bodyPr/>
        <a:lstStyle/>
        <a:p>
          <a:r>
            <a:rPr lang="cs-CZ"/>
            <a:t>Stanovisko JS k projektovému záměru</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4">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4">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B9D69136-CFB5-4EB9-977B-1D695D9BE112}" type="pres">
      <dgm:prSet presAssocID="{751E4B1F-69A1-46AE-BABC-34DF5BB978D8}" presName="parTxOnly" presStyleLbl="node1" presStyleIdx="2" presStyleCnt="4">
        <dgm:presLayoutVars>
          <dgm:chMax val="0"/>
          <dgm:chPref val="0"/>
          <dgm:bulletEnabled val="1"/>
        </dgm:presLayoutVars>
      </dgm:prSet>
      <dgm:spPr/>
    </dgm:pt>
    <dgm:pt modelId="{78C627BF-3BC9-4AB8-8FCF-444533A9A5AD}" type="pres">
      <dgm:prSet presAssocID="{69F67401-6335-4003-98BE-2E99D88495D3}" presName="parTxOnlySpace" presStyleCnt="0"/>
      <dgm:spPr/>
    </dgm:pt>
    <dgm:pt modelId="{BFEE7DDD-7B0B-4D16-A50F-0CF3C154FEF6}" type="pres">
      <dgm:prSet presAssocID="{31E2B114-BA77-490D-A451-2C5E78D5856A}" presName="parTxOnly" presStyleLbl="node1" presStyleIdx="3" presStyleCnt="4">
        <dgm:presLayoutVars>
          <dgm:chMax val="0"/>
          <dgm:chPref val="0"/>
          <dgm:bulletEnabled val="1"/>
        </dgm:presLayoutVars>
      </dgm:prSet>
      <dgm:spPr/>
    </dgm:pt>
  </dgm:ptLst>
  <dgm:cxnLst>
    <dgm:cxn modelId="{5638F518-9D9C-40E4-9648-A7C97E14ED84}" srcId="{30C833BA-1E7C-44EE-A767-FA4A7B65A000}" destId="{31E2B114-BA77-490D-A451-2C5E78D5856A}" srcOrd="3" destOrd="0" parTransId="{84E8B23C-598B-47BE-8BBA-41AA9CA5B14C}" sibTransId="{80B07753-AA87-45CD-B7E6-F7417123C615}"/>
    <dgm:cxn modelId="{5A7D0E1B-F1A4-400F-9463-6AFCEE54ABFE}" type="presOf" srcId="{31E2B114-BA77-490D-A451-2C5E78D5856A}" destId="{BFEE7DDD-7B0B-4D16-A50F-0CF3C154FEF6}"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F716D23B-6D8C-471A-9D79-1BD759E42A05}" type="presOf" srcId="{B5973508-C311-40A5-8AC9-DB01A3A72693}" destId="{00A1AB5C-A0D1-4CC1-9C9E-FCECF2BDC5DA}" srcOrd="0" destOrd="0" presId="urn:microsoft.com/office/officeart/2005/8/layout/chevron1"/>
    <dgm:cxn modelId="{FC81A181-B3B8-4BC6-96D0-B7C9A445A7DB}" type="presOf" srcId="{751E4B1F-69A1-46AE-BABC-34DF5BB978D8}" destId="{B9D69136-CFB5-4EB9-977B-1D695D9BE112}" srcOrd="0" destOrd="0" presId="urn:microsoft.com/office/officeart/2005/8/layout/chevron1"/>
    <dgm:cxn modelId="{E36E1C9F-08FE-4A01-9C00-859F4C19D64A}"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7C8EF2CC-ACEB-4D30-AD28-F13B4DC1248C}" srcId="{30C833BA-1E7C-44EE-A767-FA4A7B65A000}" destId="{751E4B1F-69A1-46AE-BABC-34DF5BB978D8}" srcOrd="2" destOrd="0" parTransId="{2B03128F-7C85-4C88-A9A1-DAADA764FC51}" sibTransId="{69F67401-6335-4003-98BE-2E99D88495D3}"/>
    <dgm:cxn modelId="{091F45FE-2473-47DE-96AA-04A92AA8D6A6}" type="presOf" srcId="{98A3E65C-E48D-4990-80C6-7F8B8414E37B}" destId="{5E8CEEFF-A849-44C9-95D3-99A389B35B5E}" srcOrd="0" destOrd="0" presId="urn:microsoft.com/office/officeart/2005/8/layout/chevron1"/>
    <dgm:cxn modelId="{EC67E064-BB99-4E94-90CD-0A96F03E862C}" type="presParOf" srcId="{0370E361-945C-4029-B962-A2BCE447E7A0}" destId="{00A1AB5C-A0D1-4CC1-9C9E-FCECF2BDC5DA}" srcOrd="0" destOrd="0" presId="urn:microsoft.com/office/officeart/2005/8/layout/chevron1"/>
    <dgm:cxn modelId="{A896D8BB-BC87-430A-8B3D-B28A4C4C561F}" type="presParOf" srcId="{0370E361-945C-4029-B962-A2BCE447E7A0}" destId="{9A50383B-7ED5-42A8-B2E0-F70F6F9FD7F0}" srcOrd="1" destOrd="0" presId="urn:microsoft.com/office/officeart/2005/8/layout/chevron1"/>
    <dgm:cxn modelId="{B520022F-20DC-40CB-B7E3-3E253D668733}" type="presParOf" srcId="{0370E361-945C-4029-B962-A2BCE447E7A0}" destId="{5E8CEEFF-A849-44C9-95D3-99A389B35B5E}" srcOrd="2" destOrd="0" presId="urn:microsoft.com/office/officeart/2005/8/layout/chevron1"/>
    <dgm:cxn modelId="{8FC18057-FFD4-452D-9C3D-2A2DBC2EF211}" type="presParOf" srcId="{0370E361-945C-4029-B962-A2BCE447E7A0}" destId="{A92FAB9B-7905-48AA-937E-21E8CAB75B82}" srcOrd="3" destOrd="0" presId="urn:microsoft.com/office/officeart/2005/8/layout/chevron1"/>
    <dgm:cxn modelId="{F93D8392-6E24-408E-88A7-DC687E9BF272}" type="presParOf" srcId="{0370E361-945C-4029-B962-A2BCE447E7A0}" destId="{B9D69136-CFB5-4EB9-977B-1D695D9BE112}" srcOrd="4" destOrd="0" presId="urn:microsoft.com/office/officeart/2005/8/layout/chevron1"/>
    <dgm:cxn modelId="{862C6F45-4085-4C1F-BDDA-8A1A63C0F79C}" type="presParOf" srcId="{0370E361-945C-4029-B962-A2BCE447E7A0}" destId="{78C627BF-3BC9-4AB8-8FCF-444533A9A5AD}" srcOrd="5" destOrd="0" presId="urn:microsoft.com/office/officeart/2005/8/layout/chevron1"/>
    <dgm:cxn modelId="{FF410E2C-A082-436A-B75E-FBB94E165676}" type="presParOf" srcId="{0370E361-945C-4029-B962-A2BCE447E7A0}" destId="{BFEE7DDD-7B0B-4D16-A50F-0CF3C154FEF6}" srcOrd="6" destOrd="0" presId="urn:microsoft.com/office/officeart/2005/8/layout/chevron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dgm:spPr/>
      <dgm:t>
        <a:bodyPr/>
        <a:lstStyle/>
        <a:p>
          <a:r>
            <a:rPr lang="cs-CZ" u="none" baseline="0"/>
            <a:t>Nabór</a:t>
          </a:r>
          <a:endParaRPr lang="cs-CZ"/>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dgm:spPr/>
      <dgm:t>
        <a:bodyPr/>
        <a:lstStyle/>
        <a:p>
          <a:r>
            <a:rPr lang="cs-CZ" u="none" baseline="0"/>
            <a:t>Zło</a:t>
          </a:r>
          <a:r>
            <a:rPr lang="pl-PL" u="none" baseline="0"/>
            <a:t>że</a:t>
          </a:r>
          <a:r>
            <a:rPr lang="cs-CZ" u="none" baseline="0"/>
            <a:t>nie propozycji projektowej </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31E2B114-BA77-490D-A451-2C5E78D5856A}">
      <dgm:prSet phldrT="[Text]"/>
      <dgm:spPr/>
      <dgm:t>
        <a:bodyPr/>
        <a:lstStyle/>
        <a:p>
          <a:r>
            <a:rPr lang="cs-CZ" u="none" baseline="0"/>
            <a:t>Zło</a:t>
          </a:r>
          <a:r>
            <a:rPr lang="pl-PL" u="none" baseline="0"/>
            <a:t>że</a:t>
          </a:r>
          <a:r>
            <a:rPr lang="cs-CZ" u="none" baseline="0"/>
            <a:t>nie </a:t>
          </a:r>
          <a:r>
            <a:rPr lang="cs-CZ"/>
            <a:t>pełnego wniosku</a:t>
          </a:r>
        </a:p>
      </dgm:t>
    </dgm:pt>
    <dgm:pt modelId="{84E8B23C-598B-47BE-8BBA-41AA9CA5B14C}" type="parTrans" cxnId="{5638F518-9D9C-40E4-9648-A7C97E14ED84}">
      <dgm:prSet/>
      <dgm:spPr/>
      <dgm:t>
        <a:bodyPr/>
        <a:lstStyle/>
        <a:p>
          <a:endParaRPr lang="cs-CZ"/>
        </a:p>
      </dgm:t>
    </dgm:pt>
    <dgm:pt modelId="{80B07753-AA87-45CD-B7E6-F7417123C615}" type="sibTrans" cxnId="{5638F518-9D9C-40E4-9648-A7C97E14ED84}">
      <dgm:prSet/>
      <dgm:spPr/>
      <dgm:t>
        <a:bodyPr/>
        <a:lstStyle/>
        <a:p>
          <a:endParaRPr lang="cs-CZ"/>
        </a:p>
      </dgm:t>
    </dgm:pt>
    <dgm:pt modelId="{751E4B1F-69A1-46AE-BABC-34DF5BB978D8}">
      <dgm:prSet/>
      <dgm:spPr/>
      <dgm:t>
        <a:bodyPr/>
        <a:lstStyle/>
        <a:p>
          <a:r>
            <a:rPr lang="cs-CZ"/>
            <a:t>Opinia WS do propozycji projektowej</a:t>
          </a:r>
        </a:p>
      </dgm:t>
    </dgm:pt>
    <dgm:pt modelId="{2B03128F-7C85-4C88-A9A1-DAADA764FC51}" type="parTrans" cxnId="{7C8EF2CC-ACEB-4D30-AD28-F13B4DC1248C}">
      <dgm:prSet/>
      <dgm:spPr/>
      <dgm:t>
        <a:bodyPr/>
        <a:lstStyle/>
        <a:p>
          <a:endParaRPr lang="cs-CZ"/>
        </a:p>
      </dgm:t>
    </dgm:pt>
    <dgm:pt modelId="{69F67401-6335-4003-98BE-2E99D88495D3}" type="sibTrans" cxnId="{7C8EF2CC-ACEB-4D30-AD28-F13B4DC1248C}">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4">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4">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B9D69136-CFB5-4EB9-977B-1D695D9BE112}" type="pres">
      <dgm:prSet presAssocID="{751E4B1F-69A1-46AE-BABC-34DF5BB978D8}" presName="parTxOnly" presStyleLbl="node1" presStyleIdx="2" presStyleCnt="4">
        <dgm:presLayoutVars>
          <dgm:chMax val="0"/>
          <dgm:chPref val="0"/>
          <dgm:bulletEnabled val="1"/>
        </dgm:presLayoutVars>
      </dgm:prSet>
      <dgm:spPr/>
    </dgm:pt>
    <dgm:pt modelId="{78C627BF-3BC9-4AB8-8FCF-444533A9A5AD}" type="pres">
      <dgm:prSet presAssocID="{69F67401-6335-4003-98BE-2E99D88495D3}" presName="parTxOnlySpace" presStyleCnt="0"/>
      <dgm:spPr/>
    </dgm:pt>
    <dgm:pt modelId="{BFEE7DDD-7B0B-4D16-A50F-0CF3C154FEF6}" type="pres">
      <dgm:prSet presAssocID="{31E2B114-BA77-490D-A451-2C5E78D5856A}" presName="parTxOnly" presStyleLbl="node1" presStyleIdx="3" presStyleCnt="4">
        <dgm:presLayoutVars>
          <dgm:chMax val="0"/>
          <dgm:chPref val="0"/>
          <dgm:bulletEnabled val="1"/>
        </dgm:presLayoutVars>
      </dgm:prSet>
      <dgm:spPr/>
    </dgm:pt>
  </dgm:ptLst>
  <dgm:cxnLst>
    <dgm:cxn modelId="{0E7F3009-FFEB-4335-8D3B-F9EEC0944B79}" type="presOf" srcId="{B5973508-C311-40A5-8AC9-DB01A3A72693}" destId="{00A1AB5C-A0D1-4CC1-9C9E-FCECF2BDC5DA}" srcOrd="0" destOrd="0" presId="urn:microsoft.com/office/officeart/2005/8/layout/chevron1"/>
    <dgm:cxn modelId="{5638F518-9D9C-40E4-9648-A7C97E14ED84}" srcId="{30C833BA-1E7C-44EE-A767-FA4A7B65A000}" destId="{31E2B114-BA77-490D-A451-2C5E78D5856A}" srcOrd="3" destOrd="0" parTransId="{84E8B23C-598B-47BE-8BBA-41AA9CA5B14C}" sibTransId="{80B07753-AA87-45CD-B7E6-F7417123C615}"/>
    <dgm:cxn modelId="{037C5422-8530-4CA8-A95A-D70A5745ECFB}" type="presOf" srcId="{751E4B1F-69A1-46AE-BABC-34DF5BB978D8}" destId="{B9D69136-CFB5-4EB9-977B-1D695D9BE112}"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DEF5C55B-6C4A-4204-B708-572699EC65B8}" type="presOf" srcId="{98A3E65C-E48D-4990-80C6-7F8B8414E37B}" destId="{5E8CEEFF-A849-44C9-95D3-99A389B35B5E}" srcOrd="0" destOrd="0" presId="urn:microsoft.com/office/officeart/2005/8/layout/chevron1"/>
    <dgm:cxn modelId="{68913794-DFFE-42FF-99CE-5D25684987D0}" type="presOf" srcId="{31E2B114-BA77-490D-A451-2C5E78D5856A}" destId="{BFEE7DDD-7B0B-4D16-A50F-0CF3C154FEF6}" srcOrd="0" destOrd="0" presId="urn:microsoft.com/office/officeart/2005/8/layout/chevron1"/>
    <dgm:cxn modelId="{40256CBB-AA6C-4A9C-9853-A95BCBB9C3DB}" type="presOf" srcId="{30C833BA-1E7C-44EE-A767-FA4A7B65A000}" destId="{0370E361-945C-4029-B962-A2BCE447E7A0}"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7C8EF2CC-ACEB-4D30-AD28-F13B4DC1248C}" srcId="{30C833BA-1E7C-44EE-A767-FA4A7B65A000}" destId="{751E4B1F-69A1-46AE-BABC-34DF5BB978D8}" srcOrd="2" destOrd="0" parTransId="{2B03128F-7C85-4C88-A9A1-DAADA764FC51}" sibTransId="{69F67401-6335-4003-98BE-2E99D88495D3}"/>
    <dgm:cxn modelId="{413EC6DC-41DC-4775-B9BA-A8603A3CA83C}" type="presParOf" srcId="{0370E361-945C-4029-B962-A2BCE447E7A0}" destId="{00A1AB5C-A0D1-4CC1-9C9E-FCECF2BDC5DA}" srcOrd="0" destOrd="0" presId="urn:microsoft.com/office/officeart/2005/8/layout/chevron1"/>
    <dgm:cxn modelId="{72E1B2FB-3B7D-4EBE-BFA5-7EB304EBA15B}" type="presParOf" srcId="{0370E361-945C-4029-B962-A2BCE447E7A0}" destId="{9A50383B-7ED5-42A8-B2E0-F70F6F9FD7F0}" srcOrd="1" destOrd="0" presId="urn:microsoft.com/office/officeart/2005/8/layout/chevron1"/>
    <dgm:cxn modelId="{D1375579-578E-46AD-97C6-28A5B577D646}" type="presParOf" srcId="{0370E361-945C-4029-B962-A2BCE447E7A0}" destId="{5E8CEEFF-A849-44C9-95D3-99A389B35B5E}" srcOrd="2" destOrd="0" presId="urn:microsoft.com/office/officeart/2005/8/layout/chevron1"/>
    <dgm:cxn modelId="{94F919A3-83BE-4DD8-9022-DDE4A80FB6A1}" type="presParOf" srcId="{0370E361-945C-4029-B962-A2BCE447E7A0}" destId="{A92FAB9B-7905-48AA-937E-21E8CAB75B82}" srcOrd="3" destOrd="0" presId="urn:microsoft.com/office/officeart/2005/8/layout/chevron1"/>
    <dgm:cxn modelId="{6A0AFD50-60A2-424D-AF3B-9CB554D925DE}" type="presParOf" srcId="{0370E361-945C-4029-B962-A2BCE447E7A0}" destId="{B9D69136-CFB5-4EB9-977B-1D695D9BE112}" srcOrd="4" destOrd="0" presId="urn:microsoft.com/office/officeart/2005/8/layout/chevron1"/>
    <dgm:cxn modelId="{A23DD741-2334-4790-960E-4A9822E39FA1}" type="presParOf" srcId="{0370E361-945C-4029-B962-A2BCE447E7A0}" destId="{78C627BF-3BC9-4AB8-8FCF-444533A9A5AD}" srcOrd="5" destOrd="0" presId="urn:microsoft.com/office/officeart/2005/8/layout/chevron1"/>
    <dgm:cxn modelId="{EBB42399-6A8F-4B18-B1A5-D0965E9DAF0A}" type="presParOf" srcId="{0370E361-945C-4029-B962-A2BCE447E7A0}" destId="{BFEE7DDD-7B0B-4D16-A50F-0CF3C154FEF6}" srcOrd="6" destOrd="0" presId="urn:microsoft.com/office/officeart/2005/8/layout/chevron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30C833BA-1E7C-44EE-A767-FA4A7B65A000}" type="doc">
      <dgm:prSet loTypeId="urn:microsoft.com/office/officeart/2005/8/layout/chevron1" loCatId="process" qsTypeId="urn:microsoft.com/office/officeart/2005/8/quickstyle/simple1" qsCatId="simple" csTypeId="urn:microsoft.com/office/officeart/2005/8/colors/accent1_2" csCatId="accent1" phldr="1"/>
      <dgm:spPr/>
    </dgm:pt>
    <dgm:pt modelId="{B5973508-C311-40A5-8AC9-DB01A3A72693}">
      <dgm:prSet phldrT="[Text]" custT="1"/>
      <dgm:spPr/>
      <dgm:t>
        <a:bodyPr/>
        <a:lstStyle/>
        <a:p>
          <a:r>
            <a:rPr lang="cs-CZ" sz="1200"/>
            <a:t>Předložení žádosti</a:t>
          </a:r>
        </a:p>
      </dgm:t>
    </dgm:pt>
    <dgm:pt modelId="{16131A51-ECCD-4D2D-8DD8-B7861125C78F}" type="parTrans" cxnId="{1915BD22-6D69-4065-8154-04E30DE8722B}">
      <dgm:prSet/>
      <dgm:spPr/>
      <dgm:t>
        <a:bodyPr/>
        <a:lstStyle/>
        <a:p>
          <a:endParaRPr lang="cs-CZ"/>
        </a:p>
      </dgm:t>
    </dgm:pt>
    <dgm:pt modelId="{ABA94C64-361C-4B52-8BC9-F192527AA29C}" type="sibTrans" cxnId="{1915BD22-6D69-4065-8154-04E30DE8722B}">
      <dgm:prSet/>
      <dgm:spPr/>
      <dgm:t>
        <a:bodyPr/>
        <a:lstStyle/>
        <a:p>
          <a:endParaRPr lang="cs-CZ"/>
        </a:p>
      </dgm:t>
    </dgm:pt>
    <dgm:pt modelId="{98A3E65C-E48D-4990-80C6-7F8B8414E37B}">
      <dgm:prSet phldrT="[Text]" custT="1"/>
      <dgm:spPr/>
      <dgm:t>
        <a:bodyPr/>
        <a:lstStyle/>
        <a:p>
          <a:r>
            <a:rPr lang="cs-CZ" sz="1200"/>
            <a:t>Kontrola formálních náležitostí a přijatelnosti</a:t>
          </a:r>
        </a:p>
      </dgm:t>
    </dgm:pt>
    <dgm:pt modelId="{A33D6C18-B1DC-4EE7-B553-41F7516C34C7}" type="parTrans" cxnId="{556A22BF-A7B7-4F2A-BA60-ADAF6704B18F}">
      <dgm:prSet/>
      <dgm:spPr/>
      <dgm:t>
        <a:bodyPr/>
        <a:lstStyle/>
        <a:p>
          <a:endParaRPr lang="cs-CZ"/>
        </a:p>
      </dgm:t>
    </dgm:pt>
    <dgm:pt modelId="{251811E3-7E6A-4D37-A222-A770E12F6CAA}" type="sibTrans" cxnId="{556A22BF-A7B7-4F2A-BA60-ADAF6704B18F}">
      <dgm:prSet/>
      <dgm:spPr/>
      <dgm:t>
        <a:bodyPr/>
        <a:lstStyle/>
        <a:p>
          <a:endParaRPr lang="cs-CZ"/>
        </a:p>
      </dgm:t>
    </dgm:pt>
    <dgm:pt modelId="{249E55DA-2BBD-4C9F-B98A-D08E5708E6AE}">
      <dgm:prSet/>
      <dgm:spPr/>
      <dgm:t>
        <a:bodyPr/>
        <a:lstStyle/>
        <a:p>
          <a:r>
            <a:rPr lang="cs-CZ"/>
            <a:t>Případná výzva k odstranění vad a nedostatků</a:t>
          </a:r>
        </a:p>
      </dgm:t>
    </dgm:pt>
    <dgm:pt modelId="{EE00FAB2-816E-4083-90E5-0519AF4501DE}" type="parTrans" cxnId="{526260E2-8285-492B-AE9B-6411EC35EDC7}">
      <dgm:prSet/>
      <dgm:spPr/>
      <dgm:t>
        <a:bodyPr/>
        <a:lstStyle/>
        <a:p>
          <a:endParaRPr lang="cs-CZ"/>
        </a:p>
      </dgm:t>
    </dgm:pt>
    <dgm:pt modelId="{C781A0AC-91DA-4D77-B385-E9A28E0FDB0E}" type="sibTrans" cxnId="{526260E2-8285-492B-AE9B-6411EC35EDC7}">
      <dgm:prSet/>
      <dgm:spPr/>
      <dgm:t>
        <a:bodyPr/>
        <a:lstStyle/>
        <a:p>
          <a:endParaRPr lang="cs-CZ"/>
        </a:p>
      </dgm:t>
    </dgm:pt>
    <dgm:pt modelId="{0370E361-945C-4029-B962-A2BCE447E7A0}" type="pres">
      <dgm:prSet presAssocID="{30C833BA-1E7C-44EE-A767-FA4A7B65A000}" presName="Name0" presStyleCnt="0">
        <dgm:presLayoutVars>
          <dgm:dir/>
          <dgm:animLvl val="lvl"/>
          <dgm:resizeHandles val="exact"/>
        </dgm:presLayoutVars>
      </dgm:prSet>
      <dgm:spPr/>
    </dgm:pt>
    <dgm:pt modelId="{00A1AB5C-A0D1-4CC1-9C9E-FCECF2BDC5DA}" type="pres">
      <dgm:prSet presAssocID="{B5973508-C311-40A5-8AC9-DB01A3A72693}" presName="parTxOnly" presStyleLbl="node1" presStyleIdx="0" presStyleCnt="3" custScaleX="260366" custScaleY="361738">
        <dgm:presLayoutVars>
          <dgm:chMax val="0"/>
          <dgm:chPref val="0"/>
          <dgm:bulletEnabled val="1"/>
        </dgm:presLayoutVars>
      </dgm:prSet>
      <dgm:spPr/>
    </dgm:pt>
    <dgm:pt modelId="{9A50383B-7ED5-42A8-B2E0-F70F6F9FD7F0}" type="pres">
      <dgm:prSet presAssocID="{ABA94C64-361C-4B52-8BC9-F192527AA29C}" presName="parTxOnlySpace" presStyleCnt="0"/>
      <dgm:spPr/>
    </dgm:pt>
    <dgm:pt modelId="{5E8CEEFF-A849-44C9-95D3-99A389B35B5E}" type="pres">
      <dgm:prSet presAssocID="{98A3E65C-E48D-4990-80C6-7F8B8414E37B}" presName="parTxOnly" presStyleLbl="node1" presStyleIdx="1" presStyleCnt="3" custScaleX="274775" custScaleY="351831">
        <dgm:presLayoutVars>
          <dgm:chMax val="0"/>
          <dgm:chPref val="0"/>
          <dgm:bulletEnabled val="1"/>
        </dgm:presLayoutVars>
      </dgm:prSet>
      <dgm:spPr/>
    </dgm:pt>
    <dgm:pt modelId="{A92FAB9B-7905-48AA-937E-21E8CAB75B82}" type="pres">
      <dgm:prSet presAssocID="{251811E3-7E6A-4D37-A222-A770E12F6CAA}" presName="parTxOnlySpace" presStyleCnt="0"/>
      <dgm:spPr/>
    </dgm:pt>
    <dgm:pt modelId="{6C543984-B580-4C8B-9FCD-E5358CDD43D3}" type="pres">
      <dgm:prSet presAssocID="{249E55DA-2BBD-4C9F-B98A-D08E5708E6AE}" presName="parTxOnly" presStyleLbl="node1" presStyleIdx="2" presStyleCnt="3" custScaleX="258747" custScaleY="353821">
        <dgm:presLayoutVars>
          <dgm:chMax val="0"/>
          <dgm:chPref val="0"/>
          <dgm:bulletEnabled val="1"/>
        </dgm:presLayoutVars>
      </dgm:prSet>
      <dgm:spPr/>
    </dgm:pt>
  </dgm:ptLst>
  <dgm:cxnLst>
    <dgm:cxn modelId="{D3C85006-025C-4ABD-8668-6E361DCE7F07}" type="presOf" srcId="{249E55DA-2BBD-4C9F-B98A-D08E5708E6AE}" destId="{6C543984-B580-4C8B-9FCD-E5358CDD43D3}" srcOrd="0" destOrd="0" presId="urn:microsoft.com/office/officeart/2005/8/layout/chevron1"/>
    <dgm:cxn modelId="{1915BD22-6D69-4065-8154-04E30DE8722B}" srcId="{30C833BA-1E7C-44EE-A767-FA4A7B65A000}" destId="{B5973508-C311-40A5-8AC9-DB01A3A72693}" srcOrd="0" destOrd="0" parTransId="{16131A51-ECCD-4D2D-8DD8-B7861125C78F}" sibTransId="{ABA94C64-361C-4B52-8BC9-F192527AA29C}"/>
    <dgm:cxn modelId="{D52B8029-D037-4FEE-8367-7E26DA7A08BB}" type="presOf" srcId="{30C833BA-1E7C-44EE-A767-FA4A7B65A000}" destId="{0370E361-945C-4029-B962-A2BCE447E7A0}" srcOrd="0" destOrd="0" presId="urn:microsoft.com/office/officeart/2005/8/layout/chevron1"/>
    <dgm:cxn modelId="{FF07AB66-5498-4D1A-900C-BC09A69DBA7C}" type="presOf" srcId="{B5973508-C311-40A5-8AC9-DB01A3A72693}" destId="{00A1AB5C-A0D1-4CC1-9C9E-FCECF2BDC5DA}" srcOrd="0" destOrd="0" presId="urn:microsoft.com/office/officeart/2005/8/layout/chevron1"/>
    <dgm:cxn modelId="{A50C974F-BE47-446A-B579-7E6F53E801BD}" type="presOf" srcId="{98A3E65C-E48D-4990-80C6-7F8B8414E37B}" destId="{5E8CEEFF-A849-44C9-95D3-99A389B35B5E}" srcOrd="0" destOrd="0" presId="urn:microsoft.com/office/officeart/2005/8/layout/chevron1"/>
    <dgm:cxn modelId="{556A22BF-A7B7-4F2A-BA60-ADAF6704B18F}" srcId="{30C833BA-1E7C-44EE-A767-FA4A7B65A000}" destId="{98A3E65C-E48D-4990-80C6-7F8B8414E37B}" srcOrd="1" destOrd="0" parTransId="{A33D6C18-B1DC-4EE7-B553-41F7516C34C7}" sibTransId="{251811E3-7E6A-4D37-A222-A770E12F6CAA}"/>
    <dgm:cxn modelId="{526260E2-8285-492B-AE9B-6411EC35EDC7}" srcId="{30C833BA-1E7C-44EE-A767-FA4A7B65A000}" destId="{249E55DA-2BBD-4C9F-B98A-D08E5708E6AE}" srcOrd="2" destOrd="0" parTransId="{EE00FAB2-816E-4083-90E5-0519AF4501DE}" sibTransId="{C781A0AC-91DA-4D77-B385-E9A28E0FDB0E}"/>
    <dgm:cxn modelId="{0DA0CDAD-8B7A-4ED3-85B6-27C7CA5D48CD}" type="presParOf" srcId="{0370E361-945C-4029-B962-A2BCE447E7A0}" destId="{00A1AB5C-A0D1-4CC1-9C9E-FCECF2BDC5DA}" srcOrd="0" destOrd="0" presId="urn:microsoft.com/office/officeart/2005/8/layout/chevron1"/>
    <dgm:cxn modelId="{00E97E79-20D8-421D-9229-AA8595286FBA}" type="presParOf" srcId="{0370E361-945C-4029-B962-A2BCE447E7A0}" destId="{9A50383B-7ED5-42A8-B2E0-F70F6F9FD7F0}" srcOrd="1" destOrd="0" presId="urn:microsoft.com/office/officeart/2005/8/layout/chevron1"/>
    <dgm:cxn modelId="{B6C3AD53-809D-47CE-B106-664E81424E3C}" type="presParOf" srcId="{0370E361-945C-4029-B962-A2BCE447E7A0}" destId="{5E8CEEFF-A849-44C9-95D3-99A389B35B5E}" srcOrd="2" destOrd="0" presId="urn:microsoft.com/office/officeart/2005/8/layout/chevron1"/>
    <dgm:cxn modelId="{8927E7B3-4805-4023-95C2-A8A309ABB983}" type="presParOf" srcId="{0370E361-945C-4029-B962-A2BCE447E7A0}" destId="{A92FAB9B-7905-48AA-937E-21E8CAB75B82}" srcOrd="3" destOrd="0" presId="urn:microsoft.com/office/officeart/2005/8/layout/chevron1"/>
    <dgm:cxn modelId="{9F257247-2CD8-4D50-A1E3-AFFC6D24FDC2}" type="presParOf" srcId="{0370E361-945C-4029-B962-A2BCE447E7A0}" destId="{6C543984-B580-4C8B-9FCD-E5358CDD43D3}" srcOrd="4" destOrd="0" presId="urn:microsoft.com/office/officeart/2005/8/layout/chevron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6617F3-2BF3-418C-948E-1E59BEC77E88}">
      <dsp:nvSpPr>
        <dsp:cNvPr id="0" name=""/>
        <dsp:cNvSpPr/>
      </dsp:nvSpPr>
      <dsp:spPr>
        <a:xfrm>
          <a:off x="351711"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Vyhlášení výzvy</a:t>
          </a:r>
        </a:p>
      </dsp:txBody>
      <dsp:txXfrm>
        <a:off x="368976" y="18015"/>
        <a:ext cx="947923" cy="554941"/>
      </dsp:txXfrm>
    </dsp:sp>
    <dsp:sp modelId="{6C03E6DD-4A8C-48B1-B9F2-080AF523A088}">
      <dsp:nvSpPr>
        <dsp:cNvPr id="0" name=""/>
        <dsp:cNvSpPr/>
      </dsp:nvSpPr>
      <dsp:spPr>
        <a:xfrm>
          <a:off x="1420620"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22391"/>
        <a:ext cx="145796" cy="146188"/>
      </dsp:txXfrm>
    </dsp:sp>
    <dsp:sp modelId="{D6D51C0F-FF19-494A-8DB9-CF30A040439E}">
      <dsp:nvSpPr>
        <dsp:cNvPr id="0" name=""/>
        <dsp:cNvSpPr/>
      </dsp:nvSpPr>
      <dsp:spPr>
        <a:xfrm>
          <a:off x="1727145"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Předložení projektového záměru</a:t>
          </a:r>
        </a:p>
      </dsp:txBody>
      <dsp:txXfrm>
        <a:off x="1744410" y="18015"/>
        <a:ext cx="947923" cy="554941"/>
      </dsp:txXfrm>
    </dsp:sp>
    <dsp:sp modelId="{CD9ED71E-D03E-4B44-8AAA-AA89167DC25F}">
      <dsp:nvSpPr>
        <dsp:cNvPr id="0" name=""/>
        <dsp:cNvSpPr/>
      </dsp:nvSpPr>
      <dsp:spPr>
        <a:xfrm>
          <a:off x="2796054"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22391"/>
        <a:ext cx="145796" cy="146188"/>
      </dsp:txXfrm>
    </dsp:sp>
    <dsp:sp modelId="{CDB6DA31-1A36-438C-98B2-FFF0E1BB1FA9}">
      <dsp:nvSpPr>
        <dsp:cNvPr id="0" name=""/>
        <dsp:cNvSpPr/>
      </dsp:nvSpPr>
      <dsp:spPr>
        <a:xfrm>
          <a:off x="3102580"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Stanovisko JS k projektovému záměru</a:t>
          </a:r>
        </a:p>
      </dsp:txBody>
      <dsp:txXfrm>
        <a:off x="3119845" y="18015"/>
        <a:ext cx="947923" cy="554941"/>
      </dsp:txXfrm>
    </dsp:sp>
    <dsp:sp modelId="{3A7648A4-D2DA-47C8-9516-A57BB087F4D7}">
      <dsp:nvSpPr>
        <dsp:cNvPr id="0" name=""/>
        <dsp:cNvSpPr/>
      </dsp:nvSpPr>
      <dsp:spPr>
        <a:xfrm rot="5400000">
          <a:off x="3489666" y="658993"/>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676677"/>
        <a:ext cx="146188" cy="145796"/>
      </dsp:txXfrm>
    </dsp:sp>
    <dsp:sp modelId="{7CF5661C-8238-4AAF-894F-63170A284F94}">
      <dsp:nvSpPr>
        <dsp:cNvPr id="0" name=""/>
        <dsp:cNvSpPr/>
      </dsp:nvSpPr>
      <dsp:spPr>
        <a:xfrm>
          <a:off x="3102580"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Předložení žádosti</a:t>
          </a:r>
        </a:p>
      </dsp:txBody>
      <dsp:txXfrm>
        <a:off x="3119845" y="1000468"/>
        <a:ext cx="947923" cy="554941"/>
      </dsp:txXfrm>
    </dsp:sp>
    <dsp:sp modelId="{0A3FE579-89E1-40CA-B86C-92E67875654B}">
      <dsp:nvSpPr>
        <dsp:cNvPr id="0" name=""/>
        <dsp:cNvSpPr/>
      </dsp:nvSpPr>
      <dsp:spPr>
        <a:xfrm rot="10800000">
          <a:off x="2807844"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1204844"/>
        <a:ext cx="145796" cy="146188"/>
      </dsp:txXfrm>
    </dsp:sp>
    <dsp:sp modelId="{735CD7D0-4A91-4CFA-8189-51C22C563027}">
      <dsp:nvSpPr>
        <dsp:cNvPr id="0" name=""/>
        <dsp:cNvSpPr/>
      </dsp:nvSpPr>
      <dsp:spPr>
        <a:xfrm>
          <a:off x="1727145"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Kontrola žádosti</a:t>
          </a:r>
        </a:p>
      </dsp:txBody>
      <dsp:txXfrm>
        <a:off x="1744410" y="1000468"/>
        <a:ext cx="947923" cy="554941"/>
      </dsp:txXfrm>
    </dsp:sp>
    <dsp:sp modelId="{65D2C021-D1ED-4DAC-A8DD-9365B2D46BFB}">
      <dsp:nvSpPr>
        <dsp:cNvPr id="0" name=""/>
        <dsp:cNvSpPr/>
      </dsp:nvSpPr>
      <dsp:spPr>
        <a:xfrm rot="10800000">
          <a:off x="1432410"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1494894" y="1204844"/>
        <a:ext cx="145796" cy="146188"/>
      </dsp:txXfrm>
    </dsp:sp>
    <dsp:sp modelId="{96509C28-D5C3-4819-B15F-9D553C810280}">
      <dsp:nvSpPr>
        <dsp:cNvPr id="0" name=""/>
        <dsp:cNvSpPr/>
      </dsp:nvSpPr>
      <dsp:spPr>
        <a:xfrm>
          <a:off x="351711"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Odstranění vad a nedostatků projektové žádosti</a:t>
          </a:r>
        </a:p>
      </dsp:txBody>
      <dsp:txXfrm>
        <a:off x="368976" y="1000468"/>
        <a:ext cx="947923" cy="554941"/>
      </dsp:txXfrm>
    </dsp:sp>
    <dsp:sp modelId="{958FC20F-2709-43C5-B6FC-98BD70323131}">
      <dsp:nvSpPr>
        <dsp:cNvPr id="0" name=""/>
        <dsp:cNvSpPr/>
      </dsp:nvSpPr>
      <dsp:spPr>
        <a:xfrm rot="5400000">
          <a:off x="738798" y="1641446"/>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769844" y="1659130"/>
        <a:ext cx="146188" cy="145796"/>
      </dsp:txXfrm>
    </dsp:sp>
    <dsp:sp modelId="{58A6E58F-9D81-4658-B049-40C61A570209}">
      <dsp:nvSpPr>
        <dsp:cNvPr id="0" name=""/>
        <dsp:cNvSpPr/>
      </dsp:nvSpPr>
      <dsp:spPr>
        <a:xfrm>
          <a:off x="351711"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přeshraniční spolupráce</a:t>
          </a:r>
        </a:p>
      </dsp:txBody>
      <dsp:txXfrm>
        <a:off x="368976" y="1982921"/>
        <a:ext cx="947923" cy="554941"/>
      </dsp:txXfrm>
    </dsp:sp>
    <dsp:sp modelId="{8D4A29A0-6A4A-41C1-B973-1A42075C7035}">
      <dsp:nvSpPr>
        <dsp:cNvPr id="0" name=""/>
        <dsp:cNvSpPr/>
      </dsp:nvSpPr>
      <dsp:spPr>
        <a:xfrm>
          <a:off x="1420620"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187297"/>
        <a:ext cx="145796" cy="146188"/>
      </dsp:txXfrm>
    </dsp:sp>
    <dsp:sp modelId="{457EE916-4DC0-4499-B198-02E612ABFA7A}">
      <dsp:nvSpPr>
        <dsp:cNvPr id="0" name=""/>
        <dsp:cNvSpPr/>
      </dsp:nvSpPr>
      <dsp:spPr>
        <a:xfrm>
          <a:off x="1727145"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kvality projektu a přeshraničního dopadu</a:t>
          </a:r>
        </a:p>
      </dsp:txBody>
      <dsp:txXfrm>
        <a:off x="1744410" y="1982921"/>
        <a:ext cx="947923" cy="554941"/>
      </dsp:txXfrm>
    </dsp:sp>
    <dsp:sp modelId="{30638628-E8EE-4FC5-9844-ADA3DD207766}">
      <dsp:nvSpPr>
        <dsp:cNvPr id="0" name=""/>
        <dsp:cNvSpPr/>
      </dsp:nvSpPr>
      <dsp:spPr>
        <a:xfrm>
          <a:off x="2796054"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187297"/>
        <a:ext cx="145796" cy="146188"/>
      </dsp:txXfrm>
    </dsp:sp>
    <dsp:sp modelId="{49CAB839-F4C2-4C0B-B942-F26296E27CD9}">
      <dsp:nvSpPr>
        <dsp:cNvPr id="0" name=""/>
        <dsp:cNvSpPr/>
      </dsp:nvSpPr>
      <dsp:spPr>
        <a:xfrm>
          <a:off x="3102580"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Hodnocení přínosu pro životní prostředí (u vybraných priorit)</a:t>
          </a:r>
        </a:p>
      </dsp:txBody>
      <dsp:txXfrm>
        <a:off x="3119845" y="1982921"/>
        <a:ext cx="947923" cy="554941"/>
      </dsp:txXfrm>
    </dsp:sp>
    <dsp:sp modelId="{2EA6F7CC-CDBA-428E-AAC1-C7486475E36B}">
      <dsp:nvSpPr>
        <dsp:cNvPr id="0" name=""/>
        <dsp:cNvSpPr/>
      </dsp:nvSpPr>
      <dsp:spPr>
        <a:xfrm rot="5400000">
          <a:off x="3489666" y="2623899"/>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2641583"/>
        <a:ext cx="146188" cy="145796"/>
      </dsp:txXfrm>
    </dsp:sp>
    <dsp:sp modelId="{6628EC58-3622-4E9B-A803-582B78275DB5}">
      <dsp:nvSpPr>
        <dsp:cNvPr id="0" name=""/>
        <dsp:cNvSpPr/>
      </dsp:nvSpPr>
      <dsp:spPr>
        <a:xfrm>
          <a:off x="3102580"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Projednání projektu na Monitorovacím výboru</a:t>
          </a:r>
        </a:p>
      </dsp:txBody>
      <dsp:txXfrm>
        <a:off x="3119845" y="2965374"/>
        <a:ext cx="947923" cy="554941"/>
      </dsp:txXfrm>
    </dsp:sp>
    <dsp:sp modelId="{7E791E1E-B1C4-4E40-BAC7-9F7895037DE4}">
      <dsp:nvSpPr>
        <dsp:cNvPr id="0" name=""/>
        <dsp:cNvSpPr/>
      </dsp:nvSpPr>
      <dsp:spPr>
        <a:xfrm rot="10800000">
          <a:off x="2807844" y="3121020"/>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3169750"/>
        <a:ext cx="145796" cy="146188"/>
      </dsp:txXfrm>
    </dsp:sp>
    <dsp:sp modelId="{F847B231-8804-47CA-99B4-0B563158FF91}">
      <dsp:nvSpPr>
        <dsp:cNvPr id="0" name=""/>
        <dsp:cNvSpPr/>
      </dsp:nvSpPr>
      <dsp:spPr>
        <a:xfrm>
          <a:off x="1727145"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Rozhodnutí o (ne)financování projektu</a:t>
          </a:r>
        </a:p>
      </dsp:txBody>
      <dsp:txXfrm>
        <a:off x="1744410" y="2965374"/>
        <a:ext cx="947923" cy="554941"/>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0" y="0"/>
          <a:ext cx="1607061"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u="none" kern="1200" baseline="0"/>
            <a:t>Zło</a:t>
          </a:r>
          <a:r>
            <a:rPr lang="pl-PL" sz="1200" u="none" kern="1200" baseline="0"/>
            <a:t>że</a:t>
          </a:r>
          <a:r>
            <a:rPr lang="cs-CZ" sz="1200" u="none" kern="1200" baseline="0"/>
            <a:t>nie</a:t>
          </a:r>
          <a:r>
            <a:rPr lang="cs-CZ" sz="1200" kern="1200"/>
            <a:t> wniosku</a:t>
          </a:r>
        </a:p>
      </dsp:txBody>
      <dsp:txXfrm>
        <a:off x="476250" y="0"/>
        <a:ext cx="654561" cy="952500"/>
      </dsp:txXfrm>
    </dsp:sp>
    <dsp:sp modelId="{5E8CEEFF-A849-44C9-95D3-99A389B35B5E}">
      <dsp:nvSpPr>
        <dsp:cNvPr id="0" name=""/>
        <dsp:cNvSpPr/>
      </dsp:nvSpPr>
      <dsp:spPr>
        <a:xfrm>
          <a:off x="1156954" y="0"/>
          <a:ext cx="1781556"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Kontrola wymogów formalnych i kwalifikowalności</a:t>
          </a:r>
        </a:p>
      </dsp:txBody>
      <dsp:txXfrm>
        <a:off x="1633204" y="0"/>
        <a:ext cx="829056" cy="952500"/>
      </dsp:txXfrm>
    </dsp:sp>
    <dsp:sp modelId="{6C543984-B580-4C8B-9FCD-E5358CDD43D3}">
      <dsp:nvSpPr>
        <dsp:cNvPr id="0" name=""/>
        <dsp:cNvSpPr/>
      </dsp:nvSpPr>
      <dsp:spPr>
        <a:xfrm>
          <a:off x="2557506" y="0"/>
          <a:ext cx="1747793" cy="9525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pl-PL" sz="1100" u="none" kern="1200" baseline="0"/>
            <a:t>Ewentualne wezwanie do usunięcia wad i uchybień</a:t>
          </a:r>
          <a:endParaRPr lang="cs-CZ" sz="1100" u="none" kern="1200" baseline="0"/>
        </a:p>
      </dsp:txBody>
      <dsp:txXfrm>
        <a:off x="3033756" y="0"/>
        <a:ext cx="795293" cy="95250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0970EB-5023-462E-9AF8-9109E1DDC595}">
      <dsp:nvSpPr>
        <dsp:cNvPr id="0" name=""/>
        <dsp:cNvSpPr/>
      </dsp:nvSpPr>
      <dsp:spPr>
        <a:xfrm>
          <a:off x="3909" y="70756"/>
          <a:ext cx="2337029" cy="93481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Odstranění vad a nedostatků</a:t>
          </a:r>
        </a:p>
      </dsp:txBody>
      <dsp:txXfrm>
        <a:off x="471315" y="70756"/>
        <a:ext cx="1402218" cy="934811"/>
      </dsp:txXfrm>
    </dsp:sp>
    <dsp:sp modelId="{67D486D5-B890-4A14-B33E-4252D24C7943}">
      <dsp:nvSpPr>
        <dsp:cNvPr id="0" name=""/>
        <dsp:cNvSpPr/>
      </dsp:nvSpPr>
      <dsp:spPr>
        <a:xfrm>
          <a:off x="2107236" y="70756"/>
          <a:ext cx="2337029" cy="93481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008" tIns="20003" rIns="20003" bIns="20003" numCol="1" spcCol="1270" anchor="ctr" anchorCtr="0">
          <a:noAutofit/>
        </a:bodyPr>
        <a:lstStyle/>
        <a:p>
          <a:pPr marL="0" lvl="0" indent="0" algn="ctr" defTabSz="666750">
            <a:lnSpc>
              <a:spcPct val="90000"/>
            </a:lnSpc>
            <a:spcBef>
              <a:spcPct val="0"/>
            </a:spcBef>
            <a:spcAft>
              <a:spcPct val="35000"/>
            </a:spcAft>
            <a:buNone/>
          </a:pPr>
          <a:r>
            <a:rPr lang="cs-CZ" sz="1500" kern="1200"/>
            <a:t>(</a:t>
          </a:r>
          <a:r>
            <a:rPr lang="cs-CZ" sz="1200" kern="1200"/>
            <a:t>Ne)Zařazení žádosti do dalšího hodnocení</a:t>
          </a:r>
        </a:p>
      </dsp:txBody>
      <dsp:txXfrm>
        <a:off x="2574642" y="70756"/>
        <a:ext cx="1402218" cy="934811"/>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3323F0-C6A7-467E-A74A-2FB181CC47E7}">
      <dsp:nvSpPr>
        <dsp:cNvPr id="0" name=""/>
        <dsp:cNvSpPr/>
      </dsp:nvSpPr>
      <dsp:spPr>
        <a:xfrm>
          <a:off x="3959" y="64751"/>
          <a:ext cx="2367055" cy="94682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u="none" kern="1200" baseline="0"/>
            <a:t>(Nie)</a:t>
          </a:r>
          <a:r>
            <a:rPr lang="pl-PL" sz="1200" u="none" kern="1200" baseline="0"/>
            <a:t>Usunięcie wad i uchybień</a:t>
          </a:r>
          <a:endParaRPr lang="cs-CZ" sz="1200" kern="1200"/>
        </a:p>
      </dsp:txBody>
      <dsp:txXfrm>
        <a:off x="477370" y="64751"/>
        <a:ext cx="1420233" cy="946822"/>
      </dsp:txXfrm>
    </dsp:sp>
    <dsp:sp modelId="{498384D5-08C9-42E1-A7C2-2033EFFBC5EE}">
      <dsp:nvSpPr>
        <dsp:cNvPr id="0" name=""/>
        <dsp:cNvSpPr/>
      </dsp:nvSpPr>
      <dsp:spPr>
        <a:xfrm>
          <a:off x="2134309" y="64751"/>
          <a:ext cx="2367055" cy="94682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Nie)Zakwalifikowanie wniosku do dalszej oceny </a:t>
          </a:r>
        </a:p>
      </dsp:txBody>
      <dsp:txXfrm>
        <a:off x="2607720" y="64751"/>
        <a:ext cx="1420233" cy="946822"/>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3943" y="0"/>
          <a:ext cx="2357046" cy="7429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přeshraniční spolupráce</a:t>
          </a:r>
        </a:p>
      </dsp:txBody>
      <dsp:txXfrm>
        <a:off x="375418" y="0"/>
        <a:ext cx="1614096" cy="742950"/>
      </dsp:txXfrm>
    </dsp:sp>
    <dsp:sp modelId="{B9D69136-CFB5-4EB9-977B-1D695D9BE112}">
      <dsp:nvSpPr>
        <dsp:cNvPr id="0" name=""/>
        <dsp:cNvSpPr/>
      </dsp:nvSpPr>
      <dsp:spPr>
        <a:xfrm>
          <a:off x="2125285" y="0"/>
          <a:ext cx="2357046" cy="7429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přeshraničního dopadu</a:t>
          </a:r>
        </a:p>
      </dsp:txBody>
      <dsp:txXfrm>
        <a:off x="2496760" y="0"/>
        <a:ext cx="1614096" cy="742950"/>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0D1476-A998-4826-B716-435F6540A869}">
      <dsp:nvSpPr>
        <dsp:cNvPr id="0" name=""/>
        <dsp:cNvSpPr/>
      </dsp:nvSpPr>
      <dsp:spPr>
        <a:xfrm>
          <a:off x="4286" y="130492"/>
          <a:ext cx="2562225" cy="102489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kvality projektu</a:t>
          </a:r>
        </a:p>
      </dsp:txBody>
      <dsp:txXfrm>
        <a:off x="516731" y="130492"/>
        <a:ext cx="1537335" cy="1024890"/>
      </dsp:txXfrm>
    </dsp:sp>
    <dsp:sp modelId="{A4B259C9-7421-45C1-B4A1-10416823C84F}">
      <dsp:nvSpPr>
        <dsp:cNvPr id="0" name=""/>
        <dsp:cNvSpPr/>
      </dsp:nvSpPr>
      <dsp:spPr>
        <a:xfrm>
          <a:off x="2310288" y="130492"/>
          <a:ext cx="2562225" cy="1024890"/>
        </a:xfrm>
        <a:prstGeom prst="chevron">
          <a:avLst/>
        </a:prstGeom>
        <a:solidFill>
          <a:schemeClr val="bg1">
            <a:lumMod val="6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Hodnocení přínosu pro životní prostředí   (a specifický cíl)</a:t>
          </a:r>
        </a:p>
      </dsp:txBody>
      <dsp:txXfrm>
        <a:off x="2822733" y="130492"/>
        <a:ext cx="1537335" cy="1024890"/>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43" y="0"/>
          <a:ext cx="2478072" cy="108585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współpracy transgranicznej</a:t>
          </a:r>
        </a:p>
      </dsp:txBody>
      <dsp:txXfrm>
        <a:off x="543168" y="0"/>
        <a:ext cx="1392222" cy="1085850"/>
      </dsp:txXfrm>
    </dsp:sp>
    <dsp:sp modelId="{B9D69136-CFB5-4EB9-977B-1D695D9BE112}">
      <dsp:nvSpPr>
        <dsp:cNvPr id="0" name=""/>
        <dsp:cNvSpPr/>
      </dsp:nvSpPr>
      <dsp:spPr>
        <a:xfrm>
          <a:off x="2254495" y="24530"/>
          <a:ext cx="2305883" cy="1036788"/>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wpływu transgranicznego</a:t>
          </a:r>
        </a:p>
      </dsp:txBody>
      <dsp:txXfrm>
        <a:off x="2772889" y="24530"/>
        <a:ext cx="1269095" cy="1036788"/>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A91173-7B80-4684-B0A3-1A5CDD786B21}">
      <dsp:nvSpPr>
        <dsp:cNvPr id="0" name=""/>
        <dsp:cNvSpPr/>
      </dsp:nvSpPr>
      <dsp:spPr>
        <a:xfrm>
          <a:off x="98" y="0"/>
          <a:ext cx="2297356" cy="110490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jakości projektu</a:t>
          </a:r>
        </a:p>
      </dsp:txBody>
      <dsp:txXfrm>
        <a:off x="552548" y="0"/>
        <a:ext cx="1192456" cy="1104900"/>
      </dsp:txXfrm>
    </dsp:sp>
    <dsp:sp modelId="{F3DE9573-89A2-4A43-8FA0-662DFE31FF0B}">
      <dsp:nvSpPr>
        <dsp:cNvPr id="0" name=""/>
        <dsp:cNvSpPr/>
      </dsp:nvSpPr>
      <dsp:spPr>
        <a:xfrm>
          <a:off x="2041738" y="-20956"/>
          <a:ext cx="2568262" cy="1146812"/>
        </a:xfrm>
        <a:prstGeom prst="chevron">
          <a:avLst/>
        </a:prstGeom>
        <a:solidFill>
          <a:schemeClr val="bg1">
            <a:lumMod val="6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Ocena korzyści dla środowiska (i dla sczególowego celu)</a:t>
          </a:r>
        </a:p>
      </dsp:txBody>
      <dsp:txXfrm>
        <a:off x="2615144" y="-20956"/>
        <a:ext cx="1421450" cy="11468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6617F3-2BF3-418C-948E-1E59BEC77E88}">
      <dsp:nvSpPr>
        <dsp:cNvPr id="0" name=""/>
        <dsp:cNvSpPr/>
      </dsp:nvSpPr>
      <dsp:spPr>
        <a:xfrm>
          <a:off x="351711"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Ogłoszenie naboru projektów</a:t>
          </a:r>
        </a:p>
      </dsp:txBody>
      <dsp:txXfrm>
        <a:off x="368976" y="18015"/>
        <a:ext cx="947923" cy="554941"/>
      </dsp:txXfrm>
    </dsp:sp>
    <dsp:sp modelId="{6C03E6DD-4A8C-48B1-B9F2-080AF523A088}">
      <dsp:nvSpPr>
        <dsp:cNvPr id="0" name=""/>
        <dsp:cNvSpPr/>
      </dsp:nvSpPr>
      <dsp:spPr>
        <a:xfrm>
          <a:off x="1420620"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22391"/>
        <a:ext cx="145796" cy="146188"/>
      </dsp:txXfrm>
    </dsp:sp>
    <dsp:sp modelId="{D6D51C0F-FF19-494A-8DB9-CF30A040439E}">
      <dsp:nvSpPr>
        <dsp:cNvPr id="0" name=""/>
        <dsp:cNvSpPr/>
      </dsp:nvSpPr>
      <dsp:spPr>
        <a:xfrm>
          <a:off x="1727145"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b="0" kern="1200"/>
            <a:t>Zło</a:t>
          </a:r>
          <a:r>
            <a:rPr lang="pl-PL" sz="800" b="0" kern="1200"/>
            <a:t>żenie propozycji projektowej</a:t>
          </a:r>
          <a:endParaRPr lang="cs-CZ" sz="800" b="0" kern="1200"/>
        </a:p>
      </dsp:txBody>
      <dsp:txXfrm>
        <a:off x="1744410" y="18015"/>
        <a:ext cx="947923" cy="554941"/>
      </dsp:txXfrm>
    </dsp:sp>
    <dsp:sp modelId="{CD9ED71E-D03E-4B44-8AAA-AA89167DC25F}">
      <dsp:nvSpPr>
        <dsp:cNvPr id="0" name=""/>
        <dsp:cNvSpPr/>
      </dsp:nvSpPr>
      <dsp:spPr>
        <a:xfrm>
          <a:off x="2796054" y="173661"/>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22391"/>
        <a:ext cx="145796" cy="146188"/>
      </dsp:txXfrm>
    </dsp:sp>
    <dsp:sp modelId="{CDB6DA31-1A36-438C-98B2-FFF0E1BB1FA9}">
      <dsp:nvSpPr>
        <dsp:cNvPr id="0" name=""/>
        <dsp:cNvSpPr/>
      </dsp:nvSpPr>
      <dsp:spPr>
        <a:xfrm>
          <a:off x="3102580" y="750"/>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Opinie WS do propozycji projektowej</a:t>
          </a:r>
        </a:p>
      </dsp:txBody>
      <dsp:txXfrm>
        <a:off x="3119845" y="18015"/>
        <a:ext cx="947923" cy="554941"/>
      </dsp:txXfrm>
    </dsp:sp>
    <dsp:sp modelId="{3A7648A4-D2DA-47C8-9516-A57BB087F4D7}">
      <dsp:nvSpPr>
        <dsp:cNvPr id="0" name=""/>
        <dsp:cNvSpPr/>
      </dsp:nvSpPr>
      <dsp:spPr>
        <a:xfrm rot="5400000">
          <a:off x="3489666" y="658993"/>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676677"/>
        <a:ext cx="146188" cy="145796"/>
      </dsp:txXfrm>
    </dsp:sp>
    <dsp:sp modelId="{7CF5661C-8238-4AAF-894F-63170A284F94}">
      <dsp:nvSpPr>
        <dsp:cNvPr id="0" name=""/>
        <dsp:cNvSpPr/>
      </dsp:nvSpPr>
      <dsp:spPr>
        <a:xfrm>
          <a:off x="3102580"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u="none" kern="1200" baseline="0"/>
            <a:t>Zło</a:t>
          </a:r>
          <a:r>
            <a:rPr lang="pl-PL" sz="800" u="none" kern="1200" baseline="0"/>
            <a:t>że</a:t>
          </a:r>
          <a:r>
            <a:rPr lang="cs-CZ" sz="800" u="none" kern="1200" baseline="0"/>
            <a:t>nie </a:t>
          </a:r>
          <a:r>
            <a:rPr lang="cs-CZ" sz="800" kern="1200"/>
            <a:t>wniosku</a:t>
          </a:r>
        </a:p>
      </dsp:txBody>
      <dsp:txXfrm>
        <a:off x="3119845" y="1000468"/>
        <a:ext cx="947923" cy="554941"/>
      </dsp:txXfrm>
    </dsp:sp>
    <dsp:sp modelId="{0A3FE579-89E1-40CA-B86C-92E67875654B}">
      <dsp:nvSpPr>
        <dsp:cNvPr id="0" name=""/>
        <dsp:cNvSpPr/>
      </dsp:nvSpPr>
      <dsp:spPr>
        <a:xfrm rot="10800000">
          <a:off x="2807844"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1204844"/>
        <a:ext cx="145796" cy="146188"/>
      </dsp:txXfrm>
    </dsp:sp>
    <dsp:sp modelId="{735CD7D0-4A91-4CFA-8189-51C22C563027}">
      <dsp:nvSpPr>
        <dsp:cNvPr id="0" name=""/>
        <dsp:cNvSpPr/>
      </dsp:nvSpPr>
      <dsp:spPr>
        <a:xfrm>
          <a:off x="1727145"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Kontrola wniosku</a:t>
          </a:r>
        </a:p>
      </dsp:txBody>
      <dsp:txXfrm>
        <a:off x="1744410" y="1000468"/>
        <a:ext cx="947923" cy="554941"/>
      </dsp:txXfrm>
    </dsp:sp>
    <dsp:sp modelId="{65D2C021-D1ED-4DAC-A8DD-9365B2D46BFB}">
      <dsp:nvSpPr>
        <dsp:cNvPr id="0" name=""/>
        <dsp:cNvSpPr/>
      </dsp:nvSpPr>
      <dsp:spPr>
        <a:xfrm rot="10800000">
          <a:off x="1432410" y="1156114"/>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1494894" y="1204844"/>
        <a:ext cx="145796" cy="146188"/>
      </dsp:txXfrm>
    </dsp:sp>
    <dsp:sp modelId="{96509C28-D5C3-4819-B15F-9D553C810280}">
      <dsp:nvSpPr>
        <dsp:cNvPr id="0" name=""/>
        <dsp:cNvSpPr/>
      </dsp:nvSpPr>
      <dsp:spPr>
        <a:xfrm>
          <a:off x="351711" y="983203"/>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pl-PL" sz="800" u="none" kern="1200" baseline="0"/>
            <a:t>Usunięcie wad i uchybień wniosku</a:t>
          </a:r>
          <a:endParaRPr lang="cs-CZ" sz="800" kern="1200"/>
        </a:p>
      </dsp:txBody>
      <dsp:txXfrm>
        <a:off x="368976" y="1000468"/>
        <a:ext cx="947923" cy="554941"/>
      </dsp:txXfrm>
    </dsp:sp>
    <dsp:sp modelId="{958FC20F-2709-43C5-B6FC-98BD70323131}">
      <dsp:nvSpPr>
        <dsp:cNvPr id="0" name=""/>
        <dsp:cNvSpPr/>
      </dsp:nvSpPr>
      <dsp:spPr>
        <a:xfrm rot="5400000">
          <a:off x="738798" y="1641446"/>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769844" y="1659130"/>
        <a:ext cx="146188" cy="145796"/>
      </dsp:txXfrm>
    </dsp:sp>
    <dsp:sp modelId="{58A6E58F-9D81-4658-B049-40C61A570209}">
      <dsp:nvSpPr>
        <dsp:cNvPr id="0" name=""/>
        <dsp:cNvSpPr/>
      </dsp:nvSpPr>
      <dsp:spPr>
        <a:xfrm>
          <a:off x="351711"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transgranicznej współpracy  </a:t>
          </a:r>
        </a:p>
      </dsp:txBody>
      <dsp:txXfrm>
        <a:off x="368976" y="1982921"/>
        <a:ext cx="947923" cy="554941"/>
      </dsp:txXfrm>
    </dsp:sp>
    <dsp:sp modelId="{8D4A29A0-6A4A-41C1-B973-1A42075C7035}">
      <dsp:nvSpPr>
        <dsp:cNvPr id="0" name=""/>
        <dsp:cNvSpPr/>
      </dsp:nvSpPr>
      <dsp:spPr>
        <a:xfrm>
          <a:off x="1420620"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1420620" y="2187297"/>
        <a:ext cx="145796" cy="146188"/>
      </dsp:txXfrm>
    </dsp:sp>
    <dsp:sp modelId="{457EE916-4DC0-4499-B198-02E612ABFA7A}">
      <dsp:nvSpPr>
        <dsp:cNvPr id="0" name=""/>
        <dsp:cNvSpPr/>
      </dsp:nvSpPr>
      <dsp:spPr>
        <a:xfrm>
          <a:off x="1727145"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jakości projektu i wpływu transgranicznego</a:t>
          </a:r>
        </a:p>
      </dsp:txBody>
      <dsp:txXfrm>
        <a:off x="1744410" y="1982921"/>
        <a:ext cx="947923" cy="554941"/>
      </dsp:txXfrm>
    </dsp:sp>
    <dsp:sp modelId="{30638628-E8EE-4FC5-9844-ADA3DD207766}">
      <dsp:nvSpPr>
        <dsp:cNvPr id="0" name=""/>
        <dsp:cNvSpPr/>
      </dsp:nvSpPr>
      <dsp:spPr>
        <a:xfrm>
          <a:off x="2796054" y="2138567"/>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a:off x="2796054" y="2187297"/>
        <a:ext cx="145796" cy="146188"/>
      </dsp:txXfrm>
    </dsp:sp>
    <dsp:sp modelId="{0D8E43FD-A751-491B-880D-26DE445231DF}">
      <dsp:nvSpPr>
        <dsp:cNvPr id="0" name=""/>
        <dsp:cNvSpPr/>
      </dsp:nvSpPr>
      <dsp:spPr>
        <a:xfrm>
          <a:off x="3102580" y="1965656"/>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Ocena korzyści na środowisko (dla wybranych priorytetów) </a:t>
          </a:r>
        </a:p>
      </dsp:txBody>
      <dsp:txXfrm>
        <a:off x="3119845" y="1982921"/>
        <a:ext cx="947923" cy="554941"/>
      </dsp:txXfrm>
    </dsp:sp>
    <dsp:sp modelId="{423F05CA-95EA-488F-8295-0A4CDDEED7CA}">
      <dsp:nvSpPr>
        <dsp:cNvPr id="0" name=""/>
        <dsp:cNvSpPr/>
      </dsp:nvSpPr>
      <dsp:spPr>
        <a:xfrm rot="5400000">
          <a:off x="3489666" y="2623899"/>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5400000">
        <a:off x="3520712" y="2641583"/>
        <a:ext cx="146188" cy="145796"/>
      </dsp:txXfrm>
    </dsp:sp>
    <dsp:sp modelId="{6628EC58-3622-4E9B-A803-582B78275DB5}">
      <dsp:nvSpPr>
        <dsp:cNvPr id="0" name=""/>
        <dsp:cNvSpPr/>
      </dsp:nvSpPr>
      <dsp:spPr>
        <a:xfrm>
          <a:off x="3102580"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Rozpatrzenie projektu na Komitecie Monitoruj</a:t>
          </a:r>
          <a:r>
            <a:rPr lang="pl-PL" sz="800" kern="1200"/>
            <a:t>ącym</a:t>
          </a:r>
          <a:endParaRPr lang="cs-CZ" sz="800" kern="1200"/>
        </a:p>
      </dsp:txBody>
      <dsp:txXfrm>
        <a:off x="3119845" y="2965374"/>
        <a:ext cx="947923" cy="554941"/>
      </dsp:txXfrm>
    </dsp:sp>
    <dsp:sp modelId="{7E791E1E-B1C4-4E40-BAC7-9F7895037DE4}">
      <dsp:nvSpPr>
        <dsp:cNvPr id="0" name=""/>
        <dsp:cNvSpPr/>
      </dsp:nvSpPr>
      <dsp:spPr>
        <a:xfrm rot="10800000">
          <a:off x="2807844" y="3121020"/>
          <a:ext cx="208280" cy="2436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cs-CZ" sz="600" kern="1200"/>
        </a:p>
      </dsp:txBody>
      <dsp:txXfrm rot="10800000">
        <a:off x="2870328" y="3169750"/>
        <a:ext cx="145796" cy="146188"/>
      </dsp:txXfrm>
    </dsp:sp>
    <dsp:sp modelId="{F847B231-8804-47CA-99B4-0B563158FF91}">
      <dsp:nvSpPr>
        <dsp:cNvPr id="0" name=""/>
        <dsp:cNvSpPr/>
      </dsp:nvSpPr>
      <dsp:spPr>
        <a:xfrm>
          <a:off x="1727145" y="2948109"/>
          <a:ext cx="982453" cy="589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cs-CZ" sz="800" kern="1200"/>
            <a:t>Decyzja o (nie)dofinansowaniu projektu</a:t>
          </a:r>
        </a:p>
      </dsp:txBody>
      <dsp:txXfrm>
        <a:off x="1744410" y="2965374"/>
        <a:ext cx="947923" cy="55494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768F2E-F534-4594-A881-BBB1BFFB304C}">
      <dsp:nvSpPr>
        <dsp:cNvPr id="0" name=""/>
        <dsp:cNvSpPr/>
      </dsp:nvSpPr>
      <dsp:spPr>
        <a:xfrm>
          <a:off x="1129"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Výzva</a:t>
          </a:r>
        </a:p>
      </dsp:txBody>
      <dsp:txXfrm>
        <a:off x="247192" y="0"/>
        <a:ext cx="884347" cy="492125"/>
      </dsp:txXfrm>
    </dsp:sp>
    <dsp:sp modelId="{5CBB1CB5-DA2E-4D4E-833D-6AC54629B21A}">
      <dsp:nvSpPr>
        <dsp:cNvPr id="0" name=""/>
        <dsp:cNvSpPr/>
      </dsp:nvSpPr>
      <dsp:spPr>
        <a:xfrm>
          <a:off x="1239955"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projektový záměr</a:t>
          </a:r>
        </a:p>
      </dsp:txBody>
      <dsp:txXfrm>
        <a:off x="1486018" y="0"/>
        <a:ext cx="884347" cy="492125"/>
      </dsp:txXfrm>
    </dsp:sp>
    <dsp:sp modelId="{E1B35890-A978-489E-939C-7BA0EDE8873C}">
      <dsp:nvSpPr>
        <dsp:cNvPr id="0" name=""/>
        <dsp:cNvSpPr/>
      </dsp:nvSpPr>
      <dsp:spPr>
        <a:xfrm>
          <a:off x="2478780"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Žádost</a:t>
          </a:r>
        </a:p>
      </dsp:txBody>
      <dsp:txXfrm>
        <a:off x="2724843" y="0"/>
        <a:ext cx="884347" cy="49212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768F2E-F534-4594-A881-BBB1BFFB304C}">
      <dsp:nvSpPr>
        <dsp:cNvPr id="0" name=""/>
        <dsp:cNvSpPr/>
      </dsp:nvSpPr>
      <dsp:spPr>
        <a:xfrm>
          <a:off x="1129"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u="none" kern="1200" baseline="0"/>
            <a:t>Na</a:t>
          </a:r>
          <a:r>
            <a:rPr lang="cs-CZ" sz="1300" u="none" kern="1200" baseline="0">
              <a:latin typeface="+mn-lt"/>
            </a:rPr>
            <a:t>b</a:t>
          </a:r>
          <a:r>
            <a:rPr lang="cs-CZ" sz="1300" u="none" kern="1200" baseline="0">
              <a:latin typeface="+mn-lt"/>
              <a:cs typeface="Arial" panose="020B0604020202020204" pitchFamily="34" charset="0"/>
            </a:rPr>
            <a:t>ó</a:t>
          </a:r>
          <a:r>
            <a:rPr lang="cs-CZ" sz="1300" u="none" kern="1200" baseline="0"/>
            <a:t>r projektów</a:t>
          </a:r>
        </a:p>
      </dsp:txBody>
      <dsp:txXfrm>
        <a:off x="247192" y="0"/>
        <a:ext cx="884347" cy="492125"/>
      </dsp:txXfrm>
    </dsp:sp>
    <dsp:sp modelId="{5CBB1CB5-DA2E-4D4E-833D-6AC54629B21A}">
      <dsp:nvSpPr>
        <dsp:cNvPr id="0" name=""/>
        <dsp:cNvSpPr/>
      </dsp:nvSpPr>
      <dsp:spPr>
        <a:xfrm>
          <a:off x="1239955"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u="none" kern="1200" baseline="0"/>
            <a:t>Propozycja projektowa </a:t>
          </a:r>
        </a:p>
      </dsp:txBody>
      <dsp:txXfrm>
        <a:off x="1486018" y="0"/>
        <a:ext cx="884347" cy="492125"/>
      </dsp:txXfrm>
    </dsp:sp>
    <dsp:sp modelId="{E1B35890-A978-489E-939C-7BA0EDE8873C}">
      <dsp:nvSpPr>
        <dsp:cNvPr id="0" name=""/>
        <dsp:cNvSpPr/>
      </dsp:nvSpPr>
      <dsp:spPr>
        <a:xfrm>
          <a:off x="2479910" y="0"/>
          <a:ext cx="1376472" cy="49212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marL="0" lvl="0" indent="0" algn="ctr" defTabSz="577850">
            <a:lnSpc>
              <a:spcPct val="90000"/>
            </a:lnSpc>
            <a:spcBef>
              <a:spcPct val="0"/>
            </a:spcBef>
            <a:spcAft>
              <a:spcPct val="35000"/>
            </a:spcAft>
            <a:buNone/>
          </a:pPr>
          <a:r>
            <a:rPr lang="cs-CZ" sz="1300" i="0" u="none" kern="1200" baseline="0"/>
            <a:t>Wniosek</a:t>
          </a:r>
        </a:p>
      </dsp:txBody>
      <dsp:txXfrm>
        <a:off x="2725973" y="0"/>
        <a:ext cx="884347" cy="49212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382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kontrola formálních náležitostí a přijatelnosti</a:t>
          </a:r>
        </a:p>
      </dsp:txBody>
      <dsp:txXfrm>
        <a:off x="334661" y="0"/>
        <a:ext cx="1625689" cy="661670"/>
      </dsp:txXfrm>
    </dsp:sp>
    <dsp:sp modelId="{E13711DB-19D3-4542-9ED1-09DEF987910A}">
      <dsp:nvSpPr>
        <dsp:cNvPr id="0" name=""/>
        <dsp:cNvSpPr/>
      </dsp:nvSpPr>
      <dsp:spPr>
        <a:xfrm>
          <a:off x="206627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věcné hodnocení</a:t>
          </a:r>
        </a:p>
      </dsp:txBody>
      <dsp:txXfrm>
        <a:off x="2397111" y="0"/>
        <a:ext cx="1625689" cy="6616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382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kontrola wymogów formalnych i kwalifikowalności</a:t>
          </a:r>
        </a:p>
      </dsp:txBody>
      <dsp:txXfrm>
        <a:off x="334661" y="0"/>
        <a:ext cx="1625689" cy="661670"/>
      </dsp:txXfrm>
    </dsp:sp>
    <dsp:sp modelId="{E13711DB-19D3-4542-9ED1-09DEF987910A}">
      <dsp:nvSpPr>
        <dsp:cNvPr id="0" name=""/>
        <dsp:cNvSpPr/>
      </dsp:nvSpPr>
      <dsp:spPr>
        <a:xfrm>
          <a:off x="2066276" y="0"/>
          <a:ext cx="2287359" cy="661670"/>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marL="0" lvl="0" indent="0" algn="ctr" defTabSz="622300">
            <a:lnSpc>
              <a:spcPct val="90000"/>
            </a:lnSpc>
            <a:spcBef>
              <a:spcPct val="0"/>
            </a:spcBef>
            <a:spcAft>
              <a:spcPct val="35000"/>
            </a:spcAft>
            <a:buNone/>
          </a:pPr>
          <a:r>
            <a:rPr lang="cs-CZ" sz="1400" kern="1200"/>
            <a:t>ocena projektu</a:t>
          </a:r>
        </a:p>
      </dsp:txBody>
      <dsp:txXfrm>
        <a:off x="2397111" y="0"/>
        <a:ext cx="1625689" cy="66167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03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Výzva</a:t>
          </a:r>
        </a:p>
      </dsp:txBody>
      <dsp:txXfrm>
        <a:off x="239480" y="52781"/>
        <a:ext cx="712323" cy="474882"/>
      </dsp:txXfrm>
    </dsp:sp>
    <dsp:sp modelId="{5E8CEEFF-A849-44C9-95D3-99A389B35B5E}">
      <dsp:nvSpPr>
        <dsp:cNvPr id="0" name=""/>
        <dsp:cNvSpPr/>
      </dsp:nvSpPr>
      <dsp:spPr>
        <a:xfrm>
          <a:off x="107052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Předložení projektového záměru</a:t>
          </a:r>
        </a:p>
      </dsp:txBody>
      <dsp:txXfrm>
        <a:off x="1307965" y="52781"/>
        <a:ext cx="712323" cy="474882"/>
      </dsp:txXfrm>
    </dsp:sp>
    <dsp:sp modelId="{B9D69136-CFB5-4EB9-977B-1D695D9BE112}">
      <dsp:nvSpPr>
        <dsp:cNvPr id="0" name=""/>
        <dsp:cNvSpPr/>
      </dsp:nvSpPr>
      <dsp:spPr>
        <a:xfrm>
          <a:off x="213900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Stanovisko JS k projektovému záměru</a:t>
          </a:r>
        </a:p>
      </dsp:txBody>
      <dsp:txXfrm>
        <a:off x="2376450" y="52781"/>
        <a:ext cx="712323" cy="474882"/>
      </dsp:txXfrm>
    </dsp:sp>
    <dsp:sp modelId="{BFEE7DDD-7B0B-4D16-A50F-0CF3C154FEF6}">
      <dsp:nvSpPr>
        <dsp:cNvPr id="0" name=""/>
        <dsp:cNvSpPr/>
      </dsp:nvSpPr>
      <dsp:spPr>
        <a:xfrm>
          <a:off x="320749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cs-CZ" sz="800" kern="1200"/>
            <a:t>Předložení úplné projektové</a:t>
          </a:r>
        </a:p>
      </dsp:txBody>
      <dsp:txXfrm>
        <a:off x="3444935" y="52781"/>
        <a:ext cx="712323" cy="47488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203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Nabór</a:t>
          </a:r>
          <a:endParaRPr lang="cs-CZ" sz="900" kern="1200"/>
        </a:p>
      </dsp:txBody>
      <dsp:txXfrm>
        <a:off x="239480" y="52781"/>
        <a:ext cx="712323" cy="474882"/>
      </dsp:txXfrm>
    </dsp:sp>
    <dsp:sp modelId="{5E8CEEFF-A849-44C9-95D3-99A389B35B5E}">
      <dsp:nvSpPr>
        <dsp:cNvPr id="0" name=""/>
        <dsp:cNvSpPr/>
      </dsp:nvSpPr>
      <dsp:spPr>
        <a:xfrm>
          <a:off x="107052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Zło</a:t>
          </a:r>
          <a:r>
            <a:rPr lang="pl-PL" sz="900" u="none" kern="1200" baseline="0"/>
            <a:t>że</a:t>
          </a:r>
          <a:r>
            <a:rPr lang="cs-CZ" sz="900" u="none" kern="1200" baseline="0"/>
            <a:t>nie propozycji projektowej </a:t>
          </a:r>
        </a:p>
      </dsp:txBody>
      <dsp:txXfrm>
        <a:off x="1307965" y="52781"/>
        <a:ext cx="712323" cy="474882"/>
      </dsp:txXfrm>
    </dsp:sp>
    <dsp:sp modelId="{B9D69136-CFB5-4EB9-977B-1D695D9BE112}">
      <dsp:nvSpPr>
        <dsp:cNvPr id="0" name=""/>
        <dsp:cNvSpPr/>
      </dsp:nvSpPr>
      <dsp:spPr>
        <a:xfrm>
          <a:off x="2139009"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Opinia WS do propozycji projektowej</a:t>
          </a:r>
        </a:p>
      </dsp:txBody>
      <dsp:txXfrm>
        <a:off x="2376450" y="52781"/>
        <a:ext cx="712323" cy="474882"/>
      </dsp:txXfrm>
    </dsp:sp>
    <dsp:sp modelId="{BFEE7DDD-7B0B-4D16-A50F-0CF3C154FEF6}">
      <dsp:nvSpPr>
        <dsp:cNvPr id="0" name=""/>
        <dsp:cNvSpPr/>
      </dsp:nvSpPr>
      <dsp:spPr>
        <a:xfrm>
          <a:off x="3207494" y="52781"/>
          <a:ext cx="1187205" cy="47488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u="none" kern="1200" baseline="0"/>
            <a:t>Zło</a:t>
          </a:r>
          <a:r>
            <a:rPr lang="pl-PL" sz="900" u="none" kern="1200" baseline="0"/>
            <a:t>że</a:t>
          </a:r>
          <a:r>
            <a:rPr lang="cs-CZ" sz="900" u="none" kern="1200" baseline="0"/>
            <a:t>nie </a:t>
          </a:r>
          <a:r>
            <a:rPr lang="cs-CZ" sz="900" kern="1200"/>
            <a:t>pełnego wniosku</a:t>
          </a:r>
        </a:p>
      </dsp:txBody>
      <dsp:txXfrm>
        <a:off x="3444935" y="52781"/>
        <a:ext cx="712323" cy="47488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A1AB5C-A0D1-4CC1-9C9E-FCECF2BDC5DA}">
      <dsp:nvSpPr>
        <dsp:cNvPr id="0" name=""/>
        <dsp:cNvSpPr/>
      </dsp:nvSpPr>
      <dsp:spPr>
        <a:xfrm>
          <a:off x="1348" y="39720"/>
          <a:ext cx="1742384" cy="968308"/>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Předložení žádosti</a:t>
          </a:r>
        </a:p>
      </dsp:txBody>
      <dsp:txXfrm>
        <a:off x="485502" y="39720"/>
        <a:ext cx="774076" cy="968308"/>
      </dsp:txXfrm>
    </dsp:sp>
    <dsp:sp modelId="{5E8CEEFF-A849-44C9-95D3-99A389B35B5E}">
      <dsp:nvSpPr>
        <dsp:cNvPr id="0" name=""/>
        <dsp:cNvSpPr/>
      </dsp:nvSpPr>
      <dsp:spPr>
        <a:xfrm>
          <a:off x="1676812" y="52980"/>
          <a:ext cx="1838809" cy="9417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Kontrola formálních náležitostí a přijatelnosti</a:t>
          </a:r>
        </a:p>
      </dsp:txBody>
      <dsp:txXfrm>
        <a:off x="2147707" y="52980"/>
        <a:ext cx="897020" cy="941789"/>
      </dsp:txXfrm>
    </dsp:sp>
    <dsp:sp modelId="{6C543984-B580-4C8B-9FCD-E5358CDD43D3}">
      <dsp:nvSpPr>
        <dsp:cNvPr id="0" name=""/>
        <dsp:cNvSpPr/>
      </dsp:nvSpPr>
      <dsp:spPr>
        <a:xfrm>
          <a:off x="3448701" y="50316"/>
          <a:ext cx="1731549" cy="94711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cs-CZ" sz="1200" kern="1200"/>
            <a:t>Případná výzva k odstranění vad a nedostatků</a:t>
          </a:r>
        </a:p>
      </dsp:txBody>
      <dsp:txXfrm>
        <a:off x="3922259" y="50316"/>
        <a:ext cx="784433" cy="94711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1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7.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8.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2604D-3F33-4781-8D90-956E6D59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8922</Words>
  <Characters>52642</Characters>
  <Application>Microsoft Office Word</Application>
  <DocSecurity>0</DocSecurity>
  <Lines>438</Lines>
  <Paragraphs>122</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61442</CharactersWithSpaces>
  <SharedDoc>false</SharedDoc>
  <HLinks>
    <vt:vector size="246" baseType="variant">
      <vt:variant>
        <vt:i4>3407943</vt:i4>
      </vt:variant>
      <vt:variant>
        <vt:i4>231</vt:i4>
      </vt:variant>
      <vt:variant>
        <vt:i4>0</vt:i4>
      </vt:variant>
      <vt:variant>
        <vt:i4>5</vt:i4>
      </vt:variant>
      <vt:variant>
        <vt:lpwstr>mailto:js.olomouc@crr.cz</vt:lpwstr>
      </vt:variant>
      <vt:variant>
        <vt:lpwstr/>
      </vt:variant>
      <vt:variant>
        <vt:i4>6094864</vt:i4>
      </vt:variant>
      <vt:variant>
        <vt:i4>219</vt:i4>
      </vt:variant>
      <vt:variant>
        <vt:i4>0</vt:i4>
      </vt:variant>
      <vt:variant>
        <vt:i4>5</vt:i4>
      </vt:variant>
      <vt:variant>
        <vt:lpwstr>https://mseu.mssf.cz/</vt:lpwstr>
      </vt:variant>
      <vt:variant>
        <vt:lpwstr/>
      </vt:variant>
      <vt:variant>
        <vt:i4>6094864</vt:i4>
      </vt:variant>
      <vt:variant>
        <vt:i4>216</vt:i4>
      </vt:variant>
      <vt:variant>
        <vt:i4>0</vt:i4>
      </vt:variant>
      <vt:variant>
        <vt:i4>5</vt:i4>
      </vt:variant>
      <vt:variant>
        <vt:lpwstr>https://mseu.mssf.cz/</vt:lpwstr>
      </vt:variant>
      <vt:variant>
        <vt:lpwstr/>
      </vt:variant>
      <vt:variant>
        <vt:i4>4390913</vt:i4>
      </vt:variant>
      <vt:variant>
        <vt:i4>213</vt:i4>
      </vt:variant>
      <vt:variant>
        <vt:i4>0</vt:i4>
      </vt:variant>
      <vt:variant>
        <vt:i4>5</vt:i4>
      </vt:variant>
      <vt:variant>
        <vt:lpwstr>http://www.cz-pl.eu/</vt:lpwstr>
      </vt:variant>
      <vt:variant>
        <vt:lpwstr/>
      </vt:variant>
      <vt:variant>
        <vt:i4>4390913</vt:i4>
      </vt:variant>
      <vt:variant>
        <vt:i4>210</vt:i4>
      </vt:variant>
      <vt:variant>
        <vt:i4>0</vt:i4>
      </vt:variant>
      <vt:variant>
        <vt:i4>5</vt:i4>
      </vt:variant>
      <vt:variant>
        <vt:lpwstr>http://www.cz-pl.eu/</vt:lpwstr>
      </vt:variant>
      <vt:variant>
        <vt:lpwstr/>
      </vt:variant>
      <vt:variant>
        <vt:i4>4390913</vt:i4>
      </vt:variant>
      <vt:variant>
        <vt:i4>204</vt:i4>
      </vt:variant>
      <vt:variant>
        <vt:i4>0</vt:i4>
      </vt:variant>
      <vt:variant>
        <vt:i4>5</vt:i4>
      </vt:variant>
      <vt:variant>
        <vt:lpwstr>http://www.cz-pl.eu/</vt:lpwstr>
      </vt:variant>
      <vt:variant>
        <vt:lpwstr/>
      </vt:variant>
      <vt:variant>
        <vt:i4>6619178</vt:i4>
      </vt:variant>
      <vt:variant>
        <vt:i4>198</vt:i4>
      </vt:variant>
      <vt:variant>
        <vt:i4>0</vt:i4>
      </vt:variant>
      <vt:variant>
        <vt:i4>5</vt:i4>
      </vt:variant>
      <vt:variant>
        <vt:lpwstr>http://www.cz-/</vt:lpwstr>
      </vt:variant>
      <vt:variant>
        <vt:lpwstr/>
      </vt:variant>
      <vt:variant>
        <vt:i4>4390913</vt:i4>
      </vt:variant>
      <vt:variant>
        <vt:i4>195</vt:i4>
      </vt:variant>
      <vt:variant>
        <vt:i4>0</vt:i4>
      </vt:variant>
      <vt:variant>
        <vt:i4>5</vt:i4>
      </vt:variant>
      <vt:variant>
        <vt:lpwstr>http://www.cz-pl.eu/</vt:lpwstr>
      </vt:variant>
      <vt:variant>
        <vt:lpwstr/>
      </vt:variant>
      <vt:variant>
        <vt:i4>6094864</vt:i4>
      </vt:variant>
      <vt:variant>
        <vt:i4>192</vt:i4>
      </vt:variant>
      <vt:variant>
        <vt:i4>0</vt:i4>
      </vt:variant>
      <vt:variant>
        <vt:i4>5</vt:i4>
      </vt:variant>
      <vt:variant>
        <vt:lpwstr>https://mseu.mssf.cz/</vt:lpwstr>
      </vt:variant>
      <vt:variant>
        <vt:lpwstr/>
      </vt:variant>
      <vt:variant>
        <vt:i4>6094864</vt:i4>
      </vt:variant>
      <vt:variant>
        <vt:i4>189</vt:i4>
      </vt:variant>
      <vt:variant>
        <vt:i4>0</vt:i4>
      </vt:variant>
      <vt:variant>
        <vt:i4>5</vt:i4>
      </vt:variant>
      <vt:variant>
        <vt:lpwstr>https://mseu.mssf.cz/</vt:lpwstr>
      </vt:variant>
      <vt:variant>
        <vt:lpwstr/>
      </vt:variant>
      <vt:variant>
        <vt:i4>4390913</vt:i4>
      </vt:variant>
      <vt:variant>
        <vt:i4>186</vt:i4>
      </vt:variant>
      <vt:variant>
        <vt:i4>0</vt:i4>
      </vt:variant>
      <vt:variant>
        <vt:i4>5</vt:i4>
      </vt:variant>
      <vt:variant>
        <vt:lpwstr>http://www.cz-pl.eu/</vt:lpwstr>
      </vt:variant>
      <vt:variant>
        <vt:lpwstr/>
      </vt:variant>
      <vt:variant>
        <vt:i4>4390913</vt:i4>
      </vt:variant>
      <vt:variant>
        <vt:i4>183</vt:i4>
      </vt:variant>
      <vt:variant>
        <vt:i4>0</vt:i4>
      </vt:variant>
      <vt:variant>
        <vt:i4>5</vt:i4>
      </vt:variant>
      <vt:variant>
        <vt:lpwstr>http://www.cz-pl.eu/</vt:lpwstr>
      </vt:variant>
      <vt:variant>
        <vt:lpwstr/>
      </vt:variant>
      <vt:variant>
        <vt:i4>4390913</vt:i4>
      </vt:variant>
      <vt:variant>
        <vt:i4>180</vt:i4>
      </vt:variant>
      <vt:variant>
        <vt:i4>0</vt:i4>
      </vt:variant>
      <vt:variant>
        <vt:i4>5</vt:i4>
      </vt:variant>
      <vt:variant>
        <vt:lpwstr>http://www.cz-pl.eu/</vt:lpwstr>
      </vt:variant>
      <vt:variant>
        <vt:lpwstr/>
      </vt:variant>
      <vt:variant>
        <vt:i4>1507382</vt:i4>
      </vt:variant>
      <vt:variant>
        <vt:i4>170</vt:i4>
      </vt:variant>
      <vt:variant>
        <vt:i4>0</vt:i4>
      </vt:variant>
      <vt:variant>
        <vt:i4>5</vt:i4>
      </vt:variant>
      <vt:variant>
        <vt:lpwstr/>
      </vt:variant>
      <vt:variant>
        <vt:lpwstr>_Toc432590960</vt:lpwstr>
      </vt:variant>
      <vt:variant>
        <vt:i4>1310774</vt:i4>
      </vt:variant>
      <vt:variant>
        <vt:i4>164</vt:i4>
      </vt:variant>
      <vt:variant>
        <vt:i4>0</vt:i4>
      </vt:variant>
      <vt:variant>
        <vt:i4>5</vt:i4>
      </vt:variant>
      <vt:variant>
        <vt:lpwstr/>
      </vt:variant>
      <vt:variant>
        <vt:lpwstr>_Toc432590959</vt:lpwstr>
      </vt:variant>
      <vt:variant>
        <vt:i4>1310774</vt:i4>
      </vt:variant>
      <vt:variant>
        <vt:i4>158</vt:i4>
      </vt:variant>
      <vt:variant>
        <vt:i4>0</vt:i4>
      </vt:variant>
      <vt:variant>
        <vt:i4>5</vt:i4>
      </vt:variant>
      <vt:variant>
        <vt:lpwstr/>
      </vt:variant>
      <vt:variant>
        <vt:lpwstr>_Toc432590958</vt:lpwstr>
      </vt:variant>
      <vt:variant>
        <vt:i4>1310774</vt:i4>
      </vt:variant>
      <vt:variant>
        <vt:i4>152</vt:i4>
      </vt:variant>
      <vt:variant>
        <vt:i4>0</vt:i4>
      </vt:variant>
      <vt:variant>
        <vt:i4>5</vt:i4>
      </vt:variant>
      <vt:variant>
        <vt:lpwstr/>
      </vt:variant>
      <vt:variant>
        <vt:lpwstr>_Toc432590957</vt:lpwstr>
      </vt:variant>
      <vt:variant>
        <vt:i4>1310774</vt:i4>
      </vt:variant>
      <vt:variant>
        <vt:i4>146</vt:i4>
      </vt:variant>
      <vt:variant>
        <vt:i4>0</vt:i4>
      </vt:variant>
      <vt:variant>
        <vt:i4>5</vt:i4>
      </vt:variant>
      <vt:variant>
        <vt:lpwstr/>
      </vt:variant>
      <vt:variant>
        <vt:lpwstr>_Toc432590956</vt:lpwstr>
      </vt:variant>
      <vt:variant>
        <vt:i4>1310774</vt:i4>
      </vt:variant>
      <vt:variant>
        <vt:i4>140</vt:i4>
      </vt:variant>
      <vt:variant>
        <vt:i4>0</vt:i4>
      </vt:variant>
      <vt:variant>
        <vt:i4>5</vt:i4>
      </vt:variant>
      <vt:variant>
        <vt:lpwstr/>
      </vt:variant>
      <vt:variant>
        <vt:lpwstr>_Toc432590955</vt:lpwstr>
      </vt:variant>
      <vt:variant>
        <vt:i4>1310774</vt:i4>
      </vt:variant>
      <vt:variant>
        <vt:i4>134</vt:i4>
      </vt:variant>
      <vt:variant>
        <vt:i4>0</vt:i4>
      </vt:variant>
      <vt:variant>
        <vt:i4>5</vt:i4>
      </vt:variant>
      <vt:variant>
        <vt:lpwstr/>
      </vt:variant>
      <vt:variant>
        <vt:lpwstr>_Toc432590954</vt:lpwstr>
      </vt:variant>
      <vt:variant>
        <vt:i4>1310774</vt:i4>
      </vt:variant>
      <vt:variant>
        <vt:i4>128</vt:i4>
      </vt:variant>
      <vt:variant>
        <vt:i4>0</vt:i4>
      </vt:variant>
      <vt:variant>
        <vt:i4>5</vt:i4>
      </vt:variant>
      <vt:variant>
        <vt:lpwstr/>
      </vt:variant>
      <vt:variant>
        <vt:lpwstr>_Toc432590953</vt:lpwstr>
      </vt:variant>
      <vt:variant>
        <vt:i4>1310774</vt:i4>
      </vt:variant>
      <vt:variant>
        <vt:i4>122</vt:i4>
      </vt:variant>
      <vt:variant>
        <vt:i4>0</vt:i4>
      </vt:variant>
      <vt:variant>
        <vt:i4>5</vt:i4>
      </vt:variant>
      <vt:variant>
        <vt:lpwstr/>
      </vt:variant>
      <vt:variant>
        <vt:lpwstr>_Toc432590952</vt:lpwstr>
      </vt:variant>
      <vt:variant>
        <vt:i4>1310774</vt:i4>
      </vt:variant>
      <vt:variant>
        <vt:i4>116</vt:i4>
      </vt:variant>
      <vt:variant>
        <vt:i4>0</vt:i4>
      </vt:variant>
      <vt:variant>
        <vt:i4>5</vt:i4>
      </vt:variant>
      <vt:variant>
        <vt:lpwstr/>
      </vt:variant>
      <vt:variant>
        <vt:lpwstr>_Toc432590951</vt:lpwstr>
      </vt:variant>
      <vt:variant>
        <vt:i4>1310774</vt:i4>
      </vt:variant>
      <vt:variant>
        <vt:i4>110</vt:i4>
      </vt:variant>
      <vt:variant>
        <vt:i4>0</vt:i4>
      </vt:variant>
      <vt:variant>
        <vt:i4>5</vt:i4>
      </vt:variant>
      <vt:variant>
        <vt:lpwstr/>
      </vt:variant>
      <vt:variant>
        <vt:lpwstr>_Toc432590950</vt:lpwstr>
      </vt:variant>
      <vt:variant>
        <vt:i4>1376310</vt:i4>
      </vt:variant>
      <vt:variant>
        <vt:i4>104</vt:i4>
      </vt:variant>
      <vt:variant>
        <vt:i4>0</vt:i4>
      </vt:variant>
      <vt:variant>
        <vt:i4>5</vt:i4>
      </vt:variant>
      <vt:variant>
        <vt:lpwstr/>
      </vt:variant>
      <vt:variant>
        <vt:lpwstr>_Toc432590949</vt:lpwstr>
      </vt:variant>
      <vt:variant>
        <vt:i4>1376310</vt:i4>
      </vt:variant>
      <vt:variant>
        <vt:i4>98</vt:i4>
      </vt:variant>
      <vt:variant>
        <vt:i4>0</vt:i4>
      </vt:variant>
      <vt:variant>
        <vt:i4>5</vt:i4>
      </vt:variant>
      <vt:variant>
        <vt:lpwstr/>
      </vt:variant>
      <vt:variant>
        <vt:lpwstr>_Toc432590948</vt:lpwstr>
      </vt:variant>
      <vt:variant>
        <vt:i4>1376310</vt:i4>
      </vt:variant>
      <vt:variant>
        <vt:i4>92</vt:i4>
      </vt:variant>
      <vt:variant>
        <vt:i4>0</vt:i4>
      </vt:variant>
      <vt:variant>
        <vt:i4>5</vt:i4>
      </vt:variant>
      <vt:variant>
        <vt:lpwstr/>
      </vt:variant>
      <vt:variant>
        <vt:lpwstr>_Toc432590947</vt:lpwstr>
      </vt:variant>
      <vt:variant>
        <vt:i4>1245238</vt:i4>
      </vt:variant>
      <vt:variant>
        <vt:i4>83</vt:i4>
      </vt:variant>
      <vt:variant>
        <vt:i4>0</vt:i4>
      </vt:variant>
      <vt:variant>
        <vt:i4>5</vt:i4>
      </vt:variant>
      <vt:variant>
        <vt:lpwstr/>
      </vt:variant>
      <vt:variant>
        <vt:lpwstr>_Toc432590921</vt:lpwstr>
      </vt:variant>
      <vt:variant>
        <vt:i4>1245238</vt:i4>
      </vt:variant>
      <vt:variant>
        <vt:i4>77</vt:i4>
      </vt:variant>
      <vt:variant>
        <vt:i4>0</vt:i4>
      </vt:variant>
      <vt:variant>
        <vt:i4>5</vt:i4>
      </vt:variant>
      <vt:variant>
        <vt:lpwstr/>
      </vt:variant>
      <vt:variant>
        <vt:lpwstr>_Toc432590920</vt:lpwstr>
      </vt:variant>
      <vt:variant>
        <vt:i4>1048630</vt:i4>
      </vt:variant>
      <vt:variant>
        <vt:i4>71</vt:i4>
      </vt:variant>
      <vt:variant>
        <vt:i4>0</vt:i4>
      </vt:variant>
      <vt:variant>
        <vt:i4>5</vt:i4>
      </vt:variant>
      <vt:variant>
        <vt:lpwstr/>
      </vt:variant>
      <vt:variant>
        <vt:lpwstr>_Toc432590919</vt:lpwstr>
      </vt:variant>
      <vt:variant>
        <vt:i4>1048630</vt:i4>
      </vt:variant>
      <vt:variant>
        <vt:i4>65</vt:i4>
      </vt:variant>
      <vt:variant>
        <vt:i4>0</vt:i4>
      </vt:variant>
      <vt:variant>
        <vt:i4>5</vt:i4>
      </vt:variant>
      <vt:variant>
        <vt:lpwstr/>
      </vt:variant>
      <vt:variant>
        <vt:lpwstr>_Toc432590918</vt:lpwstr>
      </vt:variant>
      <vt:variant>
        <vt:i4>1048630</vt:i4>
      </vt:variant>
      <vt:variant>
        <vt:i4>59</vt:i4>
      </vt:variant>
      <vt:variant>
        <vt:i4>0</vt:i4>
      </vt:variant>
      <vt:variant>
        <vt:i4>5</vt:i4>
      </vt:variant>
      <vt:variant>
        <vt:lpwstr/>
      </vt:variant>
      <vt:variant>
        <vt:lpwstr>_Toc432590917</vt:lpwstr>
      </vt:variant>
      <vt:variant>
        <vt:i4>1048630</vt:i4>
      </vt:variant>
      <vt:variant>
        <vt:i4>53</vt:i4>
      </vt:variant>
      <vt:variant>
        <vt:i4>0</vt:i4>
      </vt:variant>
      <vt:variant>
        <vt:i4>5</vt:i4>
      </vt:variant>
      <vt:variant>
        <vt:lpwstr/>
      </vt:variant>
      <vt:variant>
        <vt:lpwstr>_Toc432590916</vt:lpwstr>
      </vt:variant>
      <vt:variant>
        <vt:i4>1048630</vt:i4>
      </vt:variant>
      <vt:variant>
        <vt:i4>47</vt:i4>
      </vt:variant>
      <vt:variant>
        <vt:i4>0</vt:i4>
      </vt:variant>
      <vt:variant>
        <vt:i4>5</vt:i4>
      </vt:variant>
      <vt:variant>
        <vt:lpwstr/>
      </vt:variant>
      <vt:variant>
        <vt:lpwstr>_Toc432590915</vt:lpwstr>
      </vt:variant>
      <vt:variant>
        <vt:i4>1048630</vt:i4>
      </vt:variant>
      <vt:variant>
        <vt:i4>41</vt:i4>
      </vt:variant>
      <vt:variant>
        <vt:i4>0</vt:i4>
      </vt:variant>
      <vt:variant>
        <vt:i4>5</vt:i4>
      </vt:variant>
      <vt:variant>
        <vt:lpwstr/>
      </vt:variant>
      <vt:variant>
        <vt:lpwstr>_Toc432590914</vt:lpwstr>
      </vt:variant>
      <vt:variant>
        <vt:i4>1048630</vt:i4>
      </vt:variant>
      <vt:variant>
        <vt:i4>35</vt:i4>
      </vt:variant>
      <vt:variant>
        <vt:i4>0</vt:i4>
      </vt:variant>
      <vt:variant>
        <vt:i4>5</vt:i4>
      </vt:variant>
      <vt:variant>
        <vt:lpwstr/>
      </vt:variant>
      <vt:variant>
        <vt:lpwstr>_Toc432590913</vt:lpwstr>
      </vt:variant>
      <vt:variant>
        <vt:i4>1048630</vt:i4>
      </vt:variant>
      <vt:variant>
        <vt:i4>29</vt:i4>
      </vt:variant>
      <vt:variant>
        <vt:i4>0</vt:i4>
      </vt:variant>
      <vt:variant>
        <vt:i4>5</vt:i4>
      </vt:variant>
      <vt:variant>
        <vt:lpwstr/>
      </vt:variant>
      <vt:variant>
        <vt:lpwstr>_Toc432590912</vt:lpwstr>
      </vt:variant>
      <vt:variant>
        <vt:i4>1048630</vt:i4>
      </vt:variant>
      <vt:variant>
        <vt:i4>23</vt:i4>
      </vt:variant>
      <vt:variant>
        <vt:i4>0</vt:i4>
      </vt:variant>
      <vt:variant>
        <vt:i4>5</vt:i4>
      </vt:variant>
      <vt:variant>
        <vt:lpwstr/>
      </vt:variant>
      <vt:variant>
        <vt:lpwstr>_Toc432590911</vt:lpwstr>
      </vt:variant>
      <vt:variant>
        <vt:i4>1048630</vt:i4>
      </vt:variant>
      <vt:variant>
        <vt:i4>17</vt:i4>
      </vt:variant>
      <vt:variant>
        <vt:i4>0</vt:i4>
      </vt:variant>
      <vt:variant>
        <vt:i4>5</vt:i4>
      </vt:variant>
      <vt:variant>
        <vt:lpwstr/>
      </vt:variant>
      <vt:variant>
        <vt:lpwstr>_Toc432590910</vt:lpwstr>
      </vt:variant>
      <vt:variant>
        <vt:i4>1114166</vt:i4>
      </vt:variant>
      <vt:variant>
        <vt:i4>11</vt:i4>
      </vt:variant>
      <vt:variant>
        <vt:i4>0</vt:i4>
      </vt:variant>
      <vt:variant>
        <vt:i4>5</vt:i4>
      </vt:variant>
      <vt:variant>
        <vt:lpwstr/>
      </vt:variant>
      <vt:variant>
        <vt:lpwstr>_Toc432590909</vt:lpwstr>
      </vt:variant>
      <vt:variant>
        <vt:i4>1114166</vt:i4>
      </vt:variant>
      <vt:variant>
        <vt:i4>5</vt:i4>
      </vt:variant>
      <vt:variant>
        <vt:i4>0</vt:i4>
      </vt:variant>
      <vt:variant>
        <vt:i4>5</vt:i4>
      </vt:variant>
      <vt:variant>
        <vt:lpwstr/>
      </vt:variant>
      <vt:variant>
        <vt:lpwstr>_Toc432590908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Dohnal</dc:creator>
  <cp:lastModifiedBy>Pikna Jan</cp:lastModifiedBy>
  <cp:revision>12</cp:revision>
  <cp:lastPrinted>2022-12-15T09:32:00Z</cp:lastPrinted>
  <dcterms:created xsi:type="dcterms:W3CDTF">2022-12-15T09:32:00Z</dcterms:created>
  <dcterms:modified xsi:type="dcterms:W3CDTF">2023-02-15T11:14:00Z</dcterms:modified>
</cp:coreProperties>
</file>