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5C7EC" w14:textId="77777777" w:rsidR="00A232A4" w:rsidRDefault="00A232A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6"/>
        <w:gridCol w:w="6848"/>
      </w:tblGrid>
      <w:tr w:rsidR="00302512" w14:paraId="04B813FE" w14:textId="77777777" w:rsidTr="001051AE">
        <w:tc>
          <w:tcPr>
            <w:tcW w:w="7146" w:type="dxa"/>
          </w:tcPr>
          <w:p w14:paraId="55B51AD5" w14:textId="7BD45BEA" w:rsidR="00302512" w:rsidRPr="006B29FF" w:rsidRDefault="007069E8" w:rsidP="00A929B1">
            <w:pPr>
              <w:spacing w:before="240"/>
              <w:jc w:val="center"/>
              <w:rPr>
                <w:rFonts w:ascii="Arial" w:hAnsi="Arial" w:cs="Arial"/>
                <w:noProof/>
                <w:sz w:val="44"/>
                <w:szCs w:val="44"/>
              </w:rPr>
            </w:pPr>
            <w:ins w:id="0" w:author="Pikna Jan" w:date="2023-11-03T11:29:00Z">
              <w:r>
                <w:rPr>
                  <w:rFonts w:ascii="Arial" w:hAnsi="Arial" w:cs="Arial"/>
                  <w:noProof/>
                  <w:sz w:val="44"/>
                  <w:szCs w:val="44"/>
                </w:rPr>
                <w:t>SPECIFICKÝ CÍL</w:t>
              </w:r>
              <w:r w:rsidRPr="00247A58">
                <w:rPr>
                  <w:rFonts w:ascii="Arial" w:hAnsi="Arial" w:cs="Arial"/>
                  <w:noProof/>
                  <w:sz w:val="44"/>
                  <w:szCs w:val="44"/>
                </w:rPr>
                <w:t xml:space="preserve"> </w:t>
              </w:r>
            </w:ins>
            <w:del w:id="1" w:author="Pikna Jan" w:date="2023-11-03T11:29:00Z">
              <w:r w:rsidR="00302512" w:rsidRPr="006B29FF" w:rsidDel="007069E8">
                <w:rPr>
                  <w:rFonts w:ascii="Arial" w:hAnsi="Arial" w:cs="Arial"/>
                  <w:noProof/>
                  <w:sz w:val="44"/>
                  <w:szCs w:val="44"/>
                </w:rPr>
                <w:delText xml:space="preserve">PRIORITA </w:delText>
              </w:r>
            </w:del>
            <w:r w:rsidR="00C1637F">
              <w:rPr>
                <w:rFonts w:ascii="Arial" w:hAnsi="Arial" w:cs="Arial"/>
                <w:noProof/>
                <w:sz w:val="44"/>
                <w:szCs w:val="44"/>
              </w:rPr>
              <w:t>2.1</w:t>
            </w:r>
            <w:r w:rsidR="00302512" w:rsidRPr="006B29FF">
              <w:rPr>
                <w:rFonts w:ascii="Arial" w:hAnsi="Arial" w:cs="Arial"/>
                <w:noProof/>
                <w:sz w:val="44"/>
                <w:szCs w:val="44"/>
              </w:rPr>
              <w:t xml:space="preserve">: </w:t>
            </w:r>
            <w:r w:rsidR="0081039F">
              <w:rPr>
                <w:rFonts w:ascii="Arial" w:hAnsi="Arial" w:cs="Arial"/>
                <w:noProof/>
                <w:sz w:val="44"/>
                <w:szCs w:val="44"/>
              </w:rPr>
              <w:t>CESTOVNÍ RUCH</w:t>
            </w:r>
          </w:p>
        </w:tc>
        <w:tc>
          <w:tcPr>
            <w:tcW w:w="6848" w:type="dxa"/>
          </w:tcPr>
          <w:p w14:paraId="1503E468" w14:textId="07B1FBEB" w:rsidR="00302512" w:rsidRPr="006B29FF" w:rsidRDefault="007069E8" w:rsidP="00A929B1">
            <w:pPr>
              <w:spacing w:before="240"/>
              <w:jc w:val="center"/>
              <w:rPr>
                <w:rFonts w:ascii="Arial" w:hAnsi="Arial" w:cs="Arial"/>
                <w:noProof/>
                <w:sz w:val="44"/>
                <w:szCs w:val="44"/>
              </w:rPr>
            </w:pPr>
            <w:ins w:id="2" w:author="Pikna Jan" w:date="2023-11-03T11:30:00Z">
              <w:r w:rsidRPr="008E5BD3">
                <w:rPr>
                  <w:rFonts w:ascii="Arial" w:hAnsi="Arial" w:cs="Arial"/>
                  <w:noProof/>
                  <w:sz w:val="44"/>
                  <w:szCs w:val="44"/>
                </w:rPr>
                <w:t>CEL SZCZEGÓŁOW</w:t>
              </w:r>
              <w:r>
                <w:rPr>
                  <w:rFonts w:ascii="Arial" w:hAnsi="Arial" w:cs="Arial"/>
                  <w:noProof/>
                  <w:sz w:val="44"/>
                  <w:szCs w:val="44"/>
                </w:rPr>
                <w:t>Y</w:t>
              </w:r>
              <w:r w:rsidRPr="008E5BD3">
                <w:rPr>
                  <w:rFonts w:ascii="Arial" w:hAnsi="Arial" w:cs="Arial"/>
                  <w:noProof/>
                  <w:sz w:val="44"/>
                  <w:szCs w:val="44"/>
                </w:rPr>
                <w:t xml:space="preserve"> </w:t>
              </w:r>
            </w:ins>
            <w:del w:id="3" w:author="Pikna Jan" w:date="2023-11-03T11:30:00Z">
              <w:r w:rsidR="00302512" w:rsidRPr="006B29FF" w:rsidDel="007069E8">
                <w:rPr>
                  <w:rFonts w:ascii="Arial" w:hAnsi="Arial" w:cs="Arial"/>
                  <w:noProof/>
                  <w:sz w:val="44"/>
                  <w:szCs w:val="44"/>
                </w:rPr>
                <w:delText>PR</w:delText>
              </w:r>
              <w:r w:rsidR="004646A7" w:rsidDel="007069E8">
                <w:rPr>
                  <w:rFonts w:ascii="Arial" w:hAnsi="Arial" w:cs="Arial"/>
                  <w:noProof/>
                  <w:sz w:val="44"/>
                  <w:szCs w:val="44"/>
                </w:rPr>
                <w:delText>I</w:delText>
              </w:r>
              <w:r w:rsidR="00302512" w:rsidRPr="006B29FF" w:rsidDel="007069E8">
                <w:rPr>
                  <w:rFonts w:ascii="Arial" w:hAnsi="Arial" w:cs="Arial"/>
                  <w:noProof/>
                  <w:sz w:val="44"/>
                  <w:szCs w:val="44"/>
                </w:rPr>
                <w:delText xml:space="preserve">ORYTET </w:delText>
              </w:r>
            </w:del>
            <w:ins w:id="4" w:author="Pikna Jan" w:date="2023-11-03T11:30:00Z">
              <w:r>
                <w:rPr>
                  <w:rFonts w:ascii="Arial" w:hAnsi="Arial" w:cs="Arial"/>
                  <w:noProof/>
                  <w:sz w:val="44"/>
                  <w:szCs w:val="44"/>
                </w:rPr>
                <w:t xml:space="preserve"> </w:t>
              </w:r>
            </w:ins>
            <w:r w:rsidR="00C1637F">
              <w:rPr>
                <w:rFonts w:ascii="Arial" w:hAnsi="Arial" w:cs="Arial"/>
                <w:noProof/>
                <w:sz w:val="44"/>
                <w:szCs w:val="44"/>
              </w:rPr>
              <w:t>2.1</w:t>
            </w:r>
            <w:r w:rsidR="00302512" w:rsidRPr="006B29FF">
              <w:rPr>
                <w:rFonts w:ascii="Arial" w:hAnsi="Arial" w:cs="Arial"/>
                <w:noProof/>
                <w:sz w:val="44"/>
                <w:szCs w:val="44"/>
              </w:rPr>
              <w:t xml:space="preserve">: </w:t>
            </w:r>
            <w:r w:rsidR="0081039F" w:rsidRPr="000938B9">
              <w:rPr>
                <w:rFonts w:ascii="Arial" w:hAnsi="Arial" w:cs="Arial"/>
                <w:noProof/>
                <w:sz w:val="44"/>
                <w:szCs w:val="44"/>
              </w:rPr>
              <w:t>TURYSTYKA</w:t>
            </w:r>
          </w:p>
          <w:p w14:paraId="1FD3357F" w14:textId="5B137888" w:rsidR="00A232A4" w:rsidRPr="006B29FF" w:rsidRDefault="00A232A4" w:rsidP="00A929B1">
            <w:pPr>
              <w:spacing w:before="240"/>
              <w:jc w:val="center"/>
              <w:rPr>
                <w:rFonts w:ascii="Arial" w:hAnsi="Arial" w:cs="Arial"/>
                <w:noProof/>
                <w:sz w:val="44"/>
                <w:szCs w:val="44"/>
              </w:rPr>
            </w:pPr>
          </w:p>
        </w:tc>
      </w:tr>
      <w:tr w:rsidR="00302512" w14:paraId="46B18081" w14:textId="77777777" w:rsidTr="001051AE">
        <w:tc>
          <w:tcPr>
            <w:tcW w:w="7146" w:type="dxa"/>
          </w:tcPr>
          <w:p w14:paraId="781A5B7B" w14:textId="77777777" w:rsidR="00302512" w:rsidRPr="00071ABD" w:rsidRDefault="00302512" w:rsidP="00A929B1">
            <w:pPr>
              <w:spacing w:before="240"/>
              <w:jc w:val="center"/>
              <w:rPr>
                <w:rFonts w:ascii="Arial" w:hAnsi="Arial" w:cs="Arial"/>
                <w:noProof/>
                <w:sz w:val="44"/>
                <w:szCs w:val="44"/>
              </w:rPr>
            </w:pPr>
          </w:p>
        </w:tc>
        <w:tc>
          <w:tcPr>
            <w:tcW w:w="6848" w:type="dxa"/>
          </w:tcPr>
          <w:p w14:paraId="26347D23" w14:textId="77777777" w:rsidR="00302512" w:rsidRPr="00071ABD" w:rsidRDefault="00302512" w:rsidP="00A929B1">
            <w:pPr>
              <w:spacing w:before="240"/>
              <w:jc w:val="center"/>
              <w:rPr>
                <w:rFonts w:ascii="Arial" w:hAnsi="Arial" w:cs="Arial"/>
                <w:noProof/>
                <w:sz w:val="44"/>
                <w:szCs w:val="44"/>
              </w:rPr>
            </w:pPr>
          </w:p>
        </w:tc>
      </w:tr>
      <w:tr w:rsidR="001051AE" w14:paraId="418891EE" w14:textId="77777777" w:rsidTr="001051AE">
        <w:tc>
          <w:tcPr>
            <w:tcW w:w="13994" w:type="dxa"/>
            <w:gridSpan w:val="2"/>
            <w:vAlign w:val="center"/>
          </w:tcPr>
          <w:p w14:paraId="4FBDDB08" w14:textId="766CE1A0" w:rsidR="001051AE" w:rsidRDefault="001051AE" w:rsidP="001051AE">
            <w:pPr>
              <w:spacing w:before="240"/>
              <w:jc w:val="left"/>
              <w:rPr>
                <w:rFonts w:ascii="Arial" w:hAnsi="Arial" w:cs="Arial"/>
                <w:noProof/>
                <w:sz w:val="44"/>
                <w:szCs w:val="44"/>
              </w:rPr>
            </w:pPr>
            <w:r>
              <w:rPr>
                <w:rFonts w:cs="Arial"/>
                <w:noProof/>
                <w:szCs w:val="16"/>
                <w:lang w:bidi="ar-SA"/>
              </w:rPr>
              <w:drawing>
                <wp:inline distT="0" distB="0" distL="0" distR="0" wp14:anchorId="72A744FF" wp14:editId="372F202C">
                  <wp:extent cx="5048250" cy="699770"/>
                  <wp:effectExtent l="19050" t="0" r="38100" b="2413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r>
      <w:tr w:rsidR="001051AE" w14:paraId="7F8AA254" w14:textId="77777777" w:rsidTr="001051AE">
        <w:tc>
          <w:tcPr>
            <w:tcW w:w="13994" w:type="dxa"/>
            <w:gridSpan w:val="2"/>
            <w:vAlign w:val="center"/>
          </w:tcPr>
          <w:p w14:paraId="73903D3F" w14:textId="41AC48CE" w:rsidR="001051AE" w:rsidRDefault="001051AE" w:rsidP="001051AE">
            <w:pPr>
              <w:spacing w:before="240"/>
              <w:jc w:val="right"/>
              <w:rPr>
                <w:rFonts w:cs="Arial"/>
                <w:noProof/>
                <w:szCs w:val="16"/>
                <w:lang w:eastAsia="pl-PL"/>
              </w:rPr>
            </w:pPr>
            <w:r>
              <w:rPr>
                <w:rFonts w:cs="Arial"/>
                <w:noProof/>
                <w:szCs w:val="16"/>
                <w:lang w:bidi="ar-SA"/>
              </w:rPr>
              <w:drawing>
                <wp:inline distT="0" distB="0" distL="0" distR="0" wp14:anchorId="0971CC86" wp14:editId="06048C62">
                  <wp:extent cx="5469890" cy="967740"/>
                  <wp:effectExtent l="19050" t="0" r="35560" b="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bl>
    <w:p w14:paraId="217C33D5" w14:textId="3129D7AD" w:rsidR="001C6A59" w:rsidRDefault="001C6A59" w:rsidP="00A929B1">
      <w:pPr>
        <w:spacing w:after="0"/>
        <w:jc w:val="center"/>
        <w:rPr>
          <w:rFonts w:ascii="Arial" w:hAnsi="Arial" w:cs="Arial"/>
          <w:noProof/>
          <w:sz w:val="44"/>
          <w:szCs w:val="44"/>
        </w:rPr>
      </w:pPr>
    </w:p>
    <w:p w14:paraId="26449C38" w14:textId="515E2BF1" w:rsidR="00A929B1" w:rsidRDefault="00A929B1" w:rsidP="00A232A4">
      <w:pPr>
        <w:spacing w:after="160" w:line="259" w:lineRule="auto"/>
        <w:jc w:val="left"/>
        <w:rPr>
          <w:rFonts w:ascii="Arial" w:hAnsi="Arial" w:cs="Arial"/>
          <w:noProof/>
          <w:sz w:val="44"/>
          <w:szCs w:val="44"/>
        </w:rPr>
      </w:pPr>
    </w:p>
    <w:p w14:paraId="24C8A54D" w14:textId="77777777" w:rsidR="00A232A4" w:rsidRDefault="00A232A4" w:rsidP="00A232A4">
      <w:pPr>
        <w:spacing w:after="160" w:line="259" w:lineRule="auto"/>
        <w:jc w:val="left"/>
        <w:rPr>
          <w:rFonts w:ascii="Arial" w:hAnsi="Arial" w:cs="Arial"/>
          <w:noProof/>
          <w:sz w:val="44"/>
          <w:szCs w:val="44"/>
        </w:rPr>
      </w:pPr>
    </w:p>
    <w:tbl>
      <w:tblPr>
        <w:tblStyle w:val="Mkatabulky"/>
        <w:tblW w:w="14218" w:type="dxa"/>
        <w:tblLook w:val="04A0" w:firstRow="1" w:lastRow="0" w:firstColumn="1" w:lastColumn="0" w:noHBand="0" w:noVBand="1"/>
      </w:tblPr>
      <w:tblGrid>
        <w:gridCol w:w="7109"/>
        <w:gridCol w:w="7109"/>
      </w:tblGrid>
      <w:tr w:rsidR="00D969B6" w:rsidRPr="00714F5A" w14:paraId="33C7A238" w14:textId="77777777" w:rsidTr="00714F5A">
        <w:tc>
          <w:tcPr>
            <w:tcW w:w="7109" w:type="dxa"/>
            <w:shd w:val="clear" w:color="auto" w:fill="auto"/>
          </w:tcPr>
          <w:p w14:paraId="23581713" w14:textId="3B30882A" w:rsidR="00D969B6" w:rsidRPr="006F2742" w:rsidRDefault="00D969B6" w:rsidP="00083133">
            <w:pPr>
              <w:pStyle w:val="Nadpis1"/>
              <w:numPr>
                <w:ilvl w:val="0"/>
                <w:numId w:val="37"/>
              </w:numPr>
              <w:shd w:val="clear" w:color="auto" w:fill="FFFFFF" w:themeFill="background1"/>
              <w:spacing w:after="40" w:line="240" w:lineRule="auto"/>
              <w:jc w:val="left"/>
              <w:rPr>
                <w:rFonts w:ascii="Arial" w:eastAsia="Cambria" w:hAnsi="Arial" w:cs="Arial"/>
                <w:b/>
                <w:bCs/>
                <w:i/>
                <w:iCs/>
                <w:sz w:val="28"/>
                <w:szCs w:val="28"/>
                <w:bdr w:val="nil"/>
                <w:lang w:val="cs-CZ" w:bidi="pl-PL"/>
              </w:rPr>
            </w:pPr>
            <w:bookmarkStart w:id="5" w:name="_Toc432590928"/>
            <w:bookmarkStart w:id="6" w:name="_Toc506553783"/>
            <w:bookmarkStart w:id="7" w:name="_Toc97559775"/>
            <w:r w:rsidRPr="006F2742">
              <w:rPr>
                <w:rFonts w:ascii="Arial" w:eastAsia="Cambria" w:hAnsi="Arial" w:cs="Arial"/>
                <w:b/>
                <w:bCs/>
                <w:i/>
                <w:iCs/>
                <w:sz w:val="28"/>
                <w:szCs w:val="28"/>
                <w:bdr w:val="nil"/>
                <w:lang w:val="cs-CZ" w:bidi="pl-PL"/>
              </w:rPr>
              <w:lastRenderedPageBreak/>
              <w:t>Kontrola formálních náležitostí a přijatelnosti</w:t>
            </w:r>
            <w:bookmarkEnd w:id="5"/>
            <w:bookmarkEnd w:id="6"/>
            <w:r w:rsidRPr="006F2742">
              <w:rPr>
                <w:rFonts w:ascii="Arial" w:eastAsia="Cambria" w:hAnsi="Arial" w:cs="Arial"/>
                <w:b/>
                <w:bCs/>
                <w:i/>
                <w:iCs/>
                <w:sz w:val="28"/>
                <w:szCs w:val="28"/>
                <w:bdr w:val="nil"/>
                <w:lang w:val="cs-CZ" w:bidi="pl-PL"/>
              </w:rPr>
              <w:t xml:space="preserve"> projektu</w:t>
            </w:r>
            <w:bookmarkEnd w:id="7"/>
          </w:p>
        </w:tc>
        <w:tc>
          <w:tcPr>
            <w:tcW w:w="7109" w:type="dxa"/>
            <w:shd w:val="clear" w:color="auto" w:fill="auto"/>
          </w:tcPr>
          <w:p w14:paraId="0579FC10" w14:textId="0BDB02B8" w:rsidR="00D969B6" w:rsidRPr="00714F5A" w:rsidRDefault="00D969B6" w:rsidP="00714F5A">
            <w:pPr>
              <w:pStyle w:val="Nadpis1"/>
              <w:rPr>
                <w:rFonts w:ascii="Arial" w:hAnsi="Arial" w:cs="Arial"/>
                <w:b/>
                <w:bCs/>
                <w:i/>
                <w:iCs/>
                <w:sz w:val="28"/>
                <w:szCs w:val="28"/>
              </w:rPr>
            </w:pPr>
            <w:bookmarkStart w:id="8" w:name="_Toc506553798"/>
            <w:r w:rsidRPr="00714F5A">
              <w:rPr>
                <w:rFonts w:ascii="Arial" w:eastAsia="Cambria" w:hAnsi="Arial" w:cs="Arial"/>
                <w:b/>
                <w:bCs/>
                <w:i/>
                <w:iCs/>
                <w:sz w:val="28"/>
                <w:szCs w:val="28"/>
                <w:bdr w:val="nil"/>
                <w:lang w:bidi="pl-PL"/>
              </w:rPr>
              <w:t>1 Kontrola wymogów formalnych i kwalifikowalności</w:t>
            </w:r>
            <w:bookmarkEnd w:id="8"/>
            <w:r w:rsidRPr="00714F5A">
              <w:rPr>
                <w:rFonts w:ascii="Arial" w:eastAsia="Cambria" w:hAnsi="Arial" w:cs="Arial"/>
                <w:b/>
                <w:bCs/>
                <w:i/>
                <w:iCs/>
                <w:sz w:val="28"/>
                <w:szCs w:val="28"/>
                <w:bdr w:val="nil"/>
                <w:lang w:bidi="pl-PL"/>
              </w:rPr>
              <w:t xml:space="preserve"> projektu</w:t>
            </w:r>
          </w:p>
        </w:tc>
      </w:tr>
      <w:tr w:rsidR="00D969B6" w:rsidRPr="00C269A8" w14:paraId="7EFA6DBB" w14:textId="77777777" w:rsidTr="00714F5A">
        <w:tc>
          <w:tcPr>
            <w:tcW w:w="7109" w:type="dxa"/>
            <w:shd w:val="clear" w:color="auto" w:fill="B4C6E7" w:themeFill="accent1" w:themeFillTint="66"/>
          </w:tcPr>
          <w:p w14:paraId="0CA6FEDC" w14:textId="7168F104" w:rsidR="00D969B6" w:rsidRPr="006F2742" w:rsidRDefault="00D969B6" w:rsidP="00714F5A">
            <w:pPr>
              <w:pStyle w:val="Nadpis2"/>
              <w:rPr>
                <w:rFonts w:eastAsia="Cambria"/>
                <w:bdr w:val="nil"/>
                <w:lang w:val="cs-CZ" w:bidi="pl-PL"/>
              </w:rPr>
            </w:pPr>
            <w:bookmarkStart w:id="9" w:name="_Toc97559776"/>
            <w:r w:rsidRPr="006F2742">
              <w:rPr>
                <w:rFonts w:eastAsia="Cambria"/>
                <w:bdr w:val="nil"/>
                <w:lang w:val="cs-CZ" w:bidi="pl-PL"/>
              </w:rPr>
              <w:t xml:space="preserve">Kritéria formálních náležitostí projektu </w:t>
            </w:r>
            <w:del w:id="10" w:author="Pikna Jan" w:date="2023-10-19T12:13:00Z">
              <w:r w:rsidRPr="006F2742" w:rsidDel="00965B81">
                <w:rPr>
                  <w:rFonts w:eastAsia="Cambria"/>
                  <w:bdr w:val="nil"/>
                  <w:lang w:val="cs-CZ" w:bidi="pl-PL"/>
                </w:rPr>
                <w:delText>(nepřezkoumatelná)</w:delText>
              </w:r>
            </w:del>
            <w:bookmarkEnd w:id="9"/>
          </w:p>
        </w:tc>
        <w:tc>
          <w:tcPr>
            <w:tcW w:w="7109" w:type="dxa"/>
            <w:shd w:val="clear" w:color="auto" w:fill="B4C6E7" w:themeFill="accent1" w:themeFillTint="66"/>
          </w:tcPr>
          <w:p w14:paraId="7D8C0074" w14:textId="414FA2FF" w:rsidR="00D969B6" w:rsidRPr="00C269A8" w:rsidRDefault="00D969B6" w:rsidP="00714F5A">
            <w:pPr>
              <w:pStyle w:val="Nadpis2"/>
              <w:rPr>
                <w:rFonts w:eastAsia="Cambria"/>
                <w:i/>
                <w:bdr w:val="nil"/>
                <w:lang w:bidi="pl-PL"/>
              </w:rPr>
            </w:pPr>
            <w:bookmarkStart w:id="11" w:name="_Toc97559777"/>
            <w:r w:rsidRPr="00C269A8">
              <w:rPr>
                <w:rFonts w:eastAsia="Cambria"/>
                <w:bdr w:val="nil"/>
                <w:lang w:bidi="pl-PL"/>
              </w:rPr>
              <w:t xml:space="preserve">Kryteria wymogów formalnych projektu </w:t>
            </w:r>
            <w:del w:id="12" w:author="Pikna Jan" w:date="2023-10-19T12:13:00Z">
              <w:r w:rsidRPr="00C269A8" w:rsidDel="00965B81">
                <w:rPr>
                  <w:rFonts w:eastAsia="Cambria"/>
                  <w:bdr w:val="nil"/>
                  <w:lang w:bidi="pl-PL"/>
                </w:rPr>
                <w:delText>(brak możliwości odwołania)</w:delText>
              </w:r>
            </w:del>
            <w:bookmarkEnd w:id="11"/>
          </w:p>
        </w:tc>
      </w:tr>
      <w:tr w:rsidR="00D969B6" w:rsidRPr="00C269A8" w14:paraId="2A40DEDF" w14:textId="77777777" w:rsidTr="00714F5A">
        <w:tc>
          <w:tcPr>
            <w:tcW w:w="7109" w:type="dxa"/>
            <w:shd w:val="clear" w:color="auto" w:fill="auto"/>
          </w:tcPr>
          <w:p w14:paraId="577BD364" w14:textId="77777777" w:rsidR="00D969B6" w:rsidRPr="006F2742" w:rsidRDefault="00D969B6" w:rsidP="00714F5A">
            <w:pPr>
              <w:pStyle w:val="Nadpis3"/>
              <w:rPr>
                <w:rFonts w:eastAsia="Cambria"/>
                <w:color w:val="2F5496" w:themeColor="accent1" w:themeShade="BF"/>
                <w:bdr w:val="nil"/>
                <w:lang w:val="cs-CZ"/>
              </w:rPr>
            </w:pPr>
            <w:bookmarkStart w:id="13" w:name="_Toc97559778"/>
            <w:r w:rsidRPr="006F2742">
              <w:rPr>
                <w:rFonts w:eastAsia="Cambria"/>
                <w:color w:val="2F5496" w:themeColor="accent1" w:themeShade="BF"/>
                <w:bdr w:val="nil"/>
                <w:lang w:val="cs-CZ"/>
              </w:rPr>
              <w:t>Bod 1 – Způsobilost žadatele</w:t>
            </w:r>
            <w:bookmarkEnd w:id="13"/>
            <w:r w:rsidRPr="006F2742">
              <w:rPr>
                <w:rFonts w:eastAsia="Cambria"/>
                <w:color w:val="2F5496" w:themeColor="accent1" w:themeShade="BF"/>
                <w:bdr w:val="nil"/>
                <w:lang w:val="cs-CZ"/>
              </w:rPr>
              <w:t xml:space="preserve"> </w:t>
            </w:r>
          </w:p>
          <w:p w14:paraId="446981BD" w14:textId="675AA789" w:rsidR="00D969B6" w:rsidRPr="006F2742" w:rsidRDefault="00D969B6" w:rsidP="00714F5A">
            <w:pPr>
              <w:rPr>
                <w:rFonts w:ascii="Arial" w:hAnsi="Arial" w:cs="Arial"/>
                <w:lang w:val="cs-CZ"/>
              </w:rPr>
            </w:pPr>
            <w:r w:rsidRPr="006F2742">
              <w:rPr>
                <w:rFonts w:ascii="Arial" w:hAnsi="Arial" w:cs="Arial"/>
                <w:lang w:val="cs-CZ"/>
              </w:rPr>
              <w:t>Pracovník JS zkontroluje</w:t>
            </w:r>
            <w:r w:rsidR="00C50AB6" w:rsidRPr="006F2742">
              <w:rPr>
                <w:rFonts w:ascii="Arial" w:hAnsi="Arial" w:cs="Arial"/>
                <w:lang w:val="cs-CZ"/>
              </w:rPr>
              <w:t xml:space="preserve"> v registru</w:t>
            </w:r>
            <w:r w:rsidRPr="006F2742">
              <w:rPr>
                <w:rFonts w:ascii="Arial" w:hAnsi="Arial" w:cs="Arial"/>
                <w:lang w:val="cs-CZ"/>
              </w:rPr>
              <w:t>, zdali je vedoucí partner v projektu vhodným žadatelem v</w:t>
            </w:r>
            <w:r w:rsidR="007C6E15" w:rsidRPr="006F2742">
              <w:rPr>
                <w:rFonts w:ascii="Arial" w:hAnsi="Arial" w:cs="Arial"/>
                <w:lang w:val="cs-CZ"/>
              </w:rPr>
              <w:t>e výzvě</w:t>
            </w:r>
            <w:r w:rsidRPr="006F2742">
              <w:rPr>
                <w:rFonts w:ascii="Arial" w:hAnsi="Arial" w:cs="Arial"/>
                <w:lang w:val="cs-CZ"/>
              </w:rPr>
              <w:t>.</w:t>
            </w:r>
            <w:r w:rsidR="00C50AB6" w:rsidRPr="006F2742">
              <w:rPr>
                <w:rFonts w:ascii="Arial" w:hAnsi="Arial" w:cs="Arial"/>
                <w:lang w:val="cs-CZ"/>
              </w:rPr>
              <w:t xml:space="preserve"> Pokud nejsou údaje v registru shodné s údaji v žádosti, požádá JS o vysvětlení, příp. úpravu.</w:t>
            </w:r>
          </w:p>
          <w:p w14:paraId="0006CFE8" w14:textId="654E58C3" w:rsidR="00D969B6" w:rsidRPr="006F2742" w:rsidRDefault="00D969B6" w:rsidP="00714F5A">
            <w:pPr>
              <w:rPr>
                <w:rFonts w:ascii="Arial" w:hAnsi="Arial" w:cs="Arial"/>
                <w:b/>
                <w:szCs w:val="16"/>
                <w:u w:val="single"/>
                <w:lang w:val="cs-CZ"/>
              </w:rPr>
            </w:pPr>
            <w:r w:rsidRPr="006F2742">
              <w:rPr>
                <w:rFonts w:ascii="Arial" w:hAnsi="Arial" w:cs="Arial"/>
                <w:lang w:val="cs-CZ"/>
              </w:rPr>
              <w:t>Zároveň se kontroluje, zda byl před předložením projektové žádosti předložen pro daný projekt na JS projektový záměr, ke kterému JS vydal stanovisko.</w:t>
            </w:r>
            <w:r w:rsidR="00AB7961" w:rsidRPr="006F2742">
              <w:rPr>
                <w:rFonts w:ascii="Arial" w:hAnsi="Arial" w:cs="Arial"/>
                <w:lang w:val="cs-CZ"/>
              </w:rPr>
              <w:t xml:space="preserve"> Ověří se také, že v minulosti již k tomuto stanovisku nebyl předložen jiný projekt, pokud nebylo ve stanovisku navrženo rozdělení projektu.</w:t>
            </w:r>
          </w:p>
        </w:tc>
        <w:tc>
          <w:tcPr>
            <w:tcW w:w="7109" w:type="dxa"/>
            <w:shd w:val="clear" w:color="auto" w:fill="auto"/>
          </w:tcPr>
          <w:p w14:paraId="0DA661D0" w14:textId="77777777" w:rsidR="00D969B6" w:rsidRPr="00714F5A" w:rsidRDefault="00D969B6" w:rsidP="00714F5A">
            <w:pPr>
              <w:pStyle w:val="Nadpis3"/>
              <w:rPr>
                <w:rFonts w:eastAsia="Cambria"/>
                <w:color w:val="2F5496" w:themeColor="accent1" w:themeShade="BF"/>
                <w:bdr w:val="nil"/>
              </w:rPr>
            </w:pPr>
            <w:bookmarkStart w:id="14" w:name="_Toc97559779"/>
            <w:r w:rsidRPr="00714F5A">
              <w:rPr>
                <w:rFonts w:eastAsia="Cambria"/>
                <w:color w:val="2F5496" w:themeColor="accent1" w:themeShade="BF"/>
                <w:bdr w:val="nil"/>
              </w:rPr>
              <w:t>Punkt 1 – Kwalifikowalność wnioskodawcy</w:t>
            </w:r>
            <w:bookmarkEnd w:id="14"/>
          </w:p>
          <w:p w14:paraId="43031D63" w14:textId="3A2845E0" w:rsidR="00D969B6" w:rsidRPr="00DD338A" w:rsidRDefault="005B64E3" w:rsidP="00714F5A">
            <w:pPr>
              <w:rPr>
                <w:rFonts w:ascii="Arial" w:hAnsi="Arial" w:cs="Arial"/>
                <w:bdr w:val="nil"/>
                <w:lang w:bidi="pl-PL"/>
              </w:rPr>
            </w:pPr>
            <w:r>
              <w:rPr>
                <w:rFonts w:ascii="Arial" w:hAnsi="Arial" w:cs="Arial"/>
                <w:bdr w:val="nil"/>
                <w:lang w:bidi="pl-PL"/>
              </w:rPr>
              <w:t>Menadżer</w:t>
            </w:r>
            <w:r w:rsidR="00D969B6" w:rsidRPr="00DD338A">
              <w:rPr>
                <w:rFonts w:ascii="Arial" w:hAnsi="Arial" w:cs="Arial"/>
                <w:bdr w:val="nil"/>
                <w:lang w:bidi="pl-PL"/>
              </w:rPr>
              <w:t xml:space="preserve"> WS sprawdza</w:t>
            </w:r>
            <w:r w:rsidR="00C50AB6">
              <w:rPr>
                <w:rFonts w:ascii="Arial" w:hAnsi="Arial" w:cs="Arial"/>
                <w:bdr w:val="nil"/>
                <w:lang w:bidi="pl-PL"/>
              </w:rPr>
              <w:t xml:space="preserve"> </w:t>
            </w:r>
            <w:r w:rsidR="00C50AB6" w:rsidRPr="00C85E4D">
              <w:rPr>
                <w:rFonts w:ascii="Arial" w:hAnsi="Arial" w:cs="Arial"/>
                <w:bdr w:val="nil"/>
                <w:lang w:bidi="pl-PL"/>
              </w:rPr>
              <w:t>w rejestrze</w:t>
            </w:r>
            <w:r w:rsidR="00D969B6" w:rsidRPr="00DD338A">
              <w:rPr>
                <w:rFonts w:ascii="Arial" w:hAnsi="Arial" w:cs="Arial"/>
                <w:bdr w:val="nil"/>
                <w:lang w:bidi="pl-PL"/>
              </w:rPr>
              <w:t xml:space="preserve">, czy </w:t>
            </w:r>
            <w:r w:rsidR="00A22CB6">
              <w:rPr>
                <w:rFonts w:ascii="Arial" w:hAnsi="Arial" w:cs="Arial"/>
                <w:bdr w:val="nil"/>
                <w:lang w:bidi="pl-PL"/>
              </w:rPr>
              <w:t>p</w:t>
            </w:r>
            <w:r w:rsidR="00D969B6" w:rsidRPr="00DD338A">
              <w:rPr>
                <w:rFonts w:ascii="Arial" w:hAnsi="Arial" w:cs="Arial"/>
                <w:bdr w:val="nil"/>
                <w:lang w:bidi="pl-PL"/>
              </w:rPr>
              <w:t xml:space="preserve">artner </w:t>
            </w:r>
            <w:r w:rsidR="00A22CB6">
              <w:rPr>
                <w:rFonts w:ascii="Arial" w:hAnsi="Arial" w:cs="Arial"/>
                <w:bdr w:val="nil"/>
                <w:lang w:bidi="pl-PL"/>
              </w:rPr>
              <w:t>w</w:t>
            </w:r>
            <w:r w:rsidR="00D969B6" w:rsidRPr="00DD338A">
              <w:rPr>
                <w:rFonts w:ascii="Arial" w:hAnsi="Arial" w:cs="Arial"/>
                <w:bdr w:val="nil"/>
                <w:lang w:bidi="pl-PL"/>
              </w:rPr>
              <w:t xml:space="preserve">iodący jest kwalifikowalnym wnioskodawcą w </w:t>
            </w:r>
            <w:r w:rsidR="007C6E15">
              <w:rPr>
                <w:rFonts w:ascii="Arial" w:hAnsi="Arial" w:cs="Arial"/>
                <w:bdr w:val="nil"/>
                <w:lang w:bidi="pl-PL"/>
              </w:rPr>
              <w:t>nabor</w:t>
            </w:r>
            <w:r w:rsidR="00974D53">
              <w:rPr>
                <w:rFonts w:ascii="Arial" w:hAnsi="Arial" w:cs="Arial"/>
                <w:bdr w:val="nil"/>
                <w:lang w:bidi="pl-PL"/>
              </w:rPr>
              <w:t>z</w:t>
            </w:r>
            <w:r w:rsidR="00A22CB6">
              <w:rPr>
                <w:rFonts w:ascii="Arial" w:hAnsi="Arial" w:cs="Arial"/>
                <w:bdr w:val="nil"/>
                <w:lang w:bidi="pl-PL"/>
              </w:rPr>
              <w:t>e</w:t>
            </w:r>
            <w:r w:rsidR="007C6E15">
              <w:rPr>
                <w:rFonts w:ascii="Arial" w:hAnsi="Arial" w:cs="Arial"/>
                <w:bdr w:val="nil"/>
                <w:lang w:bidi="pl-PL"/>
              </w:rPr>
              <w:t>.</w:t>
            </w:r>
            <w:r w:rsidR="00C50AB6">
              <w:rPr>
                <w:rFonts w:ascii="Arial" w:hAnsi="Arial" w:cs="Arial"/>
                <w:bdr w:val="nil"/>
                <w:lang w:bidi="pl-PL"/>
              </w:rPr>
              <w:t xml:space="preserve"> </w:t>
            </w:r>
            <w:r w:rsidR="00C50AB6" w:rsidRPr="00C85E4D">
              <w:rPr>
                <w:rFonts w:ascii="Arial" w:hAnsi="Arial" w:cs="Arial"/>
                <w:bdr w:val="nil"/>
                <w:lang w:bidi="pl-PL"/>
              </w:rPr>
              <w:t xml:space="preserve">Jeżeli dane w rejestrze nie są </w:t>
            </w:r>
            <w:r w:rsidR="00C50AB6">
              <w:rPr>
                <w:rFonts w:ascii="Arial" w:hAnsi="Arial" w:cs="Arial"/>
                <w:bdr w:val="nil"/>
                <w:lang w:bidi="pl-PL"/>
              </w:rPr>
              <w:t>zgodne z danymi</w:t>
            </w:r>
            <w:r w:rsidR="00C50AB6" w:rsidRPr="00C85E4D">
              <w:rPr>
                <w:rFonts w:ascii="Arial" w:hAnsi="Arial" w:cs="Arial"/>
                <w:bdr w:val="nil"/>
                <w:lang w:bidi="pl-PL"/>
              </w:rPr>
              <w:t xml:space="preserve"> we wniosku, </w:t>
            </w:r>
            <w:r w:rsidR="006142F8">
              <w:rPr>
                <w:rFonts w:ascii="Arial" w:hAnsi="Arial" w:cs="Arial"/>
                <w:bdr w:val="nil"/>
                <w:lang w:bidi="pl-PL"/>
              </w:rPr>
              <w:t>WS</w:t>
            </w:r>
            <w:r w:rsidR="00C50AB6" w:rsidRPr="00C85E4D">
              <w:rPr>
                <w:rFonts w:ascii="Arial" w:hAnsi="Arial" w:cs="Arial"/>
                <w:bdr w:val="nil"/>
                <w:lang w:bidi="pl-PL"/>
              </w:rPr>
              <w:t xml:space="preserve"> poprosi o wyjaśnienie lub korektę</w:t>
            </w:r>
            <w:r w:rsidR="00C50AB6">
              <w:rPr>
                <w:rFonts w:ascii="Arial" w:hAnsi="Arial" w:cs="Arial"/>
                <w:bdr w:val="nil"/>
                <w:lang w:bidi="pl-PL"/>
              </w:rPr>
              <w:t>.</w:t>
            </w:r>
          </w:p>
          <w:p w14:paraId="79CC3602" w14:textId="1FCEED14" w:rsidR="00D969B6" w:rsidRPr="00C269A8" w:rsidRDefault="00D969B6" w:rsidP="00714F5A">
            <w:pPr>
              <w:rPr>
                <w:rFonts w:ascii="Arial" w:hAnsi="Arial" w:cs="Arial"/>
                <w:b/>
                <w:bdr w:val="nil"/>
                <w:lang w:bidi="pl-PL"/>
              </w:rPr>
            </w:pPr>
            <w:r w:rsidRPr="00DD338A">
              <w:rPr>
                <w:rFonts w:ascii="Arial" w:hAnsi="Arial" w:cs="Arial"/>
                <w:bdr w:val="nil"/>
                <w:lang w:bidi="pl-PL"/>
              </w:rPr>
              <w:t xml:space="preserve">Sprawdza również, czy przed złożeniem wniosku projektowego była złożona propozycja projektu, do którego WS wydał stanowisko. </w:t>
            </w:r>
            <w:r w:rsidR="006142F8">
              <w:rPr>
                <w:rFonts w:ascii="Arial" w:hAnsi="Arial" w:cs="Arial"/>
              </w:rPr>
              <w:t xml:space="preserve">Zweryfikowane zostanie również, </w:t>
            </w:r>
            <w:r w:rsidR="006142F8" w:rsidRPr="005331E1">
              <w:rPr>
                <w:rFonts w:ascii="Arial" w:hAnsi="Arial" w:cs="Arial"/>
              </w:rPr>
              <w:t>czy w przeszłości do tego stanowiska nie został złożony już inny projekt, o ile w stanowisku nie zaproponowano podziału projektu.</w:t>
            </w:r>
          </w:p>
        </w:tc>
      </w:tr>
      <w:tr w:rsidR="00D969B6" w:rsidRPr="00C269A8" w14:paraId="34F3450E" w14:textId="77777777" w:rsidTr="00714F5A">
        <w:tc>
          <w:tcPr>
            <w:tcW w:w="7109" w:type="dxa"/>
            <w:shd w:val="clear" w:color="auto" w:fill="auto"/>
          </w:tcPr>
          <w:p w14:paraId="62C03B72" w14:textId="5A79E4E1" w:rsidR="00D969B6" w:rsidRPr="006F2742" w:rsidRDefault="00D969B6" w:rsidP="00714F5A">
            <w:pPr>
              <w:pStyle w:val="Nadpis3"/>
              <w:rPr>
                <w:rFonts w:eastAsia="Cambria"/>
                <w:color w:val="2F5496" w:themeColor="accent1" w:themeShade="BF"/>
                <w:bdr w:val="nil"/>
                <w:lang w:val="cs-CZ"/>
              </w:rPr>
            </w:pPr>
            <w:bookmarkStart w:id="15" w:name="_Toc97559780"/>
            <w:r w:rsidRPr="006F2742">
              <w:rPr>
                <w:rFonts w:eastAsia="Cambria"/>
                <w:color w:val="2F5496" w:themeColor="accent1" w:themeShade="BF"/>
                <w:bdr w:val="nil"/>
                <w:lang w:val="cs-CZ"/>
              </w:rPr>
              <w:t>Bod 2 - Žádost je podepsána platným elektronickým podpisem statutárních zástupců/zástupce vedoucího partnera nebo osoby zmocněné k jejich zastupování</w:t>
            </w:r>
            <w:bookmarkEnd w:id="15"/>
            <w:r w:rsidRPr="006F2742">
              <w:rPr>
                <w:rFonts w:eastAsia="Cambria"/>
                <w:color w:val="2F5496" w:themeColor="accent1" w:themeShade="BF"/>
                <w:bdr w:val="nil"/>
                <w:lang w:val="cs-CZ"/>
              </w:rPr>
              <w:t xml:space="preserve"> </w:t>
            </w:r>
          </w:p>
          <w:p w14:paraId="06FD7784" w14:textId="7358528A" w:rsidR="00D969B6" w:rsidRPr="006F2742" w:rsidRDefault="00D969B6" w:rsidP="00714F5A">
            <w:pPr>
              <w:rPr>
                <w:rFonts w:ascii="Arial" w:hAnsi="Arial" w:cs="Arial"/>
                <w:b/>
                <w:bCs/>
                <w:lang w:val="cs-CZ"/>
              </w:rPr>
            </w:pPr>
            <w:r w:rsidRPr="006F2742">
              <w:rPr>
                <w:rFonts w:ascii="Arial" w:hAnsi="Arial" w:cs="Arial"/>
                <w:lang w:val="cs-CZ"/>
              </w:rPr>
              <w:t>Pracovník JS zkontroluje</w:t>
            </w:r>
            <w:r w:rsidR="0087104D" w:rsidRPr="006F2742">
              <w:rPr>
                <w:rFonts w:ascii="Arial" w:hAnsi="Arial" w:cs="Arial"/>
                <w:lang w:val="cs-CZ"/>
              </w:rPr>
              <w:t xml:space="preserve"> v registru</w:t>
            </w:r>
            <w:r w:rsidRPr="006F2742">
              <w:rPr>
                <w:rFonts w:ascii="Arial" w:hAnsi="Arial" w:cs="Arial"/>
                <w:lang w:val="cs-CZ"/>
              </w:rPr>
              <w:t xml:space="preserve">, zda je žádost v monitorovacím systému podepsána kvalifikovaným elektronickým podpisem statutárních zástupců/zástupce </w:t>
            </w:r>
            <w:r w:rsidR="0066687C" w:rsidRPr="006F2742">
              <w:rPr>
                <w:rFonts w:ascii="Arial" w:hAnsi="Arial" w:cs="Arial"/>
                <w:lang w:val="cs-CZ"/>
              </w:rPr>
              <w:t xml:space="preserve">vedoucího partnera </w:t>
            </w:r>
            <w:r w:rsidRPr="006F2742">
              <w:rPr>
                <w:rFonts w:ascii="Arial" w:hAnsi="Arial" w:cs="Arial"/>
                <w:lang w:val="cs-CZ"/>
              </w:rPr>
              <w:t>nebo osoby zmocněné k jejich zastupování.</w:t>
            </w:r>
            <w:r w:rsidR="0087104D" w:rsidRPr="006F2742">
              <w:rPr>
                <w:rFonts w:ascii="Arial" w:hAnsi="Arial" w:cs="Arial"/>
                <w:lang w:val="cs-CZ"/>
              </w:rPr>
              <w:t xml:space="preserve"> Pokud nejsou údaje v registru shodné s údaji v žádosti, požádá JS o vysvětlení, příp. úpravu.</w:t>
            </w:r>
          </w:p>
        </w:tc>
        <w:tc>
          <w:tcPr>
            <w:tcW w:w="7109" w:type="dxa"/>
            <w:shd w:val="clear" w:color="auto" w:fill="auto"/>
          </w:tcPr>
          <w:p w14:paraId="6E906800" w14:textId="3FA22D4C" w:rsidR="00D969B6" w:rsidRPr="00714F5A" w:rsidRDefault="00D969B6" w:rsidP="00714F5A">
            <w:pPr>
              <w:pStyle w:val="Nadpis3"/>
              <w:rPr>
                <w:rFonts w:eastAsia="Cambria"/>
                <w:color w:val="2F5496" w:themeColor="accent1" w:themeShade="BF"/>
                <w:bdr w:val="nil"/>
              </w:rPr>
            </w:pPr>
            <w:bookmarkStart w:id="16" w:name="_Toc97559781"/>
            <w:r w:rsidRPr="00714F5A">
              <w:rPr>
                <w:rFonts w:eastAsia="Cambria"/>
                <w:color w:val="2F5496" w:themeColor="accent1" w:themeShade="BF"/>
                <w:bdr w:val="nil"/>
              </w:rPr>
              <w:t xml:space="preserve">Punkt 2 – Wniosek projektowy został podpisany ważnym podpisem elektronicznym przez osobę/osoby statutowe </w:t>
            </w:r>
            <w:r w:rsidR="00A22CB6">
              <w:rPr>
                <w:rFonts w:eastAsia="Cambria"/>
                <w:color w:val="2F5496" w:themeColor="accent1" w:themeShade="BF"/>
                <w:bdr w:val="nil"/>
              </w:rPr>
              <w:t>p</w:t>
            </w:r>
            <w:r w:rsidRPr="00714F5A">
              <w:rPr>
                <w:rFonts w:eastAsia="Cambria"/>
                <w:color w:val="2F5496" w:themeColor="accent1" w:themeShade="BF"/>
                <w:bdr w:val="nil"/>
              </w:rPr>
              <w:t xml:space="preserve">artnera </w:t>
            </w:r>
            <w:r w:rsidR="00A22CB6">
              <w:rPr>
                <w:rFonts w:eastAsia="Cambria"/>
                <w:color w:val="2F5496" w:themeColor="accent1" w:themeShade="BF"/>
                <w:bdr w:val="nil"/>
              </w:rPr>
              <w:t>w</w:t>
            </w:r>
            <w:r w:rsidRPr="00714F5A">
              <w:rPr>
                <w:rFonts w:eastAsia="Cambria"/>
                <w:color w:val="2F5496" w:themeColor="accent1" w:themeShade="BF"/>
                <w:bdr w:val="nil"/>
              </w:rPr>
              <w:t>iodącego lub osobę upoważnioną</w:t>
            </w:r>
            <w:bookmarkEnd w:id="16"/>
          </w:p>
          <w:p w14:paraId="2F42E90C" w14:textId="68AC5161" w:rsidR="00D969B6" w:rsidRPr="00C269A8" w:rsidRDefault="005B64E3" w:rsidP="00714F5A">
            <w:pPr>
              <w:rPr>
                <w:rFonts w:ascii="Arial" w:hAnsi="Arial" w:cs="Arial"/>
                <w:b/>
                <w:bdr w:val="nil"/>
                <w:lang w:bidi="pl-PL"/>
              </w:rPr>
            </w:pPr>
            <w:r>
              <w:rPr>
                <w:rFonts w:ascii="Arial" w:hAnsi="Arial" w:cs="Arial"/>
                <w:bdr w:val="nil"/>
                <w:lang w:bidi="pl-PL"/>
              </w:rPr>
              <w:t>Menadżer</w:t>
            </w:r>
            <w:r w:rsidR="00D969B6" w:rsidRPr="00DD338A">
              <w:rPr>
                <w:rFonts w:ascii="Arial" w:hAnsi="Arial" w:cs="Arial"/>
                <w:bdr w:val="nil"/>
                <w:lang w:bidi="pl-PL"/>
              </w:rPr>
              <w:t xml:space="preserve"> WS sprawdza</w:t>
            </w:r>
            <w:r w:rsidR="0087104D" w:rsidRPr="00C85E4D">
              <w:rPr>
                <w:rFonts w:ascii="Arial" w:hAnsi="Arial" w:cs="Arial"/>
                <w:bdr w:val="nil"/>
                <w:lang w:bidi="pl-PL"/>
              </w:rPr>
              <w:t xml:space="preserve"> w rejestrze</w:t>
            </w:r>
            <w:r w:rsidR="00D969B6" w:rsidRPr="00DD338A">
              <w:rPr>
                <w:rFonts w:ascii="Arial" w:hAnsi="Arial" w:cs="Arial"/>
                <w:bdr w:val="nil"/>
                <w:lang w:bidi="pl-PL"/>
              </w:rPr>
              <w:t xml:space="preserve">, czy wniosek projektowy w systemie monitorującym został podpisany kwalifikowalnym podpisem elektronicznym osoby/osób statutowych </w:t>
            </w:r>
            <w:r w:rsidR="00A22CB6">
              <w:rPr>
                <w:rFonts w:ascii="Arial" w:hAnsi="Arial" w:cs="Arial"/>
                <w:bdr w:val="nil"/>
                <w:lang w:bidi="pl-PL"/>
              </w:rPr>
              <w:t>p</w:t>
            </w:r>
            <w:r w:rsidR="00D969B6" w:rsidRPr="00DD338A">
              <w:rPr>
                <w:rFonts w:ascii="Arial" w:hAnsi="Arial" w:cs="Arial"/>
                <w:bdr w:val="nil"/>
                <w:lang w:bidi="pl-PL"/>
              </w:rPr>
              <w:t xml:space="preserve">artnera </w:t>
            </w:r>
            <w:r w:rsidR="00A22CB6">
              <w:rPr>
                <w:rFonts w:ascii="Arial" w:hAnsi="Arial" w:cs="Arial"/>
                <w:bdr w:val="nil"/>
                <w:lang w:bidi="pl-PL"/>
              </w:rPr>
              <w:t>w</w:t>
            </w:r>
            <w:r w:rsidR="00D969B6" w:rsidRPr="00DD338A">
              <w:rPr>
                <w:rFonts w:ascii="Arial" w:hAnsi="Arial" w:cs="Arial"/>
                <w:bdr w:val="nil"/>
                <w:lang w:bidi="pl-PL"/>
              </w:rPr>
              <w:t>iodącego lub osoby/osób upoważnionych.</w:t>
            </w:r>
            <w:r w:rsidR="0087104D" w:rsidRPr="00C85E4D">
              <w:rPr>
                <w:rFonts w:ascii="Arial" w:hAnsi="Arial" w:cs="Arial"/>
                <w:bdr w:val="nil"/>
                <w:lang w:bidi="pl-PL"/>
              </w:rPr>
              <w:t xml:space="preserve"> Jeżeli dane w rejestrze nie są </w:t>
            </w:r>
            <w:r w:rsidR="0087104D">
              <w:rPr>
                <w:rFonts w:ascii="Arial" w:hAnsi="Arial" w:cs="Arial"/>
                <w:bdr w:val="nil"/>
                <w:lang w:bidi="pl-PL"/>
              </w:rPr>
              <w:t>zgodne z danymi</w:t>
            </w:r>
            <w:r w:rsidR="0087104D" w:rsidRPr="00C85E4D">
              <w:rPr>
                <w:rFonts w:ascii="Arial" w:hAnsi="Arial" w:cs="Arial"/>
                <w:bdr w:val="nil"/>
                <w:lang w:bidi="pl-PL"/>
              </w:rPr>
              <w:t xml:space="preserve"> we wniosku, </w:t>
            </w:r>
            <w:r w:rsidR="006142F8">
              <w:rPr>
                <w:rFonts w:ascii="Arial" w:hAnsi="Arial" w:cs="Arial"/>
                <w:bdr w:val="nil"/>
                <w:lang w:bidi="pl-PL"/>
              </w:rPr>
              <w:t>WS</w:t>
            </w:r>
            <w:r w:rsidR="0087104D" w:rsidRPr="00C85E4D">
              <w:rPr>
                <w:rFonts w:ascii="Arial" w:hAnsi="Arial" w:cs="Arial"/>
                <w:bdr w:val="nil"/>
                <w:lang w:bidi="pl-PL"/>
              </w:rPr>
              <w:t xml:space="preserve"> poprosi o wyjaśnienie lub korektę</w:t>
            </w:r>
            <w:r w:rsidR="0087104D">
              <w:rPr>
                <w:rFonts w:ascii="Arial" w:hAnsi="Arial" w:cs="Arial"/>
                <w:bdr w:val="nil"/>
                <w:lang w:bidi="pl-PL"/>
              </w:rPr>
              <w:t>.</w:t>
            </w:r>
          </w:p>
        </w:tc>
      </w:tr>
      <w:tr w:rsidR="00D969B6" w:rsidRPr="00C269A8" w14:paraId="06358945" w14:textId="77777777" w:rsidTr="00714F5A">
        <w:tc>
          <w:tcPr>
            <w:tcW w:w="7109" w:type="dxa"/>
            <w:shd w:val="clear" w:color="auto" w:fill="auto"/>
          </w:tcPr>
          <w:p w14:paraId="3AB115DC" w14:textId="2A2010A8" w:rsidR="00D969B6" w:rsidRDefault="00D969B6" w:rsidP="006F2742">
            <w:pPr>
              <w:pStyle w:val="Nadpis3"/>
              <w:spacing w:after="0"/>
              <w:rPr>
                <w:rFonts w:eastAsia="Cambria"/>
                <w:color w:val="2F5496" w:themeColor="accent1" w:themeShade="BF"/>
                <w:bdr w:val="nil"/>
                <w:lang w:val="cs-CZ"/>
              </w:rPr>
            </w:pPr>
            <w:bookmarkStart w:id="17" w:name="_Toc97559782"/>
            <w:r w:rsidRPr="006F2742">
              <w:rPr>
                <w:rFonts w:eastAsia="Cambria"/>
                <w:color w:val="2F5496" w:themeColor="accent1" w:themeShade="BF"/>
                <w:bdr w:val="nil"/>
                <w:lang w:val="cs-CZ"/>
              </w:rPr>
              <w:lastRenderedPageBreak/>
              <w:t>Bod 3 – V žádosti jsou vyplněna všechna pole relevantní pro danou výzvu a jsou tato pole vyplněna dvojjazyčně</w:t>
            </w:r>
            <w:bookmarkEnd w:id="17"/>
          </w:p>
          <w:p w14:paraId="2B2BD706" w14:textId="77777777" w:rsidR="006F2742" w:rsidRPr="006F2742" w:rsidRDefault="006F2742" w:rsidP="006F2742">
            <w:pPr>
              <w:spacing w:line="240" w:lineRule="auto"/>
              <w:rPr>
                <w:lang w:val="cs-CZ" w:bidi="ar-SA"/>
              </w:rPr>
            </w:pPr>
          </w:p>
          <w:p w14:paraId="36A05ED5" w14:textId="77777777" w:rsidR="00D969B6" w:rsidRPr="006F2742" w:rsidRDefault="00D969B6" w:rsidP="00714F5A">
            <w:pPr>
              <w:rPr>
                <w:rFonts w:ascii="Arial" w:hAnsi="Arial" w:cs="Arial"/>
                <w:lang w:val="cs-CZ"/>
              </w:rPr>
            </w:pPr>
            <w:r w:rsidRPr="006F2742">
              <w:rPr>
                <w:rFonts w:ascii="Arial" w:hAnsi="Arial" w:cs="Arial"/>
                <w:lang w:val="cs-CZ"/>
              </w:rPr>
              <w:t xml:space="preserve">Pracovník JS zkontroluje, zdali vedoucí partner vyplnil v žádosti veškerá pole, která je třeba v příslušné výzvě vyplnit a zdali vyplnil tato pole v obou jazycích. V tomto kritériu pracovník JS posuzuje pouze, zdali v některém z polí nechybí zcela text v některém z obou jazyků. Nezkoumá se věcný obsah uvedených informací. </w:t>
            </w:r>
          </w:p>
          <w:p w14:paraId="4244DB0B" w14:textId="4162D6EA" w:rsidR="00D969B6" w:rsidRPr="006F2742" w:rsidRDefault="00D969B6" w:rsidP="00714F5A">
            <w:pPr>
              <w:rPr>
                <w:rFonts w:ascii="Arial" w:hAnsi="Arial" w:cs="Arial"/>
                <w:b/>
                <w:bCs/>
                <w:lang w:val="cs-CZ"/>
              </w:rPr>
            </w:pPr>
            <w:r w:rsidRPr="006F2742">
              <w:rPr>
                <w:rFonts w:ascii="Arial" w:hAnsi="Arial" w:cs="Arial"/>
                <w:lang w:val="cs-CZ"/>
              </w:rPr>
              <w:t>Pokud vedoucí partner omylem zamění český a polský text ale přesto je možné danou část žádosti hodnotit, považuje se takové dvojjazyčně pole za vyplněné.</w:t>
            </w:r>
          </w:p>
        </w:tc>
        <w:tc>
          <w:tcPr>
            <w:tcW w:w="7109" w:type="dxa"/>
            <w:shd w:val="clear" w:color="auto" w:fill="auto"/>
          </w:tcPr>
          <w:p w14:paraId="0E657B7A" w14:textId="77777777" w:rsidR="00D969B6" w:rsidRPr="00C269A8" w:rsidRDefault="00D969B6" w:rsidP="006F2742">
            <w:pPr>
              <w:pStyle w:val="Nadpis3"/>
              <w:spacing w:after="120"/>
              <w:rPr>
                <w:rFonts w:eastAsia="Cambria"/>
                <w:bdr w:val="nil"/>
              </w:rPr>
            </w:pPr>
            <w:bookmarkStart w:id="18" w:name="_Toc97559783"/>
            <w:r w:rsidRPr="00714F5A">
              <w:rPr>
                <w:rFonts w:eastAsia="Cambria"/>
                <w:color w:val="2F5496" w:themeColor="accent1" w:themeShade="BF"/>
                <w:bdr w:val="nil"/>
              </w:rPr>
              <w:t>Punkt 3 – We wniosku projektowym są wypełnione wszystkie pola obowiązkowe dla danego naboru i są one uzupełnione dwujęzycznie</w:t>
            </w:r>
            <w:bookmarkEnd w:id="18"/>
          </w:p>
          <w:p w14:paraId="0D75E26C" w14:textId="5F5F4C4D" w:rsidR="00D969B6" w:rsidRPr="00DD338A" w:rsidRDefault="005B64E3" w:rsidP="00714F5A">
            <w:pPr>
              <w:rPr>
                <w:rFonts w:ascii="Arial" w:hAnsi="Arial" w:cs="Arial"/>
                <w:bdr w:val="nil"/>
                <w:lang w:bidi="pl-PL"/>
              </w:rPr>
            </w:pPr>
            <w:r>
              <w:rPr>
                <w:rFonts w:ascii="Arial" w:hAnsi="Arial" w:cs="Arial"/>
                <w:bdr w:val="nil"/>
                <w:lang w:bidi="pl-PL"/>
              </w:rPr>
              <w:t>Menadżer</w:t>
            </w:r>
            <w:r w:rsidR="00D969B6" w:rsidRPr="00DD338A">
              <w:rPr>
                <w:rFonts w:ascii="Arial" w:hAnsi="Arial" w:cs="Arial"/>
                <w:bdr w:val="nil"/>
                <w:lang w:bidi="pl-PL"/>
              </w:rPr>
              <w:t xml:space="preserve"> WS sprawdza, czy </w:t>
            </w:r>
            <w:r w:rsidR="00A22CB6">
              <w:rPr>
                <w:rFonts w:ascii="Arial" w:hAnsi="Arial" w:cs="Arial"/>
                <w:bdr w:val="nil"/>
                <w:lang w:bidi="pl-PL"/>
              </w:rPr>
              <w:t>p</w:t>
            </w:r>
            <w:r w:rsidR="00D969B6" w:rsidRPr="00DD338A">
              <w:rPr>
                <w:rFonts w:ascii="Arial" w:hAnsi="Arial" w:cs="Arial"/>
                <w:bdr w:val="nil"/>
                <w:lang w:bidi="pl-PL"/>
              </w:rPr>
              <w:t xml:space="preserve">artner </w:t>
            </w:r>
            <w:r w:rsidR="00A22CB6">
              <w:rPr>
                <w:rFonts w:ascii="Arial" w:hAnsi="Arial" w:cs="Arial"/>
                <w:bdr w:val="nil"/>
                <w:lang w:bidi="pl-PL"/>
              </w:rPr>
              <w:t>w</w:t>
            </w:r>
            <w:r w:rsidR="00D969B6" w:rsidRPr="00DD338A">
              <w:rPr>
                <w:rFonts w:ascii="Arial" w:hAnsi="Arial" w:cs="Arial"/>
                <w:bdr w:val="nil"/>
                <w:lang w:bidi="pl-PL"/>
              </w:rPr>
              <w:t xml:space="preserve">iodący wypełnił we wniosku wszystkie pola, które są obowiązkowe w danym naborze i czy te pola wypełnił w obu językach. W tym kryterium </w:t>
            </w:r>
            <w:r>
              <w:rPr>
                <w:rFonts w:ascii="Arial" w:hAnsi="Arial" w:cs="Arial"/>
                <w:bdr w:val="nil"/>
                <w:lang w:bidi="pl-PL"/>
              </w:rPr>
              <w:t>Menadżer</w:t>
            </w:r>
            <w:r w:rsidR="00D969B6" w:rsidRPr="00DD338A">
              <w:rPr>
                <w:rFonts w:ascii="Arial" w:hAnsi="Arial" w:cs="Arial"/>
                <w:bdr w:val="nil"/>
                <w:lang w:bidi="pl-PL"/>
              </w:rPr>
              <w:t xml:space="preserve"> WS kontroluje jedynie, czy w danych polach nie brakuje tekstu w obu językach. Nie kontroluje merytorycznej treści zawartość przedstawionych informacji.</w:t>
            </w:r>
          </w:p>
          <w:p w14:paraId="50D493C3" w14:textId="04326E85" w:rsidR="00D969B6" w:rsidRPr="00C269A8" w:rsidRDefault="00D969B6" w:rsidP="00714F5A">
            <w:pPr>
              <w:shd w:val="clear" w:color="auto" w:fill="FFFFFF" w:themeFill="background1"/>
              <w:spacing w:afterLines="8" w:after="19"/>
              <w:rPr>
                <w:rFonts w:ascii="Arial" w:eastAsia="Cambria" w:hAnsi="Arial" w:cs="Arial"/>
                <w:b/>
                <w:bCs/>
                <w:iCs/>
                <w:szCs w:val="16"/>
                <w:bdr w:val="nil"/>
                <w:lang w:bidi="pl-PL"/>
              </w:rPr>
            </w:pPr>
            <w:r w:rsidRPr="00DD338A">
              <w:rPr>
                <w:rFonts w:ascii="Arial" w:hAnsi="Arial" w:cs="Arial"/>
                <w:bdr w:val="nil"/>
                <w:lang w:bidi="pl-PL"/>
              </w:rPr>
              <w:t xml:space="preserve">Jeżeli </w:t>
            </w:r>
            <w:r w:rsidR="00A22CB6">
              <w:rPr>
                <w:rFonts w:ascii="Arial" w:hAnsi="Arial" w:cs="Arial"/>
                <w:bdr w:val="nil"/>
                <w:lang w:bidi="pl-PL"/>
              </w:rPr>
              <w:t>p</w:t>
            </w:r>
            <w:r w:rsidRPr="00DD338A">
              <w:rPr>
                <w:rFonts w:ascii="Arial" w:hAnsi="Arial" w:cs="Arial"/>
                <w:bdr w:val="nil"/>
                <w:lang w:bidi="pl-PL"/>
              </w:rPr>
              <w:t xml:space="preserve">artner </w:t>
            </w:r>
            <w:r w:rsidR="00A22CB6">
              <w:rPr>
                <w:rFonts w:ascii="Arial" w:hAnsi="Arial" w:cs="Arial"/>
                <w:bdr w:val="nil"/>
                <w:lang w:bidi="pl-PL"/>
              </w:rPr>
              <w:t>w</w:t>
            </w:r>
            <w:r w:rsidRPr="00DD338A">
              <w:rPr>
                <w:rFonts w:ascii="Arial" w:hAnsi="Arial" w:cs="Arial"/>
                <w:bdr w:val="nil"/>
                <w:lang w:bidi="pl-PL"/>
              </w:rPr>
              <w:t>iodący omyłkowo zamieni tekst czeski i polski, ale nadal istnieje możliwość oceny danej części wniosku, takie dwujęzyczne pole uważa się za wypełnione.</w:t>
            </w:r>
          </w:p>
        </w:tc>
      </w:tr>
      <w:tr w:rsidR="00D969B6" w:rsidRPr="00C269A8" w14:paraId="1793BFA2" w14:textId="77777777" w:rsidTr="00714F5A">
        <w:tc>
          <w:tcPr>
            <w:tcW w:w="7109" w:type="dxa"/>
            <w:shd w:val="clear" w:color="auto" w:fill="auto"/>
          </w:tcPr>
          <w:p w14:paraId="6E8335D1" w14:textId="77777777" w:rsidR="00D969B6" w:rsidRPr="006F2742" w:rsidRDefault="00D969B6" w:rsidP="00714F5A">
            <w:pPr>
              <w:pStyle w:val="Nadpis3"/>
              <w:rPr>
                <w:i/>
                <w:color w:val="2F5496" w:themeColor="accent1" w:themeShade="BF"/>
                <w:lang w:val="cs-CZ"/>
              </w:rPr>
            </w:pPr>
            <w:r w:rsidRPr="006F2742">
              <w:rPr>
                <w:color w:val="2F5496" w:themeColor="accent1" w:themeShade="BF"/>
                <w:lang w:val="cs-CZ"/>
              </w:rPr>
              <w:t>Bod 4 - Jsou předloženy všechny požadované přílohy a splňují formální požadavky na úplnost</w:t>
            </w:r>
          </w:p>
          <w:p w14:paraId="78AE95BF" w14:textId="6C83190F" w:rsidR="00D969B6" w:rsidRPr="006F2742" w:rsidRDefault="00D969B6" w:rsidP="00714F5A">
            <w:pPr>
              <w:rPr>
                <w:rFonts w:ascii="Arial" w:hAnsi="Arial" w:cs="Arial"/>
                <w:b/>
                <w:lang w:val="cs-CZ"/>
              </w:rPr>
            </w:pPr>
            <w:r w:rsidRPr="006F2742">
              <w:rPr>
                <w:rFonts w:ascii="Arial" w:hAnsi="Arial" w:cs="Arial"/>
                <w:lang w:val="cs-CZ"/>
              </w:rPr>
              <w:t xml:space="preserve">Pracovník JS zkontroluje, zda partneři předložili všechny povinné i další přílohy, které vyplývají z charakteru projektu či typu partnera (viz </w:t>
            </w:r>
            <w:r w:rsidR="008D2491">
              <w:rPr>
                <w:rFonts w:ascii="Arial" w:hAnsi="Arial" w:cs="Arial"/>
                <w:lang w:val="cs-CZ"/>
              </w:rPr>
              <w:t>přílohy</w:t>
            </w:r>
            <w:r w:rsidRPr="006F2742">
              <w:rPr>
                <w:rFonts w:ascii="Arial" w:hAnsi="Arial" w:cs="Arial"/>
                <w:lang w:val="cs-CZ"/>
              </w:rPr>
              <w:t xml:space="preserve"> </w:t>
            </w:r>
            <w:r w:rsidR="008D2491">
              <w:rPr>
                <w:rFonts w:ascii="Arial" w:hAnsi="Arial" w:cs="Arial"/>
                <w:lang w:val="cs-CZ"/>
              </w:rPr>
              <w:t>11 a 12</w:t>
            </w:r>
            <w:r w:rsidRPr="006F2742">
              <w:rPr>
                <w:rFonts w:ascii="Arial" w:hAnsi="Arial" w:cs="Arial"/>
                <w:lang w:val="cs-CZ"/>
              </w:rPr>
              <w:t xml:space="preserve"> v PPŽ). Pracovník JS zkontroluje, zda obsahují všechny formální náležitosti (např. razítko, podpis...). Obsah přílohy v tomto kritériu nehodnotí.</w:t>
            </w:r>
          </w:p>
        </w:tc>
        <w:tc>
          <w:tcPr>
            <w:tcW w:w="7109" w:type="dxa"/>
            <w:shd w:val="clear" w:color="auto" w:fill="auto"/>
          </w:tcPr>
          <w:p w14:paraId="56CBD80C" w14:textId="77777777" w:rsidR="00D969B6" w:rsidRPr="00E66508" w:rsidRDefault="00D969B6" w:rsidP="00714F5A">
            <w:pPr>
              <w:pStyle w:val="Nadpis3"/>
              <w:rPr>
                <w:color w:val="2F5496" w:themeColor="accent1" w:themeShade="BF"/>
              </w:rPr>
            </w:pPr>
            <w:r w:rsidRPr="00E66508">
              <w:rPr>
                <w:color w:val="2F5496" w:themeColor="accent1" w:themeShade="BF"/>
              </w:rPr>
              <w:t>Punkt 4 – Złożono wszystkie obowiązkowe załączniki i spełniają one wszystkie formalne wymagania dotyczące ich kompletności</w:t>
            </w:r>
          </w:p>
          <w:p w14:paraId="7560A480" w14:textId="4C32C3E1" w:rsidR="00D969B6" w:rsidRPr="00C269A8" w:rsidRDefault="005B64E3" w:rsidP="00714F5A">
            <w:pPr>
              <w:rPr>
                <w:rFonts w:ascii="Arial" w:hAnsi="Arial" w:cs="Arial"/>
                <w:b/>
                <w:u w:val="single"/>
                <w:bdr w:val="nil"/>
                <w:lang w:bidi="pl-PL"/>
              </w:rPr>
            </w:pPr>
            <w:r>
              <w:rPr>
                <w:rFonts w:ascii="Arial" w:hAnsi="Arial" w:cs="Arial"/>
                <w:bdr w:val="nil"/>
                <w:lang w:bidi="pl-PL"/>
              </w:rPr>
              <w:t>Menadżer</w:t>
            </w:r>
            <w:r w:rsidR="00D969B6" w:rsidRPr="008B36CE">
              <w:rPr>
                <w:rFonts w:ascii="Arial" w:hAnsi="Arial" w:cs="Arial"/>
                <w:bdr w:val="nil"/>
                <w:lang w:bidi="pl-PL"/>
              </w:rPr>
              <w:t xml:space="preserve"> WS sprawdza, czy partnerzy złożyli wszystkie obowiązkowe załączniki i załączniki, które wynikają z charakteru projektu czy typu danego partnera (więcej patrz </w:t>
            </w:r>
            <w:r w:rsidR="008D2491" w:rsidRPr="008B36CE">
              <w:rPr>
                <w:rFonts w:ascii="Arial" w:hAnsi="Arial" w:cs="Arial"/>
                <w:bdr w:val="nil"/>
                <w:lang w:bidi="pl-PL"/>
              </w:rPr>
              <w:t>załączniki</w:t>
            </w:r>
            <w:r w:rsidR="008D2491" w:rsidRPr="008B36CE" w:rsidDel="008D2491">
              <w:rPr>
                <w:rFonts w:ascii="Arial" w:hAnsi="Arial" w:cs="Arial"/>
                <w:bdr w:val="nil"/>
                <w:lang w:bidi="pl-PL"/>
              </w:rPr>
              <w:t xml:space="preserve"> </w:t>
            </w:r>
            <w:r w:rsidR="008D2491">
              <w:rPr>
                <w:rFonts w:ascii="Arial" w:hAnsi="Arial" w:cs="Arial"/>
                <w:bdr w:val="nil"/>
                <w:lang w:bidi="pl-PL"/>
              </w:rPr>
              <w:t>11 i 12</w:t>
            </w:r>
            <w:r w:rsidR="008D2491" w:rsidRPr="008B36CE">
              <w:rPr>
                <w:rFonts w:ascii="Arial" w:hAnsi="Arial" w:cs="Arial"/>
                <w:bdr w:val="nil"/>
                <w:lang w:bidi="pl-PL"/>
              </w:rPr>
              <w:t xml:space="preserve"> </w:t>
            </w:r>
            <w:r w:rsidR="00D969B6" w:rsidRPr="008B36CE">
              <w:rPr>
                <w:rFonts w:ascii="Arial" w:hAnsi="Arial" w:cs="Arial"/>
                <w:bdr w:val="nil"/>
                <w:lang w:bidi="pl-PL"/>
              </w:rPr>
              <w:t xml:space="preserve">PW). </w:t>
            </w:r>
            <w:r>
              <w:rPr>
                <w:rFonts w:ascii="Arial" w:hAnsi="Arial" w:cs="Arial"/>
                <w:bdr w:val="nil"/>
                <w:lang w:bidi="pl-PL"/>
              </w:rPr>
              <w:t>Menadżer</w:t>
            </w:r>
            <w:r w:rsidR="00D969B6" w:rsidRPr="008B36CE">
              <w:rPr>
                <w:rFonts w:ascii="Arial" w:hAnsi="Arial" w:cs="Arial"/>
                <w:bdr w:val="nil"/>
                <w:lang w:bidi="pl-PL"/>
              </w:rPr>
              <w:t xml:space="preserve"> WS sprawdza, czy załączniki zawierają wszystkie formalne wymagania (np. pieczątki, podpis</w:t>
            </w:r>
            <w:r w:rsidR="00A22CB6">
              <w:rPr>
                <w:rFonts w:ascii="Arial" w:hAnsi="Arial" w:cs="Arial"/>
                <w:bdr w:val="nil"/>
                <w:lang w:bidi="pl-PL"/>
              </w:rPr>
              <w:t>y</w:t>
            </w:r>
            <w:r w:rsidR="006142F8">
              <w:rPr>
                <w:rFonts w:ascii="Arial" w:hAnsi="Arial" w:cs="Arial"/>
                <w:bdr w:val="nil"/>
                <w:lang w:bidi="pl-PL"/>
              </w:rPr>
              <w:t xml:space="preserve">, </w:t>
            </w:r>
            <w:r w:rsidR="00D969B6" w:rsidRPr="008B36CE">
              <w:rPr>
                <w:rFonts w:ascii="Arial" w:hAnsi="Arial" w:cs="Arial"/>
                <w:bdr w:val="nil"/>
                <w:lang w:bidi="pl-PL"/>
              </w:rPr>
              <w:t>itp.). Nie ocenia merytorycznej zawartość załączników.</w:t>
            </w:r>
          </w:p>
        </w:tc>
      </w:tr>
      <w:tr w:rsidR="00D969B6" w:rsidRPr="00C269A8" w14:paraId="7BDCA495" w14:textId="77777777" w:rsidTr="00E66508">
        <w:trPr>
          <w:trHeight w:val="613"/>
        </w:trPr>
        <w:tc>
          <w:tcPr>
            <w:tcW w:w="7109" w:type="dxa"/>
            <w:shd w:val="clear" w:color="auto" w:fill="B4C6E7" w:themeFill="accent1" w:themeFillTint="66"/>
          </w:tcPr>
          <w:p w14:paraId="1A2B6A84" w14:textId="44126F4B" w:rsidR="00D969B6" w:rsidRPr="006F2742" w:rsidRDefault="00D969B6" w:rsidP="00714F5A">
            <w:pPr>
              <w:pStyle w:val="Nadpis2"/>
              <w:rPr>
                <w:rStyle w:val="Normlnpodtren"/>
                <w:rFonts w:cs="Arial"/>
                <w:lang w:val="cs-CZ"/>
              </w:rPr>
            </w:pPr>
            <w:r w:rsidRPr="006F2742">
              <w:rPr>
                <w:lang w:val="cs-CZ"/>
              </w:rPr>
              <w:t xml:space="preserve">Kritéria přijatelnosti projektu </w:t>
            </w:r>
            <w:del w:id="19" w:author="Pikna Jan" w:date="2023-10-19T12:13:00Z">
              <w:r w:rsidRPr="006F2742" w:rsidDel="00965B81">
                <w:rPr>
                  <w:lang w:val="cs-CZ"/>
                </w:rPr>
                <w:delText>(přezkoumatelná)</w:delText>
              </w:r>
            </w:del>
          </w:p>
        </w:tc>
        <w:tc>
          <w:tcPr>
            <w:tcW w:w="7109" w:type="dxa"/>
            <w:shd w:val="clear" w:color="auto" w:fill="B4C6E7" w:themeFill="accent1" w:themeFillTint="66"/>
          </w:tcPr>
          <w:p w14:paraId="0EA21A6E" w14:textId="6C0462AB" w:rsidR="00D969B6" w:rsidRPr="00C269A8" w:rsidRDefault="00D969B6" w:rsidP="00714F5A">
            <w:pPr>
              <w:pStyle w:val="Nadpis2"/>
              <w:rPr>
                <w:i/>
              </w:rPr>
            </w:pPr>
            <w:r w:rsidRPr="00C269A8">
              <w:rPr>
                <w:rFonts w:eastAsia="Cambria"/>
                <w:bdr w:val="nil"/>
                <w:lang w:bidi="pl-PL"/>
              </w:rPr>
              <w:t xml:space="preserve">Kryteria kwalifikowalności projektu </w:t>
            </w:r>
            <w:del w:id="20" w:author="Pikna Jan" w:date="2023-10-19T12:13:00Z">
              <w:r w:rsidRPr="00C269A8" w:rsidDel="00965B81">
                <w:rPr>
                  <w:rFonts w:eastAsia="Cambria"/>
                  <w:bdr w:val="nil"/>
                  <w:lang w:bidi="pl-PL"/>
                </w:rPr>
                <w:delText>(możliwe do odwołania)</w:delText>
              </w:r>
            </w:del>
          </w:p>
        </w:tc>
      </w:tr>
      <w:tr w:rsidR="00D969B6" w:rsidRPr="00C269A8" w14:paraId="1A12A3D7" w14:textId="77777777" w:rsidTr="00714F5A">
        <w:tc>
          <w:tcPr>
            <w:tcW w:w="7109" w:type="dxa"/>
            <w:shd w:val="clear" w:color="auto" w:fill="auto"/>
          </w:tcPr>
          <w:p w14:paraId="4EAAB70D" w14:textId="52916A4D" w:rsidR="00D969B6" w:rsidRPr="00E66508" w:rsidRDefault="00D969B6" w:rsidP="00714F5A">
            <w:pPr>
              <w:pStyle w:val="Nadpis3"/>
              <w:rPr>
                <w:color w:val="2F5496" w:themeColor="accent1" w:themeShade="BF"/>
              </w:rPr>
            </w:pPr>
            <w:r w:rsidRPr="00E66508">
              <w:rPr>
                <w:color w:val="2F5496" w:themeColor="accent1" w:themeShade="BF"/>
              </w:rPr>
              <w:t xml:space="preserve">Bod 1 – </w:t>
            </w:r>
            <w:r w:rsidRPr="006F2742">
              <w:rPr>
                <w:color w:val="2F5496" w:themeColor="accent1" w:themeShade="BF"/>
                <w:lang w:val="cs-CZ"/>
              </w:rPr>
              <w:t xml:space="preserve">Projektová žádost má obdobné zaměření jako </w:t>
            </w:r>
            <w:r w:rsidR="00A22CB6" w:rsidRPr="00E41CCB">
              <w:rPr>
                <w:color w:val="2F5496" w:themeColor="accent1" w:themeShade="BF"/>
                <w:lang w:val="cs-CZ"/>
              </w:rPr>
              <w:t>předložený</w:t>
            </w:r>
            <w:r w:rsidR="00A22CB6">
              <w:t xml:space="preserve"> </w:t>
            </w:r>
            <w:r w:rsidRPr="006F2742">
              <w:rPr>
                <w:color w:val="2F5496" w:themeColor="accent1" w:themeShade="BF"/>
                <w:lang w:val="cs-CZ"/>
              </w:rPr>
              <w:t>projektový záměr</w:t>
            </w:r>
            <w:r w:rsidRPr="00E66508">
              <w:rPr>
                <w:color w:val="2F5496" w:themeColor="accent1" w:themeShade="BF"/>
              </w:rPr>
              <w:t xml:space="preserve"> </w:t>
            </w:r>
          </w:p>
          <w:p w14:paraId="335C5D38" w14:textId="063D48C4" w:rsidR="00D969B6" w:rsidRPr="006F2742" w:rsidRDefault="00D969B6" w:rsidP="00714F5A">
            <w:pPr>
              <w:rPr>
                <w:rStyle w:val="Normlnpodtren"/>
                <w:rFonts w:ascii="Arial" w:hAnsi="Arial" w:cs="Arial"/>
                <w:lang w:val="cs-CZ"/>
              </w:rPr>
            </w:pPr>
            <w:r w:rsidRPr="006F2742">
              <w:rPr>
                <w:rFonts w:ascii="Arial" w:hAnsi="Arial" w:cs="Arial"/>
                <w:lang w:val="cs-CZ"/>
              </w:rPr>
              <w:t>Kritérium je považováno za nesplněné, pokud má projekt popsaný v projektové žádosti zcela odlišné zaměření, než jaké bylo představeno v projektovém záměru.</w:t>
            </w:r>
          </w:p>
        </w:tc>
        <w:tc>
          <w:tcPr>
            <w:tcW w:w="7109" w:type="dxa"/>
            <w:shd w:val="clear" w:color="auto" w:fill="auto"/>
          </w:tcPr>
          <w:p w14:paraId="129DAB31" w14:textId="2FA7E477" w:rsidR="00D969B6" w:rsidRPr="00E66508" w:rsidRDefault="00D969B6" w:rsidP="00714F5A">
            <w:pPr>
              <w:pStyle w:val="Nadpis3"/>
              <w:rPr>
                <w:rFonts w:eastAsia="Cambria"/>
                <w:color w:val="2F5496" w:themeColor="accent1" w:themeShade="BF"/>
                <w:bdr w:val="nil"/>
              </w:rPr>
            </w:pPr>
            <w:r w:rsidRPr="00E66508">
              <w:rPr>
                <w:rFonts w:eastAsia="Cambria"/>
                <w:color w:val="2F5496" w:themeColor="accent1" w:themeShade="BF"/>
                <w:bdr w:val="nil"/>
              </w:rPr>
              <w:t xml:space="preserve">Punkt 1 – Wniosek projektowy ma podobne ukierunkowanie jak </w:t>
            </w:r>
            <w:r w:rsidR="00A22CB6" w:rsidRPr="00247A58">
              <w:rPr>
                <w:rFonts w:eastAsia="Cambria"/>
                <w:color w:val="2F5496" w:themeColor="accent1" w:themeShade="BF"/>
                <w:bdr w:val="nil"/>
              </w:rPr>
              <w:t xml:space="preserve">złożona </w:t>
            </w:r>
            <w:r w:rsidRPr="00E66508">
              <w:rPr>
                <w:rFonts w:eastAsia="Cambria"/>
                <w:color w:val="2F5496" w:themeColor="accent1" w:themeShade="BF"/>
                <w:bdr w:val="nil"/>
              </w:rPr>
              <w:t xml:space="preserve">propozycja projektu </w:t>
            </w:r>
          </w:p>
          <w:p w14:paraId="00CB80A3" w14:textId="45BD24BB" w:rsidR="00D969B6" w:rsidRPr="00C269A8" w:rsidRDefault="00D969B6" w:rsidP="00714F5A">
            <w:pPr>
              <w:rPr>
                <w:rFonts w:ascii="Arial" w:eastAsia="Times New Roman" w:hAnsi="Arial" w:cs="Arial"/>
                <w:b/>
              </w:rPr>
            </w:pPr>
            <w:r w:rsidRPr="00165C5D">
              <w:rPr>
                <w:rFonts w:ascii="Arial" w:hAnsi="Arial" w:cs="Arial"/>
                <w:bdr w:val="nil"/>
                <w:lang w:bidi="pl-PL"/>
              </w:rPr>
              <w:t>Kryterium jest uważane za niespełnione, jeżeli projekt opisany we wniosku projektowym ma zupełnie inne ukierunkowanie niż to, które zostało przedstawione w propozycji projektowej.</w:t>
            </w:r>
          </w:p>
        </w:tc>
      </w:tr>
      <w:tr w:rsidR="00D969B6" w:rsidRPr="00C269A8" w14:paraId="2B352F0B" w14:textId="77777777" w:rsidTr="00714F5A">
        <w:tc>
          <w:tcPr>
            <w:tcW w:w="7109" w:type="dxa"/>
            <w:shd w:val="clear" w:color="auto" w:fill="auto"/>
          </w:tcPr>
          <w:p w14:paraId="0437010A" w14:textId="7484BC56" w:rsidR="00D969B6" w:rsidRDefault="00D969B6" w:rsidP="00210A7A">
            <w:pPr>
              <w:pStyle w:val="Nadpis3"/>
              <w:spacing w:after="0"/>
              <w:rPr>
                <w:rFonts w:eastAsia="Cambria"/>
                <w:color w:val="2F5496" w:themeColor="accent1" w:themeShade="BF"/>
                <w:bdr w:val="nil"/>
                <w:lang w:val="cs-CZ"/>
              </w:rPr>
            </w:pPr>
            <w:r w:rsidRPr="00E66508">
              <w:rPr>
                <w:rFonts w:eastAsia="Cambria"/>
                <w:color w:val="2F5496" w:themeColor="accent1" w:themeShade="BF"/>
                <w:bdr w:val="nil"/>
              </w:rPr>
              <w:lastRenderedPageBreak/>
              <w:t xml:space="preserve">Bod 2 – </w:t>
            </w:r>
            <w:r w:rsidRPr="00210A7A">
              <w:rPr>
                <w:rFonts w:eastAsia="Cambria"/>
                <w:color w:val="2F5496" w:themeColor="accent1" w:themeShade="BF"/>
                <w:bdr w:val="nil"/>
                <w:lang w:val="cs-CZ"/>
              </w:rPr>
              <w:t>Projektová žádost je v souladu s věcným zaměřením výzvy</w:t>
            </w:r>
          </w:p>
          <w:p w14:paraId="233A2F86" w14:textId="77777777" w:rsidR="006F2742" w:rsidRPr="00210A7A" w:rsidRDefault="006F2742" w:rsidP="00210A7A">
            <w:pPr>
              <w:spacing w:after="0"/>
              <w:rPr>
                <w:lang w:val="cs-CZ" w:bidi="ar-SA"/>
              </w:rPr>
            </w:pPr>
          </w:p>
          <w:p w14:paraId="30360BC3" w14:textId="56F47090" w:rsidR="00D969B6" w:rsidRPr="00C269A8" w:rsidRDefault="00D969B6" w:rsidP="00714F5A">
            <w:pPr>
              <w:pStyle w:val="Normlnpolsk"/>
              <w:shd w:val="clear" w:color="auto" w:fill="FFFFFF" w:themeFill="background1"/>
              <w:spacing w:afterLines="8" w:after="19"/>
              <w:rPr>
                <w:rFonts w:cs="Arial"/>
                <w:b/>
                <w:lang w:val="cs-CZ"/>
              </w:rPr>
            </w:pPr>
            <w:r w:rsidRPr="00165C5D">
              <w:rPr>
                <w:rFonts w:eastAsiaTheme="minorEastAsia" w:cs="Arial"/>
                <w:i w:val="0"/>
                <w:sz w:val="22"/>
                <w:szCs w:val="20"/>
                <w:lang w:val="cs-CZ" w:bidi="cs-CZ"/>
              </w:rPr>
              <w:t>Pracovník JS zkontroluje, zda je projektová žádost v souladu s</w:t>
            </w:r>
            <w:r w:rsidR="00E27BE7">
              <w:rPr>
                <w:rFonts w:eastAsiaTheme="minorEastAsia" w:cs="Arial"/>
                <w:i w:val="0"/>
                <w:sz w:val="22"/>
                <w:szCs w:val="20"/>
                <w:lang w:val="cs-CZ" w:bidi="cs-CZ"/>
              </w:rPr>
              <w:t>e</w:t>
            </w:r>
            <w:r w:rsidRPr="00165C5D">
              <w:rPr>
                <w:rFonts w:eastAsiaTheme="minorEastAsia" w:cs="Arial"/>
                <w:i w:val="0"/>
                <w:sz w:val="22"/>
                <w:szCs w:val="20"/>
                <w:lang w:val="cs-CZ" w:bidi="cs-CZ"/>
              </w:rPr>
              <w:t xml:space="preserve"> zaměřením a parametry výzvy, především s věcným zaměřením a zacílením výzvy</w:t>
            </w:r>
            <w:r w:rsidR="008B3F46">
              <w:rPr>
                <w:rFonts w:eastAsiaTheme="minorEastAsia" w:cs="Arial"/>
                <w:i w:val="0"/>
                <w:sz w:val="22"/>
                <w:szCs w:val="20"/>
                <w:lang w:val="cs-CZ" w:bidi="cs-CZ"/>
              </w:rPr>
              <w:t>.</w:t>
            </w:r>
          </w:p>
        </w:tc>
        <w:tc>
          <w:tcPr>
            <w:tcW w:w="7109" w:type="dxa"/>
            <w:shd w:val="clear" w:color="auto" w:fill="auto"/>
          </w:tcPr>
          <w:p w14:paraId="55A8225B" w14:textId="7A8F1B27" w:rsidR="00D969B6" w:rsidRPr="00E66508" w:rsidRDefault="00D969B6" w:rsidP="00714F5A">
            <w:pPr>
              <w:pStyle w:val="Nadpis3"/>
              <w:rPr>
                <w:rFonts w:eastAsia="Cambria"/>
                <w:color w:val="2F5496" w:themeColor="accent1" w:themeShade="BF"/>
                <w:bdr w:val="nil"/>
              </w:rPr>
            </w:pPr>
            <w:r w:rsidRPr="00E66508">
              <w:rPr>
                <w:rFonts w:eastAsia="Cambria"/>
                <w:color w:val="2F5496" w:themeColor="accent1" w:themeShade="BF"/>
                <w:bdr w:val="nil"/>
              </w:rPr>
              <w:t xml:space="preserve">Punkt 2 – Wniosek projektowy jest zgodny z treściowym </w:t>
            </w:r>
            <w:r w:rsidR="00BD4201" w:rsidRPr="00BD4201">
              <w:rPr>
                <w:rFonts w:eastAsia="Cambria"/>
                <w:color w:val="2F5496" w:themeColor="accent1" w:themeShade="BF"/>
                <w:bdr w:val="nil"/>
              </w:rPr>
              <w:t>merytorycznym</w:t>
            </w:r>
            <w:r w:rsidR="00BD4201">
              <w:rPr>
                <w:rFonts w:eastAsia="Cambria"/>
                <w:color w:val="2F5496" w:themeColor="accent1" w:themeShade="BF"/>
                <w:bdr w:val="nil"/>
              </w:rPr>
              <w:t xml:space="preserve"> </w:t>
            </w:r>
            <w:r w:rsidRPr="00E66508">
              <w:rPr>
                <w:rFonts w:eastAsia="Cambria"/>
                <w:color w:val="2F5496" w:themeColor="accent1" w:themeShade="BF"/>
                <w:bdr w:val="nil"/>
              </w:rPr>
              <w:t>naboru</w:t>
            </w:r>
          </w:p>
          <w:p w14:paraId="2A1CBAC0" w14:textId="5F119503" w:rsidR="00D969B6" w:rsidRPr="00C269A8" w:rsidRDefault="005B64E3" w:rsidP="00714F5A">
            <w:pPr>
              <w:rPr>
                <w:rFonts w:ascii="Arial" w:eastAsia="Times New Roman" w:hAnsi="Arial" w:cs="Arial"/>
                <w:b/>
              </w:rPr>
            </w:pPr>
            <w:r>
              <w:rPr>
                <w:rFonts w:ascii="Arial" w:hAnsi="Arial" w:cs="Arial"/>
                <w:bdr w:val="nil"/>
                <w:lang w:bidi="pl-PL"/>
              </w:rPr>
              <w:t>Menadżer</w:t>
            </w:r>
            <w:r w:rsidR="00D969B6" w:rsidRPr="00165C5D">
              <w:rPr>
                <w:rFonts w:ascii="Arial" w:hAnsi="Arial" w:cs="Arial"/>
                <w:bdr w:val="nil"/>
                <w:lang w:bidi="pl-PL"/>
              </w:rPr>
              <w:t xml:space="preserve"> WS sprawdza, czy wniosek projektowy jest zgodny z ukierunkowani</w:t>
            </w:r>
            <w:r w:rsidR="003E797B">
              <w:rPr>
                <w:rFonts w:ascii="Arial" w:hAnsi="Arial" w:cs="Arial"/>
                <w:bdr w:val="nil"/>
                <w:lang w:bidi="pl-PL"/>
              </w:rPr>
              <w:t>e</w:t>
            </w:r>
            <w:r w:rsidR="00D969B6" w:rsidRPr="00165C5D">
              <w:rPr>
                <w:rFonts w:ascii="Arial" w:hAnsi="Arial" w:cs="Arial"/>
                <w:bdr w:val="nil"/>
                <w:lang w:bidi="pl-PL"/>
              </w:rPr>
              <w:t>m i parametrami naboru, w szczególności z ukierunkowani</w:t>
            </w:r>
            <w:r w:rsidR="003E797B">
              <w:rPr>
                <w:rFonts w:ascii="Arial" w:hAnsi="Arial" w:cs="Arial"/>
                <w:bdr w:val="nil"/>
                <w:lang w:bidi="pl-PL"/>
              </w:rPr>
              <w:t>e</w:t>
            </w:r>
            <w:r w:rsidR="00D969B6" w:rsidRPr="00165C5D">
              <w:rPr>
                <w:rFonts w:ascii="Arial" w:hAnsi="Arial" w:cs="Arial"/>
                <w:bdr w:val="nil"/>
                <w:lang w:bidi="pl-PL"/>
              </w:rPr>
              <w:t>m merytorycznym i nawiązaniem do grup docelowych naboru</w:t>
            </w:r>
            <w:r w:rsidR="008B3F46">
              <w:rPr>
                <w:rFonts w:ascii="Arial" w:hAnsi="Arial" w:cs="Arial"/>
                <w:bdr w:val="nil"/>
                <w:lang w:bidi="pl-PL"/>
              </w:rPr>
              <w:t>.</w:t>
            </w:r>
          </w:p>
        </w:tc>
      </w:tr>
      <w:tr w:rsidR="00D969B6" w:rsidRPr="00C269A8" w14:paraId="5C12DEFA" w14:textId="77777777" w:rsidTr="00714F5A">
        <w:tc>
          <w:tcPr>
            <w:tcW w:w="7109" w:type="dxa"/>
            <w:shd w:val="clear" w:color="auto" w:fill="auto"/>
          </w:tcPr>
          <w:p w14:paraId="0C4BFAF7" w14:textId="7221CCD1" w:rsidR="00D969B6" w:rsidRDefault="00D969B6" w:rsidP="00210A7A">
            <w:pPr>
              <w:pStyle w:val="Normlnpolsk"/>
              <w:shd w:val="clear" w:color="auto" w:fill="FFFFFF" w:themeFill="background1"/>
              <w:spacing w:after="0"/>
              <w:rPr>
                <w:rStyle w:val="Nadpis3Char"/>
                <w:i w:val="0"/>
                <w:iCs/>
                <w:color w:val="2F5496" w:themeColor="accent1" w:themeShade="BF"/>
                <w:sz w:val="22"/>
                <w:szCs w:val="22"/>
                <w:lang w:val="cs-CZ"/>
              </w:rPr>
            </w:pPr>
            <w:r w:rsidRPr="00E66508">
              <w:rPr>
                <w:rStyle w:val="Nadpis3Char"/>
                <w:i w:val="0"/>
                <w:iCs/>
                <w:color w:val="2F5496" w:themeColor="accent1" w:themeShade="BF"/>
                <w:sz w:val="22"/>
                <w:szCs w:val="22"/>
                <w:lang w:val="cs-CZ"/>
              </w:rPr>
              <w:t xml:space="preserve">Bod 3 - Vedoucí partner má minimálně 1 partnera na druhé straně hranice </w:t>
            </w:r>
            <w:r w:rsidRPr="00E66508">
              <w:rPr>
                <w:rStyle w:val="Nadpis3Char"/>
                <w:b w:val="0"/>
                <w:bCs w:val="0"/>
                <w:i w:val="0"/>
                <w:iCs/>
                <w:color w:val="2F5496" w:themeColor="accent1" w:themeShade="BF"/>
                <w:sz w:val="22"/>
                <w:szCs w:val="22"/>
                <w:lang w:val="cs-CZ"/>
              </w:rPr>
              <w:t>(netýká se Evropského seskupení pro územní spolupráci)</w:t>
            </w:r>
            <w:r w:rsidRPr="00E66508">
              <w:rPr>
                <w:rStyle w:val="Nadpis3Char"/>
                <w:i w:val="0"/>
                <w:iCs/>
                <w:color w:val="2F5496" w:themeColor="accent1" w:themeShade="BF"/>
                <w:sz w:val="22"/>
                <w:szCs w:val="22"/>
                <w:lang w:val="cs-CZ"/>
              </w:rPr>
              <w:t xml:space="preserve"> a všichni partneři jsou způsobilí vzhledem k podmínkám výzvy</w:t>
            </w:r>
          </w:p>
          <w:p w14:paraId="15BB570E" w14:textId="77777777" w:rsidR="00210A7A" w:rsidRPr="00684DEB" w:rsidRDefault="00210A7A" w:rsidP="00210A7A">
            <w:pPr>
              <w:pStyle w:val="Normlnpolsk"/>
              <w:shd w:val="clear" w:color="auto" w:fill="FFFFFF" w:themeFill="background1"/>
              <w:spacing w:after="120"/>
              <w:rPr>
                <w:rFonts w:cs="Arial"/>
                <w:bCs/>
                <w:i w:val="0"/>
                <w:iCs/>
                <w:sz w:val="22"/>
                <w:szCs w:val="22"/>
                <w:lang w:val="cs-CZ"/>
              </w:rPr>
            </w:pPr>
          </w:p>
          <w:p w14:paraId="5583E726" w14:textId="518F457F" w:rsidR="00D969B6" w:rsidRPr="00C269A8" w:rsidRDefault="00D969B6" w:rsidP="00210A7A">
            <w:pPr>
              <w:pStyle w:val="Normlnpolsk"/>
              <w:shd w:val="clear" w:color="auto" w:fill="FFFFFF" w:themeFill="background1"/>
              <w:spacing w:before="0" w:afterLines="8" w:after="19"/>
              <w:rPr>
                <w:rFonts w:cs="Arial"/>
                <w:lang w:val="cs-CZ"/>
              </w:rPr>
            </w:pPr>
            <w:r w:rsidRPr="00165C5D">
              <w:rPr>
                <w:rFonts w:eastAsiaTheme="minorEastAsia" w:cs="Arial"/>
                <w:bCs/>
                <w:i w:val="0"/>
                <w:sz w:val="22"/>
                <w:szCs w:val="20"/>
                <w:lang w:val="cs-CZ" w:bidi="cs-CZ"/>
              </w:rPr>
              <w:t xml:space="preserve">Pracovník JS zkontroluje, zda má český </w:t>
            </w:r>
            <w:r w:rsidR="00AB7961">
              <w:rPr>
                <w:rFonts w:eastAsiaTheme="minorEastAsia" w:cs="Arial"/>
                <w:bCs/>
                <w:i w:val="0"/>
                <w:sz w:val="22"/>
                <w:szCs w:val="20"/>
                <w:lang w:val="cs-CZ" w:bidi="cs-CZ"/>
              </w:rPr>
              <w:t>v</w:t>
            </w:r>
            <w:r w:rsidRPr="00165C5D">
              <w:rPr>
                <w:rFonts w:eastAsiaTheme="minorEastAsia" w:cs="Arial"/>
                <w:bCs/>
                <w:i w:val="0"/>
                <w:sz w:val="22"/>
                <w:szCs w:val="20"/>
                <w:lang w:val="cs-CZ" w:bidi="cs-CZ"/>
              </w:rPr>
              <w:t>edoucí partner min. 1 partnera z Polsk</w:t>
            </w:r>
            <w:r w:rsidR="008B3F46">
              <w:rPr>
                <w:rFonts w:eastAsiaTheme="minorEastAsia" w:cs="Arial"/>
                <w:bCs/>
                <w:i w:val="0"/>
                <w:sz w:val="22"/>
                <w:szCs w:val="20"/>
                <w:lang w:val="cs-CZ" w:bidi="cs-CZ"/>
              </w:rPr>
              <w:t>a</w:t>
            </w:r>
            <w:r w:rsidRPr="00165C5D">
              <w:rPr>
                <w:rFonts w:eastAsiaTheme="minorEastAsia" w:cs="Arial"/>
                <w:bCs/>
                <w:i w:val="0"/>
                <w:sz w:val="22"/>
                <w:szCs w:val="20"/>
                <w:lang w:val="cs-CZ" w:bidi="cs-CZ"/>
              </w:rPr>
              <w:t xml:space="preserve">, příp. zda má polský </w:t>
            </w:r>
            <w:r w:rsidR="00AB7961">
              <w:rPr>
                <w:rFonts w:eastAsiaTheme="minorEastAsia" w:cs="Arial"/>
                <w:bCs/>
                <w:i w:val="0"/>
                <w:sz w:val="22"/>
                <w:szCs w:val="20"/>
                <w:lang w:val="cs-CZ" w:bidi="cs-CZ"/>
              </w:rPr>
              <w:t>v</w:t>
            </w:r>
            <w:r w:rsidRPr="00165C5D">
              <w:rPr>
                <w:rFonts w:eastAsiaTheme="minorEastAsia" w:cs="Arial"/>
                <w:bCs/>
                <w:i w:val="0"/>
                <w:sz w:val="22"/>
                <w:szCs w:val="20"/>
                <w:lang w:val="cs-CZ" w:bidi="cs-CZ"/>
              </w:rPr>
              <w:t>edoucí partner min. 1 partnera z Če</w:t>
            </w:r>
            <w:r w:rsidR="00713E8F">
              <w:rPr>
                <w:rFonts w:eastAsiaTheme="minorEastAsia" w:cs="Arial"/>
                <w:bCs/>
                <w:i w:val="0"/>
                <w:sz w:val="22"/>
                <w:szCs w:val="20"/>
                <w:lang w:val="cs-CZ" w:bidi="cs-CZ"/>
              </w:rPr>
              <w:t>ska</w:t>
            </w:r>
            <w:r w:rsidRPr="00165C5D">
              <w:rPr>
                <w:rFonts w:eastAsiaTheme="minorEastAsia" w:cs="Arial"/>
                <w:bCs/>
                <w:i w:val="0"/>
                <w:sz w:val="22"/>
                <w:szCs w:val="20"/>
                <w:lang w:val="cs-CZ" w:bidi="cs-CZ"/>
              </w:rPr>
              <w:t>. Současně s tím je nutné zkontrolovat, zda jsou všichni partneři v projektu vhodnými žadateli ve výzvě (podrobnosti viz text výzvy).</w:t>
            </w:r>
          </w:p>
        </w:tc>
        <w:tc>
          <w:tcPr>
            <w:tcW w:w="7109" w:type="dxa"/>
            <w:shd w:val="clear" w:color="auto" w:fill="auto"/>
          </w:tcPr>
          <w:p w14:paraId="078EF8CD" w14:textId="408E7905" w:rsidR="00D969B6" w:rsidRPr="00E66508" w:rsidRDefault="00D969B6" w:rsidP="00714F5A">
            <w:pPr>
              <w:shd w:val="clear" w:color="auto" w:fill="FFFFFF" w:themeFill="background1"/>
              <w:spacing w:afterLines="8" w:after="19"/>
              <w:rPr>
                <w:rFonts w:ascii="Arial" w:hAnsi="Arial" w:cs="Arial"/>
                <w:color w:val="2F5496" w:themeColor="accent1" w:themeShade="BF"/>
                <w:bdr w:val="nil"/>
                <w:lang w:bidi="pl-PL"/>
              </w:rPr>
            </w:pPr>
            <w:r w:rsidRPr="00E66508">
              <w:rPr>
                <w:rStyle w:val="Nadpis3Char"/>
                <w:rFonts w:eastAsia="Cambria"/>
                <w:color w:val="2F5496" w:themeColor="accent1" w:themeShade="BF"/>
              </w:rPr>
              <w:t xml:space="preserve">Punkt 3 - Partner </w:t>
            </w:r>
            <w:r w:rsidR="00BD4201">
              <w:rPr>
                <w:rStyle w:val="Nadpis3Char"/>
                <w:rFonts w:eastAsia="Cambria"/>
                <w:color w:val="2F5496" w:themeColor="accent1" w:themeShade="BF"/>
              </w:rPr>
              <w:t>w</w:t>
            </w:r>
            <w:r w:rsidRPr="00E66508">
              <w:rPr>
                <w:rStyle w:val="Nadpis3Char"/>
                <w:rFonts w:eastAsia="Cambria"/>
                <w:color w:val="2F5496" w:themeColor="accent1" w:themeShade="BF"/>
              </w:rPr>
              <w:t xml:space="preserve">iodący ma co najmniej jednego partnera po drugiej stronie granicy </w:t>
            </w:r>
            <w:r w:rsidRPr="00E66508">
              <w:rPr>
                <w:rStyle w:val="Nadpis3Char"/>
                <w:rFonts w:eastAsia="Cambria"/>
                <w:b w:val="0"/>
                <w:bCs w:val="0"/>
                <w:color w:val="2F5496" w:themeColor="accent1" w:themeShade="BF"/>
              </w:rPr>
              <w:t>(nie dotyczy Europejskiego Ugrupowania Współpracy Terytorialnej)</w:t>
            </w:r>
            <w:r w:rsidRPr="00E66508">
              <w:rPr>
                <w:rStyle w:val="Nadpis3Char"/>
                <w:rFonts w:eastAsia="Cambria"/>
                <w:color w:val="2F5496" w:themeColor="accent1" w:themeShade="BF"/>
              </w:rPr>
              <w:t xml:space="preserve"> i wszyscy partnerzy są kwalifikowalnymi wnioskodawcami w warunkach naboru</w:t>
            </w:r>
          </w:p>
          <w:p w14:paraId="12B8F16F" w14:textId="7C93529C" w:rsidR="00D969B6" w:rsidRPr="00C269A8" w:rsidRDefault="00D969B6" w:rsidP="00714F5A">
            <w:pPr>
              <w:shd w:val="clear" w:color="auto" w:fill="FFFFFF" w:themeFill="background1"/>
              <w:spacing w:afterLines="8" w:after="19"/>
              <w:rPr>
                <w:rFonts w:ascii="Arial" w:eastAsia="Times New Roman" w:hAnsi="Arial" w:cs="Arial"/>
              </w:rPr>
            </w:pPr>
            <w:r w:rsidRPr="00165C5D">
              <w:rPr>
                <w:rFonts w:ascii="Arial" w:hAnsi="Arial" w:cs="Arial"/>
                <w:bdr w:val="nil"/>
                <w:lang w:bidi="pl-PL"/>
              </w:rPr>
              <w:t xml:space="preserve">Oceniający sprawdza, czy czeski </w:t>
            </w:r>
            <w:r w:rsidR="00BD4201">
              <w:rPr>
                <w:rFonts w:ascii="Arial" w:hAnsi="Arial" w:cs="Arial"/>
                <w:bdr w:val="nil"/>
                <w:lang w:bidi="pl-PL"/>
              </w:rPr>
              <w:t>p</w:t>
            </w:r>
            <w:r w:rsidRPr="00165C5D">
              <w:rPr>
                <w:rFonts w:ascii="Arial" w:hAnsi="Arial" w:cs="Arial"/>
                <w:bdr w:val="nil"/>
                <w:lang w:bidi="pl-PL"/>
              </w:rPr>
              <w:t xml:space="preserve">artner </w:t>
            </w:r>
            <w:r w:rsidR="00BD4201">
              <w:rPr>
                <w:rFonts w:ascii="Arial" w:hAnsi="Arial" w:cs="Arial"/>
                <w:bdr w:val="nil"/>
                <w:lang w:bidi="pl-PL"/>
              </w:rPr>
              <w:t>w</w:t>
            </w:r>
            <w:r w:rsidRPr="00165C5D">
              <w:rPr>
                <w:rFonts w:ascii="Arial" w:hAnsi="Arial" w:cs="Arial"/>
                <w:bdr w:val="nil"/>
                <w:lang w:bidi="pl-PL"/>
              </w:rPr>
              <w:t xml:space="preserve">iodący ma co najmniej 1 partnera z Polski lub też polski </w:t>
            </w:r>
            <w:r w:rsidR="00BD4201">
              <w:rPr>
                <w:rFonts w:ascii="Arial" w:hAnsi="Arial" w:cs="Arial"/>
                <w:bdr w:val="nil"/>
                <w:lang w:bidi="pl-PL"/>
              </w:rPr>
              <w:t>p</w:t>
            </w:r>
            <w:r w:rsidRPr="00165C5D">
              <w:rPr>
                <w:rFonts w:ascii="Arial" w:hAnsi="Arial" w:cs="Arial"/>
                <w:bdr w:val="nil"/>
                <w:lang w:bidi="pl-PL"/>
              </w:rPr>
              <w:t xml:space="preserve">artner </w:t>
            </w:r>
            <w:r w:rsidR="00BD4201">
              <w:rPr>
                <w:rFonts w:ascii="Arial" w:hAnsi="Arial" w:cs="Arial"/>
                <w:bdr w:val="nil"/>
                <w:lang w:bidi="pl-PL"/>
              </w:rPr>
              <w:t>w</w:t>
            </w:r>
            <w:r w:rsidRPr="00165C5D">
              <w:rPr>
                <w:rFonts w:ascii="Arial" w:hAnsi="Arial" w:cs="Arial"/>
                <w:bdr w:val="nil"/>
                <w:lang w:bidi="pl-PL"/>
              </w:rPr>
              <w:t>iodący ma co najmniej 1 partnera z Czech. Jednocześnie sprawdza, czy wszyscy partnerzy projektu są wnioskodawcami kwalifikowalnymi w ramach naboru (szczegóły – zob. tekst naboru).</w:t>
            </w:r>
          </w:p>
        </w:tc>
      </w:tr>
      <w:tr w:rsidR="00D969B6" w:rsidRPr="00C269A8" w14:paraId="1B07411B" w14:textId="77777777" w:rsidTr="00714F5A">
        <w:tc>
          <w:tcPr>
            <w:tcW w:w="7109" w:type="dxa"/>
            <w:shd w:val="clear" w:color="auto" w:fill="auto"/>
          </w:tcPr>
          <w:p w14:paraId="6FEFB5EC" w14:textId="77777777" w:rsidR="00D969B6" w:rsidRPr="00210A7A" w:rsidRDefault="00D969B6" w:rsidP="00210A7A">
            <w:pPr>
              <w:pStyle w:val="Nadpis3"/>
              <w:keepNext w:val="0"/>
              <w:rPr>
                <w:rFonts w:eastAsia="Cambria"/>
                <w:color w:val="2F5496" w:themeColor="accent1" w:themeShade="BF"/>
                <w:bdr w:val="nil"/>
                <w:lang w:val="cs-CZ"/>
              </w:rPr>
            </w:pPr>
            <w:r w:rsidRPr="00210A7A">
              <w:rPr>
                <w:rFonts w:eastAsia="Cambria"/>
                <w:color w:val="2F5496" w:themeColor="accent1" w:themeShade="BF"/>
                <w:bdr w:val="nil"/>
                <w:lang w:val="cs-CZ"/>
              </w:rPr>
              <w:t xml:space="preserve">Bod 4 - Projekt zvolil a má popsána alespoň 3 ze 4 kritérií přeshraniční spolupráce </w:t>
            </w:r>
          </w:p>
          <w:p w14:paraId="5A230A2E" w14:textId="77777777"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Pracovník JS zkontroluje v žádosti, zda projekt splňuje min. tři ze čtyř kritérií přeshraniční spolupráce:</w:t>
            </w:r>
          </w:p>
          <w:p w14:paraId="0D4A72D6" w14:textId="538C3B28"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společná příprava</w:t>
            </w:r>
          </w:p>
          <w:p w14:paraId="7C243356" w14:textId="61486938"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společná realizace</w:t>
            </w:r>
          </w:p>
          <w:p w14:paraId="13D261E8" w14:textId="4924FF50"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společný personál (partnera českého i polského)</w:t>
            </w:r>
          </w:p>
          <w:p w14:paraId="0902B7E8" w14:textId="407B1D5F"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společné financování (na české i polské straně)</w:t>
            </w:r>
          </w:p>
          <w:p w14:paraId="4E2296BC" w14:textId="77777777" w:rsidR="00E66508" w:rsidRPr="00210A7A" w:rsidRDefault="00E66508" w:rsidP="00E66508">
            <w:pPr>
              <w:pStyle w:val="Odstavecseseznamem"/>
              <w:rPr>
                <w:rFonts w:ascii="Arial" w:hAnsi="Arial" w:cs="Arial"/>
                <w:sz w:val="22"/>
                <w:lang w:val="cs-CZ"/>
              </w:rPr>
            </w:pPr>
          </w:p>
          <w:p w14:paraId="485602B7" w14:textId="7E452234"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 xml:space="preserve">Vždy musí být splněna kritéria společné přípravy a společné realizace, dále kritérium společného personálu či společného financování, nebo </w:t>
            </w:r>
            <w:r w:rsidRPr="00210A7A">
              <w:rPr>
                <w:rFonts w:ascii="Arial" w:hAnsi="Arial" w:cs="Arial"/>
                <w:bdr w:val="nil"/>
                <w:lang w:val="cs-CZ" w:bidi="pl-PL"/>
              </w:rPr>
              <w:lastRenderedPageBreak/>
              <w:t xml:space="preserve">obě poslední uvedená kritéria současně. </w:t>
            </w:r>
            <w:r w:rsidR="001A1BB3" w:rsidRPr="00210A7A">
              <w:rPr>
                <w:rFonts w:ascii="Arial" w:hAnsi="Arial" w:cs="Arial"/>
                <w:bdr w:val="nil"/>
                <w:lang w:val="cs-CZ" w:bidi="pl-PL"/>
              </w:rPr>
              <w:t>Pokud je jediným žadatelem ESÚS je kritérium automaticky splněno.</w:t>
            </w:r>
          </w:p>
          <w:p w14:paraId="26B3129B" w14:textId="43540941"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 xml:space="preserve">Společná příprava spočívá v tom, že se partneři z obou zemí podílejí na plánování projektu v obdobné míře. </w:t>
            </w:r>
          </w:p>
          <w:p w14:paraId="3EDD7BE8" w14:textId="5CC8B289"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 xml:space="preserve">Společná realizace spočívá v tom, že se partneři z obou zemí podílejí obdobnou měrou na realizaci aktivit vedoucích k naplnění cílů projektu. </w:t>
            </w:r>
          </w:p>
          <w:p w14:paraId="4F81CE04" w14:textId="77777777" w:rsidR="00210A7A" w:rsidRDefault="00210A7A" w:rsidP="00210A7A">
            <w:pPr>
              <w:spacing w:after="0"/>
              <w:rPr>
                <w:rFonts w:ascii="Arial" w:hAnsi="Arial" w:cs="Arial"/>
                <w:bdr w:val="nil"/>
                <w:lang w:val="cs-CZ" w:bidi="pl-PL"/>
              </w:rPr>
            </w:pPr>
          </w:p>
          <w:p w14:paraId="51E74494" w14:textId="7B1139BE" w:rsidR="00D969B6" w:rsidRDefault="00D969B6" w:rsidP="00714F5A">
            <w:pPr>
              <w:rPr>
                <w:rFonts w:ascii="Arial" w:hAnsi="Arial" w:cs="Arial"/>
                <w:bdr w:val="nil"/>
                <w:lang w:val="cs-CZ" w:bidi="pl-PL"/>
              </w:rPr>
            </w:pPr>
            <w:r w:rsidRPr="00210A7A">
              <w:rPr>
                <w:rFonts w:ascii="Arial" w:hAnsi="Arial" w:cs="Arial"/>
                <w:bdr w:val="nil"/>
                <w:lang w:val="cs-CZ" w:bidi="pl-PL"/>
              </w:rPr>
              <w:t xml:space="preserve">Společný personál se podílí na všech podstatných aktivitách projektu. </w:t>
            </w:r>
          </w:p>
          <w:p w14:paraId="5EE137D1" w14:textId="77777777" w:rsidR="00210A7A" w:rsidRPr="00210A7A" w:rsidRDefault="00210A7A" w:rsidP="00210A7A">
            <w:pPr>
              <w:spacing w:after="0"/>
              <w:rPr>
                <w:rFonts w:ascii="Arial" w:hAnsi="Arial" w:cs="Arial"/>
                <w:bdr w:val="nil"/>
                <w:lang w:val="cs-CZ" w:bidi="pl-PL"/>
              </w:rPr>
            </w:pPr>
          </w:p>
          <w:p w14:paraId="303EBEAE" w14:textId="062C1F3A"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 xml:space="preserve">Společné financování je splněno za předpokladu, že podíl partnera/rů z druhého státu je ve výši min. 10 % z celkových způsobilých výdajů projektu. </w:t>
            </w:r>
          </w:p>
          <w:p w14:paraId="7225D5AD" w14:textId="77777777"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 xml:space="preserve">V případě, že informace uvedené v projektové žádosti budou nedostačující, může si JS od Vedoucího partnera vyžádat doplňující podklady (např. zápisy z jednání mezi partnery apod.). </w:t>
            </w:r>
          </w:p>
          <w:p w14:paraId="30833E17" w14:textId="77777777" w:rsidR="00D969B6" w:rsidRPr="00210A7A" w:rsidRDefault="00D969B6" w:rsidP="00714F5A">
            <w:pPr>
              <w:rPr>
                <w:rFonts w:ascii="Arial" w:hAnsi="Arial" w:cs="Arial"/>
                <w:lang w:val="cs-CZ"/>
              </w:rPr>
            </w:pPr>
            <w:r w:rsidRPr="00210A7A">
              <w:rPr>
                <w:rFonts w:ascii="Arial" w:hAnsi="Arial" w:cs="Arial"/>
                <w:bdr w:val="nil"/>
                <w:lang w:val="cs-CZ" w:bidi="pl-PL"/>
              </w:rPr>
              <w:t xml:space="preserve">V případě, že dojde k nenaplnění některého z kritérií, resp. dojde k nesplnění podmínky naplnění min. 3 kritérií ze 4, projektová žádost je vyřazena z další administrace. </w:t>
            </w:r>
            <w:r w:rsidRPr="00210A7A">
              <w:rPr>
                <w:rFonts w:ascii="Arial" w:hAnsi="Arial" w:cs="Arial"/>
                <w:lang w:val="cs-CZ"/>
              </w:rPr>
              <w:t xml:space="preserve"> </w:t>
            </w:r>
          </w:p>
          <w:p w14:paraId="55F5DF1F" w14:textId="77777777" w:rsidR="00D969B6" w:rsidRPr="00A856EC" w:rsidRDefault="00D969B6" w:rsidP="00714F5A">
            <w:pPr>
              <w:rPr>
                <w:rFonts w:ascii="Arial" w:hAnsi="Arial" w:cs="Arial"/>
                <w:lang w:val="cs-CZ"/>
              </w:rPr>
            </w:pPr>
          </w:p>
        </w:tc>
        <w:tc>
          <w:tcPr>
            <w:tcW w:w="7109" w:type="dxa"/>
            <w:shd w:val="clear" w:color="auto" w:fill="auto"/>
          </w:tcPr>
          <w:p w14:paraId="19AF131D" w14:textId="77777777" w:rsidR="00D969B6" w:rsidRPr="00E66508" w:rsidRDefault="00D969B6" w:rsidP="00E66508">
            <w:pPr>
              <w:pStyle w:val="Nadpis3"/>
              <w:rPr>
                <w:rFonts w:eastAsia="Cambria"/>
                <w:color w:val="2F5496" w:themeColor="accent1" w:themeShade="BF"/>
                <w:bdr w:val="nil"/>
              </w:rPr>
            </w:pPr>
            <w:r w:rsidRPr="00E66508">
              <w:rPr>
                <w:rFonts w:eastAsia="Cambria"/>
                <w:color w:val="2F5496" w:themeColor="accent1" w:themeShade="BF"/>
                <w:bdr w:val="nil"/>
              </w:rPr>
              <w:lastRenderedPageBreak/>
              <w:t xml:space="preserve">Punkt 4 – Dla projektu opisano co najmniej 3 z 4 kryteriów współpracy </w:t>
            </w:r>
          </w:p>
          <w:p w14:paraId="6C7D0272" w14:textId="15C40436" w:rsidR="00D969B6" w:rsidRPr="00D1542B" w:rsidRDefault="005B64E3" w:rsidP="00714F5A">
            <w:pPr>
              <w:rPr>
                <w:rFonts w:ascii="Arial" w:hAnsi="Arial" w:cs="Arial"/>
                <w:bdr w:val="nil"/>
                <w:lang w:bidi="pl-PL"/>
              </w:rPr>
            </w:pPr>
            <w:r>
              <w:rPr>
                <w:rFonts w:ascii="Arial" w:hAnsi="Arial" w:cs="Arial"/>
                <w:bdr w:val="nil"/>
                <w:lang w:bidi="pl-PL"/>
              </w:rPr>
              <w:t>Menadżer</w:t>
            </w:r>
            <w:r w:rsidR="00D969B6" w:rsidRPr="00D1542B">
              <w:rPr>
                <w:rFonts w:ascii="Arial" w:hAnsi="Arial" w:cs="Arial"/>
                <w:bdr w:val="nil"/>
                <w:lang w:bidi="pl-PL"/>
              </w:rPr>
              <w:t xml:space="preserve"> WS sprawdza, czy projekt spełnia min. trzy z czterech kryteriów współpracy transgranicznej:</w:t>
            </w:r>
          </w:p>
          <w:p w14:paraId="12D3B120" w14:textId="5B2D8B1C" w:rsidR="00D969B6" w:rsidRPr="00E66508" w:rsidRDefault="00D969B6" w:rsidP="00083133">
            <w:pPr>
              <w:pStyle w:val="Odstavecseseznamem"/>
              <w:numPr>
                <w:ilvl w:val="0"/>
                <w:numId w:val="39"/>
              </w:numPr>
              <w:rPr>
                <w:rFonts w:ascii="Arial" w:hAnsi="Arial" w:cs="Arial"/>
                <w:sz w:val="22"/>
              </w:rPr>
            </w:pPr>
            <w:r w:rsidRPr="00E66508">
              <w:rPr>
                <w:rFonts w:ascii="Arial" w:hAnsi="Arial" w:cs="Arial"/>
                <w:sz w:val="22"/>
              </w:rPr>
              <w:t>wspólne przygotowanie</w:t>
            </w:r>
          </w:p>
          <w:p w14:paraId="5E3EC6B4" w14:textId="66B4DDBD" w:rsidR="00D969B6" w:rsidRPr="00E66508" w:rsidRDefault="00D969B6" w:rsidP="00083133">
            <w:pPr>
              <w:pStyle w:val="Odstavecseseznamem"/>
              <w:numPr>
                <w:ilvl w:val="0"/>
                <w:numId w:val="39"/>
              </w:numPr>
              <w:rPr>
                <w:rFonts w:ascii="Arial" w:hAnsi="Arial" w:cs="Arial"/>
                <w:sz w:val="22"/>
              </w:rPr>
            </w:pPr>
            <w:r w:rsidRPr="00E66508">
              <w:rPr>
                <w:rFonts w:ascii="Arial" w:hAnsi="Arial" w:cs="Arial"/>
                <w:sz w:val="22"/>
              </w:rPr>
              <w:t>wspólna realizacja</w:t>
            </w:r>
          </w:p>
          <w:p w14:paraId="2959DC6E" w14:textId="261D6646" w:rsidR="00D969B6" w:rsidRPr="00E66508" w:rsidRDefault="00D969B6" w:rsidP="00083133">
            <w:pPr>
              <w:pStyle w:val="Odstavecseseznamem"/>
              <w:numPr>
                <w:ilvl w:val="0"/>
                <w:numId w:val="39"/>
              </w:numPr>
              <w:rPr>
                <w:rFonts w:ascii="Arial" w:hAnsi="Arial" w:cs="Arial"/>
                <w:sz w:val="22"/>
              </w:rPr>
            </w:pPr>
            <w:r w:rsidRPr="00E66508">
              <w:rPr>
                <w:rFonts w:ascii="Arial" w:hAnsi="Arial" w:cs="Arial"/>
                <w:sz w:val="22"/>
              </w:rPr>
              <w:t>wspólny personel (partnera czeskiego i partnera polskiego)</w:t>
            </w:r>
          </w:p>
          <w:p w14:paraId="776A3728" w14:textId="2E44B8F3" w:rsidR="00D969B6" w:rsidRDefault="00D969B6" w:rsidP="00083133">
            <w:pPr>
              <w:pStyle w:val="Odstavecseseznamem"/>
              <w:numPr>
                <w:ilvl w:val="0"/>
                <w:numId w:val="39"/>
              </w:numPr>
              <w:rPr>
                <w:rFonts w:ascii="Arial" w:hAnsi="Arial" w:cs="Arial"/>
                <w:sz w:val="22"/>
              </w:rPr>
            </w:pPr>
            <w:r w:rsidRPr="00E66508">
              <w:rPr>
                <w:rFonts w:ascii="Arial" w:hAnsi="Arial" w:cs="Arial"/>
                <w:sz w:val="22"/>
              </w:rPr>
              <w:t>wspólne finansowanie (na czeskiej i polskiej stronie).</w:t>
            </w:r>
          </w:p>
          <w:p w14:paraId="1D78190C" w14:textId="77777777" w:rsidR="00E66508" w:rsidRPr="00E66508" w:rsidRDefault="00E66508" w:rsidP="00E66508">
            <w:pPr>
              <w:pStyle w:val="Odstavecseseznamem"/>
              <w:rPr>
                <w:rFonts w:ascii="Arial" w:hAnsi="Arial" w:cs="Arial"/>
                <w:sz w:val="22"/>
              </w:rPr>
            </w:pPr>
          </w:p>
          <w:p w14:paraId="4111772A" w14:textId="77777777" w:rsidR="00BD4201" w:rsidRDefault="00D969B6" w:rsidP="00714F5A">
            <w:pPr>
              <w:rPr>
                <w:rFonts w:ascii="Arial" w:hAnsi="Arial" w:cs="Arial"/>
                <w:bdr w:val="nil"/>
                <w:lang w:bidi="pl-PL"/>
              </w:rPr>
            </w:pPr>
            <w:r w:rsidRPr="00D1542B">
              <w:rPr>
                <w:rFonts w:ascii="Arial" w:hAnsi="Arial" w:cs="Arial"/>
                <w:bdr w:val="nil"/>
                <w:lang w:bidi="pl-PL"/>
              </w:rPr>
              <w:t xml:space="preserve">Bezwzględnie spełnione być muszą kryteria wspólnego przygotowania i wspólnej realizacji, a także kryterium wspólnego personelu lub wspólnego finansowania, albo ostatnie dwa z podanych kryteriów </w:t>
            </w:r>
            <w:r w:rsidRPr="00D1542B">
              <w:rPr>
                <w:rFonts w:ascii="Arial" w:hAnsi="Arial" w:cs="Arial"/>
                <w:bdr w:val="nil"/>
                <w:lang w:bidi="pl-PL"/>
              </w:rPr>
              <w:lastRenderedPageBreak/>
              <w:t xml:space="preserve">jednocześnie. </w:t>
            </w:r>
            <w:r w:rsidR="006142F8" w:rsidRPr="004C58E1">
              <w:rPr>
                <w:rFonts w:ascii="Arial" w:hAnsi="Arial" w:cs="Arial"/>
                <w:bdr w:val="nil"/>
                <w:lang w:bidi="pl-PL"/>
              </w:rPr>
              <w:t>Jeżeli jedynym wnioskodawcą jest EUWT, kryterium jest automatycznie spełnione</w:t>
            </w:r>
            <w:r w:rsidR="00BD4201">
              <w:rPr>
                <w:rFonts w:ascii="Arial" w:hAnsi="Arial" w:cs="Arial"/>
                <w:bdr w:val="nil"/>
                <w:lang w:bidi="pl-PL"/>
              </w:rPr>
              <w:t>.</w:t>
            </w:r>
          </w:p>
          <w:p w14:paraId="78BAD35B" w14:textId="26F7206E" w:rsidR="00D969B6" w:rsidRPr="00D1542B" w:rsidRDefault="00D969B6" w:rsidP="00714F5A">
            <w:pPr>
              <w:rPr>
                <w:rFonts w:ascii="Arial" w:hAnsi="Arial" w:cs="Arial"/>
                <w:bdr w:val="nil"/>
                <w:lang w:bidi="pl-PL"/>
              </w:rPr>
            </w:pPr>
            <w:r w:rsidRPr="00D1542B">
              <w:rPr>
                <w:rFonts w:ascii="Arial" w:hAnsi="Arial" w:cs="Arial"/>
                <w:bdr w:val="nil"/>
                <w:lang w:bidi="pl-PL"/>
              </w:rPr>
              <w:t xml:space="preserve">Wspólne przygotowanie polega na tym, że partnerzy z obu krajów, w podobnym zakresie, uczestniczą w planowaniu projektu. </w:t>
            </w:r>
          </w:p>
          <w:p w14:paraId="324B2FD0" w14:textId="0812B660" w:rsidR="00D969B6" w:rsidRPr="00D1542B" w:rsidRDefault="00D969B6" w:rsidP="00714F5A">
            <w:pPr>
              <w:rPr>
                <w:rFonts w:ascii="Arial" w:hAnsi="Arial" w:cs="Arial"/>
                <w:bdr w:val="nil"/>
                <w:lang w:bidi="pl-PL"/>
              </w:rPr>
            </w:pPr>
            <w:r w:rsidRPr="00D1542B">
              <w:rPr>
                <w:rFonts w:ascii="Arial" w:hAnsi="Arial" w:cs="Arial"/>
                <w:bdr w:val="nil"/>
                <w:lang w:bidi="pl-PL"/>
              </w:rPr>
              <w:t xml:space="preserve">Wspólna realizacja polega na tym, że partnerzy z obu stron granicy uczestniczą w podobnym stopniu w realizacji działań prowadzących do osiągnięcia celów projektu. </w:t>
            </w:r>
          </w:p>
          <w:p w14:paraId="09760BD1" w14:textId="77777777" w:rsidR="00D969B6" w:rsidRPr="00D1542B" w:rsidRDefault="00D969B6" w:rsidP="00714F5A">
            <w:pPr>
              <w:rPr>
                <w:rFonts w:ascii="Arial" w:hAnsi="Arial" w:cs="Arial"/>
                <w:bdr w:val="nil"/>
                <w:lang w:bidi="pl-PL"/>
              </w:rPr>
            </w:pPr>
            <w:r w:rsidRPr="00D1542B">
              <w:rPr>
                <w:rFonts w:ascii="Arial" w:hAnsi="Arial" w:cs="Arial"/>
                <w:bdr w:val="nil"/>
                <w:lang w:bidi="pl-PL"/>
              </w:rPr>
              <w:t xml:space="preserve">Wspólny personel uczestniczy we wszystkich istotnych działaniach projektu. </w:t>
            </w:r>
          </w:p>
          <w:p w14:paraId="10B00ED2" w14:textId="65B6AF56" w:rsidR="00D969B6" w:rsidRPr="00D1542B" w:rsidRDefault="00D969B6" w:rsidP="00714F5A">
            <w:pPr>
              <w:rPr>
                <w:rFonts w:ascii="Arial" w:hAnsi="Arial" w:cs="Arial"/>
                <w:bdr w:val="nil"/>
                <w:lang w:bidi="pl-PL"/>
              </w:rPr>
            </w:pPr>
            <w:r w:rsidRPr="00D1542B">
              <w:rPr>
                <w:rFonts w:ascii="Arial" w:hAnsi="Arial" w:cs="Arial"/>
                <w:bdr w:val="nil"/>
                <w:lang w:bidi="pl-PL"/>
              </w:rPr>
              <w:t xml:space="preserve">Wspólne finansowanie uważane jest za spełnione przy założeniu, że udział partnera/-ów z drugiego kraju wynosi co najmniej 10 % całkowitych wydatków kwalifikowalnych projektu. </w:t>
            </w:r>
          </w:p>
          <w:p w14:paraId="4D35431D" w14:textId="13A15C4B" w:rsidR="00D969B6" w:rsidRPr="00D1542B" w:rsidRDefault="00D969B6" w:rsidP="00714F5A">
            <w:pPr>
              <w:rPr>
                <w:rFonts w:ascii="Arial" w:hAnsi="Arial" w:cs="Arial"/>
                <w:bdr w:val="nil"/>
                <w:lang w:bidi="pl-PL"/>
              </w:rPr>
            </w:pPr>
            <w:r w:rsidRPr="00D1542B">
              <w:rPr>
                <w:rFonts w:ascii="Arial" w:hAnsi="Arial" w:cs="Arial"/>
                <w:bdr w:val="nil"/>
                <w:lang w:bidi="pl-PL"/>
              </w:rPr>
              <w:t xml:space="preserve">Jeżeli informacje podane we wniosku będą niewystarczające, WS może wymagać od </w:t>
            </w:r>
            <w:r w:rsidR="00BD4201">
              <w:rPr>
                <w:rFonts w:ascii="Arial" w:hAnsi="Arial" w:cs="Arial"/>
                <w:bdr w:val="nil"/>
                <w:lang w:bidi="pl-PL"/>
              </w:rPr>
              <w:t>p</w:t>
            </w:r>
            <w:r w:rsidRPr="00D1542B">
              <w:rPr>
                <w:rFonts w:ascii="Arial" w:hAnsi="Arial" w:cs="Arial"/>
                <w:bdr w:val="nil"/>
                <w:lang w:bidi="pl-PL"/>
              </w:rPr>
              <w:t xml:space="preserve">artnera </w:t>
            </w:r>
            <w:r w:rsidR="00BD4201">
              <w:rPr>
                <w:rFonts w:ascii="Arial" w:hAnsi="Arial" w:cs="Arial"/>
                <w:bdr w:val="nil"/>
                <w:lang w:bidi="pl-PL"/>
              </w:rPr>
              <w:t>w</w:t>
            </w:r>
            <w:r w:rsidRPr="00D1542B">
              <w:rPr>
                <w:rFonts w:ascii="Arial" w:hAnsi="Arial" w:cs="Arial"/>
                <w:bdr w:val="nil"/>
                <w:lang w:bidi="pl-PL"/>
              </w:rPr>
              <w:t>iodącego materiałów uzupełniających (np. raporty ze spotkań partnerów</w:t>
            </w:r>
            <w:r w:rsidR="006142F8">
              <w:rPr>
                <w:rFonts w:ascii="Arial" w:hAnsi="Arial" w:cs="Arial"/>
                <w:bdr w:val="nil"/>
                <w:lang w:bidi="pl-PL"/>
              </w:rPr>
              <w:t>,</w:t>
            </w:r>
            <w:r w:rsidRPr="00D1542B">
              <w:rPr>
                <w:rFonts w:ascii="Arial" w:hAnsi="Arial" w:cs="Arial"/>
                <w:bdr w:val="nil"/>
                <w:lang w:bidi="pl-PL"/>
              </w:rPr>
              <w:t xml:space="preserve"> itp.).</w:t>
            </w:r>
          </w:p>
          <w:p w14:paraId="314E11A2" w14:textId="0F5C8B8D" w:rsidR="00D969B6" w:rsidRPr="00C269A8" w:rsidRDefault="00D969B6" w:rsidP="00714F5A">
            <w:pPr>
              <w:rPr>
                <w:rFonts w:ascii="Arial" w:eastAsia="Times New Roman" w:hAnsi="Arial" w:cs="Arial"/>
              </w:rPr>
            </w:pPr>
            <w:r w:rsidRPr="00D1542B">
              <w:rPr>
                <w:rFonts w:ascii="Arial" w:hAnsi="Arial" w:cs="Arial"/>
                <w:bdr w:val="nil"/>
                <w:lang w:bidi="pl-PL"/>
              </w:rPr>
              <w:t>Jeżeli któreś z kryteriów nie zostanie spełnione lub też nie zostanie dochowany warunek spełnienia co najmniej 3 kryteriów z 4, wniosek projektowy zostanie wycofany z dalszej oceny.</w:t>
            </w:r>
          </w:p>
        </w:tc>
      </w:tr>
      <w:tr w:rsidR="00D969B6" w:rsidRPr="00C269A8" w14:paraId="6E6B79F8" w14:textId="77777777" w:rsidTr="00714F5A">
        <w:tc>
          <w:tcPr>
            <w:tcW w:w="7109" w:type="dxa"/>
            <w:shd w:val="clear" w:color="auto" w:fill="auto"/>
          </w:tcPr>
          <w:p w14:paraId="213DF6B3" w14:textId="77777777" w:rsidR="00D969B6" w:rsidRPr="00C269A8" w:rsidRDefault="00D969B6" w:rsidP="00714F5A">
            <w:pPr>
              <w:pStyle w:val="Normlnpolsk"/>
              <w:shd w:val="clear" w:color="auto" w:fill="FFFFFF" w:themeFill="background1"/>
              <w:spacing w:afterLines="8" w:after="19"/>
              <w:rPr>
                <w:rFonts w:cs="Arial"/>
                <w:i w:val="0"/>
                <w:iCs/>
                <w:sz w:val="22"/>
                <w:szCs w:val="22"/>
                <w:lang w:val="cs-CZ"/>
              </w:rPr>
            </w:pPr>
            <w:r w:rsidRPr="00E66508">
              <w:rPr>
                <w:rStyle w:val="Nadpis3Char"/>
                <w:i w:val="0"/>
                <w:iCs/>
                <w:color w:val="2F5496" w:themeColor="accent1" w:themeShade="BF"/>
                <w:sz w:val="22"/>
                <w:szCs w:val="22"/>
                <w:lang w:val="cs-CZ"/>
              </w:rPr>
              <w:lastRenderedPageBreak/>
              <w:t>Bod 5 - Projekt je v souladu s příslušnou legislativou</w:t>
            </w:r>
            <w:r w:rsidRPr="00E66508">
              <w:rPr>
                <w:rFonts w:cs="Arial"/>
                <w:b/>
                <w:i w:val="0"/>
                <w:iCs/>
                <w:color w:val="2F5496" w:themeColor="accent1" w:themeShade="BF"/>
                <w:sz w:val="22"/>
                <w:szCs w:val="22"/>
                <w:lang w:val="cs-CZ"/>
              </w:rPr>
              <w:t xml:space="preserve"> </w:t>
            </w:r>
            <w:r w:rsidRPr="00E66508">
              <w:rPr>
                <w:rFonts w:cs="Arial"/>
                <w:i w:val="0"/>
                <w:iCs/>
                <w:color w:val="2F5496" w:themeColor="accent1" w:themeShade="BF"/>
                <w:sz w:val="22"/>
                <w:szCs w:val="22"/>
                <w:lang w:val="cs-CZ"/>
              </w:rPr>
              <w:t>(národní, EU)</w:t>
            </w:r>
          </w:p>
          <w:p w14:paraId="612DFE0E" w14:textId="03BB0986" w:rsidR="00D969B6" w:rsidRDefault="00D969B6" w:rsidP="00210A7A">
            <w:pPr>
              <w:spacing w:after="0"/>
              <w:rPr>
                <w:rFonts w:ascii="Arial" w:hAnsi="Arial" w:cs="Arial"/>
                <w:lang w:val="cs-CZ"/>
              </w:rPr>
            </w:pPr>
            <w:r w:rsidRPr="00210A7A">
              <w:rPr>
                <w:rFonts w:ascii="Arial" w:hAnsi="Arial" w:cs="Arial"/>
                <w:lang w:val="cs-CZ"/>
              </w:rPr>
              <w:t xml:space="preserve">Pracovník JS </w:t>
            </w:r>
            <w:r w:rsidR="006E29F0" w:rsidRPr="00210A7A">
              <w:rPr>
                <w:rFonts w:ascii="Arial" w:hAnsi="Arial" w:cs="Arial"/>
                <w:lang w:val="cs-CZ"/>
              </w:rPr>
              <w:t xml:space="preserve">to </w:t>
            </w:r>
            <w:r w:rsidRPr="00210A7A">
              <w:rPr>
                <w:rFonts w:ascii="Arial" w:hAnsi="Arial" w:cs="Arial"/>
                <w:lang w:val="cs-CZ"/>
              </w:rPr>
              <w:t>zkontroluje na základě přiložen</w:t>
            </w:r>
            <w:r w:rsidR="006E29F0" w:rsidRPr="00210A7A">
              <w:rPr>
                <w:rFonts w:ascii="Arial" w:hAnsi="Arial" w:cs="Arial"/>
                <w:lang w:val="cs-CZ"/>
              </w:rPr>
              <w:t>ého</w:t>
            </w:r>
            <w:r w:rsidRPr="00210A7A">
              <w:rPr>
                <w:rFonts w:ascii="Arial" w:hAnsi="Arial" w:cs="Arial"/>
                <w:lang w:val="cs-CZ"/>
              </w:rPr>
              <w:t xml:space="preserve"> </w:t>
            </w:r>
            <w:r w:rsidR="00D552BB" w:rsidRPr="00210A7A">
              <w:rPr>
                <w:rFonts w:ascii="Arial" w:hAnsi="Arial" w:cs="Arial"/>
                <w:lang w:val="cs-CZ"/>
              </w:rPr>
              <w:t>č</w:t>
            </w:r>
            <w:r w:rsidRPr="00210A7A">
              <w:rPr>
                <w:rFonts w:ascii="Arial" w:hAnsi="Arial" w:cs="Arial"/>
                <w:lang w:val="cs-CZ"/>
              </w:rPr>
              <w:t>estn</w:t>
            </w:r>
            <w:r w:rsidR="006E29F0" w:rsidRPr="00210A7A">
              <w:rPr>
                <w:rFonts w:ascii="Arial" w:hAnsi="Arial" w:cs="Arial"/>
                <w:lang w:val="cs-CZ"/>
              </w:rPr>
              <w:t>ého</w:t>
            </w:r>
            <w:r w:rsidRPr="00210A7A">
              <w:rPr>
                <w:rFonts w:ascii="Arial" w:hAnsi="Arial" w:cs="Arial"/>
                <w:lang w:val="cs-CZ"/>
              </w:rPr>
              <w:t xml:space="preserve"> prohlášení </w:t>
            </w:r>
            <w:r w:rsidR="00AB7961" w:rsidRPr="00210A7A">
              <w:rPr>
                <w:rFonts w:ascii="Arial" w:hAnsi="Arial" w:cs="Arial"/>
                <w:lang w:val="cs-CZ"/>
              </w:rPr>
              <w:t>v</w:t>
            </w:r>
            <w:r w:rsidRPr="00210A7A">
              <w:rPr>
                <w:rFonts w:ascii="Arial" w:hAnsi="Arial" w:cs="Arial"/>
                <w:lang w:val="cs-CZ"/>
              </w:rPr>
              <w:t xml:space="preserve">edoucího partnera/partnera (viz příloha PPŽ </w:t>
            </w:r>
            <w:r w:rsidR="00224F10">
              <w:rPr>
                <w:rFonts w:ascii="Arial" w:hAnsi="Arial" w:cs="Arial"/>
                <w:lang w:val="cs-CZ"/>
              </w:rPr>
              <w:t>A.2.2</w:t>
            </w:r>
            <w:r w:rsidRPr="00210A7A">
              <w:rPr>
                <w:rFonts w:ascii="Arial" w:hAnsi="Arial" w:cs="Arial"/>
                <w:lang w:val="cs-CZ"/>
              </w:rPr>
              <w:t xml:space="preserve"> – pro českého </w:t>
            </w:r>
            <w:r w:rsidR="00AB7961" w:rsidRPr="00210A7A">
              <w:rPr>
                <w:rFonts w:ascii="Arial" w:hAnsi="Arial" w:cs="Arial"/>
                <w:lang w:val="cs-CZ"/>
              </w:rPr>
              <w:t>v</w:t>
            </w:r>
            <w:r w:rsidR="000C55FD" w:rsidRPr="00210A7A">
              <w:rPr>
                <w:rFonts w:ascii="Arial" w:hAnsi="Arial" w:cs="Arial"/>
                <w:lang w:val="cs-CZ"/>
              </w:rPr>
              <w:t xml:space="preserve">edoucího partnera </w:t>
            </w:r>
            <w:r w:rsidRPr="00210A7A">
              <w:rPr>
                <w:rFonts w:ascii="Arial" w:hAnsi="Arial" w:cs="Arial"/>
                <w:lang w:val="cs-CZ"/>
              </w:rPr>
              <w:t xml:space="preserve">a </w:t>
            </w:r>
            <w:r w:rsidR="00224F10">
              <w:rPr>
                <w:rFonts w:ascii="Arial" w:hAnsi="Arial" w:cs="Arial"/>
                <w:lang w:val="cs-CZ"/>
              </w:rPr>
              <w:t>A.3.3</w:t>
            </w:r>
            <w:r w:rsidRPr="00210A7A">
              <w:rPr>
                <w:rFonts w:ascii="Arial" w:hAnsi="Arial" w:cs="Arial"/>
                <w:lang w:val="cs-CZ"/>
              </w:rPr>
              <w:t xml:space="preserve"> – pro polského </w:t>
            </w:r>
            <w:r w:rsidR="00AB7961" w:rsidRPr="00210A7A">
              <w:rPr>
                <w:rFonts w:ascii="Arial" w:hAnsi="Arial" w:cs="Arial"/>
                <w:lang w:val="cs-CZ"/>
              </w:rPr>
              <w:t>v</w:t>
            </w:r>
            <w:r w:rsidR="000C55FD" w:rsidRPr="00210A7A">
              <w:rPr>
                <w:rFonts w:ascii="Arial" w:hAnsi="Arial" w:cs="Arial"/>
                <w:lang w:val="cs-CZ"/>
              </w:rPr>
              <w:t>edoucího partnera</w:t>
            </w:r>
            <w:r w:rsidRPr="00210A7A">
              <w:rPr>
                <w:rFonts w:ascii="Arial" w:hAnsi="Arial" w:cs="Arial"/>
                <w:lang w:val="cs-CZ"/>
              </w:rPr>
              <w:t>).</w:t>
            </w:r>
          </w:p>
          <w:p w14:paraId="34BA5A35" w14:textId="77777777" w:rsidR="00210A7A" w:rsidRPr="00210A7A" w:rsidRDefault="00210A7A" w:rsidP="00210A7A">
            <w:pPr>
              <w:spacing w:after="0"/>
              <w:rPr>
                <w:rFonts w:ascii="Arial" w:hAnsi="Arial" w:cs="Arial"/>
                <w:lang w:val="cs-CZ"/>
              </w:rPr>
            </w:pPr>
          </w:p>
          <w:p w14:paraId="3C783CD2" w14:textId="77777777" w:rsidR="00D969B6" w:rsidRPr="00210A7A" w:rsidRDefault="00D969B6" w:rsidP="00210A7A">
            <w:pPr>
              <w:spacing w:before="120"/>
              <w:rPr>
                <w:rFonts w:ascii="Arial" w:hAnsi="Arial" w:cs="Arial"/>
                <w:lang w:val="cs-CZ"/>
              </w:rPr>
            </w:pPr>
            <w:r w:rsidRPr="00210A7A">
              <w:rPr>
                <w:rFonts w:ascii="Arial" w:hAnsi="Arial" w:cs="Arial"/>
                <w:lang w:val="cs-CZ"/>
              </w:rPr>
              <w:lastRenderedPageBreak/>
              <w:t>Ověřen je soulad Čestných prohlášení s Listinou základních práv Evropské unie, se zásadou udržitelného rozvoje a environmentální politikou Unie, tj.:</w:t>
            </w:r>
          </w:p>
          <w:p w14:paraId="6BC2270B" w14:textId="77777777"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zachování, ochrana a zlepšování kvality životního prostředí,</w:t>
            </w:r>
          </w:p>
          <w:p w14:paraId="1260BA46" w14:textId="77777777"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ochrana lidského zdraví,</w:t>
            </w:r>
          </w:p>
          <w:p w14:paraId="23D6CADA" w14:textId="77777777"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uvážlivé a racionální využívání přírodních zdrojů,</w:t>
            </w:r>
          </w:p>
          <w:p w14:paraId="0230C240" w14:textId="781153CE" w:rsidR="00D969B6"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podpora opatření na mezinárodní úrovni určených k řešení regionálních a celosvětových problémů životního prostředí, a zejména boj proti změně klimatu.</w:t>
            </w:r>
          </w:p>
          <w:p w14:paraId="3986FB07" w14:textId="77777777" w:rsidR="00210A7A" w:rsidRDefault="00210A7A" w:rsidP="00210A7A">
            <w:pPr>
              <w:pStyle w:val="Normlnpolsk"/>
              <w:shd w:val="clear" w:color="auto" w:fill="FFFFFF" w:themeFill="background1"/>
              <w:spacing w:after="0"/>
              <w:rPr>
                <w:rFonts w:eastAsiaTheme="minorEastAsia" w:cs="Arial"/>
                <w:i w:val="0"/>
                <w:sz w:val="22"/>
                <w:szCs w:val="20"/>
                <w:lang w:val="cs-CZ" w:bidi="cs-CZ"/>
              </w:rPr>
            </w:pPr>
          </w:p>
          <w:p w14:paraId="12AAEF69" w14:textId="77777777" w:rsidR="00210A7A" w:rsidRDefault="00210A7A" w:rsidP="00210A7A">
            <w:pPr>
              <w:pStyle w:val="Normlnpolsk"/>
              <w:shd w:val="clear" w:color="auto" w:fill="FFFFFF" w:themeFill="background1"/>
              <w:spacing w:after="0"/>
              <w:rPr>
                <w:rFonts w:eastAsiaTheme="minorEastAsia" w:cs="Arial"/>
                <w:i w:val="0"/>
                <w:sz w:val="22"/>
                <w:szCs w:val="20"/>
                <w:lang w:val="cs-CZ" w:bidi="cs-CZ"/>
              </w:rPr>
            </w:pPr>
          </w:p>
          <w:p w14:paraId="21C28EF0" w14:textId="0A58FB3C" w:rsidR="00D969B6" w:rsidRPr="00C269A8" w:rsidRDefault="00D552BB" w:rsidP="00714F5A">
            <w:pPr>
              <w:pStyle w:val="Normlnpolsk"/>
              <w:shd w:val="clear" w:color="auto" w:fill="FFFFFF" w:themeFill="background1"/>
              <w:spacing w:afterLines="8" w:after="19"/>
              <w:rPr>
                <w:rFonts w:cs="Arial"/>
                <w:i w:val="0"/>
                <w:lang w:val="cs-CZ"/>
              </w:rPr>
            </w:pPr>
            <w:r w:rsidRPr="00210A7A">
              <w:rPr>
                <w:rFonts w:eastAsiaTheme="minorEastAsia" w:cs="Arial"/>
                <w:i w:val="0"/>
                <w:sz w:val="22"/>
                <w:szCs w:val="20"/>
                <w:lang w:val="cs-CZ" w:bidi="cs-CZ"/>
              </w:rPr>
              <w:t>V případě, že partner/vedoucí partner nepotvrdí čestné prohlášení, je dané kritérium přijatelnosti považováno za nesplněné.</w:t>
            </w:r>
          </w:p>
        </w:tc>
        <w:tc>
          <w:tcPr>
            <w:tcW w:w="7109" w:type="dxa"/>
            <w:shd w:val="clear" w:color="auto" w:fill="auto"/>
          </w:tcPr>
          <w:p w14:paraId="34757FA1" w14:textId="77777777" w:rsidR="00D969B6" w:rsidRPr="00C269A8" w:rsidRDefault="00D969B6" w:rsidP="00714F5A">
            <w:pPr>
              <w:shd w:val="clear" w:color="auto" w:fill="FFFFFF" w:themeFill="background1"/>
              <w:spacing w:afterLines="8" w:after="19"/>
              <w:rPr>
                <w:rFonts w:ascii="Arial" w:eastAsia="Cambria" w:hAnsi="Arial" w:cs="Arial"/>
                <w:i/>
                <w:iCs/>
                <w:szCs w:val="16"/>
                <w:bdr w:val="nil"/>
                <w:lang w:bidi="pl-PL"/>
              </w:rPr>
            </w:pPr>
            <w:r w:rsidRPr="00E66508">
              <w:rPr>
                <w:rStyle w:val="Nadpis3Char"/>
                <w:rFonts w:eastAsia="Cambria"/>
                <w:color w:val="2F5496" w:themeColor="accent1" w:themeShade="BF"/>
              </w:rPr>
              <w:lastRenderedPageBreak/>
              <w:t>Punkt 5 – Projekt jest zgodny z właściwymi przepisami prawa</w:t>
            </w:r>
            <w:r w:rsidRPr="00E66508">
              <w:rPr>
                <w:rFonts w:ascii="Arial" w:eastAsia="Cambria" w:hAnsi="Arial" w:cs="Arial"/>
                <w:b/>
                <w:bCs/>
                <w:color w:val="2F5496" w:themeColor="accent1" w:themeShade="BF"/>
                <w:szCs w:val="16"/>
                <w:bdr w:val="nil"/>
                <w:lang w:bidi="pl-PL"/>
              </w:rPr>
              <w:t xml:space="preserve"> </w:t>
            </w:r>
            <w:r w:rsidRPr="00E66508">
              <w:rPr>
                <w:rFonts w:ascii="Arial" w:eastAsia="Cambria" w:hAnsi="Arial" w:cs="Arial"/>
                <w:color w:val="2F5496" w:themeColor="accent1" w:themeShade="BF"/>
                <w:szCs w:val="16"/>
                <w:bdr w:val="nil"/>
                <w:lang w:bidi="pl-PL"/>
              </w:rPr>
              <w:t>(krajowymi, UE)</w:t>
            </w:r>
          </w:p>
          <w:p w14:paraId="1AAE0A39" w14:textId="04DFD1F4" w:rsidR="00D969B6" w:rsidRPr="00EC2595" w:rsidRDefault="006142F8" w:rsidP="00210A7A">
            <w:pPr>
              <w:shd w:val="clear" w:color="auto" w:fill="FFFFFF" w:themeFill="background1"/>
              <w:spacing w:after="60"/>
              <w:rPr>
                <w:rFonts w:ascii="Arial" w:eastAsia="Cambria" w:hAnsi="Arial" w:cs="Arial"/>
                <w:iCs/>
                <w:szCs w:val="16"/>
                <w:bdr w:val="nil"/>
                <w:lang w:bidi="pl-PL"/>
              </w:rPr>
            </w:pPr>
            <w:r w:rsidRPr="00247A58">
              <w:rPr>
                <w:rFonts w:ascii="Arial" w:eastAsia="Cambria" w:hAnsi="Arial" w:cs="Arial"/>
                <w:iCs/>
                <w:szCs w:val="16"/>
                <w:bdr w:val="nil"/>
                <w:lang w:bidi="pl-PL"/>
              </w:rPr>
              <w:t xml:space="preserve">Menadżer WS </w:t>
            </w:r>
            <w:r>
              <w:rPr>
                <w:rFonts w:ascii="Arial" w:eastAsia="Cambria" w:hAnsi="Arial" w:cs="Arial"/>
                <w:iCs/>
                <w:szCs w:val="16"/>
                <w:bdr w:val="nil"/>
                <w:lang w:bidi="pl-PL"/>
              </w:rPr>
              <w:t>sprawdza na podstawie przedłożonego</w:t>
            </w:r>
            <w:r w:rsidRPr="00247A58">
              <w:rPr>
                <w:rFonts w:ascii="Arial" w:eastAsia="Cambria" w:hAnsi="Arial" w:cs="Arial"/>
                <w:iCs/>
                <w:szCs w:val="16"/>
                <w:bdr w:val="nil"/>
                <w:lang w:bidi="pl-PL"/>
              </w:rPr>
              <w:t xml:space="preserve"> </w:t>
            </w:r>
            <w:r>
              <w:rPr>
                <w:rFonts w:ascii="Arial" w:eastAsia="Cambria" w:hAnsi="Arial" w:cs="Arial"/>
                <w:iCs/>
                <w:szCs w:val="16"/>
                <w:bdr w:val="nil"/>
                <w:lang w:bidi="pl-PL"/>
              </w:rPr>
              <w:t>O</w:t>
            </w:r>
            <w:r w:rsidRPr="00247A58">
              <w:rPr>
                <w:rFonts w:ascii="Arial" w:eastAsia="Cambria" w:hAnsi="Arial" w:cs="Arial"/>
                <w:iCs/>
                <w:szCs w:val="16"/>
                <w:bdr w:val="nil"/>
                <w:lang w:bidi="pl-PL"/>
              </w:rPr>
              <w:t xml:space="preserve">świadczenia </w:t>
            </w:r>
            <w:r w:rsidR="00BD4201">
              <w:rPr>
                <w:rFonts w:ascii="Arial" w:eastAsia="Cambria" w:hAnsi="Arial" w:cs="Arial"/>
                <w:iCs/>
                <w:szCs w:val="16"/>
                <w:bdr w:val="nil"/>
                <w:lang w:bidi="pl-PL"/>
              </w:rPr>
              <w:t>p</w:t>
            </w:r>
            <w:r w:rsidRPr="00247A58">
              <w:rPr>
                <w:rFonts w:ascii="Arial" w:eastAsia="Cambria" w:hAnsi="Arial" w:cs="Arial"/>
                <w:iCs/>
                <w:szCs w:val="16"/>
                <w:bdr w:val="nil"/>
                <w:lang w:bidi="pl-PL"/>
              </w:rPr>
              <w:t xml:space="preserve">artnera </w:t>
            </w:r>
            <w:r w:rsidR="00BD4201">
              <w:rPr>
                <w:rFonts w:ascii="Arial" w:eastAsia="Cambria" w:hAnsi="Arial" w:cs="Arial"/>
                <w:iCs/>
                <w:szCs w:val="16"/>
                <w:bdr w:val="nil"/>
                <w:lang w:bidi="pl-PL"/>
              </w:rPr>
              <w:t>w</w:t>
            </w:r>
            <w:r w:rsidRPr="00247A58">
              <w:rPr>
                <w:rFonts w:ascii="Arial" w:eastAsia="Cambria" w:hAnsi="Arial" w:cs="Arial"/>
                <w:iCs/>
                <w:szCs w:val="16"/>
                <w:bdr w:val="nil"/>
                <w:lang w:bidi="pl-PL"/>
              </w:rPr>
              <w:t>iodącego/partnera (</w:t>
            </w:r>
            <w:r>
              <w:rPr>
                <w:rFonts w:ascii="Arial" w:eastAsia="Cambria" w:hAnsi="Arial" w:cs="Arial"/>
                <w:iCs/>
                <w:szCs w:val="16"/>
                <w:bdr w:val="nil"/>
                <w:lang w:bidi="pl-PL"/>
              </w:rPr>
              <w:t xml:space="preserve">więcej </w:t>
            </w:r>
            <w:r w:rsidRPr="00247A58">
              <w:rPr>
                <w:rFonts w:ascii="Arial" w:eastAsia="Cambria" w:hAnsi="Arial" w:cs="Arial"/>
                <w:iCs/>
                <w:szCs w:val="16"/>
                <w:bdr w:val="nil"/>
                <w:lang w:bidi="pl-PL"/>
              </w:rPr>
              <w:t>zob</w:t>
            </w:r>
            <w:r w:rsidR="000C0379">
              <w:rPr>
                <w:rFonts w:ascii="Arial" w:eastAsia="Cambria" w:hAnsi="Arial" w:cs="Arial"/>
                <w:iCs/>
                <w:szCs w:val="16"/>
                <w:bdr w:val="nil"/>
                <w:lang w:bidi="pl-PL"/>
              </w:rPr>
              <w:t>.</w:t>
            </w:r>
            <w:r w:rsidR="00D969B6" w:rsidRPr="00EC2595">
              <w:rPr>
                <w:rFonts w:ascii="Arial" w:eastAsia="Cambria" w:hAnsi="Arial" w:cs="Arial"/>
                <w:iCs/>
                <w:szCs w:val="16"/>
                <w:bdr w:val="nil"/>
                <w:lang w:bidi="pl-PL"/>
              </w:rPr>
              <w:t xml:space="preserve"> załącznik do Podręcznika Wnioskodawcy </w:t>
            </w:r>
            <w:r w:rsidR="00224F10">
              <w:rPr>
                <w:rFonts w:ascii="Arial" w:eastAsia="Cambria" w:hAnsi="Arial" w:cs="Arial"/>
                <w:iCs/>
                <w:szCs w:val="16"/>
                <w:bdr w:val="nil"/>
                <w:lang w:bidi="pl-PL"/>
              </w:rPr>
              <w:t>A.2.2</w:t>
            </w:r>
            <w:r w:rsidR="00D969B6" w:rsidRPr="00EC2595">
              <w:rPr>
                <w:rFonts w:ascii="Arial" w:eastAsia="Cambria" w:hAnsi="Arial" w:cs="Arial"/>
                <w:iCs/>
                <w:szCs w:val="16"/>
                <w:bdr w:val="nil"/>
                <w:lang w:bidi="pl-PL"/>
              </w:rPr>
              <w:t xml:space="preserve"> - dla czeskiego </w:t>
            </w:r>
            <w:r w:rsidR="00BD4201">
              <w:rPr>
                <w:rFonts w:ascii="Arial" w:eastAsia="Cambria" w:hAnsi="Arial" w:cs="Arial"/>
                <w:iCs/>
                <w:szCs w:val="16"/>
                <w:bdr w:val="nil"/>
                <w:lang w:bidi="pl-PL"/>
              </w:rPr>
              <w:t>p</w:t>
            </w:r>
            <w:r w:rsidR="000C55FD" w:rsidRPr="00EC2595">
              <w:rPr>
                <w:rFonts w:ascii="Arial" w:eastAsia="Cambria" w:hAnsi="Arial" w:cs="Arial"/>
                <w:iCs/>
                <w:szCs w:val="16"/>
                <w:bdr w:val="nil"/>
                <w:lang w:bidi="pl-PL"/>
              </w:rPr>
              <w:t xml:space="preserve">artnera </w:t>
            </w:r>
            <w:r w:rsidR="00BD4201">
              <w:rPr>
                <w:rFonts w:ascii="Arial" w:eastAsia="Cambria" w:hAnsi="Arial" w:cs="Arial"/>
                <w:iCs/>
                <w:szCs w:val="16"/>
                <w:bdr w:val="nil"/>
                <w:lang w:bidi="pl-PL"/>
              </w:rPr>
              <w:t>w</w:t>
            </w:r>
            <w:r w:rsidR="000C55FD" w:rsidRPr="00EC2595">
              <w:rPr>
                <w:rFonts w:ascii="Arial" w:eastAsia="Cambria" w:hAnsi="Arial" w:cs="Arial"/>
                <w:iCs/>
                <w:szCs w:val="16"/>
                <w:bdr w:val="nil"/>
                <w:lang w:bidi="pl-PL"/>
              </w:rPr>
              <w:t>iodącego</w:t>
            </w:r>
            <w:r w:rsidR="00D969B6" w:rsidRPr="00EC2595">
              <w:rPr>
                <w:rFonts w:ascii="Arial" w:eastAsia="Cambria" w:hAnsi="Arial" w:cs="Arial"/>
                <w:iCs/>
                <w:szCs w:val="16"/>
                <w:bdr w:val="nil"/>
                <w:lang w:bidi="pl-PL"/>
              </w:rPr>
              <w:t xml:space="preserve">, </w:t>
            </w:r>
            <w:r w:rsidR="00224F10">
              <w:rPr>
                <w:rFonts w:ascii="Arial" w:eastAsia="Cambria" w:hAnsi="Arial" w:cs="Arial"/>
                <w:iCs/>
                <w:szCs w:val="16"/>
                <w:bdr w:val="nil"/>
                <w:lang w:bidi="pl-PL"/>
              </w:rPr>
              <w:t>A.3.3</w:t>
            </w:r>
            <w:r w:rsidR="00D969B6" w:rsidRPr="00EC2595">
              <w:rPr>
                <w:rFonts w:ascii="Arial" w:eastAsia="Cambria" w:hAnsi="Arial" w:cs="Arial"/>
                <w:iCs/>
                <w:szCs w:val="16"/>
                <w:bdr w:val="nil"/>
                <w:lang w:bidi="pl-PL"/>
              </w:rPr>
              <w:t xml:space="preserve"> - dla polskiego </w:t>
            </w:r>
            <w:r w:rsidR="00BD4201">
              <w:rPr>
                <w:rFonts w:ascii="Arial" w:eastAsia="Cambria" w:hAnsi="Arial" w:cs="Arial"/>
                <w:iCs/>
                <w:szCs w:val="16"/>
                <w:bdr w:val="nil"/>
                <w:lang w:bidi="pl-PL"/>
              </w:rPr>
              <w:t>p</w:t>
            </w:r>
            <w:r w:rsidR="000C55FD" w:rsidRPr="00EC2595">
              <w:rPr>
                <w:rFonts w:ascii="Arial" w:eastAsia="Cambria" w:hAnsi="Arial" w:cs="Arial"/>
                <w:iCs/>
                <w:szCs w:val="16"/>
                <w:bdr w:val="nil"/>
                <w:lang w:bidi="pl-PL"/>
              </w:rPr>
              <w:t xml:space="preserve">artnera </w:t>
            </w:r>
            <w:r w:rsidR="00BD4201">
              <w:rPr>
                <w:rFonts w:ascii="Arial" w:eastAsia="Cambria" w:hAnsi="Arial" w:cs="Arial"/>
                <w:iCs/>
                <w:szCs w:val="16"/>
                <w:bdr w:val="nil"/>
                <w:lang w:bidi="pl-PL"/>
              </w:rPr>
              <w:t>w</w:t>
            </w:r>
            <w:r w:rsidR="000C55FD" w:rsidRPr="00EC2595">
              <w:rPr>
                <w:rFonts w:ascii="Arial" w:eastAsia="Cambria" w:hAnsi="Arial" w:cs="Arial"/>
                <w:iCs/>
                <w:szCs w:val="16"/>
                <w:bdr w:val="nil"/>
                <w:lang w:bidi="pl-PL"/>
              </w:rPr>
              <w:t>iodącego</w:t>
            </w:r>
            <w:r w:rsidR="00D969B6" w:rsidRPr="00EC2595">
              <w:rPr>
                <w:rFonts w:ascii="Arial" w:eastAsia="Cambria" w:hAnsi="Arial" w:cs="Arial"/>
                <w:iCs/>
                <w:szCs w:val="16"/>
                <w:bdr w:val="nil"/>
                <w:lang w:bidi="pl-PL"/>
              </w:rPr>
              <w:t>).</w:t>
            </w:r>
          </w:p>
          <w:p w14:paraId="21CAF22B" w14:textId="50C08838" w:rsidR="00D969B6" w:rsidRPr="00EC2595" w:rsidRDefault="00D969B6" w:rsidP="00210A7A">
            <w:pPr>
              <w:shd w:val="clear" w:color="auto" w:fill="FFFFFF" w:themeFill="background1"/>
              <w:rPr>
                <w:rFonts w:ascii="Arial" w:eastAsia="Cambria" w:hAnsi="Arial" w:cs="Arial"/>
                <w:iCs/>
                <w:szCs w:val="16"/>
                <w:bdr w:val="nil"/>
                <w:lang w:bidi="pl-PL"/>
              </w:rPr>
            </w:pPr>
            <w:r w:rsidRPr="00EC2595">
              <w:rPr>
                <w:rFonts w:ascii="Arial" w:eastAsia="Cambria" w:hAnsi="Arial" w:cs="Arial"/>
                <w:iCs/>
                <w:szCs w:val="16"/>
                <w:bdr w:val="nil"/>
                <w:lang w:bidi="pl-PL"/>
              </w:rPr>
              <w:lastRenderedPageBreak/>
              <w:t>Weryfikowana jest zgodność Oświadczeń z Kartą praw podstawowych Unii Europejskiej, zasadą zrównoważonego rozwoju oraz polityką U</w:t>
            </w:r>
            <w:r w:rsidR="000C55FD">
              <w:rPr>
                <w:rFonts w:ascii="Arial" w:eastAsia="Cambria" w:hAnsi="Arial" w:cs="Arial"/>
                <w:iCs/>
                <w:szCs w:val="16"/>
                <w:bdr w:val="nil"/>
                <w:lang w:bidi="pl-PL"/>
              </w:rPr>
              <w:t>nii</w:t>
            </w:r>
            <w:r w:rsidRPr="00EC2595">
              <w:rPr>
                <w:rFonts w:ascii="Arial" w:eastAsia="Cambria" w:hAnsi="Arial" w:cs="Arial"/>
                <w:iCs/>
                <w:szCs w:val="16"/>
                <w:bdr w:val="nil"/>
                <w:lang w:bidi="pl-PL"/>
              </w:rPr>
              <w:t xml:space="preserve"> w dziedzinie środowiskowej, tj.:</w:t>
            </w:r>
          </w:p>
          <w:p w14:paraId="01B91DB6" w14:textId="77777777" w:rsidR="00D969B6" w:rsidRPr="00EC2595" w:rsidRDefault="00D969B6" w:rsidP="00083133">
            <w:pPr>
              <w:pStyle w:val="Odstavecseseznamem"/>
              <w:numPr>
                <w:ilvl w:val="0"/>
                <w:numId w:val="40"/>
              </w:numPr>
              <w:shd w:val="clear" w:color="auto" w:fill="FFFFFF" w:themeFill="background1"/>
              <w:spacing w:afterLines="8" w:after="19"/>
              <w:rPr>
                <w:rFonts w:ascii="Arial" w:eastAsia="Cambria" w:hAnsi="Arial" w:cs="Arial"/>
                <w:iCs/>
                <w:sz w:val="22"/>
                <w:bdr w:val="nil"/>
                <w:lang w:bidi="pl-PL"/>
              </w:rPr>
            </w:pPr>
            <w:r w:rsidRPr="00EC2595">
              <w:rPr>
                <w:rFonts w:ascii="Arial" w:eastAsia="Cambria" w:hAnsi="Arial" w:cs="Arial"/>
                <w:iCs/>
                <w:sz w:val="22"/>
                <w:bdr w:val="nil"/>
                <w:lang w:bidi="pl-PL"/>
              </w:rPr>
              <w:t>zachowania, ochrony i poprawy jakości środowiska,</w:t>
            </w:r>
          </w:p>
          <w:p w14:paraId="35B58A89" w14:textId="77777777" w:rsidR="00D969B6" w:rsidRPr="00EC2595" w:rsidRDefault="00D969B6" w:rsidP="00083133">
            <w:pPr>
              <w:pStyle w:val="Odstavecseseznamem"/>
              <w:numPr>
                <w:ilvl w:val="0"/>
                <w:numId w:val="40"/>
              </w:numPr>
              <w:shd w:val="clear" w:color="auto" w:fill="FFFFFF" w:themeFill="background1"/>
              <w:spacing w:afterLines="8" w:after="19"/>
              <w:rPr>
                <w:rFonts w:ascii="Arial" w:eastAsia="Cambria" w:hAnsi="Arial" w:cs="Arial"/>
                <w:iCs/>
                <w:sz w:val="22"/>
                <w:bdr w:val="nil"/>
                <w:lang w:bidi="pl-PL"/>
              </w:rPr>
            </w:pPr>
            <w:r w:rsidRPr="00EC2595">
              <w:rPr>
                <w:rFonts w:ascii="Arial" w:eastAsia="Cambria" w:hAnsi="Arial" w:cs="Arial"/>
                <w:iCs/>
                <w:sz w:val="22"/>
                <w:bdr w:val="nil"/>
                <w:lang w:bidi="pl-PL"/>
              </w:rPr>
              <w:t>ochrony zdrowia ludzkiego,</w:t>
            </w:r>
          </w:p>
          <w:p w14:paraId="76F11C22" w14:textId="77777777" w:rsidR="00D969B6" w:rsidRDefault="00D969B6" w:rsidP="00083133">
            <w:pPr>
              <w:pStyle w:val="Odstavecseseznamem"/>
              <w:numPr>
                <w:ilvl w:val="0"/>
                <w:numId w:val="40"/>
              </w:numPr>
              <w:shd w:val="clear" w:color="auto" w:fill="FFFFFF" w:themeFill="background1"/>
              <w:spacing w:afterLines="8" w:after="19"/>
              <w:rPr>
                <w:rFonts w:ascii="Arial" w:eastAsia="Cambria" w:hAnsi="Arial" w:cs="Arial"/>
                <w:iCs/>
                <w:sz w:val="22"/>
                <w:bdr w:val="nil"/>
                <w:lang w:bidi="pl-PL"/>
              </w:rPr>
            </w:pPr>
            <w:r w:rsidRPr="00EC2595">
              <w:rPr>
                <w:rFonts w:ascii="Arial" w:eastAsia="Cambria" w:hAnsi="Arial" w:cs="Arial"/>
                <w:iCs/>
                <w:sz w:val="22"/>
                <w:bdr w:val="nil"/>
                <w:lang w:bidi="pl-PL"/>
              </w:rPr>
              <w:t>rozważnego i racjonalnego wykorzystania zasobów naturalnych,</w:t>
            </w:r>
          </w:p>
          <w:p w14:paraId="0150C5B4" w14:textId="77777777" w:rsidR="00D969B6" w:rsidRDefault="00D969B6" w:rsidP="00083133">
            <w:pPr>
              <w:pStyle w:val="Odstavecseseznamem"/>
              <w:numPr>
                <w:ilvl w:val="0"/>
                <w:numId w:val="40"/>
              </w:numPr>
              <w:shd w:val="clear" w:color="auto" w:fill="FFFFFF" w:themeFill="background1"/>
              <w:spacing w:afterLines="8" w:after="19"/>
              <w:rPr>
                <w:rFonts w:ascii="Arial" w:eastAsia="Cambria" w:hAnsi="Arial" w:cs="Arial"/>
                <w:iCs/>
                <w:sz w:val="22"/>
                <w:bdr w:val="nil"/>
                <w:lang w:bidi="pl-PL"/>
              </w:rPr>
            </w:pPr>
            <w:r w:rsidRPr="00D969B6">
              <w:rPr>
                <w:rFonts w:ascii="Arial" w:eastAsia="Cambria" w:hAnsi="Arial" w:cs="Arial"/>
                <w:iCs/>
                <w:sz w:val="22"/>
                <w:bdr w:val="nil"/>
                <w:lang w:bidi="pl-PL"/>
              </w:rPr>
              <w:t>wspierania działań na szczeblu międzynarodowym mających na celu rozwiązywanie regionalnych lub światowych problemów środowiskowych, w szczególności walkę ze zmianą klimatu.</w:t>
            </w:r>
          </w:p>
          <w:p w14:paraId="777213B8" w14:textId="4D47CFDC" w:rsidR="00D552BB" w:rsidRPr="00D552BB" w:rsidRDefault="00D552BB" w:rsidP="00D552BB">
            <w:pPr>
              <w:shd w:val="clear" w:color="auto" w:fill="FFFFFF" w:themeFill="background1"/>
              <w:spacing w:afterLines="8" w:after="19"/>
              <w:rPr>
                <w:rFonts w:ascii="Arial" w:eastAsia="Cambria" w:hAnsi="Arial" w:cs="Arial"/>
                <w:iCs/>
                <w:bdr w:val="nil"/>
                <w:lang w:bidi="pl-PL"/>
              </w:rPr>
            </w:pPr>
            <w:r w:rsidRPr="000B5BE9">
              <w:rPr>
                <w:rFonts w:ascii="Arial" w:hAnsi="Arial" w:cs="Arial"/>
                <w:bdr w:val="nil"/>
                <w:lang w:bidi="pl-PL"/>
              </w:rPr>
              <w:t>W przypadku, gdy partner/</w:t>
            </w:r>
            <w:r w:rsidR="00BD4201">
              <w:rPr>
                <w:rFonts w:ascii="Arial" w:hAnsi="Arial" w:cs="Arial"/>
                <w:bdr w:val="nil"/>
                <w:lang w:bidi="pl-PL"/>
              </w:rPr>
              <w:t>p</w:t>
            </w:r>
            <w:r w:rsidRPr="000B5BE9">
              <w:rPr>
                <w:rFonts w:ascii="Arial" w:hAnsi="Arial" w:cs="Arial"/>
                <w:bdr w:val="nil"/>
                <w:lang w:bidi="pl-PL"/>
              </w:rPr>
              <w:t xml:space="preserve">artner </w:t>
            </w:r>
            <w:r w:rsidR="00BD4201">
              <w:rPr>
                <w:rFonts w:ascii="Arial" w:hAnsi="Arial" w:cs="Arial"/>
                <w:bdr w:val="nil"/>
                <w:lang w:bidi="pl-PL"/>
              </w:rPr>
              <w:t>w</w:t>
            </w:r>
            <w:r w:rsidRPr="000B5BE9">
              <w:rPr>
                <w:rFonts w:ascii="Arial" w:hAnsi="Arial" w:cs="Arial"/>
                <w:bdr w:val="nil"/>
                <w:lang w:bidi="pl-PL"/>
              </w:rPr>
              <w:t>iodący nie złoży Oświadczenia, zostanie to uznane za niespełnienie kryterium kwalifikowalności projektu.</w:t>
            </w:r>
          </w:p>
        </w:tc>
      </w:tr>
      <w:tr w:rsidR="00D969B6" w:rsidRPr="00C269A8" w14:paraId="67316492" w14:textId="77777777" w:rsidTr="00714F5A">
        <w:tc>
          <w:tcPr>
            <w:tcW w:w="7109" w:type="dxa"/>
            <w:shd w:val="clear" w:color="auto" w:fill="auto"/>
          </w:tcPr>
          <w:p w14:paraId="5D193E56" w14:textId="363B93C2" w:rsidR="00D969B6" w:rsidRPr="00210A7A" w:rsidRDefault="00D969B6" w:rsidP="00E66508">
            <w:pPr>
              <w:pStyle w:val="Nadpis3"/>
              <w:rPr>
                <w:rFonts w:eastAsia="Cambria"/>
                <w:color w:val="2F5496" w:themeColor="accent1" w:themeShade="BF"/>
                <w:bdr w:val="nil"/>
                <w:lang w:val="cs-CZ"/>
              </w:rPr>
            </w:pPr>
            <w:bookmarkStart w:id="21" w:name="_Hlk95743232"/>
            <w:r w:rsidRPr="00210A7A">
              <w:rPr>
                <w:rFonts w:eastAsia="Cambria"/>
                <w:color w:val="2F5496" w:themeColor="accent1" w:themeShade="BF"/>
                <w:bdr w:val="nil"/>
                <w:lang w:val="cs-CZ"/>
              </w:rPr>
              <w:lastRenderedPageBreak/>
              <w:t>Bod 6 - Projekt nemá dvojí financování</w:t>
            </w:r>
          </w:p>
          <w:p w14:paraId="2C795E0F" w14:textId="3ADE7A9B" w:rsidR="00D969B6" w:rsidRPr="00210A7A" w:rsidRDefault="00D969B6" w:rsidP="00714F5A">
            <w:pPr>
              <w:rPr>
                <w:rFonts w:ascii="Arial" w:hAnsi="Arial" w:cs="Arial"/>
                <w:lang w:val="cs-CZ"/>
              </w:rPr>
            </w:pPr>
            <w:r w:rsidRPr="00210A7A">
              <w:rPr>
                <w:rFonts w:ascii="Arial" w:hAnsi="Arial" w:cs="Arial"/>
                <w:lang w:val="cs-CZ"/>
              </w:rPr>
              <w:t xml:space="preserve">Pracovník JS zkontroluje na základě přiloženého </w:t>
            </w:r>
            <w:r w:rsidR="008D74AF" w:rsidRPr="00210A7A">
              <w:rPr>
                <w:rFonts w:ascii="Arial" w:hAnsi="Arial" w:cs="Arial"/>
                <w:lang w:val="cs-CZ"/>
              </w:rPr>
              <w:t>č</w:t>
            </w:r>
            <w:r w:rsidRPr="00210A7A">
              <w:rPr>
                <w:rFonts w:ascii="Arial" w:hAnsi="Arial" w:cs="Arial"/>
                <w:lang w:val="cs-CZ"/>
              </w:rPr>
              <w:t xml:space="preserve">estného prohlášení </w:t>
            </w:r>
            <w:r w:rsidR="00AB7961" w:rsidRPr="00210A7A">
              <w:rPr>
                <w:rFonts w:ascii="Arial" w:hAnsi="Arial" w:cs="Arial"/>
                <w:lang w:val="cs-CZ"/>
              </w:rPr>
              <w:t>v</w:t>
            </w:r>
            <w:r w:rsidRPr="00210A7A">
              <w:rPr>
                <w:rFonts w:ascii="Arial" w:hAnsi="Arial" w:cs="Arial"/>
                <w:lang w:val="cs-CZ"/>
              </w:rPr>
              <w:t xml:space="preserve">edoucího partnera/partnera (viz příloha PPŽ </w:t>
            </w:r>
            <w:r w:rsidR="00BB6DFC">
              <w:rPr>
                <w:rFonts w:ascii="Arial" w:hAnsi="Arial" w:cs="Arial"/>
                <w:lang w:val="cs-CZ"/>
              </w:rPr>
              <w:t>A.2.2</w:t>
            </w:r>
            <w:r w:rsidR="000C55FD" w:rsidRPr="00210A7A">
              <w:rPr>
                <w:rFonts w:ascii="Arial" w:hAnsi="Arial" w:cs="Arial"/>
                <w:lang w:val="cs-CZ"/>
              </w:rPr>
              <w:t xml:space="preserve"> </w:t>
            </w:r>
            <w:r w:rsidRPr="00210A7A">
              <w:rPr>
                <w:rFonts w:ascii="Arial" w:hAnsi="Arial" w:cs="Arial"/>
                <w:lang w:val="cs-CZ"/>
              </w:rPr>
              <w:t xml:space="preserve">– pro českého </w:t>
            </w:r>
            <w:r w:rsidR="00AB7961" w:rsidRPr="00210A7A">
              <w:rPr>
                <w:rFonts w:ascii="Arial" w:hAnsi="Arial" w:cs="Arial"/>
                <w:lang w:val="cs-CZ"/>
              </w:rPr>
              <w:t>v</w:t>
            </w:r>
            <w:r w:rsidR="000C55FD" w:rsidRPr="00210A7A">
              <w:rPr>
                <w:rFonts w:ascii="Arial" w:hAnsi="Arial" w:cs="Arial"/>
                <w:lang w:val="cs-CZ"/>
              </w:rPr>
              <w:t xml:space="preserve">edoucího partnera </w:t>
            </w:r>
            <w:r w:rsidRPr="00210A7A">
              <w:rPr>
                <w:rFonts w:ascii="Arial" w:hAnsi="Arial" w:cs="Arial"/>
                <w:lang w:val="cs-CZ"/>
              </w:rPr>
              <w:t xml:space="preserve">a </w:t>
            </w:r>
            <w:r w:rsidR="00BB6DFC">
              <w:rPr>
                <w:rFonts w:ascii="Arial" w:hAnsi="Arial" w:cs="Arial"/>
                <w:lang w:val="cs-CZ"/>
              </w:rPr>
              <w:t>A.3.3</w:t>
            </w:r>
            <w:r w:rsidRPr="00210A7A">
              <w:rPr>
                <w:rFonts w:ascii="Arial" w:hAnsi="Arial" w:cs="Arial"/>
                <w:lang w:val="cs-CZ"/>
              </w:rPr>
              <w:t xml:space="preserve"> – pro polského </w:t>
            </w:r>
            <w:r w:rsidR="00AB7961" w:rsidRPr="00210A7A">
              <w:rPr>
                <w:rFonts w:ascii="Arial" w:hAnsi="Arial" w:cs="Arial"/>
                <w:lang w:val="cs-CZ"/>
              </w:rPr>
              <w:t>v</w:t>
            </w:r>
            <w:r w:rsidR="000C55FD" w:rsidRPr="00210A7A">
              <w:rPr>
                <w:rFonts w:ascii="Arial" w:hAnsi="Arial" w:cs="Arial"/>
                <w:lang w:val="cs-CZ"/>
              </w:rPr>
              <w:t>edoucího partnera</w:t>
            </w:r>
            <w:r w:rsidRPr="00210A7A">
              <w:rPr>
                <w:rFonts w:ascii="Arial" w:hAnsi="Arial" w:cs="Arial"/>
                <w:lang w:val="cs-CZ"/>
              </w:rPr>
              <w:t>).</w:t>
            </w:r>
          </w:p>
          <w:p w14:paraId="471A1FBE" w14:textId="418B7454"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Na projektu se nepodílí prostředky z jiného programu financovaného z EU</w:t>
            </w:r>
          </w:p>
          <w:p w14:paraId="5040A200" w14:textId="3072A9C3" w:rsidR="00D969B6" w:rsidRPr="00210A7A" w:rsidRDefault="00D969B6" w:rsidP="00210A7A">
            <w:pPr>
              <w:pStyle w:val="Odstavecseseznamem"/>
              <w:numPr>
                <w:ilvl w:val="0"/>
                <w:numId w:val="39"/>
              </w:numPr>
              <w:spacing w:after="0"/>
              <w:ind w:left="714" w:hanging="357"/>
              <w:rPr>
                <w:rFonts w:ascii="Arial" w:hAnsi="Arial" w:cs="Arial"/>
                <w:sz w:val="22"/>
                <w:lang w:val="cs-CZ"/>
              </w:rPr>
            </w:pPr>
            <w:r w:rsidRPr="00210A7A">
              <w:rPr>
                <w:rFonts w:ascii="Arial" w:hAnsi="Arial" w:cs="Arial"/>
                <w:sz w:val="22"/>
                <w:lang w:val="cs-CZ"/>
              </w:rPr>
              <w:t>Na výdaje refundované z ERDF a státního rozpočtu ČR a PR nebyl přiznán žádný jiný finanční příspěvek z národních veřejných zdrojů</w:t>
            </w:r>
          </w:p>
          <w:p w14:paraId="221637B2" w14:textId="496379B6" w:rsidR="00210A7A" w:rsidRDefault="00210A7A" w:rsidP="00210A7A">
            <w:pPr>
              <w:pStyle w:val="Odstavecseseznamem"/>
              <w:spacing w:before="120" w:after="0"/>
              <w:contextualSpacing w:val="0"/>
              <w:rPr>
                <w:rFonts w:ascii="Arial" w:hAnsi="Arial" w:cs="Arial"/>
                <w:sz w:val="22"/>
                <w:lang w:val="cs-CZ"/>
              </w:rPr>
            </w:pPr>
          </w:p>
          <w:p w14:paraId="76C76148" w14:textId="5A93BC01" w:rsidR="00D969B6" w:rsidRPr="00210A7A" w:rsidRDefault="00D969B6" w:rsidP="00714F5A">
            <w:pPr>
              <w:rPr>
                <w:rFonts w:ascii="Arial" w:hAnsi="Arial" w:cs="Arial"/>
                <w:lang w:val="cs-CZ"/>
              </w:rPr>
            </w:pPr>
            <w:r w:rsidRPr="00210A7A">
              <w:rPr>
                <w:rFonts w:ascii="Arial" w:hAnsi="Arial" w:cs="Arial"/>
                <w:lang w:val="cs-CZ"/>
              </w:rPr>
              <w:t>V případě, že partner/vedoucí partner nepotvrdí čestná prohlášení, je dané kritérium přijatelnosti považováno za nesplněné.</w:t>
            </w:r>
          </w:p>
        </w:tc>
        <w:tc>
          <w:tcPr>
            <w:tcW w:w="7109" w:type="dxa"/>
            <w:shd w:val="clear" w:color="auto" w:fill="auto"/>
          </w:tcPr>
          <w:p w14:paraId="53F691C4" w14:textId="77777777" w:rsidR="00D969B6" w:rsidRPr="00E66508" w:rsidRDefault="00D969B6" w:rsidP="00714F5A">
            <w:pPr>
              <w:pStyle w:val="Nadpis3"/>
              <w:rPr>
                <w:rFonts w:eastAsia="Cambria"/>
                <w:color w:val="2F5496" w:themeColor="accent1" w:themeShade="BF"/>
                <w:bdr w:val="nil"/>
              </w:rPr>
            </w:pPr>
            <w:r w:rsidRPr="00E66508">
              <w:rPr>
                <w:rFonts w:eastAsia="Cambria"/>
                <w:color w:val="2F5496" w:themeColor="accent1" w:themeShade="BF"/>
                <w:bdr w:val="nil"/>
              </w:rPr>
              <w:t>Punkt 6 –  Projekt nie ma podwójnego finansowania</w:t>
            </w:r>
          </w:p>
          <w:p w14:paraId="3542DD0D" w14:textId="390ED1CE" w:rsidR="00D969B6" w:rsidRPr="000B5BE9" w:rsidRDefault="00D969B6" w:rsidP="00714F5A">
            <w:pPr>
              <w:rPr>
                <w:rFonts w:ascii="Arial" w:hAnsi="Arial" w:cs="Arial"/>
                <w:bdr w:val="nil"/>
                <w:lang w:bidi="pl-PL"/>
              </w:rPr>
            </w:pPr>
            <w:r w:rsidRPr="000B5BE9">
              <w:rPr>
                <w:rFonts w:ascii="Arial" w:hAnsi="Arial" w:cs="Arial"/>
                <w:bdr w:val="nil"/>
                <w:lang w:bidi="pl-PL"/>
              </w:rPr>
              <w:t>Na podstawie złożonego Oświadczeni</w:t>
            </w:r>
            <w:r w:rsidR="006142F8">
              <w:rPr>
                <w:rFonts w:ascii="Arial" w:hAnsi="Arial" w:cs="Arial"/>
                <w:bdr w:val="nil"/>
                <w:lang w:bidi="pl-PL"/>
              </w:rPr>
              <w:t>a</w:t>
            </w:r>
            <w:r w:rsidRPr="000B5BE9">
              <w:rPr>
                <w:rFonts w:ascii="Arial" w:hAnsi="Arial" w:cs="Arial"/>
                <w:bdr w:val="nil"/>
                <w:lang w:bidi="pl-PL"/>
              </w:rPr>
              <w:t xml:space="preserve"> </w:t>
            </w:r>
            <w:r w:rsidR="00BD4201">
              <w:rPr>
                <w:rFonts w:ascii="Arial" w:hAnsi="Arial" w:cs="Arial"/>
                <w:bdr w:val="nil"/>
                <w:lang w:bidi="pl-PL"/>
              </w:rPr>
              <w:t>p</w:t>
            </w:r>
            <w:r w:rsidRPr="000B5BE9">
              <w:rPr>
                <w:rFonts w:ascii="Arial" w:hAnsi="Arial" w:cs="Arial"/>
                <w:bdr w:val="nil"/>
                <w:lang w:bidi="pl-PL"/>
              </w:rPr>
              <w:t xml:space="preserve">artnera </w:t>
            </w:r>
            <w:r w:rsidR="00BD4201">
              <w:rPr>
                <w:rFonts w:ascii="Arial" w:hAnsi="Arial" w:cs="Arial"/>
                <w:bdr w:val="nil"/>
                <w:lang w:bidi="pl-PL"/>
              </w:rPr>
              <w:t>w</w:t>
            </w:r>
            <w:r w:rsidRPr="000B5BE9">
              <w:rPr>
                <w:rFonts w:ascii="Arial" w:hAnsi="Arial" w:cs="Arial"/>
                <w:bdr w:val="nil"/>
                <w:lang w:bidi="pl-PL"/>
              </w:rPr>
              <w:t>iodącego/partnera</w:t>
            </w:r>
            <w:r w:rsidR="00E66508">
              <w:rPr>
                <w:rFonts w:ascii="Arial" w:hAnsi="Arial" w:cs="Arial"/>
                <w:bdr w:val="nil"/>
                <w:lang w:bidi="pl-PL"/>
              </w:rPr>
              <w:t xml:space="preserve"> </w:t>
            </w:r>
            <w:r w:rsidR="00E66508" w:rsidRPr="000B5BE9">
              <w:rPr>
                <w:rFonts w:ascii="Arial" w:hAnsi="Arial" w:cs="Arial"/>
                <w:bdr w:val="nil"/>
                <w:lang w:bidi="pl-PL"/>
              </w:rPr>
              <w:t xml:space="preserve">(zob. załącznik do Podręcznika wnioskodawcy </w:t>
            </w:r>
            <w:r w:rsidR="00BB6DFC">
              <w:rPr>
                <w:rFonts w:ascii="Arial" w:hAnsi="Arial" w:cs="Arial"/>
                <w:bdr w:val="nil"/>
                <w:lang w:bidi="pl-PL"/>
              </w:rPr>
              <w:t>A.2.2</w:t>
            </w:r>
            <w:r w:rsidR="00E66508" w:rsidRPr="000B5BE9">
              <w:rPr>
                <w:rFonts w:ascii="Arial" w:hAnsi="Arial" w:cs="Arial"/>
                <w:bdr w:val="nil"/>
                <w:lang w:bidi="pl-PL"/>
              </w:rPr>
              <w:t xml:space="preserve"> – dla czeskiego</w:t>
            </w:r>
            <w:r w:rsidR="00E66508">
              <w:rPr>
                <w:rFonts w:ascii="Arial" w:hAnsi="Arial" w:cs="Arial"/>
                <w:bdr w:val="nil"/>
                <w:lang w:bidi="pl-PL"/>
              </w:rPr>
              <w:t xml:space="preserve"> </w:t>
            </w:r>
            <w:r w:rsidR="00BD4201">
              <w:rPr>
                <w:rFonts w:ascii="Arial" w:hAnsi="Arial" w:cs="Arial"/>
                <w:bdr w:val="nil"/>
                <w:lang w:bidi="pl-PL"/>
              </w:rPr>
              <w:t>p</w:t>
            </w:r>
            <w:r w:rsidR="000C55FD" w:rsidRPr="000B5BE9">
              <w:rPr>
                <w:rFonts w:ascii="Arial" w:hAnsi="Arial" w:cs="Arial"/>
                <w:bdr w:val="nil"/>
                <w:lang w:bidi="pl-PL"/>
              </w:rPr>
              <w:t xml:space="preserve">artnera </w:t>
            </w:r>
            <w:r w:rsidR="00BD4201">
              <w:rPr>
                <w:rFonts w:ascii="Arial" w:hAnsi="Arial" w:cs="Arial"/>
                <w:bdr w:val="nil"/>
                <w:lang w:bidi="pl-PL"/>
              </w:rPr>
              <w:t>w</w:t>
            </w:r>
            <w:r w:rsidR="000C55FD" w:rsidRPr="000B5BE9">
              <w:rPr>
                <w:rFonts w:ascii="Arial" w:hAnsi="Arial" w:cs="Arial"/>
                <w:bdr w:val="nil"/>
                <w:lang w:bidi="pl-PL"/>
              </w:rPr>
              <w:t>iodącego</w:t>
            </w:r>
            <w:r w:rsidR="00E66508">
              <w:rPr>
                <w:rFonts w:ascii="Arial" w:hAnsi="Arial" w:cs="Arial"/>
                <w:bdr w:val="nil"/>
                <w:lang w:bidi="pl-PL"/>
              </w:rPr>
              <w:t xml:space="preserve">, </w:t>
            </w:r>
            <w:r w:rsidR="00BB6DFC">
              <w:rPr>
                <w:rFonts w:ascii="Arial" w:hAnsi="Arial" w:cs="Arial"/>
                <w:bdr w:val="nil"/>
                <w:lang w:bidi="pl-PL"/>
              </w:rPr>
              <w:t>A.3.3</w:t>
            </w:r>
            <w:r w:rsidR="00E66508">
              <w:rPr>
                <w:rFonts w:ascii="Arial" w:hAnsi="Arial" w:cs="Arial"/>
                <w:bdr w:val="nil"/>
                <w:lang w:bidi="pl-PL"/>
              </w:rPr>
              <w:t xml:space="preserve"> – dla polskiego </w:t>
            </w:r>
            <w:r w:rsidR="00BD4201">
              <w:rPr>
                <w:rFonts w:ascii="Arial" w:hAnsi="Arial" w:cs="Arial"/>
                <w:bdr w:val="nil"/>
                <w:lang w:bidi="pl-PL"/>
              </w:rPr>
              <w:t>p</w:t>
            </w:r>
            <w:r w:rsidR="000C55FD" w:rsidRPr="000B5BE9">
              <w:rPr>
                <w:rFonts w:ascii="Arial" w:hAnsi="Arial" w:cs="Arial"/>
                <w:bdr w:val="nil"/>
                <w:lang w:bidi="pl-PL"/>
              </w:rPr>
              <w:t xml:space="preserve">artnera </w:t>
            </w:r>
            <w:r w:rsidR="00BD4201">
              <w:rPr>
                <w:rFonts w:ascii="Arial" w:hAnsi="Arial" w:cs="Arial"/>
                <w:bdr w:val="nil"/>
                <w:lang w:bidi="pl-PL"/>
              </w:rPr>
              <w:t>w</w:t>
            </w:r>
            <w:r w:rsidR="000C55FD" w:rsidRPr="000B5BE9">
              <w:rPr>
                <w:rFonts w:ascii="Arial" w:hAnsi="Arial" w:cs="Arial"/>
                <w:bdr w:val="nil"/>
                <w:lang w:bidi="pl-PL"/>
              </w:rPr>
              <w:t>iodącego</w:t>
            </w:r>
            <w:r w:rsidR="00E66508">
              <w:rPr>
                <w:rFonts w:ascii="Arial" w:hAnsi="Arial" w:cs="Arial"/>
                <w:bdr w:val="nil"/>
                <w:lang w:bidi="pl-PL"/>
              </w:rPr>
              <w:t xml:space="preserve">) </w:t>
            </w:r>
            <w:r w:rsidR="005B64E3">
              <w:rPr>
                <w:rFonts w:ascii="Arial" w:hAnsi="Arial" w:cs="Arial"/>
                <w:bdr w:val="nil"/>
                <w:lang w:bidi="pl-PL"/>
              </w:rPr>
              <w:t>Menadżer</w:t>
            </w:r>
            <w:r w:rsidRPr="000B5BE9">
              <w:rPr>
                <w:rFonts w:ascii="Arial" w:hAnsi="Arial" w:cs="Arial"/>
                <w:bdr w:val="nil"/>
                <w:lang w:bidi="pl-PL"/>
              </w:rPr>
              <w:t xml:space="preserve"> WS sprawdza, czy:</w:t>
            </w:r>
          </w:p>
          <w:p w14:paraId="6127152F" w14:textId="6A670C08" w:rsidR="00D969B6" w:rsidRPr="00E66508" w:rsidRDefault="00D969B6" w:rsidP="00083133">
            <w:pPr>
              <w:pStyle w:val="Odstavecseseznamem"/>
              <w:numPr>
                <w:ilvl w:val="0"/>
                <w:numId w:val="39"/>
              </w:numPr>
              <w:rPr>
                <w:rFonts w:ascii="Arial" w:hAnsi="Arial" w:cs="Arial"/>
                <w:sz w:val="22"/>
              </w:rPr>
            </w:pPr>
            <w:r w:rsidRPr="00E66508">
              <w:rPr>
                <w:rFonts w:ascii="Arial" w:hAnsi="Arial" w:cs="Arial"/>
                <w:sz w:val="22"/>
              </w:rPr>
              <w:t>projektowi nie przyznano środków z innego programu finansowanego z UE,</w:t>
            </w:r>
          </w:p>
          <w:p w14:paraId="3364A7A2" w14:textId="39E761F3" w:rsidR="00D969B6" w:rsidRDefault="00D969B6" w:rsidP="00210A7A">
            <w:pPr>
              <w:pStyle w:val="Odstavecseseznamem"/>
              <w:numPr>
                <w:ilvl w:val="0"/>
                <w:numId w:val="39"/>
              </w:numPr>
              <w:spacing w:after="120"/>
              <w:ind w:left="714" w:hanging="357"/>
              <w:rPr>
                <w:rFonts w:ascii="Arial" w:hAnsi="Arial" w:cs="Arial"/>
                <w:sz w:val="22"/>
              </w:rPr>
            </w:pPr>
            <w:r w:rsidRPr="00E66508">
              <w:rPr>
                <w:rFonts w:ascii="Arial" w:hAnsi="Arial" w:cs="Arial"/>
                <w:sz w:val="22"/>
              </w:rPr>
              <w:t>na wydatki refundowane ze środków EFRR i budżetu państwa Czech i Polski nie przyznano żadnego innego dofinansowania z narodowych publicznych źródeł finansowania</w:t>
            </w:r>
          </w:p>
          <w:p w14:paraId="5C133050" w14:textId="22C37578" w:rsidR="00D969B6" w:rsidRPr="00C269A8" w:rsidRDefault="00D969B6" w:rsidP="00E66508">
            <w:pPr>
              <w:rPr>
                <w:rFonts w:ascii="Arial" w:hAnsi="Arial" w:cs="Arial"/>
              </w:rPr>
            </w:pPr>
            <w:r w:rsidRPr="000B5BE9">
              <w:rPr>
                <w:rFonts w:ascii="Arial" w:hAnsi="Arial" w:cs="Arial"/>
                <w:bdr w:val="nil"/>
                <w:lang w:bidi="pl-PL"/>
              </w:rPr>
              <w:t xml:space="preserve"> W przypadku, gdy partner/</w:t>
            </w:r>
            <w:r w:rsidR="00BD4201">
              <w:rPr>
                <w:rFonts w:ascii="Arial" w:hAnsi="Arial" w:cs="Arial"/>
                <w:bdr w:val="nil"/>
                <w:lang w:bidi="pl-PL"/>
              </w:rPr>
              <w:t>p</w:t>
            </w:r>
            <w:r w:rsidRPr="000B5BE9">
              <w:rPr>
                <w:rFonts w:ascii="Arial" w:hAnsi="Arial" w:cs="Arial"/>
                <w:bdr w:val="nil"/>
                <w:lang w:bidi="pl-PL"/>
              </w:rPr>
              <w:t xml:space="preserve">artner </w:t>
            </w:r>
            <w:r w:rsidR="00BD4201">
              <w:rPr>
                <w:rFonts w:ascii="Arial" w:hAnsi="Arial" w:cs="Arial"/>
                <w:bdr w:val="nil"/>
                <w:lang w:bidi="pl-PL"/>
              </w:rPr>
              <w:t>w</w:t>
            </w:r>
            <w:r w:rsidRPr="000B5BE9">
              <w:rPr>
                <w:rFonts w:ascii="Arial" w:hAnsi="Arial" w:cs="Arial"/>
                <w:bdr w:val="nil"/>
                <w:lang w:bidi="pl-PL"/>
              </w:rPr>
              <w:t>iodący nie złoży Oświadczenia, zostanie to uznane za niespełnienie kryterium kwalifikowalności projektu.</w:t>
            </w:r>
          </w:p>
        </w:tc>
      </w:tr>
      <w:bookmarkEnd w:id="21"/>
      <w:tr w:rsidR="00257F94" w:rsidRPr="00C269A8" w14:paraId="5A8425B3" w14:textId="77777777" w:rsidTr="00714F5A">
        <w:trPr>
          <w:trHeight w:val="1220"/>
        </w:trPr>
        <w:tc>
          <w:tcPr>
            <w:tcW w:w="7109" w:type="dxa"/>
            <w:shd w:val="clear" w:color="auto" w:fill="auto"/>
          </w:tcPr>
          <w:p w14:paraId="32D71D14" w14:textId="78EAD4AC" w:rsidR="00257F94" w:rsidRPr="00723B3E" w:rsidRDefault="00257F94" w:rsidP="00714F5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t>Bod 7 - Projekt nemá zásadní negativní vliv na životní prostředí</w:t>
            </w:r>
          </w:p>
          <w:p w14:paraId="63EDB362" w14:textId="77777777" w:rsidR="00210A7A" w:rsidRPr="00723B3E" w:rsidRDefault="00210A7A" w:rsidP="00210A7A">
            <w:pPr>
              <w:spacing w:after="0"/>
              <w:rPr>
                <w:rFonts w:ascii="Arial" w:eastAsia="Cambria" w:hAnsi="Arial" w:cs="Arial"/>
                <w:b/>
                <w:bCs/>
                <w:bdr w:val="nil"/>
                <w:lang w:val="cs-CZ"/>
              </w:rPr>
            </w:pPr>
          </w:p>
          <w:p w14:paraId="7F86B622" w14:textId="1D157F67" w:rsidR="00257F94" w:rsidRPr="00816C79" w:rsidRDefault="00257F94" w:rsidP="00714F5A">
            <w:pPr>
              <w:rPr>
                <w:rFonts w:ascii="Arial" w:hAnsi="Arial" w:cs="Arial"/>
                <w:lang w:val="cs-CZ"/>
              </w:rPr>
            </w:pPr>
            <w:r w:rsidRPr="00723B3E">
              <w:rPr>
                <w:rFonts w:ascii="Arial" w:hAnsi="Arial" w:cs="Arial"/>
                <w:lang w:val="cs-CZ"/>
              </w:rPr>
              <w:t xml:space="preserve">Pracovník JS zkontroluje, zda nemá projekt svými aktivitami </w:t>
            </w:r>
            <w:r w:rsidR="00DF70EA" w:rsidRPr="00723B3E">
              <w:rPr>
                <w:rFonts w:ascii="Arial" w:hAnsi="Arial" w:cs="Arial"/>
                <w:lang w:val="cs-CZ"/>
              </w:rPr>
              <w:t>zásadn</w:t>
            </w:r>
            <w:r w:rsidR="00153825" w:rsidRPr="00723B3E">
              <w:rPr>
                <w:rFonts w:ascii="Arial" w:hAnsi="Arial" w:cs="Arial"/>
                <w:lang w:val="cs-CZ"/>
              </w:rPr>
              <w:t>í</w:t>
            </w:r>
            <w:r w:rsidR="00DF70EA" w:rsidRPr="00816C79">
              <w:rPr>
                <w:rFonts w:ascii="Arial" w:hAnsi="Arial" w:cs="Arial"/>
                <w:lang w:val="cs-CZ"/>
              </w:rPr>
              <w:t xml:space="preserve"> </w:t>
            </w:r>
            <w:r w:rsidRPr="00816C79">
              <w:rPr>
                <w:rFonts w:ascii="Arial" w:hAnsi="Arial" w:cs="Arial"/>
                <w:lang w:val="cs-CZ"/>
              </w:rPr>
              <w:t>negativní vliv na životní prostředí. V případě nutnosti JS v tomto bodě využije odborné pomoci expertů. Pokud projekt přímo nebo zprostředkovaně ovlivní lokalitu soustavy Natura 2000, ověří JS absenci negativního vlivu na životní prostředí kontrolou přiloženého stanoviska příslušného orgánu.</w:t>
            </w:r>
            <w:r w:rsidR="00153825" w:rsidRPr="00816C79">
              <w:rPr>
                <w:rFonts w:ascii="Arial" w:hAnsi="Arial" w:cs="Arial"/>
                <w:lang w:val="cs-CZ"/>
              </w:rPr>
              <w:t xml:space="preserve"> </w:t>
            </w:r>
          </w:p>
          <w:p w14:paraId="23D093D5" w14:textId="29F56367" w:rsidR="008A60DC" w:rsidRPr="00816C79" w:rsidRDefault="008A60DC" w:rsidP="0079636B">
            <w:pPr>
              <w:spacing w:before="120"/>
              <w:rPr>
                <w:rFonts w:ascii="Arial" w:hAnsi="Arial" w:cs="Arial"/>
                <w:lang w:val="cs-CZ"/>
              </w:rPr>
            </w:pPr>
            <w:r w:rsidRPr="00816C79">
              <w:rPr>
                <w:rFonts w:ascii="Arial" w:hAnsi="Arial" w:cs="Arial"/>
                <w:lang w:val="cs-CZ"/>
              </w:rPr>
              <w:t>Je-li to vzhledem k charakteru projektu vhodné, ověří se dále, že:</w:t>
            </w:r>
          </w:p>
          <w:p w14:paraId="1CDB85BC" w14:textId="1C771898" w:rsidR="00FB6604" w:rsidRPr="00816C79" w:rsidRDefault="00860417" w:rsidP="00860417">
            <w:pPr>
              <w:ind w:left="360"/>
              <w:rPr>
                <w:rFonts w:ascii="Arial" w:hAnsi="Arial" w:cs="Arial"/>
                <w:lang w:val="cs-CZ"/>
              </w:rPr>
            </w:pPr>
            <w:r w:rsidRPr="00816C79">
              <w:rPr>
                <w:rFonts w:ascii="Arial" w:hAnsi="Arial" w:cs="Arial"/>
                <w:lang w:val="cs-CZ"/>
              </w:rPr>
              <w:t xml:space="preserve">1. </w:t>
            </w:r>
            <w:r w:rsidR="00FB6604" w:rsidRPr="00816C79">
              <w:rPr>
                <w:rFonts w:ascii="Arial" w:hAnsi="Arial" w:cs="Arial"/>
                <w:lang w:val="cs-CZ"/>
              </w:rPr>
              <w:t xml:space="preserve">V případě, že se jedná o projekt budování nové infrastruktury s udržitelností delší než 5 let a celkovými náklady převyšujícími 1 mil. euro budou podpořeny pouze ty projekty, které podle výsledků </w:t>
            </w:r>
            <w:r w:rsidR="00FB6604" w:rsidRPr="00816C79">
              <w:rPr>
                <w:rFonts w:ascii="Arial" w:hAnsi="Arial" w:cs="Arial"/>
                <w:lang w:val="cs-CZ"/>
              </w:rPr>
              <w:lastRenderedPageBreak/>
              <w:t xml:space="preserve">analýzy adaptace </w:t>
            </w:r>
            <w:r w:rsidR="00FB6604" w:rsidRPr="0005319A">
              <w:rPr>
                <w:rFonts w:ascii="Arial" w:hAnsi="Arial" w:cs="Arial"/>
                <w:lang w:val="cs-CZ"/>
              </w:rPr>
              <w:t>nedosahují vysokých rizik nebo</w:t>
            </w:r>
            <w:r w:rsidR="00FB6604" w:rsidRPr="00816C79">
              <w:rPr>
                <w:rFonts w:ascii="Arial" w:hAnsi="Arial" w:cs="Arial"/>
                <w:lang w:val="cs-CZ"/>
              </w:rPr>
              <w:t xml:space="preserve"> jsou tato rizika zmírňována v rámci navržených opatření.</w:t>
            </w:r>
          </w:p>
          <w:p w14:paraId="13D8D978" w14:textId="77777777" w:rsidR="00521051" w:rsidRPr="00816C79" w:rsidRDefault="00FB6604" w:rsidP="00210A7A">
            <w:pPr>
              <w:pStyle w:val="Odstavecseseznamem"/>
              <w:numPr>
                <w:ilvl w:val="0"/>
                <w:numId w:val="54"/>
              </w:numPr>
              <w:jc w:val="both"/>
              <w:rPr>
                <w:rFonts w:ascii="Arial" w:eastAsiaTheme="minorEastAsia" w:hAnsi="Arial" w:cs="Arial"/>
                <w:sz w:val="22"/>
                <w:szCs w:val="20"/>
                <w:lang w:val="cs-CZ" w:eastAsia="cs-CZ" w:bidi="cs-CZ"/>
              </w:rPr>
            </w:pPr>
            <w:r w:rsidRPr="00816C79">
              <w:rPr>
                <w:rFonts w:ascii="Arial" w:eastAsiaTheme="minorEastAsia" w:hAnsi="Arial" w:cs="Arial"/>
                <w:sz w:val="22"/>
                <w:szCs w:val="20"/>
                <w:lang w:val="cs-CZ" w:eastAsia="cs-CZ" w:bidi="cs-CZ"/>
              </w:rPr>
              <w:t xml:space="preserve">Netýká se rekonstrukce nebo modernizace stávající infrastruktury, pokud u nich není významně zasahováno do původního půdorysu stavby. Významným zásahem se rozumí rozšíření stavby nad 30 % původní plochy stavby. </w:t>
            </w:r>
          </w:p>
          <w:p w14:paraId="2CA64FB8" w14:textId="0F51A29D" w:rsidR="00FB6604" w:rsidRPr="00816C79" w:rsidRDefault="00FB6604" w:rsidP="00210A7A">
            <w:pPr>
              <w:pStyle w:val="Odstavecseseznamem"/>
              <w:numPr>
                <w:ilvl w:val="0"/>
                <w:numId w:val="54"/>
              </w:numPr>
              <w:jc w:val="both"/>
              <w:rPr>
                <w:rFonts w:ascii="Arial" w:eastAsiaTheme="minorEastAsia" w:hAnsi="Arial" w:cs="Arial"/>
                <w:sz w:val="22"/>
                <w:szCs w:val="20"/>
                <w:lang w:val="cs-CZ" w:eastAsia="cs-CZ" w:bidi="cs-CZ"/>
              </w:rPr>
            </w:pPr>
            <w:r w:rsidRPr="00816C79">
              <w:rPr>
                <w:rFonts w:ascii="Arial" w:eastAsiaTheme="minorEastAsia" w:hAnsi="Arial" w:cs="Arial"/>
                <w:sz w:val="22"/>
                <w:szCs w:val="20"/>
                <w:lang w:val="cs-CZ" w:eastAsia="cs-CZ" w:bidi="cs-CZ"/>
              </w:rPr>
              <w:t xml:space="preserve">bude ověřeno na základě přílohy </w:t>
            </w:r>
            <w:r w:rsidR="000B31AF">
              <w:rPr>
                <w:rFonts w:ascii="Arial" w:eastAsiaTheme="minorEastAsia" w:hAnsi="Arial" w:cs="Arial"/>
                <w:sz w:val="22"/>
                <w:szCs w:val="20"/>
                <w:lang w:val="cs-CZ" w:eastAsia="cs-CZ" w:bidi="cs-CZ"/>
              </w:rPr>
              <w:t>B.5.1</w:t>
            </w:r>
            <w:r w:rsidRPr="00723B3E">
              <w:rPr>
                <w:rFonts w:ascii="Arial" w:eastAsiaTheme="minorEastAsia" w:hAnsi="Arial" w:cs="Arial"/>
                <w:sz w:val="22"/>
                <w:szCs w:val="20"/>
                <w:lang w:val="cs-CZ" w:eastAsia="cs-CZ" w:bidi="cs-CZ"/>
              </w:rPr>
              <w:t xml:space="preserve"> (dokumentace k prověření klimatické odolnosti) potvrzené autorizovan</w:t>
            </w:r>
            <w:r w:rsidR="003D29F2" w:rsidRPr="00723B3E">
              <w:rPr>
                <w:rFonts w:ascii="Arial" w:eastAsiaTheme="minorEastAsia" w:hAnsi="Arial" w:cs="Arial"/>
                <w:sz w:val="22"/>
                <w:szCs w:val="20"/>
                <w:lang w:val="cs-CZ" w:eastAsia="cs-CZ" w:bidi="cs-CZ"/>
              </w:rPr>
              <w:t>ou osobou</w:t>
            </w:r>
            <w:r w:rsidRPr="00816C79">
              <w:rPr>
                <w:rFonts w:ascii="Arial" w:eastAsiaTheme="minorEastAsia" w:hAnsi="Arial" w:cs="Arial"/>
                <w:sz w:val="22"/>
                <w:szCs w:val="20"/>
                <w:lang w:val="cs-CZ" w:eastAsia="cs-CZ" w:bidi="cs-CZ"/>
              </w:rPr>
              <w:t>.</w:t>
            </w:r>
          </w:p>
          <w:p w14:paraId="32ED4B09" w14:textId="19D13F41" w:rsidR="003D29F2" w:rsidRPr="00816C79" w:rsidRDefault="008B26D9" w:rsidP="0079636B">
            <w:pPr>
              <w:spacing w:before="360" w:after="0"/>
              <w:ind w:left="448"/>
              <w:rPr>
                <w:rFonts w:ascii="Arial" w:hAnsi="Arial" w:cs="Arial"/>
                <w:lang w:val="cs-CZ"/>
              </w:rPr>
            </w:pPr>
            <w:r w:rsidRPr="00816C79">
              <w:rPr>
                <w:rFonts w:ascii="Arial" w:hAnsi="Arial" w:cs="Arial"/>
                <w:lang w:val="cs-CZ"/>
              </w:rPr>
              <w:t xml:space="preserve">2. </w:t>
            </w:r>
            <w:r w:rsidR="00FB6604" w:rsidRPr="00816C79">
              <w:rPr>
                <w:rFonts w:ascii="Arial" w:hAnsi="Arial" w:cs="Arial"/>
                <w:lang w:val="cs-CZ"/>
              </w:rPr>
              <w:t xml:space="preserve">Projekt na renovaci budov plánuje přispět k energetické úspoře alespoň 10% primární neobnovitelné energie </w:t>
            </w:r>
          </w:p>
          <w:p w14:paraId="0DD76B11" w14:textId="770FA169" w:rsidR="00FA02ED" w:rsidRPr="00816C79" w:rsidRDefault="00FB6604" w:rsidP="00210A7A">
            <w:pPr>
              <w:pStyle w:val="Odstavecseseznamem"/>
              <w:numPr>
                <w:ilvl w:val="0"/>
                <w:numId w:val="54"/>
              </w:numPr>
              <w:jc w:val="both"/>
              <w:rPr>
                <w:rFonts w:ascii="Arial" w:eastAsiaTheme="minorEastAsia" w:hAnsi="Arial" w:cs="Arial"/>
                <w:sz w:val="22"/>
                <w:szCs w:val="20"/>
                <w:lang w:val="cs-CZ" w:eastAsia="cs-CZ" w:bidi="cs-CZ"/>
              </w:rPr>
            </w:pPr>
            <w:r w:rsidRPr="00816C79">
              <w:rPr>
                <w:rFonts w:ascii="Arial" w:eastAsiaTheme="minorEastAsia" w:hAnsi="Arial" w:cs="Arial"/>
                <w:sz w:val="22"/>
                <w:szCs w:val="20"/>
                <w:lang w:val="cs-CZ" w:eastAsia="cs-CZ" w:bidi="cs-CZ"/>
              </w:rPr>
              <w:t xml:space="preserve">ověří se na základě </w:t>
            </w:r>
            <w:r w:rsidR="003D29F2" w:rsidRPr="00816C79">
              <w:rPr>
                <w:rFonts w:ascii="Arial" w:eastAsiaTheme="minorEastAsia" w:hAnsi="Arial" w:cs="Arial"/>
                <w:sz w:val="22"/>
                <w:szCs w:val="20"/>
                <w:lang w:val="cs-CZ" w:eastAsia="cs-CZ" w:bidi="cs-CZ"/>
              </w:rPr>
              <w:t>posudku/certifikátu/pasportu energetického specialisty</w:t>
            </w:r>
          </w:p>
          <w:p w14:paraId="2EC4D9A5" w14:textId="40E0544E" w:rsidR="00FA02ED" w:rsidRPr="00816C79" w:rsidRDefault="00FA02ED" w:rsidP="00210A7A">
            <w:pPr>
              <w:pStyle w:val="Odstavecseseznamem"/>
              <w:numPr>
                <w:ilvl w:val="0"/>
                <w:numId w:val="54"/>
              </w:numPr>
              <w:jc w:val="both"/>
              <w:rPr>
                <w:rFonts w:ascii="Arial" w:eastAsiaTheme="minorEastAsia" w:hAnsi="Arial" w:cs="Arial"/>
                <w:sz w:val="22"/>
                <w:szCs w:val="20"/>
                <w:lang w:val="cs-CZ" w:eastAsia="cs-CZ" w:bidi="cs-CZ"/>
              </w:rPr>
            </w:pPr>
            <w:r w:rsidRPr="00816C79">
              <w:rPr>
                <w:rFonts w:ascii="Arial" w:eastAsiaTheme="minorEastAsia" w:hAnsi="Arial" w:cs="Arial"/>
                <w:sz w:val="22"/>
                <w:szCs w:val="20"/>
                <w:lang w:val="cs-CZ" w:eastAsia="cs-CZ" w:bidi="cs-CZ"/>
              </w:rPr>
              <w:t>Do těchto úspor lze zahrnout rovněž úspory dosažené výměnou zdroje energie v budově. V takovém případě nelze podpořit zdroje využívající fosilní paliva</w:t>
            </w:r>
          </w:p>
          <w:p w14:paraId="65A95DB9" w14:textId="43E602D7" w:rsidR="008B26D9" w:rsidRPr="00816C79" w:rsidRDefault="00FA02ED" w:rsidP="00860417">
            <w:pPr>
              <w:pStyle w:val="Odstavecseseznamem"/>
              <w:numPr>
                <w:ilvl w:val="0"/>
                <w:numId w:val="54"/>
              </w:numPr>
              <w:spacing w:after="0"/>
              <w:ind w:left="1077" w:hanging="357"/>
              <w:jc w:val="both"/>
              <w:rPr>
                <w:rFonts w:ascii="Arial" w:eastAsiaTheme="minorEastAsia" w:hAnsi="Arial" w:cs="Arial"/>
                <w:sz w:val="22"/>
                <w:szCs w:val="20"/>
                <w:lang w:val="cs-CZ" w:eastAsia="cs-CZ" w:bidi="cs-CZ"/>
              </w:rPr>
            </w:pPr>
            <w:r w:rsidRPr="00816C79">
              <w:rPr>
                <w:rFonts w:ascii="Arial" w:eastAsiaTheme="minorEastAsia" w:hAnsi="Arial" w:cs="Arial"/>
                <w:sz w:val="22"/>
                <w:szCs w:val="20"/>
                <w:lang w:val="cs-CZ" w:eastAsia="cs-CZ" w:bidi="cs-CZ"/>
              </w:rPr>
              <w:t>Podmínka se netýká památkově chráněných budov.  Netýká se rovněž renovací, kdy žadatel doloží (např. stanovisko NPÚ nebo AOPK), že není možné nebo žádoucí s ohledem na prioritu zájmu ochrany hodnot energetické úspory dosáhnout.</w:t>
            </w:r>
          </w:p>
          <w:p w14:paraId="6A07BB4F" w14:textId="6D05F096" w:rsidR="001572AF" w:rsidRPr="00816C79" w:rsidRDefault="001572AF" w:rsidP="00860417">
            <w:pPr>
              <w:spacing w:after="0"/>
              <w:rPr>
                <w:rFonts w:ascii="Arial" w:hAnsi="Arial" w:cs="Arial"/>
                <w:lang w:val="cs-CZ"/>
              </w:rPr>
            </w:pPr>
          </w:p>
          <w:p w14:paraId="1755080B" w14:textId="77777777" w:rsidR="001572AF" w:rsidRPr="00816C79" w:rsidRDefault="001572AF" w:rsidP="00860417">
            <w:pPr>
              <w:spacing w:after="0"/>
              <w:rPr>
                <w:rFonts w:ascii="Arial" w:hAnsi="Arial" w:cs="Arial"/>
                <w:lang w:val="cs-CZ"/>
              </w:rPr>
            </w:pPr>
          </w:p>
          <w:p w14:paraId="6A1EA53D" w14:textId="77777777" w:rsidR="0079636B" w:rsidRDefault="0079636B" w:rsidP="007E1AD3">
            <w:pPr>
              <w:ind w:left="459"/>
              <w:rPr>
                <w:rFonts w:ascii="Arial" w:hAnsi="Arial" w:cs="Arial"/>
                <w:lang w:val="cs-CZ"/>
              </w:rPr>
            </w:pPr>
          </w:p>
          <w:p w14:paraId="163257D8" w14:textId="487C7844" w:rsidR="008B26D9" w:rsidRPr="00816C79" w:rsidRDefault="00DA0C50" w:rsidP="0079636B">
            <w:pPr>
              <w:spacing w:before="360"/>
              <w:ind w:left="459"/>
              <w:rPr>
                <w:rFonts w:ascii="Arial" w:hAnsi="Arial" w:cs="Arial"/>
                <w:lang w:val="cs-CZ"/>
              </w:rPr>
            </w:pPr>
            <w:r w:rsidRPr="00816C79">
              <w:rPr>
                <w:rFonts w:ascii="Arial" w:hAnsi="Arial" w:cs="Arial"/>
                <w:lang w:val="cs-CZ"/>
              </w:rPr>
              <w:t>3</w:t>
            </w:r>
            <w:r w:rsidR="008B26D9" w:rsidRPr="00816C79">
              <w:rPr>
                <w:rFonts w:ascii="Arial" w:hAnsi="Arial" w:cs="Arial"/>
                <w:lang w:val="cs-CZ"/>
              </w:rPr>
              <w:t>. v rámci projektu nedochází k šíření invazních druhů.</w:t>
            </w:r>
          </w:p>
          <w:p w14:paraId="0DBDF208" w14:textId="7745B6A3" w:rsidR="00F648BD" w:rsidRPr="00816C79" w:rsidRDefault="008B26D9" w:rsidP="00860417">
            <w:pPr>
              <w:pStyle w:val="Odstavecseseznamem"/>
              <w:numPr>
                <w:ilvl w:val="0"/>
                <w:numId w:val="54"/>
              </w:numPr>
              <w:rPr>
                <w:rFonts w:ascii="Arial" w:hAnsi="Arial" w:cs="Arial"/>
                <w:sz w:val="22"/>
                <w:lang w:val="cs-CZ"/>
              </w:rPr>
            </w:pPr>
            <w:r w:rsidRPr="00816C79">
              <w:rPr>
                <w:rFonts w:ascii="Arial" w:hAnsi="Arial" w:cs="Arial"/>
                <w:sz w:val="22"/>
                <w:lang w:val="cs-CZ"/>
              </w:rPr>
              <w:t xml:space="preserve">Týká se pouze staveb, kde dochází k přesunům zeminy </w:t>
            </w:r>
          </w:p>
          <w:p w14:paraId="3E5BC1A3" w14:textId="4CBC5815" w:rsidR="008B26D9" w:rsidRPr="00816C79" w:rsidRDefault="00F648BD" w:rsidP="00860417">
            <w:pPr>
              <w:pStyle w:val="Odstavecseseznamem"/>
              <w:numPr>
                <w:ilvl w:val="1"/>
                <w:numId w:val="54"/>
              </w:numPr>
              <w:ind w:left="1440"/>
              <w:jc w:val="both"/>
              <w:rPr>
                <w:rFonts w:ascii="Arial" w:hAnsi="Arial" w:cs="Arial"/>
                <w:sz w:val="22"/>
                <w:lang w:val="cs-CZ"/>
              </w:rPr>
            </w:pPr>
            <w:r w:rsidRPr="00816C79">
              <w:rPr>
                <w:rFonts w:ascii="Arial" w:hAnsi="Arial" w:cs="Arial"/>
                <w:sz w:val="22"/>
                <w:lang w:val="cs-CZ"/>
              </w:rPr>
              <w:t xml:space="preserve">u českých partnerů se </w:t>
            </w:r>
            <w:r w:rsidR="008B26D9" w:rsidRPr="00816C79">
              <w:rPr>
                <w:rFonts w:ascii="Arial" w:hAnsi="Arial" w:cs="Arial"/>
                <w:sz w:val="22"/>
                <w:lang w:val="cs-CZ"/>
              </w:rPr>
              <w:t>ověří se na základě stanoviska autorizované osoby dle §</w:t>
            </w:r>
            <w:r w:rsidRPr="00816C79">
              <w:rPr>
                <w:rFonts w:ascii="Arial" w:hAnsi="Arial" w:cs="Arial"/>
                <w:sz w:val="22"/>
                <w:lang w:val="cs-CZ"/>
              </w:rPr>
              <w:t>45i, odstavec 3</w:t>
            </w:r>
            <w:r w:rsidR="008B26D9" w:rsidRPr="00816C79">
              <w:rPr>
                <w:rFonts w:ascii="Arial" w:hAnsi="Arial" w:cs="Arial"/>
                <w:sz w:val="22"/>
                <w:lang w:val="cs-CZ"/>
              </w:rPr>
              <w:t xml:space="preserve"> zákona České </w:t>
            </w:r>
            <w:r w:rsidR="008B26D9" w:rsidRPr="00816C79">
              <w:rPr>
                <w:rFonts w:ascii="Arial" w:hAnsi="Arial" w:cs="Arial"/>
                <w:sz w:val="22"/>
                <w:lang w:val="cs-CZ"/>
              </w:rPr>
              <w:lastRenderedPageBreak/>
              <w:t xml:space="preserve">republiky č. 114/1992 Sb., ve kterém budou uvedeny opatření k omezení šíření nepůvodních druhů. </w:t>
            </w:r>
            <w:r w:rsidRPr="00816C79">
              <w:rPr>
                <w:rFonts w:ascii="Arial" w:hAnsi="Arial" w:cs="Arial"/>
                <w:sz w:val="22"/>
                <w:lang w:val="cs-CZ"/>
              </w:rPr>
              <w:t xml:space="preserve">U polských partnerů bude doloženo Prohlášení Regionálního ředitelství životního prostředí (příslušného pro místo realizace investice). </w:t>
            </w:r>
            <w:r w:rsidR="008B26D9" w:rsidRPr="00816C79">
              <w:rPr>
                <w:rFonts w:ascii="Arial" w:hAnsi="Arial" w:cs="Arial"/>
                <w:sz w:val="22"/>
                <w:lang w:val="cs-CZ"/>
              </w:rPr>
              <w:t>Tuto povinnost lze splnit také doložením posudkem EIA, biologickým hodnocením nebo posouzením dopadu na soustavu NATURA 2000, pokud je tato problematika zapracována</w:t>
            </w:r>
          </w:p>
          <w:p w14:paraId="708BEFAC" w14:textId="77777777" w:rsidR="00860417" w:rsidRPr="00816C79" w:rsidRDefault="00860417" w:rsidP="00860417">
            <w:pPr>
              <w:pStyle w:val="Odstavecseseznamem"/>
              <w:ind w:left="1440"/>
              <w:jc w:val="both"/>
              <w:rPr>
                <w:rFonts w:ascii="Arial" w:hAnsi="Arial" w:cs="Arial"/>
                <w:sz w:val="22"/>
                <w:lang w:val="cs-CZ"/>
              </w:rPr>
            </w:pPr>
          </w:p>
          <w:p w14:paraId="5DF2E7A7" w14:textId="77777777" w:rsidR="009D2C81" w:rsidRDefault="009D2C81" w:rsidP="009D2C81">
            <w:pPr>
              <w:pStyle w:val="Odstavecseseznamem"/>
              <w:widowControl w:val="0"/>
              <w:spacing w:before="0" w:after="120"/>
              <w:contextualSpacing w:val="0"/>
              <w:jc w:val="both"/>
              <w:rPr>
                <w:ins w:id="22" w:author="Pikna Jan" w:date="2023-09-19T10:26:00Z"/>
                <w:rFonts w:ascii="Arial" w:hAnsi="Arial" w:cs="Arial"/>
                <w:sz w:val="22"/>
                <w:lang w:val="cs-CZ"/>
              </w:rPr>
            </w:pPr>
            <w:ins w:id="23" w:author="Pikna Jan" w:date="2023-09-19T10:25:00Z">
              <w:r>
                <w:rPr>
                  <w:rFonts w:ascii="Arial" w:hAnsi="Arial" w:cs="Arial"/>
                  <w:sz w:val="22"/>
                  <w:lang w:val="cs-CZ"/>
                </w:rPr>
                <w:t xml:space="preserve">4. </w:t>
              </w:r>
              <w:r w:rsidRPr="00554360">
                <w:rPr>
                  <w:rFonts w:ascii="Arial" w:hAnsi="Arial" w:cs="Arial"/>
                  <w:sz w:val="22"/>
                  <w:lang w:val="cs-CZ"/>
                </w:rPr>
                <w:t>v případě projektů, jejichž součástí je rekonstrukce mostů</w:t>
              </w:r>
              <w:r>
                <w:rPr>
                  <w:rFonts w:ascii="Arial" w:hAnsi="Arial" w:cs="Arial"/>
                  <w:sz w:val="22"/>
                  <w:lang w:val="cs-CZ"/>
                </w:rPr>
                <w:t>,</w:t>
              </w:r>
              <w:r w:rsidRPr="00554360">
                <w:rPr>
                  <w:rFonts w:ascii="Arial" w:hAnsi="Arial" w:cs="Arial"/>
                  <w:sz w:val="22"/>
                  <w:lang w:val="cs-CZ"/>
                </w:rPr>
                <w:t xml:space="preserve"> propustků a kde jsou navrhovány protihlukové stěny či jiné plochy z průhledného materiálu je lze podpořit pouze tehdy, budou-li zohledněny potřeby migrace živočichů a budou implementována potřebná opatření </w:t>
              </w:r>
            </w:ins>
          </w:p>
          <w:p w14:paraId="7DDD5173" w14:textId="6E8A6815" w:rsidR="00D260B9" w:rsidRPr="00AF520E" w:rsidRDefault="009D2C81" w:rsidP="00871559">
            <w:pPr>
              <w:pStyle w:val="Odstavecseseznamem"/>
              <w:widowControl w:val="0"/>
              <w:spacing w:before="0" w:after="120"/>
              <w:ind w:left="1014" w:hanging="283"/>
              <w:contextualSpacing w:val="0"/>
              <w:jc w:val="both"/>
              <w:rPr>
                <w:rFonts w:ascii="Arial" w:hAnsi="Arial" w:cs="Arial"/>
                <w:lang w:val="cs-CZ"/>
              </w:rPr>
            </w:pPr>
            <w:ins w:id="24" w:author="Pikna Jan" w:date="2023-09-19T10:26:00Z">
              <w:r>
                <w:rPr>
                  <w:rFonts w:ascii="Arial" w:eastAsiaTheme="minorEastAsia" w:hAnsi="Arial" w:cs="Arial"/>
                  <w:sz w:val="22"/>
                  <w:szCs w:val="20"/>
                  <w:lang w:val="cs-CZ" w:eastAsia="cs-CZ" w:bidi="cs-CZ"/>
                </w:rPr>
                <w:t xml:space="preserve">- </w:t>
              </w:r>
            </w:ins>
            <w:ins w:id="25" w:author="Pikna Jan" w:date="2023-09-19T10:25:00Z">
              <w:r w:rsidRPr="00554360">
                <w:rPr>
                  <w:rFonts w:ascii="Arial" w:eastAsiaTheme="minorEastAsia" w:hAnsi="Arial" w:cs="Arial"/>
                  <w:sz w:val="22"/>
                  <w:szCs w:val="20"/>
                  <w:lang w:val="cs-CZ" w:eastAsia="cs-CZ" w:bidi="cs-CZ"/>
                </w:rPr>
                <w:t>Ověří se na základě stanoviska autorizované osoby dle §45i, odstavec 3 zákona České republiky č. 114/1992 Sb. U polských partnerů bude doloženo Prohlášení Regionálního ředitelství životního prostředí (příslušného pro místo realizace investice). Tuto povinnost lze splnit také doložením posudkem EIA, biologickým hodnocením nebo posouzením dopadu na soustavu NATURA 2000, pokud je tato problematika zapracována).</w:t>
              </w:r>
            </w:ins>
          </w:p>
          <w:p w14:paraId="477952E6" w14:textId="0CDB2FEA" w:rsidR="008B26D9" w:rsidRPr="00816C79" w:rsidRDefault="009D2C81" w:rsidP="00D260B9">
            <w:pPr>
              <w:spacing w:before="480"/>
              <w:ind w:left="459"/>
              <w:rPr>
                <w:rFonts w:ascii="Arial" w:hAnsi="Arial" w:cs="Arial"/>
                <w:lang w:val="cs-CZ"/>
              </w:rPr>
            </w:pPr>
            <w:ins w:id="26" w:author="Pikna Jan" w:date="2023-09-19T10:26:00Z">
              <w:r>
                <w:rPr>
                  <w:rFonts w:ascii="Arial" w:hAnsi="Arial" w:cs="Arial"/>
                  <w:lang w:val="cs-CZ"/>
                </w:rPr>
                <w:t>5</w:t>
              </w:r>
            </w:ins>
            <w:del w:id="27" w:author="Pikna Jan" w:date="2023-09-19T10:26:00Z">
              <w:r w:rsidR="00DA0C50" w:rsidRPr="00816C79" w:rsidDel="009D2C81">
                <w:rPr>
                  <w:rFonts w:ascii="Arial" w:hAnsi="Arial" w:cs="Arial"/>
                  <w:lang w:val="cs-CZ"/>
                </w:rPr>
                <w:delText>4</w:delText>
              </w:r>
            </w:del>
            <w:r w:rsidR="000847E9" w:rsidRPr="00816C79">
              <w:rPr>
                <w:rFonts w:ascii="Arial" w:hAnsi="Arial" w:cs="Arial"/>
                <w:lang w:val="cs-CZ"/>
              </w:rPr>
              <w:t xml:space="preserve">. </w:t>
            </w:r>
            <w:r w:rsidR="008E648D">
              <w:rPr>
                <w:rFonts w:ascii="Arial" w:hAnsi="Arial" w:cs="Arial"/>
                <w:lang w:val="cs-CZ"/>
              </w:rPr>
              <w:t>stavební p</w:t>
            </w:r>
            <w:r w:rsidR="000847E9" w:rsidRPr="00816C79">
              <w:rPr>
                <w:rFonts w:ascii="Arial" w:hAnsi="Arial" w:cs="Arial"/>
                <w:lang w:val="cs-CZ"/>
              </w:rPr>
              <w:t xml:space="preserve">rojekty, které se nachází uvnitř nebo v blízkosti míst světového dědictví UNESCO a </w:t>
            </w:r>
            <w:r w:rsidR="008E648D">
              <w:rPr>
                <w:rFonts w:ascii="Arial" w:hAnsi="Arial" w:cs="Arial"/>
                <w:lang w:val="cs-CZ"/>
              </w:rPr>
              <w:t>zvláště</w:t>
            </w:r>
            <w:r w:rsidR="000847E9" w:rsidRPr="00816C79">
              <w:rPr>
                <w:rFonts w:ascii="Arial" w:hAnsi="Arial" w:cs="Arial"/>
                <w:lang w:val="cs-CZ"/>
              </w:rPr>
              <w:t xml:space="preserve"> chráněných </w:t>
            </w:r>
            <w:r w:rsidR="008E648D">
              <w:rPr>
                <w:rFonts w:ascii="Arial" w:hAnsi="Arial" w:cs="Arial"/>
                <w:lang w:val="cs-CZ"/>
              </w:rPr>
              <w:t>území</w:t>
            </w:r>
            <w:r w:rsidR="000847E9" w:rsidRPr="00816C79">
              <w:rPr>
                <w:rFonts w:ascii="Arial" w:hAnsi="Arial" w:cs="Arial"/>
                <w:lang w:val="cs-CZ"/>
              </w:rPr>
              <w:t xml:space="preserve"> budou podpořeny pouze tehdy, </w:t>
            </w:r>
            <w:r w:rsidR="008E648D">
              <w:rPr>
                <w:rFonts w:ascii="Arial" w:hAnsi="Arial" w:cs="Arial"/>
                <w:lang w:val="cs-CZ"/>
              </w:rPr>
              <w:t>pokud nebudou mít významný negativní dopad</w:t>
            </w:r>
            <w:r w:rsidR="00FE3FE0">
              <w:rPr>
                <w:rFonts w:ascii="Arial" w:hAnsi="Arial" w:cs="Arial"/>
                <w:lang w:val="cs-CZ"/>
              </w:rPr>
              <w:t xml:space="preserve">. Ten je u českých partnerů vyloučen doložením dokumentu vydaného v územním nebo stavebním řízení, nebo souhlasu orgánu ochrany přírody. Pokud plánované aktivity nevyžadují povolení stavebním úřadem, ani souhlas orgánu ochrany přírody, </w:t>
            </w:r>
            <w:r w:rsidR="00FE3FE0">
              <w:rPr>
                <w:rFonts w:ascii="Arial" w:hAnsi="Arial" w:cs="Arial"/>
                <w:lang w:val="cs-CZ"/>
              </w:rPr>
              <w:lastRenderedPageBreak/>
              <w:t>má se za to, že svým rozsahem nemohou mít významný negativní dopad</w:t>
            </w:r>
            <w:r w:rsidR="004D3F3B">
              <w:rPr>
                <w:rFonts w:ascii="Arial" w:hAnsi="Arial" w:cs="Arial"/>
                <w:lang w:val="cs-CZ"/>
              </w:rPr>
              <w:t>. U polských partnerů je negativní vliv vyloučen doložením stanoviska RDOŚ (příloha B.2.5 Příručky pro žadatele</w:t>
            </w:r>
            <w:r w:rsidR="00AF0280">
              <w:rPr>
                <w:rFonts w:ascii="Arial" w:hAnsi="Arial" w:cs="Arial"/>
                <w:lang w:val="cs-CZ"/>
              </w:rPr>
              <w:t>)</w:t>
            </w:r>
            <w:r w:rsidR="008E648D">
              <w:rPr>
                <w:rFonts w:ascii="Arial" w:hAnsi="Arial" w:cs="Arial"/>
                <w:lang w:val="cs-CZ"/>
              </w:rPr>
              <w:t xml:space="preserve">. </w:t>
            </w:r>
          </w:p>
          <w:p w14:paraId="55D690D6" w14:textId="77777777" w:rsidR="009D2C81" w:rsidRDefault="00DA0C50" w:rsidP="001750C0">
            <w:pPr>
              <w:spacing w:before="480"/>
              <w:ind w:left="357"/>
              <w:rPr>
                <w:ins w:id="28" w:author="Pikna Jan" w:date="2023-09-19T10:27:00Z"/>
                <w:rFonts w:ascii="Arial" w:hAnsi="Arial" w:cs="Arial"/>
                <w:lang w:val="cs-CZ"/>
              </w:rPr>
            </w:pPr>
            <w:del w:id="29" w:author="Pikna Jan" w:date="2023-09-19T10:26:00Z">
              <w:r w:rsidRPr="00816C79" w:rsidDel="009D2C81">
                <w:rPr>
                  <w:rFonts w:ascii="Arial" w:hAnsi="Arial" w:cs="Arial"/>
                  <w:lang w:val="cs-CZ"/>
                </w:rPr>
                <w:delText>5</w:delText>
              </w:r>
            </w:del>
          </w:p>
          <w:p w14:paraId="4DCADDA5" w14:textId="4CF10841" w:rsidR="00754989" w:rsidRPr="00816C79" w:rsidRDefault="009D2C81" w:rsidP="001750C0">
            <w:pPr>
              <w:spacing w:before="480"/>
              <w:ind w:left="357"/>
              <w:rPr>
                <w:rFonts w:ascii="Arial" w:hAnsi="Arial" w:cs="Arial"/>
                <w:lang w:val="cs-CZ"/>
              </w:rPr>
            </w:pPr>
            <w:ins w:id="30" w:author="Pikna Jan" w:date="2023-09-19T10:26:00Z">
              <w:r>
                <w:rPr>
                  <w:rFonts w:ascii="Arial" w:hAnsi="Arial" w:cs="Arial"/>
                  <w:lang w:val="cs-CZ"/>
                </w:rPr>
                <w:t>6</w:t>
              </w:r>
            </w:ins>
            <w:r w:rsidR="00DA0C50" w:rsidRPr="00816C79">
              <w:rPr>
                <w:rFonts w:ascii="Arial" w:hAnsi="Arial" w:cs="Arial"/>
                <w:lang w:val="cs-CZ"/>
              </w:rPr>
              <w:t xml:space="preserve">. </w:t>
            </w:r>
            <w:r w:rsidR="00754989" w:rsidRPr="00816C79">
              <w:rPr>
                <w:rFonts w:ascii="Arial" w:hAnsi="Arial" w:cs="Arial"/>
                <w:lang w:val="cs-CZ"/>
              </w:rPr>
              <w:t xml:space="preserve">v </w:t>
            </w:r>
            <w:r w:rsidR="00DA0C50" w:rsidRPr="00816C79">
              <w:rPr>
                <w:rFonts w:ascii="Arial" w:hAnsi="Arial" w:cs="Arial"/>
                <w:lang w:val="cs-CZ"/>
              </w:rPr>
              <w:t>projekt</w:t>
            </w:r>
            <w:r w:rsidR="00754989" w:rsidRPr="00816C79">
              <w:rPr>
                <w:rFonts w:ascii="Arial" w:hAnsi="Arial" w:cs="Arial"/>
                <w:lang w:val="cs-CZ"/>
              </w:rPr>
              <w:t>u</w:t>
            </w:r>
            <w:r w:rsidR="00DA0C50" w:rsidRPr="00816C79">
              <w:rPr>
                <w:rFonts w:ascii="Arial" w:hAnsi="Arial" w:cs="Arial"/>
                <w:lang w:val="cs-CZ"/>
              </w:rPr>
              <w:t xml:space="preserve"> nedojde k nežádoucímu záboru zemědělské půdy</w:t>
            </w:r>
            <w:r w:rsidR="00860417" w:rsidRPr="00816C79">
              <w:rPr>
                <w:rFonts w:ascii="Arial" w:hAnsi="Arial" w:cs="Arial"/>
                <w:lang w:val="cs-CZ"/>
              </w:rPr>
              <w:t>:</w:t>
            </w:r>
            <w:r w:rsidR="00DA0C50" w:rsidRPr="00816C79">
              <w:rPr>
                <w:rFonts w:ascii="Arial" w:hAnsi="Arial" w:cs="Arial"/>
                <w:lang w:val="cs-CZ"/>
              </w:rPr>
              <w:t xml:space="preserve"> </w:t>
            </w:r>
          </w:p>
          <w:p w14:paraId="346F7861" w14:textId="60724DE8" w:rsidR="00DA0C50" w:rsidRPr="00816C79" w:rsidRDefault="00DA0C50" w:rsidP="00860417">
            <w:pPr>
              <w:pStyle w:val="Odstavecseseznamem"/>
              <w:numPr>
                <w:ilvl w:val="0"/>
                <w:numId w:val="54"/>
              </w:numPr>
              <w:jc w:val="both"/>
              <w:rPr>
                <w:rFonts w:ascii="Arial" w:hAnsi="Arial" w:cs="Arial"/>
                <w:sz w:val="22"/>
                <w:lang w:val="cs-CZ"/>
              </w:rPr>
            </w:pPr>
            <w:r w:rsidRPr="00816C79">
              <w:rPr>
                <w:rFonts w:ascii="Arial" w:hAnsi="Arial" w:cs="Arial"/>
                <w:sz w:val="22"/>
                <w:lang w:val="cs-CZ"/>
              </w:rPr>
              <w:t xml:space="preserve">ověří se na základě souhlasu orgánu ochrany zemědělského půdního fondu, případně </w:t>
            </w:r>
            <w:r w:rsidR="00754989" w:rsidRPr="00816C79">
              <w:rPr>
                <w:rFonts w:ascii="Arial" w:hAnsi="Arial" w:cs="Arial"/>
                <w:sz w:val="22"/>
                <w:lang w:val="cs-CZ"/>
              </w:rPr>
              <w:t>jiného dokumentu (např. stanovisko příslušného úřadu, čestné prohlášení atd.)</w:t>
            </w:r>
            <w:r w:rsidRPr="00816C79">
              <w:rPr>
                <w:rFonts w:ascii="Arial" w:hAnsi="Arial" w:cs="Arial"/>
                <w:sz w:val="22"/>
                <w:lang w:val="cs-CZ"/>
              </w:rPr>
              <w:t xml:space="preserve">, pokud tokový souhlas není pro daný záměr vydáván  </w:t>
            </w:r>
          </w:p>
          <w:p w14:paraId="3774A52A" w14:textId="77777777" w:rsidR="009D2C81" w:rsidRDefault="00DA0C50" w:rsidP="001750C0">
            <w:pPr>
              <w:spacing w:before="240"/>
              <w:ind w:left="357"/>
              <w:rPr>
                <w:ins w:id="31" w:author="Pikna Jan" w:date="2023-09-19T10:27:00Z"/>
                <w:rFonts w:ascii="Arial" w:hAnsi="Arial" w:cs="Arial"/>
                <w:lang w:val="cs-CZ"/>
              </w:rPr>
            </w:pPr>
            <w:del w:id="32" w:author="Pikna Jan" w:date="2023-09-19T10:26:00Z">
              <w:r w:rsidRPr="00816C79" w:rsidDel="009D2C81">
                <w:rPr>
                  <w:rFonts w:ascii="Arial" w:hAnsi="Arial" w:cs="Arial"/>
                  <w:lang w:val="cs-CZ"/>
                </w:rPr>
                <w:delText>6</w:delText>
              </w:r>
            </w:del>
          </w:p>
          <w:p w14:paraId="17EE7A95" w14:textId="6FA0645F" w:rsidR="00033D13" w:rsidRPr="00816C79" w:rsidRDefault="009D2C81" w:rsidP="001750C0">
            <w:pPr>
              <w:spacing w:before="240"/>
              <w:ind w:left="357"/>
              <w:rPr>
                <w:rFonts w:ascii="Arial" w:hAnsi="Arial" w:cs="Arial"/>
                <w:lang w:val="cs-CZ"/>
              </w:rPr>
            </w:pPr>
            <w:ins w:id="33" w:author="Pikna Jan" w:date="2023-09-19T10:26:00Z">
              <w:r>
                <w:rPr>
                  <w:rFonts w:ascii="Arial" w:hAnsi="Arial" w:cs="Arial"/>
                  <w:lang w:val="cs-CZ"/>
                </w:rPr>
                <w:t>7</w:t>
              </w:r>
            </w:ins>
            <w:r w:rsidR="00DA0C50" w:rsidRPr="00816C79">
              <w:rPr>
                <w:rFonts w:ascii="Arial" w:hAnsi="Arial" w:cs="Arial"/>
                <w:lang w:val="cs-CZ"/>
              </w:rPr>
              <w:t>. jedná-li se o stavbu v okolí lesa, minimalizuje projekt dostatečně své případné negativní vedlejší efekty na lesní pozemky</w:t>
            </w:r>
            <w:r w:rsidR="00860417" w:rsidRPr="00816C79">
              <w:rPr>
                <w:rFonts w:ascii="Arial" w:hAnsi="Arial" w:cs="Arial"/>
                <w:lang w:val="cs-CZ"/>
              </w:rPr>
              <w:t>:</w:t>
            </w:r>
            <w:r w:rsidR="00DA0C50" w:rsidRPr="00816C79">
              <w:rPr>
                <w:rFonts w:ascii="Arial" w:hAnsi="Arial" w:cs="Arial"/>
                <w:lang w:val="cs-CZ"/>
              </w:rPr>
              <w:t xml:space="preserve"> </w:t>
            </w:r>
          </w:p>
          <w:p w14:paraId="3B228FF3" w14:textId="056F3565" w:rsidR="00E461DA" w:rsidRPr="00816C79" w:rsidRDefault="00DA0C50" w:rsidP="00860417">
            <w:pPr>
              <w:pStyle w:val="Odstavecseseznamem"/>
              <w:numPr>
                <w:ilvl w:val="0"/>
                <w:numId w:val="54"/>
              </w:numPr>
              <w:jc w:val="both"/>
              <w:rPr>
                <w:rFonts w:ascii="Arial" w:hAnsi="Arial" w:cs="Arial"/>
                <w:lang w:val="cs-CZ"/>
              </w:rPr>
            </w:pPr>
            <w:r w:rsidRPr="00816C79">
              <w:rPr>
                <w:rFonts w:ascii="Arial" w:hAnsi="Arial" w:cs="Arial"/>
                <w:sz w:val="22"/>
                <w:lang w:val="cs-CZ"/>
              </w:rPr>
              <w:t xml:space="preserve">ověří se na základě dokladu povolujícího umístění stavby vydaného příslušným stavební úřadem, </w:t>
            </w:r>
            <w:r w:rsidR="00984860" w:rsidRPr="00816C79">
              <w:rPr>
                <w:rFonts w:ascii="Arial" w:hAnsi="Arial" w:cs="Arial"/>
                <w:sz w:val="22"/>
                <w:lang w:val="cs-CZ"/>
              </w:rPr>
              <w:t>případně jiného dokumentu (např. stanovisko příslušného úřadu, čestné prohlášení atd.)</w:t>
            </w:r>
            <w:r w:rsidRPr="00816C79">
              <w:rPr>
                <w:rFonts w:ascii="Arial" w:hAnsi="Arial" w:cs="Arial"/>
                <w:sz w:val="22"/>
                <w:lang w:val="cs-CZ"/>
              </w:rPr>
              <w:t>, a to v případě, kdy není nutné vydání dokladu povolujícího umístění stavby).</w:t>
            </w:r>
            <w:r w:rsidR="002961FB" w:rsidRPr="00816C79">
              <w:rPr>
                <w:rFonts w:ascii="Arial" w:hAnsi="Arial" w:cs="Arial"/>
                <w:lang w:val="cs-CZ"/>
              </w:rPr>
              <w:t xml:space="preserve"> </w:t>
            </w:r>
          </w:p>
        </w:tc>
        <w:tc>
          <w:tcPr>
            <w:tcW w:w="7109" w:type="dxa"/>
            <w:shd w:val="clear" w:color="auto" w:fill="auto"/>
          </w:tcPr>
          <w:p w14:paraId="2B8A9A70" w14:textId="77777777" w:rsidR="00257F94" w:rsidRPr="00816C79" w:rsidRDefault="00257F94" w:rsidP="00714F5A">
            <w:pPr>
              <w:rPr>
                <w:rFonts w:ascii="Arial" w:eastAsia="Cambria" w:hAnsi="Arial" w:cs="Arial"/>
                <w:b/>
                <w:bCs/>
                <w:bdr w:val="nil"/>
              </w:rPr>
            </w:pPr>
            <w:r w:rsidRPr="00816C79">
              <w:rPr>
                <w:rFonts w:ascii="Arial" w:eastAsia="Cambria" w:hAnsi="Arial" w:cs="Arial"/>
                <w:b/>
                <w:bCs/>
                <w:color w:val="2F5496" w:themeColor="accent1" w:themeShade="BF"/>
                <w:bdr w:val="nil"/>
              </w:rPr>
              <w:lastRenderedPageBreak/>
              <w:t>Punkt 7 – Projekt nie ma znacząco negatywnego wpływu na środowisko</w:t>
            </w:r>
          </w:p>
          <w:p w14:paraId="7DEA6DA1" w14:textId="392FFBA4" w:rsidR="00257F94" w:rsidRPr="00816C79" w:rsidRDefault="005B64E3" w:rsidP="00210A7A">
            <w:pPr>
              <w:rPr>
                <w:rFonts w:ascii="Arial" w:hAnsi="Arial" w:cs="Arial"/>
                <w:bdr w:val="nil"/>
                <w:lang w:bidi="pl-PL"/>
              </w:rPr>
            </w:pPr>
            <w:r w:rsidRPr="00816C79">
              <w:rPr>
                <w:rFonts w:ascii="Arial" w:hAnsi="Arial" w:cs="Arial"/>
                <w:bdr w:val="nil"/>
                <w:lang w:bidi="pl-PL"/>
              </w:rPr>
              <w:t>Menadżer</w:t>
            </w:r>
            <w:r w:rsidR="00257F94" w:rsidRPr="00816C79">
              <w:rPr>
                <w:rFonts w:ascii="Arial" w:hAnsi="Arial" w:cs="Arial"/>
                <w:bdr w:val="nil"/>
                <w:lang w:bidi="pl-PL"/>
              </w:rPr>
              <w:t xml:space="preserve"> WS sprawdza, czy projekt nie ma </w:t>
            </w:r>
            <w:r w:rsidR="00DF70EA" w:rsidRPr="00816C79">
              <w:rPr>
                <w:rFonts w:ascii="Arial" w:hAnsi="Arial" w:cs="Arial"/>
                <w:bdr w:val="nil"/>
                <w:lang w:bidi="pl-PL"/>
              </w:rPr>
              <w:t xml:space="preserve">znacząco </w:t>
            </w:r>
            <w:r w:rsidR="00257F94" w:rsidRPr="00816C79">
              <w:rPr>
                <w:rFonts w:ascii="Arial" w:hAnsi="Arial" w:cs="Arial"/>
                <w:bdr w:val="nil"/>
                <w:lang w:bidi="pl-PL"/>
              </w:rPr>
              <w:t>negatywnego wpływu na środowisko poprzez swoje działania. W razie potrzeby WS skorzysta w tym zakresie z pomocy ekspertów. Jeżeli przedsięwzięcie bezpośrednio lub pośrednio oddziałuje na obszar sieci Natura 2000, WS zweryfikuje brak negatywnego oddziaływania na środowisko poprzez sprawdzenie opinii właściwego organu załączonej do wniosku.</w:t>
            </w:r>
          </w:p>
          <w:p w14:paraId="64EEA217" w14:textId="77777777" w:rsidR="0041080C" w:rsidRPr="00816C79" w:rsidRDefault="0041080C" w:rsidP="0041080C">
            <w:pPr>
              <w:spacing w:after="0"/>
              <w:rPr>
                <w:rFonts w:ascii="Arial" w:hAnsi="Arial" w:cs="Arial"/>
                <w:bdr w:val="nil"/>
                <w:lang w:bidi="pl-PL"/>
              </w:rPr>
            </w:pPr>
            <w:r w:rsidRPr="00816C79">
              <w:rPr>
                <w:rFonts w:ascii="Arial" w:hAnsi="Arial" w:cs="Arial"/>
                <w:bdr w:val="nil"/>
                <w:lang w:bidi="pl-PL"/>
              </w:rPr>
              <w:t>Jeżeli jest to właściwe ze względu na charakter projektu, dodatkowo sprawdza się, czy:</w:t>
            </w:r>
          </w:p>
          <w:p w14:paraId="4EB5C917" w14:textId="6222FB40" w:rsidR="001556D1" w:rsidRPr="00816C79" w:rsidRDefault="001556D1" w:rsidP="00210A7A">
            <w:pPr>
              <w:pStyle w:val="Bezmezer"/>
              <w:ind w:left="360"/>
              <w:jc w:val="both"/>
              <w:rPr>
                <w:rFonts w:ascii="Arial" w:eastAsiaTheme="minorEastAsia" w:hAnsi="Arial" w:cs="Arial"/>
                <w:szCs w:val="20"/>
                <w:lang w:eastAsia="cs-CZ" w:bidi="cs-CZ"/>
              </w:rPr>
            </w:pPr>
            <w:r w:rsidRPr="00816C79">
              <w:rPr>
                <w:rFonts w:ascii="Arial" w:eastAsiaTheme="minorEastAsia" w:hAnsi="Arial" w:cs="Arial"/>
                <w:szCs w:val="20"/>
                <w:lang w:eastAsia="cs-CZ" w:bidi="cs-CZ"/>
              </w:rPr>
              <w:t xml:space="preserve">1. W przypadku projektu budowy nowej infrastruktury o okresie trwałości powyżej 5 lat i całkowitych kosztach powyżej 1 mln EUR będą dofinansowywane tylko te projekty, które zgodnie z wynikami analizy adaptacyjnej nie osiągają wysokiego ryzyka lub </w:t>
            </w:r>
            <w:r w:rsidRPr="00816C79">
              <w:rPr>
                <w:rFonts w:ascii="Arial" w:eastAsiaTheme="minorEastAsia" w:hAnsi="Arial" w:cs="Arial"/>
                <w:szCs w:val="20"/>
                <w:lang w:eastAsia="cs-CZ" w:bidi="cs-CZ"/>
              </w:rPr>
              <w:lastRenderedPageBreak/>
              <w:t>katastrofalnych skutków, lub które łagodzą to ryzyko w ramach proponowanych działań.</w:t>
            </w:r>
          </w:p>
          <w:p w14:paraId="4E54CD3A" w14:textId="01419898" w:rsidR="00521051" w:rsidRPr="00816C79" w:rsidRDefault="001556D1" w:rsidP="00210A7A">
            <w:pPr>
              <w:pStyle w:val="Bezmezer"/>
              <w:ind w:left="360"/>
              <w:jc w:val="both"/>
              <w:rPr>
                <w:rFonts w:ascii="Arial" w:eastAsiaTheme="minorEastAsia" w:hAnsi="Arial" w:cs="Arial"/>
                <w:szCs w:val="20"/>
                <w:lang w:eastAsia="cs-CZ" w:bidi="cs-CZ"/>
              </w:rPr>
            </w:pPr>
            <w:r w:rsidRPr="00816C79">
              <w:rPr>
                <w:rFonts w:ascii="Arial" w:eastAsiaTheme="minorEastAsia" w:hAnsi="Arial" w:cs="Arial"/>
                <w:szCs w:val="20"/>
                <w:lang w:eastAsia="cs-CZ" w:bidi="cs-CZ"/>
              </w:rPr>
              <w:t>-</w:t>
            </w:r>
            <w:r w:rsidRPr="00816C79">
              <w:rPr>
                <w:rFonts w:ascii="Arial" w:eastAsiaTheme="minorEastAsia" w:hAnsi="Arial" w:cs="Arial"/>
                <w:szCs w:val="20"/>
                <w:lang w:eastAsia="cs-CZ" w:bidi="cs-CZ"/>
              </w:rPr>
              <w:tab/>
              <w:t>Nie dotyczy to przebudowy lub modernizacji istniejącej infrastruktury, o ile w ich przypadku nie zachodzi znacząca ingerencja w pierwotne założenie budynku. Znaczną ingerencją rozumie się rozbudowę budynku powyżej 30</w:t>
            </w:r>
            <w:r w:rsidR="00897C8D" w:rsidRPr="00816C79">
              <w:rPr>
                <w:rFonts w:ascii="Arial" w:eastAsiaTheme="minorEastAsia" w:hAnsi="Arial" w:cs="Arial"/>
                <w:szCs w:val="20"/>
                <w:lang w:eastAsia="cs-CZ" w:bidi="cs-CZ"/>
              </w:rPr>
              <w:t xml:space="preserve"> </w:t>
            </w:r>
            <w:r w:rsidRPr="00816C79">
              <w:rPr>
                <w:rFonts w:ascii="Arial" w:eastAsiaTheme="minorEastAsia" w:hAnsi="Arial" w:cs="Arial"/>
                <w:szCs w:val="20"/>
                <w:lang w:eastAsia="cs-CZ" w:bidi="cs-CZ"/>
              </w:rPr>
              <w:t xml:space="preserve">% pierwotnej powierzchni budynku. </w:t>
            </w:r>
          </w:p>
          <w:p w14:paraId="45DC79BA" w14:textId="459B8069" w:rsidR="001556D1" w:rsidRPr="00816C79" w:rsidRDefault="00521051" w:rsidP="00210A7A">
            <w:pPr>
              <w:pStyle w:val="Bezmezer"/>
              <w:ind w:left="360"/>
              <w:jc w:val="both"/>
              <w:rPr>
                <w:rFonts w:ascii="Arial" w:eastAsiaTheme="minorEastAsia" w:hAnsi="Arial" w:cs="Arial"/>
                <w:szCs w:val="20"/>
                <w:lang w:eastAsia="cs-CZ" w:bidi="cs-CZ"/>
              </w:rPr>
            </w:pPr>
            <w:r w:rsidRPr="00816C79">
              <w:rPr>
                <w:rFonts w:ascii="Arial" w:eastAsiaTheme="minorEastAsia" w:hAnsi="Arial" w:cs="Arial"/>
                <w:szCs w:val="20"/>
                <w:lang w:eastAsia="cs-CZ" w:bidi="cs-CZ"/>
              </w:rPr>
              <w:t xml:space="preserve">- </w:t>
            </w:r>
            <w:r w:rsidR="00210A7A" w:rsidRPr="00816C79">
              <w:rPr>
                <w:rFonts w:ascii="Arial" w:eastAsiaTheme="minorEastAsia" w:hAnsi="Arial" w:cs="Arial"/>
                <w:szCs w:val="20"/>
                <w:lang w:eastAsia="cs-CZ" w:bidi="cs-CZ"/>
              </w:rPr>
              <w:t>zostanę</w:t>
            </w:r>
            <w:r w:rsidRPr="00816C79">
              <w:rPr>
                <w:rFonts w:ascii="Arial" w:eastAsiaTheme="minorEastAsia" w:hAnsi="Arial" w:cs="Arial"/>
                <w:szCs w:val="20"/>
                <w:lang w:eastAsia="cs-CZ" w:bidi="cs-CZ"/>
              </w:rPr>
              <w:t xml:space="preserve"> zweryfikowane na podstawie </w:t>
            </w:r>
            <w:r w:rsidRPr="00816C79">
              <w:rPr>
                <w:rFonts w:ascii="Arial" w:hAnsi="Arial" w:cs="Arial"/>
                <w:bdr w:val="nil"/>
                <w:lang w:bidi="pl-PL"/>
              </w:rPr>
              <w:t xml:space="preserve">załączniku </w:t>
            </w:r>
            <w:r w:rsidR="000B31AF">
              <w:rPr>
                <w:rFonts w:ascii="Arial" w:eastAsiaTheme="minorEastAsia" w:hAnsi="Arial" w:cs="Arial"/>
                <w:szCs w:val="20"/>
                <w:lang w:eastAsia="cs-CZ" w:bidi="cs-CZ"/>
              </w:rPr>
              <w:t>B.5.1</w:t>
            </w:r>
            <w:r w:rsidR="001556D1" w:rsidRPr="00723B3E">
              <w:rPr>
                <w:rFonts w:ascii="Arial" w:eastAsiaTheme="minorEastAsia" w:hAnsi="Arial" w:cs="Arial"/>
                <w:szCs w:val="20"/>
                <w:lang w:eastAsia="cs-CZ" w:bidi="cs-CZ"/>
              </w:rPr>
              <w:t xml:space="preserve"> </w:t>
            </w:r>
            <w:r w:rsidRPr="00723B3E">
              <w:rPr>
                <w:rFonts w:ascii="Arial" w:eastAsiaTheme="minorEastAsia" w:hAnsi="Arial" w:cs="Arial"/>
                <w:szCs w:val="20"/>
                <w:lang w:eastAsia="cs-CZ" w:bidi="cs-CZ"/>
              </w:rPr>
              <w:t xml:space="preserve">(dokumentacja do weryfikacji odporności klimatycznej) potwierdzona przez </w:t>
            </w:r>
            <w:r w:rsidR="0087508C" w:rsidRPr="00723B3E">
              <w:rPr>
                <w:rFonts w:ascii="Arial" w:eastAsiaTheme="minorEastAsia" w:hAnsi="Arial" w:cs="Arial"/>
                <w:szCs w:val="20"/>
                <w:lang w:eastAsia="cs-CZ" w:bidi="cs-CZ"/>
              </w:rPr>
              <w:t>autoryzowane</w:t>
            </w:r>
            <w:r w:rsidR="0087508C" w:rsidRPr="001A5A66">
              <w:rPr>
                <w:rFonts w:ascii="Arial" w:eastAsiaTheme="minorEastAsia" w:hAnsi="Arial" w:cs="Arial"/>
                <w:szCs w:val="20"/>
                <w:lang w:eastAsia="cs-CZ" w:bidi="cs-CZ"/>
              </w:rPr>
              <w:t xml:space="preserve">j </w:t>
            </w:r>
            <w:r w:rsidRPr="001A5A66">
              <w:rPr>
                <w:rFonts w:ascii="Arial" w:eastAsiaTheme="minorEastAsia" w:hAnsi="Arial" w:cs="Arial"/>
                <w:szCs w:val="20"/>
                <w:lang w:eastAsia="cs-CZ" w:bidi="cs-CZ"/>
              </w:rPr>
              <w:t>osobę.</w:t>
            </w:r>
          </w:p>
          <w:p w14:paraId="50AA24E8" w14:textId="77777777" w:rsidR="00210A7A" w:rsidRPr="00816C79" w:rsidRDefault="00210A7A" w:rsidP="00210A7A">
            <w:pPr>
              <w:pStyle w:val="Bezmezer"/>
              <w:ind w:left="360"/>
              <w:jc w:val="both"/>
              <w:rPr>
                <w:rFonts w:ascii="Arial" w:eastAsiaTheme="minorEastAsia" w:hAnsi="Arial" w:cs="Arial"/>
                <w:szCs w:val="20"/>
                <w:lang w:eastAsia="cs-CZ" w:bidi="cs-CZ"/>
              </w:rPr>
            </w:pPr>
          </w:p>
          <w:p w14:paraId="1F024F92" w14:textId="77777777" w:rsidR="003D29F2" w:rsidRPr="00723B3E" w:rsidRDefault="00FA02ED" w:rsidP="00FA02ED">
            <w:pPr>
              <w:pStyle w:val="Bezmezer"/>
              <w:ind w:left="360"/>
              <w:rPr>
                <w:rFonts w:ascii="Arial" w:eastAsiaTheme="minorEastAsia" w:hAnsi="Arial" w:cs="Arial"/>
                <w:szCs w:val="20"/>
                <w:lang w:eastAsia="cs-CZ" w:bidi="cs-CZ"/>
              </w:rPr>
            </w:pPr>
            <w:r w:rsidRPr="00816C79">
              <w:rPr>
                <w:rFonts w:ascii="Arial" w:eastAsiaTheme="minorEastAsia" w:hAnsi="Arial" w:cs="Arial"/>
                <w:szCs w:val="20"/>
                <w:lang w:eastAsia="cs-CZ" w:bidi="cs-CZ"/>
              </w:rPr>
              <w:t>2. Projekt dot. renowacji budynków przyczynia się do oszczędności energii w wysokości co najmniej 10</w:t>
            </w:r>
            <w:r w:rsidR="00EE2208" w:rsidRPr="00816C79">
              <w:rPr>
                <w:rFonts w:ascii="Arial" w:eastAsiaTheme="minorEastAsia" w:hAnsi="Arial" w:cs="Arial"/>
                <w:szCs w:val="20"/>
                <w:lang w:eastAsia="cs-CZ" w:bidi="cs-CZ"/>
              </w:rPr>
              <w:t xml:space="preserve"> </w:t>
            </w:r>
            <w:r w:rsidRPr="00816C79">
              <w:rPr>
                <w:rFonts w:ascii="Arial" w:eastAsiaTheme="minorEastAsia" w:hAnsi="Arial" w:cs="Arial"/>
                <w:szCs w:val="20"/>
                <w:lang w:eastAsia="cs-CZ" w:bidi="cs-CZ"/>
              </w:rPr>
              <w:t xml:space="preserve">% pierwotnej energii nieodnawialnej. </w:t>
            </w:r>
          </w:p>
          <w:p w14:paraId="63136557" w14:textId="114E20D0" w:rsidR="00FA02ED" w:rsidRPr="00723B3E" w:rsidRDefault="00210A7A" w:rsidP="00210A7A">
            <w:pPr>
              <w:pStyle w:val="Odstavecseseznamem"/>
              <w:numPr>
                <w:ilvl w:val="0"/>
                <w:numId w:val="54"/>
              </w:numPr>
              <w:jc w:val="both"/>
              <w:rPr>
                <w:rFonts w:ascii="Arial" w:eastAsiaTheme="minorEastAsia" w:hAnsi="Arial" w:cs="Arial"/>
                <w:sz w:val="22"/>
                <w:szCs w:val="20"/>
                <w:lang w:eastAsia="cs-CZ" w:bidi="cs-CZ"/>
              </w:rPr>
            </w:pPr>
            <w:r w:rsidRPr="00723B3E">
              <w:rPr>
                <w:rFonts w:ascii="Arial" w:eastAsiaTheme="minorEastAsia" w:hAnsi="Arial" w:cs="Arial"/>
                <w:sz w:val="22"/>
                <w:szCs w:val="20"/>
                <w:lang w:eastAsia="cs-CZ" w:bidi="cs-CZ"/>
              </w:rPr>
              <w:t>zostanę</w:t>
            </w:r>
            <w:r w:rsidR="00443672" w:rsidRPr="00723B3E">
              <w:rPr>
                <w:rFonts w:ascii="Arial" w:eastAsiaTheme="minorEastAsia" w:hAnsi="Arial" w:cs="Arial"/>
                <w:sz w:val="22"/>
                <w:szCs w:val="20"/>
                <w:lang w:eastAsia="cs-CZ" w:bidi="cs-CZ"/>
              </w:rPr>
              <w:t xml:space="preserve"> </w:t>
            </w:r>
            <w:r w:rsidR="003D29F2" w:rsidRPr="00723B3E">
              <w:rPr>
                <w:rFonts w:ascii="Arial" w:eastAsiaTheme="minorEastAsia" w:hAnsi="Arial" w:cs="Arial"/>
                <w:sz w:val="22"/>
                <w:szCs w:val="20"/>
                <w:lang w:eastAsia="cs-CZ" w:bidi="cs-CZ"/>
              </w:rPr>
              <w:t>zweryfikowane na podstawie raportu/certyfikatu/paszportu specjalisty ds. energetyki)</w:t>
            </w:r>
          </w:p>
          <w:p w14:paraId="7A23A214" w14:textId="7E493428" w:rsidR="00FA02ED" w:rsidRPr="00816C79" w:rsidRDefault="00FA02ED" w:rsidP="00210A7A">
            <w:pPr>
              <w:pStyle w:val="Odstavecseseznamem"/>
              <w:numPr>
                <w:ilvl w:val="0"/>
                <w:numId w:val="54"/>
              </w:numPr>
              <w:jc w:val="both"/>
              <w:rPr>
                <w:rFonts w:ascii="Arial" w:eastAsiaTheme="minorEastAsia" w:hAnsi="Arial" w:cs="Arial"/>
                <w:sz w:val="22"/>
                <w:szCs w:val="20"/>
                <w:lang w:eastAsia="cs-CZ" w:bidi="cs-CZ"/>
              </w:rPr>
            </w:pPr>
            <w:r w:rsidRPr="00723B3E">
              <w:rPr>
                <w:rFonts w:ascii="Arial" w:eastAsiaTheme="minorEastAsia" w:hAnsi="Arial" w:cs="Arial"/>
                <w:sz w:val="22"/>
                <w:szCs w:val="20"/>
                <w:lang w:eastAsia="cs-CZ" w:bidi="cs-CZ"/>
              </w:rPr>
              <w:t>Do tych oszczędności można również wliczyć oszczędności uzyskane dzięki wymianie źródła energii w budynku. W takim przypa</w:t>
            </w:r>
            <w:r w:rsidRPr="00816C79">
              <w:rPr>
                <w:rFonts w:ascii="Arial" w:eastAsiaTheme="minorEastAsia" w:hAnsi="Arial" w:cs="Arial"/>
                <w:sz w:val="22"/>
                <w:szCs w:val="20"/>
                <w:lang w:eastAsia="cs-CZ" w:bidi="cs-CZ"/>
              </w:rPr>
              <w:t>dku nie można wspierać źródeł wykorzystujących paliwa kopalne</w:t>
            </w:r>
          </w:p>
          <w:p w14:paraId="6921AC24" w14:textId="2AD16030" w:rsidR="00210A7A" w:rsidRPr="00816C79" w:rsidRDefault="00FA02ED" w:rsidP="001572AF">
            <w:pPr>
              <w:pStyle w:val="Odstavecseseznamem"/>
              <w:numPr>
                <w:ilvl w:val="0"/>
                <w:numId w:val="54"/>
              </w:numPr>
              <w:jc w:val="both"/>
              <w:rPr>
                <w:rFonts w:ascii="Arial" w:eastAsiaTheme="minorEastAsia" w:hAnsi="Arial" w:cs="Arial"/>
                <w:szCs w:val="20"/>
                <w:lang w:eastAsia="cs-CZ" w:bidi="cs-CZ"/>
              </w:rPr>
            </w:pPr>
            <w:r w:rsidRPr="00816C79">
              <w:rPr>
                <w:rFonts w:ascii="Arial" w:eastAsiaTheme="minorEastAsia" w:hAnsi="Arial" w:cs="Arial"/>
                <w:sz w:val="22"/>
                <w:szCs w:val="20"/>
                <w:lang w:eastAsia="cs-CZ" w:bidi="cs-CZ"/>
              </w:rPr>
              <w:t>Warunek nie dotyczy budynków podlegających ochronie zabytków. Nie dotyczy to bud</w:t>
            </w:r>
            <w:r w:rsidR="006142F8" w:rsidRPr="00816C79">
              <w:rPr>
                <w:rFonts w:ascii="Arial" w:eastAsiaTheme="minorEastAsia" w:hAnsi="Arial" w:cs="Arial"/>
                <w:sz w:val="22"/>
                <w:szCs w:val="20"/>
                <w:lang w:eastAsia="cs-CZ" w:bidi="cs-CZ"/>
              </w:rPr>
              <w:t>ów</w:t>
            </w:r>
            <w:r w:rsidRPr="00816C79">
              <w:rPr>
                <w:rFonts w:ascii="Arial" w:eastAsiaTheme="minorEastAsia" w:hAnsi="Arial" w:cs="Arial"/>
                <w:sz w:val="22"/>
                <w:szCs w:val="20"/>
                <w:lang w:eastAsia="cs-CZ" w:bidi="cs-CZ"/>
              </w:rPr>
              <w:t xml:space="preserve"> i renowacji, w przypadku których wnioskodawca przedstawi dokumenty (np. stanowisko Narodowego Instytutu Ochrony Zabytków lub Agencji Ochrony Przyrody i Krajobrazu), że</w:t>
            </w:r>
            <w:r w:rsidR="006142F8" w:rsidRPr="00816C79">
              <w:rPr>
                <w:rFonts w:ascii="Arial" w:eastAsiaTheme="minorEastAsia" w:hAnsi="Arial" w:cs="Arial"/>
                <w:sz w:val="22"/>
                <w:szCs w:val="20"/>
                <w:lang w:eastAsia="cs-CZ" w:bidi="cs-CZ"/>
              </w:rPr>
              <w:t xml:space="preserve"> nie jest możliwe lub pożądane osiągnięcie oszczędności energii ze względu na priorytet ochrony wartości.</w:t>
            </w:r>
            <w:r w:rsidR="006142F8" w:rsidRPr="00816C79" w:rsidDel="006142F8">
              <w:rPr>
                <w:rFonts w:ascii="Arial" w:eastAsiaTheme="minorEastAsia" w:hAnsi="Arial" w:cs="Arial"/>
                <w:sz w:val="22"/>
                <w:szCs w:val="20"/>
                <w:lang w:eastAsia="cs-CZ" w:bidi="cs-CZ"/>
              </w:rPr>
              <w:t xml:space="preserve"> </w:t>
            </w:r>
          </w:p>
          <w:p w14:paraId="477072B0" w14:textId="77777777" w:rsidR="001572AF" w:rsidRPr="00816C79" w:rsidRDefault="001572AF" w:rsidP="001572AF">
            <w:pPr>
              <w:pStyle w:val="Odstavecseseznamem"/>
              <w:ind w:left="1080"/>
              <w:jc w:val="both"/>
              <w:rPr>
                <w:rFonts w:ascii="Arial" w:eastAsiaTheme="minorEastAsia" w:hAnsi="Arial" w:cs="Arial"/>
                <w:szCs w:val="20"/>
                <w:lang w:eastAsia="cs-CZ" w:bidi="cs-CZ"/>
              </w:rPr>
            </w:pPr>
          </w:p>
          <w:p w14:paraId="31CD3C00" w14:textId="3AFF2455" w:rsidR="0041080C" w:rsidRPr="00816C79" w:rsidRDefault="001556D1" w:rsidP="001572AF">
            <w:pPr>
              <w:pStyle w:val="Bezmezer"/>
              <w:ind w:left="357"/>
              <w:rPr>
                <w:rFonts w:ascii="Arial" w:eastAsiaTheme="minorEastAsia" w:hAnsi="Arial" w:cs="Arial"/>
                <w:szCs w:val="20"/>
                <w:lang w:eastAsia="cs-CZ" w:bidi="cs-CZ"/>
              </w:rPr>
            </w:pPr>
            <w:r w:rsidRPr="00816C79">
              <w:rPr>
                <w:rFonts w:ascii="Arial" w:eastAsiaTheme="minorEastAsia" w:hAnsi="Arial" w:cs="Arial"/>
                <w:szCs w:val="20"/>
                <w:lang w:eastAsia="cs-CZ" w:bidi="cs-CZ"/>
              </w:rPr>
              <w:t xml:space="preserve">3. </w:t>
            </w:r>
            <w:r w:rsidR="0041080C" w:rsidRPr="00816C79">
              <w:rPr>
                <w:rFonts w:ascii="Arial" w:eastAsiaTheme="minorEastAsia" w:hAnsi="Arial" w:cs="Arial"/>
                <w:szCs w:val="20"/>
                <w:lang w:eastAsia="cs-CZ" w:bidi="cs-CZ"/>
              </w:rPr>
              <w:t>w ramach projektu nie dochodzi do rozprzestrzeniania się gatunków inwazyjnych.</w:t>
            </w:r>
          </w:p>
          <w:p w14:paraId="61C7B8B2" w14:textId="77777777" w:rsidR="00F648BD" w:rsidRPr="00816C79" w:rsidRDefault="0041080C" w:rsidP="00860417">
            <w:pPr>
              <w:pStyle w:val="Odstavecseseznamem"/>
              <w:numPr>
                <w:ilvl w:val="0"/>
                <w:numId w:val="54"/>
              </w:numPr>
              <w:rPr>
                <w:rFonts w:eastAsia="Times New Roman"/>
                <w:sz w:val="22"/>
              </w:rPr>
            </w:pPr>
            <w:r w:rsidRPr="00816C79">
              <w:rPr>
                <w:rFonts w:ascii="Arial" w:eastAsiaTheme="minorEastAsia" w:hAnsi="Arial" w:cs="Arial"/>
                <w:sz w:val="22"/>
                <w:lang w:eastAsia="cs-CZ" w:bidi="cs-CZ"/>
              </w:rPr>
              <w:t xml:space="preserve">Dotyczy to tylko budów, w przypadku których następuje przeniesienie ziemi. </w:t>
            </w:r>
          </w:p>
          <w:p w14:paraId="7FC369A2" w14:textId="27543873" w:rsidR="0041080C" w:rsidRPr="00816C79" w:rsidRDefault="00F648BD" w:rsidP="00860417">
            <w:pPr>
              <w:pStyle w:val="Odstavecseseznamem"/>
              <w:numPr>
                <w:ilvl w:val="1"/>
                <w:numId w:val="54"/>
              </w:numPr>
              <w:ind w:left="1440"/>
              <w:jc w:val="both"/>
              <w:rPr>
                <w:rFonts w:eastAsia="Times New Roman"/>
                <w:sz w:val="22"/>
              </w:rPr>
            </w:pPr>
            <w:r w:rsidRPr="00816C79">
              <w:rPr>
                <w:rFonts w:ascii="Arial" w:eastAsiaTheme="minorEastAsia" w:hAnsi="Arial" w:cs="Arial"/>
                <w:sz w:val="22"/>
                <w:lang w:eastAsia="cs-CZ" w:bidi="cs-CZ"/>
              </w:rPr>
              <w:lastRenderedPageBreak/>
              <w:t xml:space="preserve">u czeskich partnerów  </w:t>
            </w:r>
            <w:r w:rsidR="0041080C" w:rsidRPr="00816C79">
              <w:rPr>
                <w:rFonts w:ascii="Arial" w:eastAsiaTheme="minorEastAsia" w:hAnsi="Arial" w:cs="Arial"/>
                <w:sz w:val="22"/>
                <w:lang w:eastAsia="cs-CZ" w:bidi="cs-CZ"/>
              </w:rPr>
              <w:t>ontrola zostanie przeprowadzona na</w:t>
            </w:r>
            <w:r w:rsidR="0041080C" w:rsidRPr="00816C79">
              <w:rPr>
                <w:rFonts w:ascii="Arial" w:hAnsi="Arial" w:cs="Arial"/>
                <w:sz w:val="22"/>
              </w:rPr>
              <w:t xml:space="preserve"> </w:t>
            </w:r>
            <w:r w:rsidR="0041080C" w:rsidRPr="00816C79">
              <w:rPr>
                <w:rFonts w:ascii="Arial" w:eastAsiaTheme="minorEastAsia" w:hAnsi="Arial" w:cs="Arial"/>
                <w:sz w:val="22"/>
                <w:lang w:eastAsia="cs-CZ" w:bidi="cs-CZ"/>
              </w:rPr>
              <w:t>podstawie opinii osoby posiadającej autoryzację zgodnie z §</w:t>
            </w:r>
            <w:r w:rsidR="00396F0C" w:rsidRPr="00816C79">
              <w:rPr>
                <w:rFonts w:ascii="Arial" w:eastAsiaTheme="minorEastAsia" w:hAnsi="Arial" w:cs="Arial"/>
                <w:sz w:val="22"/>
                <w:lang w:eastAsia="cs-CZ" w:bidi="cs-CZ"/>
              </w:rPr>
              <w:t>45i, akapit 3</w:t>
            </w:r>
            <w:r w:rsidR="0041080C" w:rsidRPr="00816C79">
              <w:rPr>
                <w:rFonts w:ascii="Arial" w:eastAsiaTheme="minorEastAsia" w:hAnsi="Arial" w:cs="Arial"/>
                <w:sz w:val="22"/>
                <w:lang w:eastAsia="cs-CZ" w:bidi="cs-CZ"/>
              </w:rPr>
              <w:t xml:space="preserve"> ustawy RCz nr 114/1992, która będzie zawierała działania ograniczające rozprzestrzenianie się gatunków nierodzimych. </w:t>
            </w:r>
            <w:r w:rsidR="00396F0C" w:rsidRPr="00816C79">
              <w:rPr>
                <w:rFonts w:ascii="Arial" w:eastAsiaTheme="minorEastAsia" w:hAnsi="Arial" w:cs="Arial"/>
                <w:sz w:val="22"/>
                <w:lang w:eastAsia="cs-CZ" w:bidi="cs-CZ"/>
              </w:rPr>
              <w:t xml:space="preserve">Dla partnerów polskich udokumentowana zostanie Deklaracja Regionalnej Dyrekcji Środowiska (właściwa dla lokalizacji inwestycji). </w:t>
            </w:r>
            <w:r w:rsidR="0041080C" w:rsidRPr="00816C79">
              <w:rPr>
                <w:rFonts w:ascii="Arial" w:eastAsiaTheme="minorEastAsia" w:hAnsi="Arial" w:cs="Arial"/>
                <w:sz w:val="22"/>
                <w:lang w:eastAsia="cs-CZ" w:bidi="cs-CZ"/>
              </w:rPr>
              <w:t>Obowiązek ten może być również spełniony poprzez złożenie OOŚ (EIA), oceny biologicznej lub oceny oddziaływania na sieć NATURA 2000, jeśli zagadnienia te zostały uwzględnione v projekcie).</w:t>
            </w:r>
          </w:p>
          <w:p w14:paraId="4F62928F" w14:textId="2103FB0E" w:rsidR="009D2C81" w:rsidRDefault="001556D1" w:rsidP="009D2C81">
            <w:pPr>
              <w:spacing w:before="360"/>
              <w:ind w:left="299"/>
              <w:rPr>
                <w:ins w:id="34" w:author="Pikna Jan" w:date="2023-09-19T10:26:00Z"/>
                <w:rFonts w:ascii="Arial" w:hAnsi="Arial" w:cs="Arial"/>
                <w:bdr w:val="nil"/>
                <w:lang w:bidi="pl-PL"/>
              </w:rPr>
            </w:pPr>
            <w:bookmarkStart w:id="35" w:name="_Hlk126308548"/>
            <w:r w:rsidRPr="00816C79">
              <w:rPr>
                <w:rFonts w:ascii="Arial" w:hAnsi="Arial" w:cs="Arial"/>
                <w:bdr w:val="nil"/>
                <w:lang w:bidi="pl-PL"/>
              </w:rPr>
              <w:t>4.</w:t>
            </w:r>
            <w:ins w:id="36" w:author="Pikna Jan" w:date="2023-09-19T10:26:00Z">
              <w:r w:rsidR="009D2C81">
                <w:rPr>
                  <w:rFonts w:ascii="Arial" w:hAnsi="Arial" w:cs="Arial"/>
                  <w:bdr w:val="nil"/>
                  <w:lang w:bidi="pl-PL"/>
                </w:rPr>
                <w:t xml:space="preserve"> </w:t>
              </w:r>
              <w:r w:rsidR="009D2C81" w:rsidRPr="005270E4">
                <w:rPr>
                  <w:rFonts w:ascii="Arial" w:hAnsi="Arial" w:cs="Arial"/>
                  <w:bdr w:val="nil"/>
                  <w:lang w:bidi="pl-PL"/>
                </w:rPr>
                <w:t>W przypadku projektów, których elementem jest przebudowa mostów, przepustów, mogą być one wspierane jedynie pod warunkiem uwzględnienia potrzeb związanych z migracją zwierząt oraz wdrożenia niezbędnych działań.</w:t>
              </w:r>
              <w:r w:rsidR="009D2C81">
                <w:rPr>
                  <w:rFonts w:ascii="Arial" w:hAnsi="Arial" w:cs="Arial"/>
                  <w:bdr w:val="nil"/>
                  <w:lang w:bidi="pl-PL"/>
                </w:rPr>
                <w:t xml:space="preserve"> </w:t>
              </w:r>
            </w:ins>
          </w:p>
          <w:p w14:paraId="139D6A38" w14:textId="77777777" w:rsidR="009D2C81" w:rsidRPr="002847CD" w:rsidRDefault="009D2C81" w:rsidP="009D2C81">
            <w:pPr>
              <w:pStyle w:val="Odstavecseseznamem"/>
              <w:widowControl w:val="0"/>
              <w:numPr>
                <w:ilvl w:val="0"/>
                <w:numId w:val="60"/>
              </w:numPr>
              <w:spacing w:before="240"/>
              <w:ind w:left="1077" w:hanging="357"/>
              <w:jc w:val="both"/>
              <w:rPr>
                <w:ins w:id="37" w:author="Pikna Jan" w:date="2023-09-19T10:26:00Z"/>
                <w:rFonts w:ascii="Arial" w:hAnsi="Arial" w:cs="Arial"/>
                <w:sz w:val="22"/>
                <w:bdr w:val="nil"/>
                <w:lang w:bidi="pl-PL"/>
              </w:rPr>
            </w:pPr>
            <w:ins w:id="38" w:author="Pikna Jan" w:date="2023-09-19T10:26:00Z">
              <w:r w:rsidRPr="002847CD">
                <w:rPr>
                  <w:rFonts w:ascii="Arial" w:hAnsi="Arial" w:cs="Arial"/>
                  <w:sz w:val="22"/>
                </w:rPr>
                <w:t>Kontrola zostanie przeprowadzona na podstawie opinii osoby posiadającej autoryzację zgodnie z §45i, akapit 3 ustawy RCz nr 114/1992. Dla partnerów polskich udokumentowana zostanie Deklaracja Regionalnej Dyrekcji Środowiska (właściwa dla lokalizacji inwestycji). Obowiązek ten może być również spełniony poprzez złożenie OOŚ (EIA), oceny biologicznej lub oceny oddziaływania na sieć NATURA 2000, jeśli zagadnienia te zostały uwzględnione).</w:t>
              </w:r>
            </w:ins>
          </w:p>
          <w:p w14:paraId="6753D091" w14:textId="7D393468" w:rsidR="001556D1" w:rsidRPr="00816C79" w:rsidRDefault="009D2C81" w:rsidP="004D3F3B">
            <w:pPr>
              <w:pStyle w:val="Bezmezer"/>
              <w:spacing w:before="240"/>
              <w:ind w:left="441"/>
              <w:jc w:val="both"/>
              <w:rPr>
                <w:rFonts w:ascii="Arial" w:hAnsi="Arial" w:cs="Arial"/>
                <w:bdr w:val="nil"/>
                <w:lang w:bidi="pl-PL"/>
              </w:rPr>
            </w:pPr>
            <w:ins w:id="39" w:author="Pikna Jan" w:date="2023-09-19T10:26:00Z">
              <w:r>
                <w:rPr>
                  <w:rFonts w:ascii="Arial" w:hAnsi="Arial" w:cs="Arial"/>
                  <w:bdr w:val="nil"/>
                  <w:lang w:bidi="pl-PL"/>
                </w:rPr>
                <w:t xml:space="preserve">5. </w:t>
              </w:r>
            </w:ins>
            <w:del w:id="40" w:author="Pikna Jan" w:date="2023-09-19T10:26:00Z">
              <w:r w:rsidR="001556D1" w:rsidRPr="00816C79" w:rsidDel="009D2C81">
                <w:rPr>
                  <w:rFonts w:ascii="Arial" w:hAnsi="Arial" w:cs="Arial"/>
                  <w:bdr w:val="nil"/>
                  <w:lang w:bidi="pl-PL"/>
                </w:rPr>
                <w:delText xml:space="preserve"> </w:delText>
              </w:r>
            </w:del>
            <w:r w:rsidR="0050298D">
              <w:rPr>
                <w:rFonts w:ascii="Arial" w:hAnsi="Arial" w:cs="Arial"/>
                <w:bdr w:val="nil"/>
                <w:lang w:bidi="pl-PL"/>
              </w:rPr>
              <w:t>p</w:t>
            </w:r>
            <w:r w:rsidR="001556D1" w:rsidRPr="00816C79">
              <w:rPr>
                <w:rFonts w:ascii="Arial" w:hAnsi="Arial" w:cs="Arial"/>
                <w:bdr w:val="nil"/>
                <w:lang w:bidi="pl-PL"/>
              </w:rPr>
              <w:t>rojekty</w:t>
            </w:r>
            <w:r w:rsidR="00A740F9">
              <w:rPr>
                <w:rFonts w:ascii="Arial" w:hAnsi="Arial" w:cs="Arial"/>
              </w:rPr>
              <w:t xml:space="preserve"> budowlane</w:t>
            </w:r>
            <w:r w:rsidR="001556D1" w:rsidRPr="00816C79">
              <w:rPr>
                <w:rFonts w:ascii="Arial" w:hAnsi="Arial" w:cs="Arial"/>
                <w:bdr w:val="nil"/>
                <w:lang w:bidi="pl-PL"/>
              </w:rPr>
              <w:t xml:space="preserve">, zlokalizowane w obrębie lub w pobliżu miejsc światowego dziedzictwa UNESCO i </w:t>
            </w:r>
            <w:r w:rsidR="00A740F9">
              <w:rPr>
                <w:rFonts w:ascii="Arial" w:hAnsi="Arial" w:cs="Arial"/>
              </w:rPr>
              <w:t xml:space="preserve">specjalnych </w:t>
            </w:r>
            <w:r w:rsidR="001556D1" w:rsidRPr="00816C79">
              <w:rPr>
                <w:rFonts w:ascii="Arial" w:hAnsi="Arial" w:cs="Arial"/>
                <w:bdr w:val="nil"/>
                <w:lang w:bidi="pl-PL"/>
              </w:rPr>
              <w:t xml:space="preserve">obszarów chronionych, będą wspierane tylko wtedy, </w:t>
            </w:r>
            <w:r w:rsidR="00A740F9" w:rsidRPr="00491F9D">
              <w:rPr>
                <w:rFonts w:ascii="Arial" w:hAnsi="Arial" w:cs="Arial"/>
              </w:rPr>
              <w:t>gdy nie będą miały znaczącego negatywnego wpływu</w:t>
            </w:r>
            <w:r w:rsidR="00FE3FE0">
              <w:rPr>
                <w:rFonts w:ascii="Arial" w:hAnsi="Arial" w:cs="Arial"/>
              </w:rPr>
              <w:t xml:space="preserve">. </w:t>
            </w:r>
            <w:r w:rsidR="00FE3FE0" w:rsidRPr="00B13EC6">
              <w:rPr>
                <w:rFonts w:ascii="Arial" w:hAnsi="Arial" w:cs="Arial"/>
              </w:rPr>
              <w:t xml:space="preserve">W przypadku partnerów czeskich jest to wykluczone poprzez dostarczenie dokumentu </w:t>
            </w:r>
            <w:r w:rsidR="00FE3FE0" w:rsidRPr="00B13EC6">
              <w:rPr>
                <w:rFonts w:ascii="Arial" w:hAnsi="Arial" w:cs="Arial"/>
              </w:rPr>
              <w:lastRenderedPageBreak/>
              <w:t xml:space="preserve">wydanego w procedurze wydania decyzji lokalizacyjnej lub </w:t>
            </w:r>
            <w:r w:rsidR="00FE3FE0">
              <w:rPr>
                <w:rFonts w:ascii="Arial" w:hAnsi="Arial" w:cs="Arial"/>
              </w:rPr>
              <w:t xml:space="preserve">pozwolenia na </w:t>
            </w:r>
            <w:r w:rsidR="00FE3FE0" w:rsidRPr="00B13EC6">
              <w:rPr>
                <w:rFonts w:ascii="Arial" w:hAnsi="Arial" w:cs="Arial"/>
              </w:rPr>
              <w:t>budow</w:t>
            </w:r>
            <w:r w:rsidR="00FE3FE0">
              <w:rPr>
                <w:rFonts w:ascii="Arial" w:hAnsi="Arial" w:cs="Arial"/>
              </w:rPr>
              <w:t>ę</w:t>
            </w:r>
            <w:r w:rsidR="00FE3FE0" w:rsidRPr="00B13EC6">
              <w:rPr>
                <w:rFonts w:ascii="Arial" w:hAnsi="Arial" w:cs="Arial"/>
              </w:rPr>
              <w:t xml:space="preserve"> lub zgody organu ochrony przyrody. </w:t>
            </w:r>
            <w:r w:rsidR="00FE3FE0" w:rsidRPr="00AF5641">
              <w:rPr>
                <w:rFonts w:ascii="Arial" w:hAnsi="Arial" w:cs="Arial"/>
              </w:rPr>
              <w:t>Jeżeli planowane działania nie wymagają pozwolenia organu ds. budowlanych lub zgody organu ochrony przyrody, uznaje się, że ich zakres nie może mieć  znaczącego negatywnego wpływu</w:t>
            </w:r>
            <w:r w:rsidR="00A740F9" w:rsidRPr="00634C39">
              <w:rPr>
                <w:rFonts w:ascii="Arial" w:hAnsi="Arial" w:cs="Arial"/>
              </w:rPr>
              <w:t>.</w:t>
            </w:r>
            <w:r w:rsidR="004D3F3B">
              <w:rPr>
                <w:rFonts w:ascii="Arial" w:hAnsi="Arial" w:cs="Arial"/>
              </w:rPr>
              <w:t xml:space="preserve"> </w:t>
            </w:r>
            <w:r w:rsidR="004D3F3B" w:rsidRPr="004D3F3B">
              <w:rPr>
                <w:rFonts w:ascii="Arial" w:hAnsi="Arial" w:cs="Arial"/>
              </w:rPr>
              <w:t>W przypadku partnerów polskich jest ten znaczący negatywny wpływ wykluczony poprzez złożenie Opinii organu ochrony przyrody RDOŚ (załacznik B.2.5 Podręcznika Wnioskodawcy).</w:t>
            </w:r>
          </w:p>
          <w:bookmarkEnd w:id="35"/>
          <w:p w14:paraId="3D42D41E" w14:textId="77777777" w:rsidR="007E1AD3" w:rsidRDefault="007E1AD3" w:rsidP="00754989">
            <w:pPr>
              <w:pStyle w:val="Bezmezer"/>
              <w:spacing w:before="120"/>
              <w:ind w:left="441"/>
              <w:rPr>
                <w:rFonts w:ascii="Arial" w:hAnsi="Arial" w:cs="Arial"/>
                <w:bdr w:val="nil"/>
                <w:lang w:bidi="pl-PL"/>
              </w:rPr>
            </w:pPr>
          </w:p>
          <w:p w14:paraId="1B3597E2" w14:textId="54055D5F" w:rsidR="00C5004A" w:rsidRPr="00816C79" w:rsidRDefault="001556D1" w:rsidP="00644A98">
            <w:pPr>
              <w:pStyle w:val="Bezmezer"/>
              <w:ind w:left="441"/>
              <w:rPr>
                <w:rFonts w:ascii="Arial" w:hAnsi="Arial" w:cs="Arial"/>
                <w:bdr w:val="nil"/>
                <w:lang w:bidi="pl-PL"/>
              </w:rPr>
            </w:pPr>
            <w:del w:id="41" w:author="Pikna Jan" w:date="2023-09-19T10:26:00Z">
              <w:r w:rsidRPr="00816C79" w:rsidDel="009D2C81">
                <w:rPr>
                  <w:rFonts w:ascii="Arial" w:hAnsi="Arial" w:cs="Arial"/>
                  <w:bdr w:val="nil"/>
                  <w:lang w:bidi="pl-PL"/>
                </w:rPr>
                <w:delText>5</w:delText>
              </w:r>
            </w:del>
            <w:ins w:id="42" w:author="Pikna Jan" w:date="2023-09-19T10:26:00Z">
              <w:r w:rsidR="009D2C81">
                <w:rPr>
                  <w:rFonts w:ascii="Arial" w:hAnsi="Arial" w:cs="Arial"/>
                  <w:bdr w:val="nil"/>
                  <w:lang w:bidi="pl-PL"/>
                </w:rPr>
                <w:t>6</w:t>
              </w:r>
            </w:ins>
            <w:r w:rsidR="0041080C" w:rsidRPr="00816C79">
              <w:rPr>
                <w:rFonts w:ascii="Arial" w:hAnsi="Arial" w:cs="Arial"/>
                <w:bdr w:val="nil"/>
                <w:lang w:bidi="pl-PL"/>
              </w:rPr>
              <w:t>.</w:t>
            </w:r>
            <w:r w:rsidR="00D62E5A" w:rsidRPr="00816C79">
              <w:rPr>
                <w:rFonts w:ascii="Arial" w:hAnsi="Arial" w:cs="Arial"/>
                <w:bdr w:val="nil"/>
                <w:lang w:bidi="pl-PL"/>
              </w:rPr>
              <w:t xml:space="preserve"> </w:t>
            </w:r>
            <w:r w:rsidR="0041080C" w:rsidRPr="00816C79">
              <w:rPr>
                <w:rFonts w:ascii="Arial" w:hAnsi="Arial" w:cs="Arial"/>
                <w:bdr w:val="nil"/>
                <w:lang w:bidi="pl-PL"/>
              </w:rPr>
              <w:t>w projek</w:t>
            </w:r>
            <w:r w:rsidR="003F4176" w:rsidRPr="00816C79">
              <w:rPr>
                <w:rFonts w:ascii="Arial" w:hAnsi="Arial" w:cs="Arial"/>
                <w:bdr w:val="nil"/>
                <w:lang w:bidi="pl-PL"/>
              </w:rPr>
              <w:t>cie</w:t>
            </w:r>
            <w:r w:rsidR="0041080C" w:rsidRPr="00816C79">
              <w:rPr>
                <w:rFonts w:ascii="Arial" w:hAnsi="Arial" w:cs="Arial"/>
                <w:bdr w:val="nil"/>
                <w:lang w:bidi="pl-PL"/>
              </w:rPr>
              <w:t xml:space="preserve"> nie dojdzie do żadnych niepożądanych zaborów gruntów rolnych </w:t>
            </w:r>
          </w:p>
          <w:p w14:paraId="06B86F81" w14:textId="0FFC6318" w:rsidR="0041080C" w:rsidRPr="00816C79" w:rsidRDefault="00E90D6E" w:rsidP="00860417">
            <w:pPr>
              <w:pStyle w:val="Odstavecseseznamem"/>
              <w:numPr>
                <w:ilvl w:val="0"/>
                <w:numId w:val="54"/>
              </w:numPr>
              <w:jc w:val="both"/>
              <w:rPr>
                <w:rFonts w:ascii="Arial" w:hAnsi="Arial" w:cs="Arial"/>
                <w:sz w:val="22"/>
              </w:rPr>
            </w:pPr>
            <w:r w:rsidRPr="00816C79">
              <w:rPr>
                <w:rFonts w:ascii="Arial" w:hAnsi="Arial" w:cs="Arial"/>
                <w:sz w:val="22"/>
              </w:rPr>
              <w:t xml:space="preserve">należy zweryfikować na podstawie zgody organu ochrony gruntów rolnych </w:t>
            </w:r>
            <w:r w:rsidR="00754989" w:rsidRPr="00816C79">
              <w:rPr>
                <w:rFonts w:ascii="Arial" w:hAnsi="Arial" w:cs="Arial"/>
                <w:sz w:val="22"/>
              </w:rPr>
              <w:t>lub innego dokumentu (np. opinia właściwego organu, oświadczenie itp.)</w:t>
            </w:r>
            <w:r w:rsidRPr="00816C79">
              <w:rPr>
                <w:rFonts w:ascii="Arial" w:hAnsi="Arial" w:cs="Arial"/>
                <w:sz w:val="22"/>
              </w:rPr>
              <w:t>, jeżeli taka zgoda nie została dla danego przedsięwzięcia wydana</w:t>
            </w:r>
          </w:p>
          <w:p w14:paraId="281506FA" w14:textId="2F5B6472" w:rsidR="00937D55" w:rsidRPr="00723B3E" w:rsidRDefault="001556D1" w:rsidP="00723B3E">
            <w:pPr>
              <w:pStyle w:val="Bezmezer"/>
              <w:spacing w:before="120" w:after="120"/>
              <w:ind w:left="442"/>
            </w:pPr>
            <w:del w:id="43" w:author="Pikna Jan" w:date="2023-09-19T10:27:00Z">
              <w:r w:rsidRPr="00723B3E" w:rsidDel="009D2C81">
                <w:rPr>
                  <w:rFonts w:ascii="Arial" w:hAnsi="Arial" w:cs="Arial"/>
                  <w:bdr w:val="nil"/>
                  <w:lang w:bidi="pl-PL"/>
                </w:rPr>
                <w:delText>6</w:delText>
              </w:r>
            </w:del>
            <w:ins w:id="44" w:author="Pikna Jan" w:date="2023-09-19T10:27:00Z">
              <w:r w:rsidR="009D2C81">
                <w:rPr>
                  <w:rFonts w:ascii="Arial" w:hAnsi="Arial" w:cs="Arial"/>
                  <w:bdr w:val="nil"/>
                  <w:lang w:bidi="pl-PL"/>
                </w:rPr>
                <w:t>7</w:t>
              </w:r>
            </w:ins>
            <w:r w:rsidR="0041080C" w:rsidRPr="00723B3E">
              <w:rPr>
                <w:rFonts w:ascii="Arial" w:hAnsi="Arial" w:cs="Arial"/>
                <w:bdr w:val="nil"/>
                <w:lang w:bidi="pl-PL"/>
              </w:rPr>
              <w:t xml:space="preserve">. jeśli budowa jest w pobliżu lasu, projekt musi minimalizować swoje potencjalne negatywne oddziaływanie na grunty leśne </w:t>
            </w:r>
            <w:r w:rsidR="00E90D6E" w:rsidRPr="00723B3E">
              <w:t xml:space="preserve"> </w:t>
            </w:r>
          </w:p>
          <w:p w14:paraId="6C462847" w14:textId="7713B03D" w:rsidR="0041080C" w:rsidRPr="00723B3E" w:rsidRDefault="00E90D6E" w:rsidP="00860417">
            <w:pPr>
              <w:pStyle w:val="Odstavecseseznamem"/>
              <w:numPr>
                <w:ilvl w:val="0"/>
                <w:numId w:val="54"/>
              </w:numPr>
              <w:jc w:val="both"/>
              <w:rPr>
                <w:rFonts w:ascii="Arial" w:hAnsi="Arial" w:cs="Arial"/>
                <w:sz w:val="22"/>
                <w:bdr w:val="nil"/>
                <w:lang w:bidi="pl-PL"/>
              </w:rPr>
            </w:pPr>
            <w:r w:rsidRPr="00723B3E">
              <w:rPr>
                <w:rFonts w:ascii="Arial" w:hAnsi="Arial" w:cs="Arial"/>
                <w:sz w:val="22"/>
                <w:bdr w:val="nil"/>
                <w:lang w:bidi="pl-PL"/>
              </w:rPr>
              <w:t xml:space="preserve">należy zweryfikować na podstawie dokumentu uprawniającego do lokalizacji budowli wydanego przez właściwy organ ds. </w:t>
            </w:r>
            <w:r w:rsidR="00033D13" w:rsidRPr="00723B3E">
              <w:rPr>
                <w:rFonts w:ascii="Arial" w:hAnsi="Arial" w:cs="Arial"/>
                <w:sz w:val="22"/>
                <w:bdr w:val="nil"/>
                <w:lang w:bidi="pl-PL"/>
              </w:rPr>
              <w:t>B</w:t>
            </w:r>
            <w:r w:rsidRPr="00723B3E">
              <w:rPr>
                <w:rFonts w:ascii="Arial" w:hAnsi="Arial" w:cs="Arial"/>
                <w:sz w:val="22"/>
                <w:bdr w:val="nil"/>
                <w:lang w:bidi="pl-PL"/>
              </w:rPr>
              <w:t>udowlanych</w:t>
            </w:r>
            <w:r w:rsidR="00033D13" w:rsidRPr="00723B3E">
              <w:rPr>
                <w:rFonts w:ascii="Arial" w:hAnsi="Arial" w:cs="Arial"/>
                <w:sz w:val="22"/>
                <w:bdr w:val="nil"/>
                <w:lang w:bidi="pl-PL"/>
              </w:rPr>
              <w:t xml:space="preserve"> </w:t>
            </w:r>
            <w:r w:rsidR="00033D13" w:rsidRPr="00723B3E">
              <w:rPr>
                <w:rFonts w:ascii="Arial" w:hAnsi="Arial" w:cs="Arial"/>
                <w:sz w:val="22"/>
              </w:rPr>
              <w:t>lub innego dokumentu</w:t>
            </w:r>
            <w:r w:rsidR="00033D13" w:rsidRPr="001A5A66">
              <w:rPr>
                <w:rFonts w:ascii="Arial" w:hAnsi="Arial" w:cs="Arial"/>
                <w:sz w:val="22"/>
              </w:rPr>
              <w:t xml:space="preserve"> (np. opinia właściwego organu, oświadczenie itp.)</w:t>
            </w:r>
            <w:r w:rsidRPr="00816C79">
              <w:rPr>
                <w:rFonts w:ascii="Arial" w:hAnsi="Arial" w:cs="Arial"/>
                <w:sz w:val="22"/>
                <w:bdr w:val="nil"/>
                <w:lang w:bidi="pl-PL"/>
              </w:rPr>
              <w:t xml:space="preserve"> w przypadku, gdy nie jest wymagany dokument uprawniający do lokalizacji budowli.</w:t>
            </w:r>
          </w:p>
        </w:tc>
      </w:tr>
      <w:tr w:rsidR="00E461DA" w:rsidRPr="00C269A8" w14:paraId="256CD74F" w14:textId="77777777" w:rsidTr="00714F5A">
        <w:tc>
          <w:tcPr>
            <w:tcW w:w="7109" w:type="dxa"/>
            <w:shd w:val="clear" w:color="auto" w:fill="auto"/>
          </w:tcPr>
          <w:p w14:paraId="45E86B26" w14:textId="77777777" w:rsidR="00E461DA" w:rsidRPr="00860417" w:rsidRDefault="00E461DA" w:rsidP="00E461DA">
            <w:pPr>
              <w:rPr>
                <w:rFonts w:ascii="Arial" w:eastAsia="Cambria" w:hAnsi="Arial" w:cs="Arial"/>
                <w:b/>
                <w:bCs/>
                <w:color w:val="2F5496" w:themeColor="accent1" w:themeShade="BF"/>
                <w:bdr w:val="nil"/>
                <w:lang w:val="cs-CZ"/>
              </w:rPr>
            </w:pPr>
            <w:r w:rsidRPr="00860417">
              <w:rPr>
                <w:rFonts w:ascii="Arial" w:eastAsia="Cambria" w:hAnsi="Arial" w:cs="Arial"/>
                <w:b/>
                <w:bCs/>
                <w:color w:val="2F5496" w:themeColor="accent1" w:themeShade="BF"/>
                <w:bdr w:val="nil"/>
                <w:lang w:val="cs-CZ"/>
              </w:rPr>
              <w:lastRenderedPageBreak/>
              <w:t>Bod 8 - Projekt respektuje rovnost mužů a žen a neobsahuje jakékoli prvky diskriminace</w:t>
            </w:r>
          </w:p>
          <w:p w14:paraId="1B3F7C25" w14:textId="006357D7" w:rsidR="00E461DA" w:rsidRPr="00860417" w:rsidRDefault="00E461DA" w:rsidP="00E461DA">
            <w:pPr>
              <w:shd w:val="clear" w:color="auto" w:fill="FFFFFF" w:themeFill="background1"/>
              <w:spacing w:afterLines="8" w:after="19"/>
              <w:rPr>
                <w:rFonts w:ascii="Arial" w:hAnsi="Arial" w:cs="Arial"/>
                <w:i/>
                <w:szCs w:val="16"/>
                <w:lang w:val="cs-CZ"/>
              </w:rPr>
            </w:pPr>
            <w:r w:rsidRPr="00860417">
              <w:rPr>
                <w:rFonts w:ascii="Arial" w:hAnsi="Arial" w:cs="Arial"/>
                <w:szCs w:val="16"/>
                <w:lang w:val="cs-CZ"/>
              </w:rPr>
              <w:t>Pracovník JS zkontroluje, že projektové aktivity nevytváří žádnou diskriminaci a zda jsou v projektu zohledněny, pokud je to vhodné, potřeby lidí se speciálními potřebami.</w:t>
            </w:r>
          </w:p>
        </w:tc>
        <w:tc>
          <w:tcPr>
            <w:tcW w:w="7109" w:type="dxa"/>
            <w:shd w:val="clear" w:color="auto" w:fill="auto"/>
          </w:tcPr>
          <w:p w14:paraId="34B046DF"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t>Punkt 8 – Projekt respektuje równe szanse kobiet/mężczyzn oraz nie zawiera elementów jakiejkolwiek dyskryminacji</w:t>
            </w:r>
          </w:p>
          <w:p w14:paraId="71D57816" w14:textId="1EEBC403" w:rsidR="00E461DA" w:rsidRPr="00C269A8" w:rsidRDefault="00E461DA" w:rsidP="00E461DA">
            <w:pPr>
              <w:shd w:val="clear" w:color="auto" w:fill="FFFFFF" w:themeFill="background1"/>
              <w:spacing w:afterLines="8" w:after="19"/>
              <w:rPr>
                <w:rFonts w:ascii="Arial" w:hAnsi="Arial" w:cs="Arial"/>
                <w:i/>
                <w:szCs w:val="16"/>
              </w:rPr>
            </w:pPr>
            <w:r>
              <w:rPr>
                <w:rFonts w:ascii="Arial" w:hAnsi="Arial" w:cs="Arial"/>
              </w:rPr>
              <w:t>Menadżer</w:t>
            </w:r>
            <w:r w:rsidRPr="00637364">
              <w:rPr>
                <w:rFonts w:ascii="Arial" w:hAnsi="Arial" w:cs="Arial"/>
              </w:rPr>
              <w:t xml:space="preserve"> WS sprawdza, czy projektowe działania nie zakładaj</w:t>
            </w:r>
            <w:r w:rsidR="000C0379">
              <w:rPr>
                <w:rFonts w:ascii="Arial" w:hAnsi="Arial" w:cs="Arial"/>
              </w:rPr>
              <w:t>ą</w:t>
            </w:r>
            <w:r w:rsidRPr="00637364">
              <w:rPr>
                <w:rFonts w:ascii="Arial" w:hAnsi="Arial" w:cs="Arial"/>
              </w:rPr>
              <w:t xml:space="preserve"> żadnej dyskrym</w:t>
            </w:r>
            <w:r w:rsidR="000C0379">
              <w:rPr>
                <w:rFonts w:ascii="Arial" w:hAnsi="Arial" w:cs="Arial"/>
              </w:rPr>
              <w:t>i</w:t>
            </w:r>
            <w:r w:rsidRPr="00637364">
              <w:rPr>
                <w:rFonts w:ascii="Arial" w:hAnsi="Arial" w:cs="Arial"/>
              </w:rPr>
              <w:t>nacji i czy, jeżeli to adekwatne, uwzględniono w projekcie potrzeby osób o specjalnych potrzebach.</w:t>
            </w:r>
          </w:p>
        </w:tc>
      </w:tr>
      <w:tr w:rsidR="00E461DA" w:rsidRPr="00C269A8" w14:paraId="1BF458C4" w14:textId="77777777" w:rsidTr="00714F5A">
        <w:tc>
          <w:tcPr>
            <w:tcW w:w="7109" w:type="dxa"/>
            <w:shd w:val="clear" w:color="auto" w:fill="auto"/>
          </w:tcPr>
          <w:p w14:paraId="12FB7FF6" w14:textId="69859108" w:rsidR="00E461DA" w:rsidRDefault="00E461DA" w:rsidP="00E461D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lastRenderedPageBreak/>
              <w:t>Bod 9 - Vedoucí partner i ostatní partneři nemají žádné závazky vůči orgánům veřejné správy po lhůtě splatnosti</w:t>
            </w:r>
          </w:p>
          <w:p w14:paraId="4419D924" w14:textId="77777777" w:rsidR="00723B3E" w:rsidRPr="00723B3E" w:rsidRDefault="00723B3E" w:rsidP="00723B3E">
            <w:pPr>
              <w:spacing w:after="0"/>
              <w:rPr>
                <w:rFonts w:ascii="Arial" w:eastAsia="Cambria" w:hAnsi="Arial" w:cs="Arial"/>
                <w:b/>
                <w:bCs/>
                <w:color w:val="2F5496" w:themeColor="accent1" w:themeShade="BF"/>
                <w:bdr w:val="nil"/>
                <w:lang w:val="cs-CZ"/>
              </w:rPr>
            </w:pPr>
          </w:p>
          <w:p w14:paraId="5568AD40" w14:textId="684CB4FA" w:rsidR="00E461DA" w:rsidRDefault="00E461DA" w:rsidP="00E461DA">
            <w:pPr>
              <w:rPr>
                <w:rFonts w:ascii="Arial" w:hAnsi="Arial" w:cs="Arial"/>
                <w:lang w:val="cs-CZ"/>
              </w:rPr>
            </w:pPr>
            <w:r w:rsidRPr="00723B3E">
              <w:rPr>
                <w:rFonts w:ascii="Arial" w:hAnsi="Arial" w:cs="Arial"/>
                <w:lang w:val="cs-CZ"/>
              </w:rPr>
              <w:t>Pracovník JS zkontroluje na základě přiložen</w:t>
            </w:r>
            <w:r w:rsidR="00895298" w:rsidRPr="00723B3E">
              <w:rPr>
                <w:rFonts w:ascii="Arial" w:hAnsi="Arial" w:cs="Arial"/>
                <w:lang w:val="cs-CZ"/>
              </w:rPr>
              <w:t>é</w:t>
            </w:r>
            <w:r w:rsidR="008D74AF" w:rsidRPr="00723B3E">
              <w:rPr>
                <w:rFonts w:ascii="Arial" w:hAnsi="Arial" w:cs="Arial"/>
                <w:lang w:val="cs-CZ"/>
              </w:rPr>
              <w:t>ho</w:t>
            </w:r>
            <w:r w:rsidRPr="00723B3E">
              <w:rPr>
                <w:rFonts w:ascii="Arial" w:hAnsi="Arial" w:cs="Arial"/>
                <w:lang w:val="cs-CZ"/>
              </w:rPr>
              <w:t xml:space="preserve"> </w:t>
            </w:r>
            <w:r w:rsidR="00895298" w:rsidRPr="00723B3E">
              <w:rPr>
                <w:rFonts w:ascii="Arial" w:hAnsi="Arial" w:cs="Arial"/>
                <w:lang w:val="cs-CZ"/>
              </w:rPr>
              <w:t>č</w:t>
            </w:r>
            <w:r w:rsidRPr="00723B3E">
              <w:rPr>
                <w:rFonts w:ascii="Arial" w:hAnsi="Arial" w:cs="Arial"/>
                <w:lang w:val="cs-CZ"/>
              </w:rPr>
              <w:t>estn</w:t>
            </w:r>
            <w:r w:rsidR="00895298" w:rsidRPr="00723B3E">
              <w:rPr>
                <w:rFonts w:ascii="Arial" w:hAnsi="Arial" w:cs="Arial"/>
                <w:lang w:val="cs-CZ"/>
              </w:rPr>
              <w:t>é</w:t>
            </w:r>
            <w:r w:rsidR="008D74AF" w:rsidRPr="00723B3E">
              <w:rPr>
                <w:rFonts w:ascii="Arial" w:hAnsi="Arial" w:cs="Arial"/>
                <w:lang w:val="cs-CZ"/>
              </w:rPr>
              <w:t>ho</w:t>
            </w:r>
            <w:r w:rsidRPr="00723B3E">
              <w:rPr>
                <w:rFonts w:ascii="Arial" w:hAnsi="Arial" w:cs="Arial"/>
                <w:lang w:val="cs-CZ"/>
              </w:rPr>
              <w:t xml:space="preserve"> prohlášení </w:t>
            </w:r>
            <w:r w:rsidR="00AB7961" w:rsidRPr="00723B3E">
              <w:rPr>
                <w:rFonts w:ascii="Arial" w:hAnsi="Arial" w:cs="Arial"/>
                <w:lang w:val="cs-CZ"/>
              </w:rPr>
              <w:t>v</w:t>
            </w:r>
            <w:r w:rsidRPr="00723B3E">
              <w:rPr>
                <w:rFonts w:ascii="Arial" w:hAnsi="Arial" w:cs="Arial"/>
                <w:lang w:val="cs-CZ"/>
              </w:rPr>
              <w:t>edoucího partnera/partnera (viz příloha P</w:t>
            </w:r>
            <w:r w:rsidR="00BC104F">
              <w:rPr>
                <w:rFonts w:ascii="Arial" w:hAnsi="Arial" w:cs="Arial"/>
                <w:lang w:val="cs-CZ"/>
              </w:rPr>
              <w:t>říručky pro žadatele</w:t>
            </w:r>
            <w:r w:rsidRPr="00723B3E">
              <w:rPr>
                <w:rFonts w:ascii="Arial" w:hAnsi="Arial" w:cs="Arial"/>
                <w:lang w:val="cs-CZ"/>
              </w:rPr>
              <w:t xml:space="preserve"> </w:t>
            </w:r>
            <w:r w:rsidR="00BC104F">
              <w:rPr>
                <w:rFonts w:ascii="Arial" w:hAnsi="Arial" w:cs="Arial"/>
                <w:lang w:val="cs-CZ"/>
              </w:rPr>
              <w:t xml:space="preserve">A.2.2 </w:t>
            </w:r>
            <w:r w:rsidRPr="00723B3E">
              <w:rPr>
                <w:rFonts w:ascii="Arial" w:hAnsi="Arial" w:cs="Arial"/>
                <w:lang w:val="cs-CZ"/>
              </w:rPr>
              <w:t xml:space="preserve">– pro českého </w:t>
            </w:r>
            <w:r w:rsidR="00AB7961" w:rsidRPr="00723B3E">
              <w:rPr>
                <w:rFonts w:ascii="Arial" w:hAnsi="Arial" w:cs="Arial"/>
                <w:lang w:val="cs-CZ"/>
              </w:rPr>
              <w:t>v</w:t>
            </w:r>
            <w:r w:rsidR="00465F80" w:rsidRPr="00723B3E">
              <w:rPr>
                <w:rFonts w:ascii="Arial" w:hAnsi="Arial" w:cs="Arial"/>
                <w:lang w:val="cs-CZ"/>
              </w:rPr>
              <w:t xml:space="preserve">edoucího partnera </w:t>
            </w:r>
            <w:r w:rsidRPr="00723B3E">
              <w:rPr>
                <w:rFonts w:ascii="Arial" w:hAnsi="Arial" w:cs="Arial"/>
                <w:lang w:val="cs-CZ"/>
              </w:rPr>
              <w:t xml:space="preserve">a </w:t>
            </w:r>
            <w:r w:rsidR="00BC104F">
              <w:rPr>
                <w:rFonts w:ascii="Arial" w:hAnsi="Arial" w:cs="Arial"/>
                <w:lang w:val="cs-CZ"/>
              </w:rPr>
              <w:t>A.3.3</w:t>
            </w:r>
            <w:r w:rsidRPr="00723B3E">
              <w:rPr>
                <w:rFonts w:ascii="Arial" w:hAnsi="Arial" w:cs="Arial"/>
                <w:lang w:val="cs-CZ"/>
              </w:rPr>
              <w:t xml:space="preserve"> – pro polského </w:t>
            </w:r>
            <w:r w:rsidR="00AB7961" w:rsidRPr="00723B3E">
              <w:rPr>
                <w:rFonts w:ascii="Arial" w:hAnsi="Arial" w:cs="Arial"/>
                <w:lang w:val="cs-CZ"/>
              </w:rPr>
              <w:t>v</w:t>
            </w:r>
            <w:r w:rsidR="00465F80" w:rsidRPr="00723B3E">
              <w:rPr>
                <w:rFonts w:ascii="Arial" w:hAnsi="Arial" w:cs="Arial"/>
                <w:lang w:val="cs-CZ"/>
              </w:rPr>
              <w:t>edoucího partnera</w:t>
            </w:r>
            <w:r w:rsidRPr="00723B3E">
              <w:rPr>
                <w:rFonts w:ascii="Arial" w:hAnsi="Arial" w:cs="Arial"/>
                <w:lang w:val="cs-CZ"/>
              </w:rPr>
              <w:t>).</w:t>
            </w:r>
          </w:p>
          <w:p w14:paraId="2BCB4286" w14:textId="77777777" w:rsidR="00E461DA" w:rsidRPr="00723B3E" w:rsidRDefault="00E461DA" w:rsidP="00E461DA">
            <w:pPr>
              <w:rPr>
                <w:rFonts w:ascii="Arial" w:hAnsi="Arial" w:cs="Arial"/>
                <w:lang w:val="cs-CZ"/>
              </w:rPr>
            </w:pPr>
            <w:r w:rsidRPr="00723B3E">
              <w:rPr>
                <w:rFonts w:ascii="Arial" w:hAnsi="Arial" w:cs="Arial"/>
                <w:lang w:val="cs-CZ"/>
              </w:rPr>
              <w:t>Pracovník JS kontroluje bezdlužnosti všech partnerů projektu vůči orgánům veřejné správy, tzn. zda partneři nemají žádné závazky vůči orgánům veřejné správy po lhůtě splatnosti (zejména daňové nedoplatky a penále, nedoplatky na pojistném a na penále na veřejném zdravotním pojištění, na pojistném a na penále na sociálním zabezpečení a příspěvku na státní politiku zaměstnanosti (toto jen v ČR), odvody za porušení rozpočtové kázně, či další nevypořádané finanční závazky z jiných projektů financovaných z evropských fondů vůči orgánům, které prostředky z těchto fondů poskytují).</w:t>
            </w:r>
          </w:p>
          <w:p w14:paraId="354EA9BC" w14:textId="77777777" w:rsidR="00E461DA" w:rsidRPr="00723B3E" w:rsidRDefault="00E461DA" w:rsidP="00723B3E">
            <w:pPr>
              <w:shd w:val="clear" w:color="auto" w:fill="FFFFFF" w:themeFill="background1"/>
              <w:rPr>
                <w:rFonts w:ascii="Arial" w:hAnsi="Arial" w:cs="Arial"/>
                <w:lang w:val="cs-CZ"/>
              </w:rPr>
            </w:pPr>
            <w:r w:rsidRPr="00723B3E">
              <w:rPr>
                <w:rFonts w:ascii="Arial" w:hAnsi="Arial" w:cs="Arial"/>
                <w:lang w:val="cs-CZ"/>
              </w:rPr>
              <w:t xml:space="preserve">Za vypořádané finanční závazky se považuje taký posečkání s úhradou závazků nebo dohoda o úhradě závazků a jeho realizace, tzn. subjekt je považován pro účely poskytnutí prostředků z rozpočtu EU za bezdlužný. </w:t>
            </w:r>
          </w:p>
          <w:p w14:paraId="28A7D2C2" w14:textId="25D26A3D" w:rsidR="00D552BB" w:rsidRPr="00723B3E" w:rsidRDefault="00D552BB" w:rsidP="00E461DA">
            <w:pPr>
              <w:shd w:val="clear" w:color="auto" w:fill="FFFFFF" w:themeFill="background1"/>
              <w:spacing w:afterLines="8" w:after="19"/>
              <w:rPr>
                <w:rFonts w:ascii="Arial" w:hAnsi="Arial" w:cs="Arial"/>
                <w:i/>
                <w:szCs w:val="16"/>
                <w:lang w:val="cs-CZ"/>
              </w:rPr>
            </w:pPr>
            <w:r w:rsidRPr="00723B3E">
              <w:rPr>
                <w:rFonts w:ascii="Arial" w:hAnsi="Arial" w:cs="Arial"/>
                <w:lang w:val="cs-CZ"/>
              </w:rPr>
              <w:t>V případě, že partner/vedoucí partner nepotvrdí čestná prohlášení, je dané kritérium přijatelnosti považováno za nesplněné.</w:t>
            </w:r>
          </w:p>
        </w:tc>
        <w:tc>
          <w:tcPr>
            <w:tcW w:w="7109" w:type="dxa"/>
            <w:shd w:val="clear" w:color="auto" w:fill="auto"/>
          </w:tcPr>
          <w:p w14:paraId="5AE10192" w14:textId="61C7BCFA"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t xml:space="preserve">Punkt 9 – Partner </w:t>
            </w:r>
            <w:r w:rsidR="000540E6">
              <w:rPr>
                <w:rFonts w:ascii="Arial" w:eastAsia="Cambria" w:hAnsi="Arial" w:cs="Arial"/>
                <w:b/>
                <w:bCs/>
                <w:color w:val="2F5496" w:themeColor="accent1" w:themeShade="BF"/>
                <w:bdr w:val="nil"/>
              </w:rPr>
              <w:t>w</w:t>
            </w:r>
            <w:r w:rsidRPr="00E66508">
              <w:rPr>
                <w:rFonts w:ascii="Arial" w:eastAsia="Cambria" w:hAnsi="Arial" w:cs="Arial"/>
                <w:b/>
                <w:bCs/>
                <w:color w:val="2F5496" w:themeColor="accent1" w:themeShade="BF"/>
                <w:bdr w:val="nil"/>
              </w:rPr>
              <w:t>iodący oraz pozostali partnerzy nie mają żadnych zaległych zobowiązań wobec organów administracji publicznej</w:t>
            </w:r>
          </w:p>
          <w:p w14:paraId="05061436" w14:textId="7A2C899E" w:rsidR="00E461DA" w:rsidRPr="00637364" w:rsidRDefault="003F4176" w:rsidP="00E461DA">
            <w:pPr>
              <w:rPr>
                <w:rFonts w:ascii="Arial" w:hAnsi="Arial" w:cs="Arial"/>
                <w:bdr w:val="nil"/>
                <w:lang w:bidi="pl-PL"/>
              </w:rPr>
            </w:pPr>
            <w:r w:rsidRPr="00247A58">
              <w:rPr>
                <w:rFonts w:ascii="Arial" w:eastAsia="Cambria" w:hAnsi="Arial" w:cs="Arial"/>
                <w:iCs/>
                <w:szCs w:val="16"/>
                <w:bdr w:val="nil"/>
                <w:lang w:bidi="pl-PL"/>
              </w:rPr>
              <w:t xml:space="preserve">Menadżer WS </w:t>
            </w:r>
            <w:r>
              <w:rPr>
                <w:rFonts w:ascii="Arial" w:eastAsia="Cambria" w:hAnsi="Arial" w:cs="Arial"/>
                <w:iCs/>
                <w:szCs w:val="16"/>
                <w:bdr w:val="nil"/>
                <w:lang w:bidi="pl-PL"/>
              </w:rPr>
              <w:t>sprawdza na podstawie przedłożonego</w:t>
            </w:r>
            <w:r w:rsidRPr="00247A58">
              <w:rPr>
                <w:rFonts w:ascii="Arial" w:eastAsia="Cambria" w:hAnsi="Arial" w:cs="Arial"/>
                <w:iCs/>
                <w:szCs w:val="16"/>
                <w:bdr w:val="nil"/>
                <w:lang w:bidi="pl-PL"/>
              </w:rPr>
              <w:t xml:space="preserve"> </w:t>
            </w:r>
            <w:r>
              <w:rPr>
                <w:rFonts w:ascii="Arial" w:eastAsia="Cambria" w:hAnsi="Arial" w:cs="Arial"/>
                <w:iCs/>
                <w:szCs w:val="16"/>
                <w:bdr w:val="nil"/>
                <w:lang w:bidi="pl-PL"/>
              </w:rPr>
              <w:t>O</w:t>
            </w:r>
            <w:r w:rsidRPr="00247A58">
              <w:rPr>
                <w:rFonts w:ascii="Arial" w:eastAsia="Cambria" w:hAnsi="Arial" w:cs="Arial"/>
                <w:iCs/>
                <w:szCs w:val="16"/>
                <w:bdr w:val="nil"/>
                <w:lang w:bidi="pl-PL"/>
              </w:rPr>
              <w:t xml:space="preserve">świadczenia </w:t>
            </w:r>
            <w:r w:rsidR="000540E6">
              <w:rPr>
                <w:rFonts w:ascii="Arial" w:eastAsia="Cambria" w:hAnsi="Arial" w:cs="Arial"/>
                <w:iCs/>
                <w:szCs w:val="16"/>
                <w:bdr w:val="nil"/>
                <w:lang w:bidi="pl-PL"/>
              </w:rPr>
              <w:t>p</w:t>
            </w:r>
            <w:r w:rsidRPr="00247A58">
              <w:rPr>
                <w:rFonts w:ascii="Arial" w:eastAsia="Cambria" w:hAnsi="Arial" w:cs="Arial"/>
                <w:iCs/>
                <w:szCs w:val="16"/>
                <w:bdr w:val="nil"/>
                <w:lang w:bidi="pl-PL"/>
              </w:rPr>
              <w:t xml:space="preserve">artnera </w:t>
            </w:r>
            <w:r w:rsidR="000540E6">
              <w:rPr>
                <w:rFonts w:ascii="Arial" w:eastAsia="Cambria" w:hAnsi="Arial" w:cs="Arial"/>
                <w:iCs/>
                <w:szCs w:val="16"/>
                <w:bdr w:val="nil"/>
                <w:lang w:bidi="pl-PL"/>
              </w:rPr>
              <w:t>w</w:t>
            </w:r>
            <w:r w:rsidRPr="00247A58">
              <w:rPr>
                <w:rFonts w:ascii="Arial" w:eastAsia="Cambria" w:hAnsi="Arial" w:cs="Arial"/>
                <w:iCs/>
                <w:szCs w:val="16"/>
                <w:bdr w:val="nil"/>
                <w:lang w:bidi="pl-PL"/>
              </w:rPr>
              <w:t xml:space="preserve">iodącego/partnera </w:t>
            </w:r>
            <w:r w:rsidR="00E461DA" w:rsidRPr="00637364">
              <w:rPr>
                <w:rFonts w:ascii="Arial" w:hAnsi="Arial" w:cs="Arial"/>
                <w:bdr w:val="nil"/>
                <w:lang w:bidi="pl-PL"/>
              </w:rPr>
              <w:t xml:space="preserve">(zob. załącznik do Podręcznika Wnioskodawcy </w:t>
            </w:r>
            <w:r w:rsidR="00BC104F">
              <w:rPr>
                <w:rFonts w:ascii="Arial" w:hAnsi="Arial" w:cs="Arial"/>
                <w:bdr w:val="nil"/>
                <w:lang w:bidi="pl-PL"/>
              </w:rPr>
              <w:t>A.2.2</w:t>
            </w:r>
            <w:r w:rsidR="00E461DA" w:rsidRPr="00637364">
              <w:rPr>
                <w:rFonts w:ascii="Arial" w:hAnsi="Arial" w:cs="Arial"/>
                <w:bdr w:val="nil"/>
                <w:lang w:bidi="pl-PL"/>
              </w:rPr>
              <w:t xml:space="preserve"> - dla czeskiego </w:t>
            </w:r>
            <w:r w:rsidR="000540E6">
              <w:rPr>
                <w:rFonts w:ascii="Arial" w:hAnsi="Arial" w:cs="Arial"/>
                <w:bdr w:val="nil"/>
                <w:lang w:bidi="pl-PL"/>
              </w:rPr>
              <w:t>p</w:t>
            </w:r>
            <w:r w:rsidR="00465F80" w:rsidRPr="00637364">
              <w:rPr>
                <w:rFonts w:ascii="Arial" w:hAnsi="Arial" w:cs="Arial"/>
                <w:bdr w:val="nil"/>
                <w:lang w:bidi="pl-PL"/>
              </w:rPr>
              <w:t xml:space="preserve">artnera </w:t>
            </w:r>
            <w:r w:rsidR="000540E6">
              <w:rPr>
                <w:rFonts w:ascii="Arial" w:hAnsi="Arial" w:cs="Arial"/>
                <w:bdr w:val="nil"/>
                <w:lang w:bidi="pl-PL"/>
              </w:rPr>
              <w:t>w</w:t>
            </w:r>
            <w:r w:rsidR="00465F80" w:rsidRPr="00637364">
              <w:rPr>
                <w:rFonts w:ascii="Arial" w:hAnsi="Arial" w:cs="Arial"/>
                <w:bdr w:val="nil"/>
                <w:lang w:bidi="pl-PL"/>
              </w:rPr>
              <w:t>iodącego</w:t>
            </w:r>
            <w:r w:rsidR="00E461DA" w:rsidRPr="00637364">
              <w:rPr>
                <w:rFonts w:ascii="Arial" w:hAnsi="Arial" w:cs="Arial"/>
                <w:bdr w:val="nil"/>
                <w:lang w:bidi="pl-PL"/>
              </w:rPr>
              <w:t xml:space="preserve">, </w:t>
            </w:r>
            <w:r w:rsidR="0049017D">
              <w:rPr>
                <w:rFonts w:ascii="Arial" w:hAnsi="Arial" w:cs="Arial"/>
                <w:bdr w:val="nil"/>
                <w:lang w:bidi="pl-PL"/>
              </w:rPr>
              <w:t xml:space="preserve">A.3.3 </w:t>
            </w:r>
            <w:r w:rsidR="00E461DA" w:rsidRPr="00637364">
              <w:rPr>
                <w:rFonts w:ascii="Arial" w:hAnsi="Arial" w:cs="Arial"/>
                <w:bdr w:val="nil"/>
                <w:lang w:bidi="pl-PL"/>
              </w:rPr>
              <w:t xml:space="preserve">- dla polskiego </w:t>
            </w:r>
            <w:r w:rsidR="000540E6">
              <w:rPr>
                <w:rFonts w:ascii="Arial" w:hAnsi="Arial" w:cs="Arial"/>
                <w:bdr w:val="nil"/>
                <w:lang w:bidi="pl-PL"/>
              </w:rPr>
              <w:t>p</w:t>
            </w:r>
            <w:r w:rsidR="00465F80" w:rsidRPr="00637364">
              <w:rPr>
                <w:rFonts w:ascii="Arial" w:hAnsi="Arial" w:cs="Arial"/>
                <w:bdr w:val="nil"/>
                <w:lang w:bidi="pl-PL"/>
              </w:rPr>
              <w:t xml:space="preserve">artnera </w:t>
            </w:r>
            <w:r w:rsidR="000540E6">
              <w:rPr>
                <w:rFonts w:ascii="Arial" w:hAnsi="Arial" w:cs="Arial"/>
                <w:bdr w:val="nil"/>
                <w:lang w:bidi="pl-PL"/>
              </w:rPr>
              <w:t>w</w:t>
            </w:r>
            <w:r w:rsidR="00465F80" w:rsidRPr="00637364">
              <w:rPr>
                <w:rFonts w:ascii="Arial" w:hAnsi="Arial" w:cs="Arial"/>
                <w:bdr w:val="nil"/>
                <w:lang w:bidi="pl-PL"/>
              </w:rPr>
              <w:t>iodącego</w:t>
            </w:r>
            <w:r w:rsidR="00E461DA" w:rsidRPr="00637364">
              <w:rPr>
                <w:rFonts w:ascii="Arial" w:hAnsi="Arial" w:cs="Arial"/>
                <w:bdr w:val="nil"/>
                <w:lang w:bidi="pl-PL"/>
              </w:rPr>
              <w:t xml:space="preserve">). </w:t>
            </w:r>
          </w:p>
          <w:p w14:paraId="55420ABF" w14:textId="1A67CFC5" w:rsidR="00E461DA" w:rsidRPr="00637364" w:rsidRDefault="00E461DA" w:rsidP="00E461DA">
            <w:pPr>
              <w:rPr>
                <w:rFonts w:ascii="Arial" w:hAnsi="Arial" w:cs="Arial"/>
                <w:bdr w:val="nil"/>
                <w:lang w:bidi="pl-PL"/>
              </w:rPr>
            </w:pPr>
            <w:r>
              <w:rPr>
                <w:rFonts w:ascii="Arial" w:hAnsi="Arial" w:cs="Arial"/>
                <w:bdr w:val="nil"/>
                <w:lang w:bidi="pl-PL"/>
              </w:rPr>
              <w:t>Menadżer</w:t>
            </w:r>
            <w:r w:rsidRPr="00637364">
              <w:rPr>
                <w:rFonts w:ascii="Arial" w:hAnsi="Arial" w:cs="Arial"/>
                <w:bdr w:val="nil"/>
                <w:lang w:bidi="pl-PL"/>
              </w:rPr>
              <w:t xml:space="preserve"> WS sprawdza, czy żaden z partnerów projektu nie zalega ze zobowiązaniami wobec organów administracji publicznej, tzn. czy partnerzy nie mają żadnych zobowiązań wobec organów administracji publicznej po terminie płatności (zwłaszcza zaległości podatkowe i odsetki, zaległości z płatnościami składek na ubezpieczenie na życie, składek na ubezpieczenie zdrowotne i społeczne oraz na fundusz pracy (dotyczy wyłącznie PL), grzywny za niedotrzymanie dyscypliny finansowej czy inne zaległości finansowe z innych projektów finansowanych z funduszów europejskich  wobec organów, które udzielają dotacji z tych funduszy). </w:t>
            </w:r>
          </w:p>
          <w:p w14:paraId="7DD32128" w14:textId="77777777" w:rsidR="00E461DA" w:rsidRDefault="00E461DA" w:rsidP="00E461DA">
            <w:pPr>
              <w:rPr>
                <w:rFonts w:ascii="Arial" w:hAnsi="Arial" w:cs="Arial"/>
                <w:bdr w:val="nil"/>
                <w:lang w:bidi="pl-PL"/>
              </w:rPr>
            </w:pPr>
            <w:r w:rsidRPr="00637364">
              <w:rPr>
                <w:rFonts w:ascii="Arial" w:hAnsi="Arial" w:cs="Arial"/>
                <w:bdr w:val="nil"/>
                <w:lang w:bidi="pl-PL"/>
              </w:rPr>
              <w:t>Za brak zobowiązania finansowego uznaje się również rozłożenie długu na raty lub ugoda w sprawie spłaty długów oraz jej realizacja, tzn. w celach uzyskania dotacji z budżetu UE podmiot uznawany jest za niezalegający z opłatami.</w:t>
            </w:r>
          </w:p>
          <w:p w14:paraId="321CF51E" w14:textId="6C7E0412" w:rsidR="00D552BB" w:rsidRPr="00C269A8" w:rsidRDefault="00D552BB" w:rsidP="00E461DA">
            <w:pPr>
              <w:rPr>
                <w:rFonts w:ascii="Arial" w:hAnsi="Arial" w:cs="Arial"/>
              </w:rPr>
            </w:pPr>
            <w:r w:rsidRPr="000B5BE9">
              <w:rPr>
                <w:rFonts w:ascii="Arial" w:hAnsi="Arial" w:cs="Arial"/>
                <w:bdr w:val="nil"/>
                <w:lang w:bidi="pl-PL"/>
              </w:rPr>
              <w:t>W przypadku, gdy partner/</w:t>
            </w:r>
            <w:r w:rsidR="00471E70">
              <w:rPr>
                <w:rFonts w:ascii="Arial" w:hAnsi="Arial" w:cs="Arial"/>
                <w:bdr w:val="nil"/>
                <w:lang w:bidi="pl-PL"/>
              </w:rPr>
              <w:t>p</w:t>
            </w:r>
            <w:r w:rsidRPr="000B5BE9">
              <w:rPr>
                <w:rFonts w:ascii="Arial" w:hAnsi="Arial" w:cs="Arial"/>
                <w:bdr w:val="nil"/>
                <w:lang w:bidi="pl-PL"/>
              </w:rPr>
              <w:t xml:space="preserve">artner </w:t>
            </w:r>
            <w:r w:rsidR="00471E70">
              <w:rPr>
                <w:rFonts w:ascii="Arial" w:hAnsi="Arial" w:cs="Arial"/>
                <w:bdr w:val="nil"/>
                <w:lang w:bidi="pl-PL"/>
              </w:rPr>
              <w:t>w</w:t>
            </w:r>
            <w:r w:rsidRPr="000B5BE9">
              <w:rPr>
                <w:rFonts w:ascii="Arial" w:hAnsi="Arial" w:cs="Arial"/>
                <w:bdr w:val="nil"/>
                <w:lang w:bidi="pl-PL"/>
              </w:rPr>
              <w:t>iodący nie złoży Oświadczenia, zostanie to uznane za niespełnienie kryterium kwalifikowalności projektu.</w:t>
            </w:r>
          </w:p>
        </w:tc>
      </w:tr>
      <w:tr w:rsidR="00E461DA" w:rsidRPr="00C269A8" w14:paraId="7EBE6F57" w14:textId="77777777" w:rsidTr="00714F5A">
        <w:tc>
          <w:tcPr>
            <w:tcW w:w="7109" w:type="dxa"/>
            <w:shd w:val="clear" w:color="auto" w:fill="auto"/>
          </w:tcPr>
          <w:p w14:paraId="08A23871" w14:textId="77777777" w:rsidR="00E461DA" w:rsidRPr="00723B3E" w:rsidRDefault="00E461DA" w:rsidP="00E461D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t xml:space="preserve">Bod 10 – Projektová žádost je v souladu s finančními parametry výzvy </w:t>
            </w:r>
          </w:p>
          <w:p w14:paraId="3A5F2AB1" w14:textId="525BEB17" w:rsidR="00E461DA" w:rsidRPr="00A856EC" w:rsidRDefault="00E461DA" w:rsidP="00E461DA">
            <w:pPr>
              <w:shd w:val="clear" w:color="auto" w:fill="FFFFFF" w:themeFill="background1"/>
              <w:spacing w:afterLines="8" w:after="19"/>
              <w:rPr>
                <w:rFonts w:ascii="Arial" w:hAnsi="Arial" w:cs="Arial"/>
                <w:i/>
                <w:szCs w:val="16"/>
                <w:lang w:val="cs-CZ"/>
              </w:rPr>
            </w:pPr>
            <w:r w:rsidRPr="00723B3E">
              <w:rPr>
                <w:rFonts w:ascii="Arial" w:hAnsi="Arial" w:cs="Arial"/>
                <w:szCs w:val="16"/>
                <w:lang w:val="cs-CZ"/>
              </w:rPr>
              <w:lastRenderedPageBreak/>
              <w:t>Podle rozpočtu projektu pracovník JS zkontroluje, zda je projekt v souladu s finančními parametry výzvy. Zkontroluje také, zda způsobilé výdaje projektu refundované z ERDF nepřesahují 80 % způsobilých výdajů projektu každého partnera</w:t>
            </w:r>
          </w:p>
        </w:tc>
        <w:tc>
          <w:tcPr>
            <w:tcW w:w="7109" w:type="dxa"/>
            <w:shd w:val="clear" w:color="auto" w:fill="auto"/>
          </w:tcPr>
          <w:p w14:paraId="3911B665"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lastRenderedPageBreak/>
              <w:t>Punkt 10 – Wniosek projektowy jest zgodny z parametrami finansowymy naboru</w:t>
            </w:r>
            <w:r w:rsidRPr="00E66508" w:rsidDel="009624BD">
              <w:rPr>
                <w:rFonts w:ascii="Arial" w:eastAsia="Cambria" w:hAnsi="Arial" w:cs="Arial"/>
                <w:b/>
                <w:bCs/>
                <w:color w:val="2F5496" w:themeColor="accent1" w:themeShade="BF"/>
                <w:bdr w:val="nil"/>
              </w:rPr>
              <w:t xml:space="preserve"> </w:t>
            </w:r>
          </w:p>
          <w:p w14:paraId="3AE1AD34" w14:textId="11CD4A07" w:rsidR="00E461DA" w:rsidRPr="00C269A8" w:rsidRDefault="00E461DA" w:rsidP="00E461DA">
            <w:pPr>
              <w:shd w:val="clear" w:color="auto" w:fill="FFFFFF" w:themeFill="background1"/>
              <w:spacing w:afterLines="8" w:after="19"/>
              <w:rPr>
                <w:rFonts w:ascii="Arial" w:hAnsi="Arial" w:cs="Arial"/>
                <w:i/>
                <w:szCs w:val="16"/>
              </w:rPr>
            </w:pPr>
            <w:r w:rsidRPr="00637364">
              <w:rPr>
                <w:rFonts w:ascii="Arial" w:eastAsia="Cambria" w:hAnsi="Arial" w:cs="Arial"/>
                <w:iCs/>
                <w:szCs w:val="16"/>
                <w:bdr w:val="nil"/>
                <w:lang w:bidi="pl-PL"/>
              </w:rPr>
              <w:lastRenderedPageBreak/>
              <w:t xml:space="preserve">Na podstawie budżetu projektu </w:t>
            </w:r>
            <w:r>
              <w:rPr>
                <w:rFonts w:ascii="Arial" w:eastAsia="Cambria" w:hAnsi="Arial" w:cs="Arial"/>
                <w:iCs/>
                <w:szCs w:val="16"/>
                <w:bdr w:val="nil"/>
                <w:lang w:bidi="pl-PL"/>
              </w:rPr>
              <w:t>Menadżer</w:t>
            </w:r>
            <w:r w:rsidRPr="00637364">
              <w:rPr>
                <w:rFonts w:ascii="Arial" w:eastAsia="Cambria" w:hAnsi="Arial" w:cs="Arial"/>
                <w:iCs/>
                <w:szCs w:val="16"/>
                <w:bdr w:val="nil"/>
                <w:lang w:bidi="pl-PL"/>
              </w:rPr>
              <w:t xml:space="preserve"> WS sprawdza, czy projekt jest zgodny z parametrami finansowymi naboru. Sprawdza także, czy wydatki kwalifikowalne projektu refundowane z EFRR nie przekraczają 80% całkowitych wydatków kwalifikowalnych projektu każdego z partnerów.</w:t>
            </w:r>
          </w:p>
        </w:tc>
      </w:tr>
      <w:tr w:rsidR="00E461DA" w:rsidRPr="00C269A8" w14:paraId="485C67F4" w14:textId="77777777" w:rsidTr="00714F5A">
        <w:tc>
          <w:tcPr>
            <w:tcW w:w="7109" w:type="dxa"/>
            <w:shd w:val="clear" w:color="auto" w:fill="auto"/>
          </w:tcPr>
          <w:p w14:paraId="74F63155" w14:textId="77777777" w:rsidR="00E461DA" w:rsidRPr="00723B3E" w:rsidRDefault="00E461DA" w:rsidP="00E461DA">
            <w:pPr>
              <w:rPr>
                <w:rFonts w:ascii="Arial" w:eastAsia="Cambria" w:hAnsi="Arial" w:cs="Arial"/>
                <w:b/>
                <w:bCs/>
                <w:color w:val="2F5496" w:themeColor="accent1" w:themeShade="BF"/>
                <w:bdr w:val="nil"/>
                <w:lang w:val="cs-CZ"/>
              </w:rPr>
            </w:pPr>
            <w:r w:rsidRPr="00E66508">
              <w:rPr>
                <w:rFonts w:ascii="Arial" w:eastAsia="Cambria" w:hAnsi="Arial" w:cs="Arial"/>
                <w:b/>
                <w:bCs/>
                <w:color w:val="2F5496" w:themeColor="accent1" w:themeShade="BF"/>
                <w:bdr w:val="nil"/>
              </w:rPr>
              <w:lastRenderedPageBreak/>
              <w:t xml:space="preserve">Bod 11 </w:t>
            </w:r>
            <w:r w:rsidRPr="00723B3E">
              <w:rPr>
                <w:rFonts w:ascii="Arial" w:eastAsia="Cambria" w:hAnsi="Arial" w:cs="Arial"/>
                <w:b/>
                <w:bCs/>
                <w:color w:val="2F5496" w:themeColor="accent1" w:themeShade="BF"/>
                <w:bdr w:val="nil"/>
                <w:lang w:val="cs-CZ"/>
              </w:rPr>
              <w:t>– Výdaje projektu uvedené v žádosti neodporují pravidlům způsobilosti programu a výzvy</w:t>
            </w:r>
          </w:p>
          <w:p w14:paraId="23CF6F7C" w14:textId="6BC25914" w:rsidR="00E461DA" w:rsidRDefault="00E461DA" w:rsidP="00723B3E">
            <w:pPr>
              <w:spacing w:after="0"/>
              <w:rPr>
                <w:rFonts w:ascii="Arial" w:hAnsi="Arial" w:cs="Arial"/>
                <w:lang w:val="cs-CZ"/>
              </w:rPr>
            </w:pPr>
            <w:r w:rsidRPr="00723B3E">
              <w:rPr>
                <w:rFonts w:ascii="Arial" w:hAnsi="Arial" w:cs="Arial"/>
                <w:lang w:val="cs-CZ"/>
              </w:rPr>
              <w:t>Pracovník JS zkontroluje, zda výdaje uvedené v rozpočtu projektu jsou v souladu s výzvou a P</w:t>
            </w:r>
            <w:r w:rsidR="00471E70">
              <w:rPr>
                <w:rFonts w:ascii="Arial" w:hAnsi="Arial" w:cs="Arial"/>
                <w:lang w:val="cs-CZ"/>
              </w:rPr>
              <w:t>říručkou pro žadatele</w:t>
            </w:r>
            <w:r w:rsidRPr="00723B3E">
              <w:rPr>
                <w:rFonts w:ascii="Arial" w:hAnsi="Arial" w:cs="Arial"/>
                <w:lang w:val="cs-CZ"/>
              </w:rPr>
              <w:t xml:space="preserve"> kap. </w:t>
            </w:r>
            <w:r w:rsidR="005343A5">
              <w:rPr>
                <w:rFonts w:ascii="Arial" w:hAnsi="Arial" w:cs="Arial"/>
                <w:lang w:val="cs-CZ"/>
              </w:rPr>
              <w:t>A.6</w:t>
            </w:r>
            <w:r w:rsidR="005343A5" w:rsidRPr="00723B3E">
              <w:rPr>
                <w:rFonts w:ascii="Arial" w:hAnsi="Arial" w:cs="Arial"/>
                <w:lang w:val="cs-CZ"/>
              </w:rPr>
              <w:t xml:space="preserve"> </w:t>
            </w:r>
            <w:r w:rsidRPr="00723B3E">
              <w:rPr>
                <w:rFonts w:ascii="Arial" w:hAnsi="Arial" w:cs="Arial"/>
                <w:lang w:val="cs-CZ"/>
              </w:rPr>
              <w:t xml:space="preserve">a přílohami č. </w:t>
            </w:r>
            <w:r w:rsidR="005343A5">
              <w:rPr>
                <w:rFonts w:ascii="Arial" w:hAnsi="Arial" w:cs="Arial"/>
                <w:lang w:val="cs-CZ"/>
              </w:rPr>
              <w:t>4</w:t>
            </w:r>
            <w:r w:rsidRPr="00723B3E">
              <w:rPr>
                <w:rFonts w:ascii="Arial" w:hAnsi="Arial" w:cs="Arial"/>
                <w:lang w:val="cs-CZ"/>
              </w:rPr>
              <w:t xml:space="preserve"> (Podrobné informace – způsobilost výdajů pro české partnery)</w:t>
            </w:r>
            <w:r w:rsidR="005343A5">
              <w:rPr>
                <w:rFonts w:ascii="Arial" w:hAnsi="Arial" w:cs="Arial"/>
                <w:lang w:val="cs-CZ"/>
              </w:rPr>
              <w:t>.</w:t>
            </w:r>
            <w:r w:rsidRPr="00723B3E">
              <w:rPr>
                <w:rFonts w:ascii="Arial" w:hAnsi="Arial" w:cs="Arial"/>
                <w:lang w:val="cs-CZ"/>
              </w:rPr>
              <w:t xml:space="preserve"> </w:t>
            </w:r>
          </w:p>
          <w:p w14:paraId="39C06E52" w14:textId="3CBFFDE9" w:rsidR="00723B3E" w:rsidRDefault="00723B3E" w:rsidP="00723B3E">
            <w:pPr>
              <w:spacing w:after="0"/>
              <w:rPr>
                <w:rFonts w:ascii="Arial" w:hAnsi="Arial" w:cs="Arial"/>
                <w:lang w:val="cs-CZ"/>
              </w:rPr>
            </w:pPr>
          </w:p>
          <w:p w14:paraId="2C7CA817" w14:textId="77777777" w:rsidR="00723B3E" w:rsidRDefault="00723B3E" w:rsidP="00723B3E">
            <w:pPr>
              <w:spacing w:after="0"/>
              <w:rPr>
                <w:rFonts w:ascii="Arial" w:hAnsi="Arial" w:cs="Arial"/>
                <w:lang w:val="cs-CZ"/>
              </w:rPr>
            </w:pPr>
          </w:p>
          <w:p w14:paraId="67F4A736" w14:textId="77777777" w:rsidR="00E461DA" w:rsidRPr="00723B3E" w:rsidRDefault="00E461DA" w:rsidP="00E461DA">
            <w:pPr>
              <w:rPr>
                <w:rFonts w:ascii="Arial" w:hAnsi="Arial" w:cs="Arial"/>
                <w:lang w:val="cs-CZ"/>
              </w:rPr>
            </w:pPr>
            <w:r w:rsidRPr="00723B3E">
              <w:rPr>
                <w:rFonts w:ascii="Arial" w:hAnsi="Arial" w:cs="Arial"/>
                <w:lang w:val="cs-CZ"/>
              </w:rPr>
              <w:t>Efektivita výdajů a jejich oprávněná výše se posuzují až ve fázi hodnocení kvality. V případě, že se některé výdaje jeví jako neefektivní a je potřebná jejich podrobnější specifikace, je příslušný partner vyzván k podrobnějšímu rozepsání příslušných položek podrobného rozpočtu. Pokud se i po doplnění projektové žádosti jeví některé výdaje jako neefektivní, JS uvede tuto skutečnost v komentáři. Kritérium bude považováno za splněné</w:t>
            </w:r>
          </w:p>
          <w:p w14:paraId="2FBFA12E" w14:textId="2C90D0A7" w:rsidR="00E461DA" w:rsidRDefault="00E461DA" w:rsidP="00E461DA">
            <w:pPr>
              <w:rPr>
                <w:rFonts w:ascii="Arial" w:hAnsi="Arial" w:cs="Arial"/>
                <w:lang w:val="cs-CZ"/>
              </w:rPr>
            </w:pPr>
            <w:r w:rsidRPr="00723B3E">
              <w:rPr>
                <w:rFonts w:ascii="Arial" w:hAnsi="Arial" w:cs="Arial"/>
                <w:lang w:val="cs-CZ"/>
              </w:rPr>
              <w:t>Zjistí-li JS zjevné porušení pravidel způsobilých výdajů, vyzve vedoucího partnera, aby takový výdaj přeřadil do rozpočtové kapitoly „Nezpůsobilé výdaje“</w:t>
            </w:r>
            <w:r w:rsidR="001F47E1" w:rsidRPr="00723B3E">
              <w:rPr>
                <w:rFonts w:ascii="Arial" w:hAnsi="Arial" w:cs="Arial"/>
                <w:lang w:val="cs-CZ"/>
              </w:rPr>
              <w:t>, nebo aby je zcela odstranil z rozpočtu</w:t>
            </w:r>
            <w:r w:rsidRPr="00723B3E">
              <w:rPr>
                <w:rFonts w:ascii="Arial" w:hAnsi="Arial" w:cs="Arial"/>
                <w:lang w:val="cs-CZ"/>
              </w:rPr>
              <w:t>. Pokud vedoucí partner na základě výzvy nezpůsobilé výdaje nepřeřadí do rozpočtové kapitoly „Nezpůsobilé výdaje“, nebo pokud až na základě doplnění po výzvě jsou některé výdaje identifikovány jako nezpůsobilé, JS o tyto nezpůsobilé výdaje rozpočet projektu sníží a projekt postoupí do dalšího hodnocení, tj. kritérium bude považováno za splněné.</w:t>
            </w:r>
          </w:p>
          <w:p w14:paraId="4AA15323" w14:textId="29FF2F99" w:rsidR="00723B3E" w:rsidRDefault="00723B3E" w:rsidP="00723B3E">
            <w:pPr>
              <w:spacing w:after="0"/>
              <w:rPr>
                <w:rFonts w:ascii="Arial" w:hAnsi="Arial" w:cs="Arial"/>
                <w:lang w:val="cs-CZ"/>
              </w:rPr>
            </w:pPr>
          </w:p>
          <w:p w14:paraId="5D5BAE2F" w14:textId="77777777" w:rsidR="00723B3E" w:rsidRPr="00723B3E" w:rsidRDefault="00723B3E" w:rsidP="00723B3E">
            <w:pPr>
              <w:spacing w:after="0"/>
              <w:rPr>
                <w:rFonts w:ascii="Arial" w:hAnsi="Arial" w:cs="Arial"/>
                <w:lang w:val="cs-CZ"/>
              </w:rPr>
            </w:pPr>
          </w:p>
          <w:p w14:paraId="78ABE42A" w14:textId="77777777" w:rsidR="00A571C4" w:rsidRPr="00723B3E" w:rsidRDefault="00A571C4" w:rsidP="00723B3E">
            <w:pPr>
              <w:rPr>
                <w:rFonts w:ascii="Arial" w:hAnsi="Arial" w:cs="Arial"/>
                <w:lang w:val="cs-CZ"/>
              </w:rPr>
            </w:pPr>
            <w:r w:rsidRPr="00723B3E">
              <w:rPr>
                <w:rFonts w:ascii="Arial" w:hAnsi="Arial" w:cs="Arial"/>
                <w:lang w:val="cs-CZ"/>
              </w:rPr>
              <w:t>Pokud nezpůsobilé výdaje tvoří 50 % způsobilých výdajů a více, je kritérium považováno za nesplněné.</w:t>
            </w:r>
          </w:p>
          <w:p w14:paraId="5AE862F0" w14:textId="06655649" w:rsidR="00ED4E5D" w:rsidRPr="00723B3E" w:rsidRDefault="00E461DA" w:rsidP="00E461DA">
            <w:pPr>
              <w:rPr>
                <w:rFonts w:ascii="Arial" w:hAnsi="Arial" w:cs="Arial"/>
                <w:lang w:val="cs-CZ"/>
              </w:rPr>
            </w:pPr>
            <w:r w:rsidRPr="00723B3E">
              <w:rPr>
                <w:rFonts w:ascii="Arial" w:hAnsi="Arial" w:cs="Arial"/>
                <w:lang w:val="cs-CZ"/>
              </w:rPr>
              <w:t>Pracovník JS ověří, zda je zvolená metoda stanovení mzdových nákladů v souladu s pravidly uvedenými v pravidlech způsobilosti výdajů.</w:t>
            </w:r>
            <w:r w:rsidR="00AD3BF5" w:rsidRPr="00723B3E">
              <w:rPr>
                <w:rFonts w:ascii="Arial" w:hAnsi="Arial" w:cs="Arial"/>
                <w:lang w:val="cs-CZ"/>
              </w:rPr>
              <w:t xml:space="preserve"> </w:t>
            </w:r>
          </w:p>
          <w:p w14:paraId="3F3A7E4D" w14:textId="3B65CD32" w:rsidR="00E461DA" w:rsidRPr="00A856EC" w:rsidRDefault="00FD150D" w:rsidP="00E461DA">
            <w:pPr>
              <w:rPr>
                <w:rFonts w:ascii="Arial" w:hAnsi="Arial" w:cs="Arial"/>
                <w:i/>
                <w:lang w:val="cs-CZ"/>
              </w:rPr>
            </w:pPr>
            <w:r w:rsidRPr="00723B3E">
              <w:rPr>
                <w:rFonts w:ascii="Arial" w:hAnsi="Arial" w:cs="Arial"/>
                <w:lang w:val="cs-CZ"/>
              </w:rPr>
              <w:t>V případě chybně zvolené metody je nezbytná její úprava. S tím souvisí také změna výše výdajů pokrytých paušálními výdaji navázanými na mzdové náklady.</w:t>
            </w:r>
          </w:p>
        </w:tc>
        <w:tc>
          <w:tcPr>
            <w:tcW w:w="7109" w:type="dxa"/>
            <w:shd w:val="clear" w:color="auto" w:fill="auto"/>
          </w:tcPr>
          <w:p w14:paraId="375D6EA9"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lastRenderedPageBreak/>
              <w:t>Punkt 11 – Wydatki projektu wymienione we wniosku nie są sprzeczne z zasadami kwalifikowalności programu i naboru</w:t>
            </w:r>
          </w:p>
          <w:p w14:paraId="166B1D8B" w14:textId="72F8FD47" w:rsidR="00E461DA" w:rsidRPr="00637364" w:rsidRDefault="00E461DA" w:rsidP="00723B3E">
            <w:pPr>
              <w:shd w:val="clear" w:color="auto" w:fill="FFFFFF" w:themeFill="background1"/>
              <w:spacing w:after="0"/>
              <w:rPr>
                <w:rFonts w:ascii="Arial" w:hAnsi="Arial" w:cs="Arial"/>
                <w:bdr w:val="nil"/>
                <w:lang w:bidi="pl-PL"/>
              </w:rPr>
            </w:pPr>
            <w:r>
              <w:rPr>
                <w:rFonts w:ascii="Arial" w:hAnsi="Arial" w:cs="Arial"/>
                <w:bdr w:val="nil"/>
                <w:lang w:bidi="pl-PL"/>
              </w:rPr>
              <w:t>Menadżer</w:t>
            </w:r>
            <w:r w:rsidRPr="00637364">
              <w:rPr>
                <w:rFonts w:ascii="Arial" w:hAnsi="Arial" w:cs="Arial"/>
                <w:bdr w:val="nil"/>
                <w:lang w:bidi="pl-PL"/>
              </w:rPr>
              <w:t xml:space="preserve"> WS sprawdza, czy wydatki podane w budżecie projektu są zgodne z naborem i z Podręcznikiem wnioskodawcy rozdz. </w:t>
            </w:r>
            <w:r w:rsidR="009907A4">
              <w:rPr>
                <w:rFonts w:ascii="Arial" w:hAnsi="Arial" w:cs="Arial"/>
                <w:bdr w:val="nil"/>
                <w:lang w:bidi="pl-PL"/>
              </w:rPr>
              <w:t>A.6</w:t>
            </w:r>
            <w:r w:rsidR="009907A4" w:rsidRPr="00637364">
              <w:rPr>
                <w:rFonts w:ascii="Arial" w:hAnsi="Arial" w:cs="Arial"/>
                <w:bdr w:val="nil"/>
                <w:lang w:bidi="pl-PL"/>
              </w:rPr>
              <w:t xml:space="preserve"> </w:t>
            </w:r>
            <w:r w:rsidRPr="00637364">
              <w:rPr>
                <w:rFonts w:ascii="Arial" w:hAnsi="Arial" w:cs="Arial"/>
                <w:bdr w:val="nil"/>
                <w:lang w:bidi="pl-PL"/>
              </w:rPr>
              <w:t xml:space="preserve">oraz załącznikami nr </w:t>
            </w:r>
            <w:r w:rsidR="009907A4">
              <w:rPr>
                <w:rFonts w:ascii="Arial" w:hAnsi="Arial" w:cs="Arial"/>
                <w:bdr w:val="nil"/>
                <w:lang w:bidi="pl-PL"/>
              </w:rPr>
              <w:t>4</w:t>
            </w:r>
            <w:r w:rsidR="009907A4" w:rsidRPr="00637364">
              <w:rPr>
                <w:rFonts w:ascii="Arial" w:hAnsi="Arial" w:cs="Arial"/>
                <w:bdr w:val="nil"/>
                <w:lang w:bidi="pl-PL"/>
              </w:rPr>
              <w:t xml:space="preserve"> </w:t>
            </w:r>
            <w:r w:rsidRPr="00637364">
              <w:rPr>
                <w:rFonts w:ascii="Arial" w:hAnsi="Arial" w:cs="Arial"/>
                <w:bdr w:val="nil"/>
                <w:lang w:bidi="pl-PL"/>
              </w:rPr>
              <w:t>(Informacje szczegółowe – zasady kwalifikowalności wydatków dla czeskich beneficjentów)</w:t>
            </w:r>
            <w:r w:rsidR="009907A4">
              <w:rPr>
                <w:rFonts w:ascii="Arial" w:hAnsi="Arial" w:cs="Arial"/>
                <w:bdr w:val="nil"/>
                <w:lang w:bidi="pl-PL"/>
              </w:rPr>
              <w:t xml:space="preserve">. </w:t>
            </w:r>
            <w:r w:rsidRPr="00637364">
              <w:rPr>
                <w:rFonts w:ascii="Arial" w:hAnsi="Arial" w:cs="Arial"/>
                <w:bdr w:val="nil"/>
                <w:lang w:bidi="pl-PL"/>
              </w:rPr>
              <w:t xml:space="preserve"> </w:t>
            </w:r>
          </w:p>
          <w:p w14:paraId="2659104D" w14:textId="77777777" w:rsidR="00E461DA" w:rsidRPr="00637364" w:rsidRDefault="00E461DA" w:rsidP="00723B3E">
            <w:pPr>
              <w:shd w:val="clear" w:color="auto" w:fill="FFFFFF" w:themeFill="background1"/>
              <w:spacing w:after="0"/>
              <w:rPr>
                <w:rFonts w:ascii="Arial" w:hAnsi="Arial" w:cs="Arial"/>
                <w:bdr w:val="nil"/>
                <w:lang w:bidi="pl-PL"/>
              </w:rPr>
            </w:pPr>
          </w:p>
          <w:p w14:paraId="41D3134B" w14:textId="4A06D285" w:rsidR="00E461DA" w:rsidRPr="00637364" w:rsidRDefault="00E461DA" w:rsidP="00E461DA">
            <w:pPr>
              <w:shd w:val="clear" w:color="auto" w:fill="FFFFFF" w:themeFill="background1"/>
              <w:spacing w:afterLines="8" w:after="19"/>
              <w:rPr>
                <w:rFonts w:ascii="Arial" w:hAnsi="Arial" w:cs="Arial"/>
                <w:bdr w:val="nil"/>
                <w:lang w:bidi="pl-PL"/>
              </w:rPr>
            </w:pPr>
            <w:r w:rsidRPr="00637364">
              <w:rPr>
                <w:rFonts w:ascii="Arial" w:hAnsi="Arial" w:cs="Arial"/>
                <w:bdr w:val="nil"/>
                <w:lang w:bidi="pl-PL"/>
              </w:rPr>
              <w:t xml:space="preserve">Efektywność wydatków i ich dozwolona wartość oceniane są dopiero w fazie oceny jakości projektu. W przypadku, gdy niektóre wydatki </w:t>
            </w:r>
            <w:r w:rsidR="000540E6" w:rsidRPr="003A089F">
              <w:rPr>
                <w:rFonts w:ascii="Arial" w:hAnsi="Arial" w:cs="Arial"/>
              </w:rPr>
              <w:t>sprawiają wrażenie, że są</w:t>
            </w:r>
            <w:r w:rsidRPr="00637364">
              <w:rPr>
                <w:rFonts w:ascii="Arial" w:hAnsi="Arial" w:cs="Arial"/>
                <w:bdr w:val="nil"/>
                <w:lang w:bidi="pl-PL"/>
              </w:rPr>
              <w:t xml:space="preserve"> nieefektywne i potrzebna jest bardziej szczegółowa specyfikacja, odpowiedni partner jest </w:t>
            </w:r>
            <w:r w:rsidR="000540E6">
              <w:rPr>
                <w:rFonts w:ascii="Arial" w:hAnsi="Arial" w:cs="Arial"/>
              </w:rPr>
              <w:t>wzywany d</w:t>
            </w:r>
            <w:r w:rsidRPr="00637364">
              <w:rPr>
                <w:rFonts w:ascii="Arial" w:hAnsi="Arial" w:cs="Arial"/>
                <w:bdr w:val="nil"/>
                <w:lang w:bidi="pl-PL"/>
              </w:rPr>
              <w:t>o przedstawieni</w:t>
            </w:r>
            <w:r w:rsidR="000540E6">
              <w:rPr>
                <w:rFonts w:ascii="Arial" w:hAnsi="Arial" w:cs="Arial"/>
                <w:bdr w:val="nil"/>
                <w:lang w:bidi="pl-PL"/>
              </w:rPr>
              <w:t>a</w:t>
            </w:r>
            <w:r w:rsidRPr="00637364">
              <w:rPr>
                <w:rFonts w:ascii="Arial" w:hAnsi="Arial" w:cs="Arial"/>
                <w:bdr w:val="nil"/>
                <w:lang w:bidi="pl-PL"/>
              </w:rPr>
              <w:t xml:space="preserve"> szczegółowo rozpisan</w:t>
            </w:r>
            <w:r w:rsidR="000540E6">
              <w:rPr>
                <w:rFonts w:ascii="Arial" w:hAnsi="Arial" w:cs="Arial"/>
                <w:bdr w:val="nil"/>
                <w:lang w:bidi="pl-PL"/>
              </w:rPr>
              <w:t xml:space="preserve">ych </w:t>
            </w:r>
            <w:r w:rsidRPr="00637364">
              <w:rPr>
                <w:rFonts w:ascii="Arial" w:hAnsi="Arial" w:cs="Arial"/>
                <w:bdr w:val="nil"/>
                <w:lang w:bidi="pl-PL"/>
              </w:rPr>
              <w:t>pozycji budżetu szczegółowego. Jeżeli nawet po wypełnieniu wniosku projektowego niektóre wydatki okażą się nieefektywne, pracownik JS zaznaczy ten fakt w komentarzu. Kryterium zostanie uznane za spełnione.</w:t>
            </w:r>
          </w:p>
          <w:p w14:paraId="5997FC5C" w14:textId="2EAA0699" w:rsidR="00E461DA" w:rsidRDefault="00E461DA" w:rsidP="00723B3E">
            <w:pPr>
              <w:shd w:val="clear" w:color="auto" w:fill="FFFFFF" w:themeFill="background1"/>
              <w:rPr>
                <w:rFonts w:ascii="Arial" w:hAnsi="Arial" w:cs="Arial"/>
                <w:bdr w:val="nil"/>
                <w:lang w:bidi="pl-PL"/>
              </w:rPr>
            </w:pPr>
            <w:r w:rsidRPr="00637364">
              <w:rPr>
                <w:rFonts w:ascii="Arial" w:hAnsi="Arial" w:cs="Arial"/>
                <w:bdr w:val="nil"/>
                <w:lang w:bidi="pl-PL"/>
              </w:rPr>
              <w:t xml:space="preserve">Jeżeli zasady wydatków kwalifikowalnych zostaną naruszone, WS zwróci się do </w:t>
            </w:r>
            <w:r w:rsidR="000540E6">
              <w:rPr>
                <w:rFonts w:ascii="Arial" w:hAnsi="Arial" w:cs="Arial"/>
                <w:bdr w:val="nil"/>
                <w:lang w:bidi="pl-PL"/>
              </w:rPr>
              <w:t>p</w:t>
            </w:r>
            <w:r w:rsidRPr="00637364">
              <w:rPr>
                <w:rFonts w:ascii="Arial" w:hAnsi="Arial" w:cs="Arial"/>
                <w:bdr w:val="nil"/>
                <w:lang w:bidi="pl-PL"/>
              </w:rPr>
              <w:t xml:space="preserve">artnera </w:t>
            </w:r>
            <w:r w:rsidR="000540E6">
              <w:rPr>
                <w:rFonts w:ascii="Arial" w:hAnsi="Arial" w:cs="Arial"/>
                <w:bdr w:val="nil"/>
                <w:lang w:bidi="pl-PL"/>
              </w:rPr>
              <w:t>w</w:t>
            </w:r>
            <w:r w:rsidRPr="00637364">
              <w:rPr>
                <w:rFonts w:ascii="Arial" w:hAnsi="Arial" w:cs="Arial"/>
                <w:bdr w:val="nil"/>
                <w:lang w:bidi="pl-PL"/>
              </w:rPr>
              <w:t>iodąc</w:t>
            </w:r>
            <w:r w:rsidR="003F4176">
              <w:rPr>
                <w:rFonts w:ascii="Arial" w:hAnsi="Arial" w:cs="Arial"/>
                <w:bdr w:val="nil"/>
                <w:lang w:bidi="pl-PL"/>
              </w:rPr>
              <w:t>eg</w:t>
            </w:r>
            <w:r w:rsidRPr="00637364">
              <w:rPr>
                <w:rFonts w:ascii="Arial" w:hAnsi="Arial" w:cs="Arial"/>
                <w:bdr w:val="nil"/>
                <w:lang w:bidi="pl-PL"/>
              </w:rPr>
              <w:t xml:space="preserve">o z wezwaniem do przeniesienie </w:t>
            </w:r>
            <w:r w:rsidR="000540E6">
              <w:rPr>
                <w:rFonts w:ascii="Arial" w:hAnsi="Arial" w:cs="Arial"/>
                <w:bdr w:val="nil"/>
                <w:lang w:bidi="pl-PL"/>
              </w:rPr>
              <w:t>danego</w:t>
            </w:r>
            <w:r w:rsidR="000540E6" w:rsidRPr="00637364">
              <w:rPr>
                <w:rFonts w:ascii="Arial" w:hAnsi="Arial" w:cs="Arial"/>
                <w:bdr w:val="nil"/>
                <w:lang w:bidi="pl-PL"/>
              </w:rPr>
              <w:t xml:space="preserve"> </w:t>
            </w:r>
            <w:r w:rsidRPr="00637364">
              <w:rPr>
                <w:rFonts w:ascii="Arial" w:hAnsi="Arial" w:cs="Arial"/>
                <w:bdr w:val="nil"/>
                <w:lang w:bidi="pl-PL"/>
              </w:rPr>
              <w:t>wydatku do linii budżetowej „Wydatki niekwalifikowalne</w:t>
            </w:r>
            <w:r w:rsidR="00723B3E">
              <w:rPr>
                <w:rFonts w:ascii="Arial" w:hAnsi="Arial" w:cs="Arial"/>
                <w:bdr w:val="nil"/>
                <w:lang w:bidi="pl-PL"/>
              </w:rPr>
              <w:t>,</w:t>
            </w:r>
            <w:r w:rsidR="003F4176" w:rsidRPr="00116216">
              <w:rPr>
                <w:rFonts w:ascii="Arial" w:hAnsi="Arial" w:cs="Arial"/>
              </w:rPr>
              <w:t xml:space="preserve"> lub </w:t>
            </w:r>
            <w:r w:rsidR="000540E6" w:rsidRPr="000540E6">
              <w:rPr>
                <w:rFonts w:ascii="Arial" w:hAnsi="Arial" w:cs="Arial"/>
              </w:rPr>
              <w:t xml:space="preserve">usunięcia go </w:t>
            </w:r>
            <w:r w:rsidR="003F4176" w:rsidRPr="00116216">
              <w:rPr>
                <w:rFonts w:ascii="Arial" w:hAnsi="Arial" w:cs="Arial"/>
              </w:rPr>
              <w:t>z</w:t>
            </w:r>
            <w:r w:rsidR="003F4176">
              <w:rPr>
                <w:rFonts w:ascii="Arial" w:hAnsi="Arial" w:cs="Arial"/>
              </w:rPr>
              <w:t> </w:t>
            </w:r>
            <w:r w:rsidR="003F4176" w:rsidRPr="00116216">
              <w:rPr>
                <w:rFonts w:ascii="Arial" w:hAnsi="Arial" w:cs="Arial"/>
              </w:rPr>
              <w:t>budżetu</w:t>
            </w:r>
            <w:r w:rsidR="00232FD6">
              <w:rPr>
                <w:rFonts w:ascii="Arial" w:hAnsi="Arial" w:cs="Arial"/>
              </w:rPr>
              <w:t>.</w:t>
            </w:r>
            <w:r w:rsidRPr="00637364">
              <w:rPr>
                <w:rFonts w:ascii="Arial" w:hAnsi="Arial" w:cs="Arial"/>
                <w:bdr w:val="nil"/>
                <w:lang w:bidi="pl-PL"/>
              </w:rPr>
              <w:t xml:space="preserve"> Jeżeli </w:t>
            </w:r>
            <w:r w:rsidR="000540E6">
              <w:rPr>
                <w:rFonts w:ascii="Arial" w:hAnsi="Arial" w:cs="Arial"/>
                <w:bdr w:val="nil"/>
                <w:lang w:bidi="pl-PL"/>
              </w:rPr>
              <w:t>p</w:t>
            </w:r>
            <w:r w:rsidRPr="00637364">
              <w:rPr>
                <w:rFonts w:ascii="Arial" w:hAnsi="Arial" w:cs="Arial"/>
                <w:bdr w:val="nil"/>
                <w:lang w:bidi="pl-PL"/>
              </w:rPr>
              <w:t xml:space="preserve">artner </w:t>
            </w:r>
            <w:r w:rsidR="000540E6">
              <w:rPr>
                <w:rFonts w:ascii="Arial" w:hAnsi="Arial" w:cs="Arial"/>
                <w:bdr w:val="nil"/>
                <w:lang w:bidi="pl-PL"/>
              </w:rPr>
              <w:t>w</w:t>
            </w:r>
            <w:r w:rsidRPr="00637364">
              <w:rPr>
                <w:rFonts w:ascii="Arial" w:hAnsi="Arial" w:cs="Arial"/>
                <w:bdr w:val="nil"/>
                <w:lang w:bidi="pl-PL"/>
              </w:rPr>
              <w:t>iodący nie przeniesie wydatków niekwalifikowalnych do rozdziału budżetu „Wydatki niekwalifikowalne” na podstawie wezwania, lub jeżeli na podstawie uzupełnienia po wezwaniu określone wydatki zostaną uznane za niekwalifikowalne, WS zmniejszy budżet projektu o te wydatki niekwalifikowalne i przekaże projekt do oceny, tj. kryterium zostanie uznane za spełnione.</w:t>
            </w:r>
          </w:p>
          <w:p w14:paraId="3E5EA47D" w14:textId="77777777" w:rsidR="00A571C4" w:rsidRDefault="00A571C4" w:rsidP="00723B3E">
            <w:pPr>
              <w:rPr>
                <w:rFonts w:ascii="Arial" w:hAnsi="Arial" w:cs="Arial"/>
                <w:bdr w:val="nil"/>
                <w:lang w:bidi="pl-PL"/>
              </w:rPr>
            </w:pPr>
            <w:r w:rsidRPr="00637364">
              <w:rPr>
                <w:rFonts w:ascii="Arial" w:hAnsi="Arial" w:cs="Arial"/>
                <w:bdr w:val="nil"/>
                <w:lang w:bidi="pl-PL"/>
              </w:rPr>
              <w:lastRenderedPageBreak/>
              <w:t>Jeżeli wydatki niekwalifikowalne stanowią 50% lub więcej wydatków kwalifikowalnych, kryterium uważa się za niespełnione.</w:t>
            </w:r>
          </w:p>
          <w:p w14:paraId="5B5B35D5" w14:textId="3155A9C4" w:rsidR="00681F70" w:rsidRDefault="00E461DA" w:rsidP="00E461DA">
            <w:r>
              <w:rPr>
                <w:rFonts w:ascii="Arial" w:hAnsi="Arial" w:cs="Arial"/>
              </w:rPr>
              <w:t>Menadżer</w:t>
            </w:r>
            <w:r w:rsidRPr="001C27FA">
              <w:rPr>
                <w:rFonts w:ascii="Arial" w:hAnsi="Arial" w:cs="Arial"/>
              </w:rPr>
              <w:t xml:space="preserve"> </w:t>
            </w:r>
            <w:r w:rsidRPr="00933D98">
              <w:rPr>
                <w:rFonts w:ascii="Arial" w:hAnsi="Arial" w:cs="Arial"/>
              </w:rPr>
              <w:t>WS zweryfikuje, czy wybrana metoda ustalania kosztów pracy jest zgodna z zasadami określonymi w zasadach kwalifikowalności.</w:t>
            </w:r>
            <w:r w:rsidR="00FD150D" w:rsidRPr="00681F70">
              <w:rPr>
                <w:rFonts w:ascii="Arial" w:hAnsi="Arial" w:cs="Arial"/>
              </w:rPr>
              <w:t xml:space="preserve"> </w:t>
            </w:r>
          </w:p>
          <w:p w14:paraId="3357BF8E" w14:textId="1FD8D325" w:rsidR="00E461DA" w:rsidRPr="00322611" w:rsidRDefault="00FD150D" w:rsidP="00E461DA">
            <w:pPr>
              <w:rPr>
                <w:rFonts w:ascii="Arial" w:hAnsi="Arial" w:cs="Arial"/>
              </w:rPr>
            </w:pPr>
            <w:r w:rsidRPr="00FD150D">
              <w:rPr>
                <w:rFonts w:ascii="Arial" w:hAnsi="Arial" w:cs="Arial"/>
              </w:rPr>
              <w:t xml:space="preserve">W przypadku źle dobranej metody </w:t>
            </w:r>
            <w:r>
              <w:rPr>
                <w:rFonts w:ascii="Arial" w:hAnsi="Arial" w:cs="Arial"/>
              </w:rPr>
              <w:t>niezb</w:t>
            </w:r>
            <w:r w:rsidRPr="00FD150D">
              <w:rPr>
                <w:rFonts w:ascii="Arial" w:hAnsi="Arial" w:cs="Arial"/>
              </w:rPr>
              <w:t>ę</w:t>
            </w:r>
            <w:r>
              <w:rPr>
                <w:rFonts w:ascii="Arial" w:hAnsi="Arial" w:cs="Arial"/>
              </w:rPr>
              <w:t>dna</w:t>
            </w:r>
            <w:r w:rsidRPr="00FD150D">
              <w:rPr>
                <w:rFonts w:ascii="Arial" w:hAnsi="Arial" w:cs="Arial"/>
              </w:rPr>
              <w:t xml:space="preserve"> jest jej modyfikacja. Wiąże się to również ze zmianą wysokości wydatków pokrywanych wydatkami ryczałtowymi powiązanymi z kosztami wynagrodzeń.</w:t>
            </w:r>
          </w:p>
        </w:tc>
      </w:tr>
      <w:tr w:rsidR="00E461DA" w:rsidRPr="00C269A8" w14:paraId="12F5E9CE" w14:textId="77777777" w:rsidTr="00714F5A">
        <w:tc>
          <w:tcPr>
            <w:tcW w:w="7109" w:type="dxa"/>
            <w:shd w:val="clear" w:color="auto" w:fill="auto"/>
          </w:tcPr>
          <w:p w14:paraId="1998B3CA" w14:textId="77777777" w:rsidR="00E461DA" w:rsidRPr="00723B3E" w:rsidRDefault="00E461DA" w:rsidP="00E461D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lastRenderedPageBreak/>
              <w:t>Bod 12 - Projekt zvolil všechny vhodné indikátory výstupu a výsledku a stanovil pro ně cílové hodnoty a popsal způsob jejich měření</w:t>
            </w:r>
          </w:p>
          <w:p w14:paraId="1236184A" w14:textId="3C9BB421" w:rsidR="00E461DA" w:rsidRPr="00723B3E" w:rsidRDefault="00E461DA" w:rsidP="00E461DA">
            <w:pPr>
              <w:shd w:val="clear" w:color="auto" w:fill="FFFFFF" w:themeFill="background1"/>
              <w:spacing w:afterLines="8" w:after="19"/>
              <w:rPr>
                <w:rFonts w:ascii="Arial" w:hAnsi="Arial" w:cs="Arial"/>
                <w:szCs w:val="16"/>
                <w:lang w:val="cs-CZ"/>
              </w:rPr>
            </w:pPr>
            <w:r w:rsidRPr="00723B3E">
              <w:rPr>
                <w:rFonts w:ascii="Arial" w:hAnsi="Arial" w:cs="Arial"/>
                <w:szCs w:val="16"/>
                <w:lang w:val="cs-CZ"/>
              </w:rPr>
              <w:t xml:space="preserve">Pracovník JS zkontroluje, zda </w:t>
            </w:r>
            <w:r w:rsidR="00982D77" w:rsidRPr="00723B3E">
              <w:rPr>
                <w:rFonts w:ascii="Arial" w:hAnsi="Arial" w:cs="Arial"/>
                <w:lang w:val="cs-CZ"/>
              </w:rPr>
              <w:t xml:space="preserve">vedoucí </w:t>
            </w:r>
            <w:r w:rsidRPr="00723B3E">
              <w:rPr>
                <w:rFonts w:ascii="Arial" w:hAnsi="Arial" w:cs="Arial"/>
                <w:szCs w:val="16"/>
                <w:lang w:val="cs-CZ"/>
              </w:rPr>
              <w:t>partne</w:t>
            </w:r>
            <w:r w:rsidR="00982D77" w:rsidRPr="00723B3E">
              <w:rPr>
                <w:rFonts w:ascii="Arial" w:hAnsi="Arial" w:cs="Arial"/>
                <w:szCs w:val="16"/>
                <w:lang w:val="cs-CZ"/>
              </w:rPr>
              <w:t>r</w:t>
            </w:r>
            <w:r w:rsidRPr="00723B3E">
              <w:rPr>
                <w:rFonts w:ascii="Arial" w:hAnsi="Arial" w:cs="Arial"/>
                <w:szCs w:val="16"/>
                <w:lang w:val="cs-CZ"/>
              </w:rPr>
              <w:t xml:space="preserve"> v projektové žádosti </w:t>
            </w:r>
            <w:r w:rsidR="00982D77" w:rsidRPr="00723B3E">
              <w:rPr>
                <w:rFonts w:ascii="Arial" w:hAnsi="Arial" w:cs="Arial"/>
                <w:lang w:val="cs-CZ"/>
              </w:rPr>
              <w:t>smysluplně</w:t>
            </w:r>
            <w:r w:rsidR="00982D77" w:rsidRPr="00723B3E">
              <w:rPr>
                <w:rStyle w:val="Znakapoznpodarou"/>
                <w:rFonts w:ascii="Arial" w:hAnsi="Arial" w:cs="Arial"/>
                <w:lang w:val="cs-CZ"/>
              </w:rPr>
              <w:footnoteReference w:id="1"/>
            </w:r>
            <w:r w:rsidR="00982D77" w:rsidRPr="00723B3E">
              <w:rPr>
                <w:rFonts w:ascii="Arial" w:hAnsi="Arial" w:cs="Arial"/>
                <w:lang w:val="cs-CZ"/>
              </w:rPr>
              <w:t xml:space="preserve"> </w:t>
            </w:r>
            <w:r w:rsidRPr="00723B3E">
              <w:rPr>
                <w:rFonts w:ascii="Arial" w:hAnsi="Arial" w:cs="Arial"/>
                <w:szCs w:val="16"/>
                <w:lang w:val="cs-CZ"/>
              </w:rPr>
              <w:t xml:space="preserve">doplnil </w:t>
            </w:r>
            <w:r w:rsidR="00982D77" w:rsidRPr="00723B3E">
              <w:rPr>
                <w:rFonts w:ascii="Arial" w:hAnsi="Arial" w:cs="Arial"/>
                <w:lang w:val="cs-CZ"/>
              </w:rPr>
              <w:t xml:space="preserve">povinné </w:t>
            </w:r>
            <w:r w:rsidRPr="00723B3E">
              <w:rPr>
                <w:rFonts w:ascii="Arial" w:hAnsi="Arial" w:cs="Arial"/>
                <w:szCs w:val="16"/>
                <w:lang w:val="cs-CZ"/>
              </w:rPr>
              <w:t xml:space="preserve">údaje týkající se indikátorů výstupu a výsledku. </w:t>
            </w:r>
          </w:p>
          <w:p w14:paraId="6400ECAD" w14:textId="71C7261B" w:rsidR="00E461DA" w:rsidRPr="00723B3E" w:rsidRDefault="00E461DA" w:rsidP="00E461DA">
            <w:pPr>
              <w:shd w:val="clear" w:color="auto" w:fill="FFFFFF" w:themeFill="background1"/>
              <w:spacing w:afterLines="8" w:after="19"/>
              <w:rPr>
                <w:rFonts w:ascii="Arial" w:hAnsi="Arial" w:cs="Arial"/>
                <w:i/>
                <w:szCs w:val="16"/>
                <w:lang w:val="cs-CZ"/>
              </w:rPr>
            </w:pPr>
            <w:r w:rsidRPr="00723B3E">
              <w:rPr>
                <w:rFonts w:ascii="Arial" w:hAnsi="Arial" w:cs="Arial"/>
                <w:szCs w:val="16"/>
                <w:lang w:val="cs-CZ"/>
              </w:rPr>
              <w:t xml:space="preserve">Pracovník JS zkontroluje, zda </w:t>
            </w:r>
            <w:r w:rsidR="00982D77" w:rsidRPr="00723B3E">
              <w:rPr>
                <w:rFonts w:ascii="Arial" w:hAnsi="Arial" w:cs="Arial"/>
                <w:lang w:val="cs-CZ"/>
              </w:rPr>
              <w:t xml:space="preserve">zvolené </w:t>
            </w:r>
            <w:r w:rsidRPr="00723B3E">
              <w:rPr>
                <w:rFonts w:ascii="Arial" w:hAnsi="Arial" w:cs="Arial"/>
                <w:szCs w:val="16"/>
                <w:lang w:val="cs-CZ"/>
              </w:rPr>
              <w:t>indikátory výstupu a výsledku odpovídají příslušné výzvě a charakteru projektu. Pracovník JS také zkontroluje, že vedoucí partner popsal, jakým způsobem ověří dosažení cílových hodnot zvolených výstupových</w:t>
            </w:r>
            <w:r w:rsidR="00982D77" w:rsidRPr="00723B3E">
              <w:rPr>
                <w:rFonts w:ascii="Arial" w:hAnsi="Arial" w:cs="Arial"/>
                <w:lang w:val="cs-CZ"/>
              </w:rPr>
              <w:t xml:space="preserve"> a výsledkových</w:t>
            </w:r>
            <w:r w:rsidRPr="00723B3E">
              <w:rPr>
                <w:rFonts w:ascii="Arial" w:hAnsi="Arial" w:cs="Arial"/>
                <w:szCs w:val="16"/>
                <w:lang w:val="cs-CZ"/>
              </w:rPr>
              <w:t xml:space="preserve"> indikátorů. Dále Pracovník JS zkontroluje, zda projekt vybral všechny vhodné výstupové i výsledkové indikátory vzhledem k charakteru projektu a vzhledem k projektovým aktivitám.</w:t>
            </w:r>
          </w:p>
        </w:tc>
        <w:tc>
          <w:tcPr>
            <w:tcW w:w="7109" w:type="dxa"/>
            <w:shd w:val="clear" w:color="auto" w:fill="auto"/>
          </w:tcPr>
          <w:p w14:paraId="46A13D00" w14:textId="32ED1385"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t>Punkt 12 – Projekt wybrał wszystkie odpowiednie wskaźniki produktu i rezultatu, określił dla nich wartości docelowe oraz i opisał, jak je zmierzyć</w:t>
            </w:r>
          </w:p>
          <w:p w14:paraId="32ADF79A" w14:textId="28335095" w:rsidR="00E461DA" w:rsidRPr="00637364" w:rsidRDefault="00E461DA" w:rsidP="00E461DA">
            <w:pPr>
              <w:shd w:val="clear" w:color="auto" w:fill="FFFFFF" w:themeFill="background1"/>
              <w:spacing w:afterLines="8" w:after="19"/>
              <w:rPr>
                <w:rFonts w:ascii="Arial" w:eastAsia="Cambria" w:hAnsi="Arial" w:cs="Arial"/>
                <w:iCs/>
                <w:szCs w:val="16"/>
                <w:bdr w:val="nil"/>
                <w:lang w:bidi="pl-PL"/>
              </w:rPr>
            </w:pPr>
            <w:r>
              <w:rPr>
                <w:rFonts w:ascii="Arial" w:eastAsia="Cambria" w:hAnsi="Arial" w:cs="Arial"/>
                <w:iCs/>
                <w:szCs w:val="16"/>
                <w:bdr w:val="nil"/>
                <w:lang w:bidi="pl-PL"/>
              </w:rPr>
              <w:t>Menadżer</w:t>
            </w:r>
            <w:r w:rsidRPr="00637364">
              <w:rPr>
                <w:rFonts w:ascii="Arial" w:eastAsia="Cambria" w:hAnsi="Arial" w:cs="Arial"/>
                <w:iCs/>
                <w:szCs w:val="16"/>
                <w:bdr w:val="nil"/>
                <w:lang w:bidi="pl-PL"/>
              </w:rPr>
              <w:t xml:space="preserve"> WS sprawdza, czy </w:t>
            </w:r>
            <w:r w:rsidR="005D1877">
              <w:rPr>
                <w:rFonts w:ascii="Arial" w:hAnsi="Arial" w:cs="Arial"/>
              </w:rPr>
              <w:t>p</w:t>
            </w:r>
            <w:r w:rsidR="00F83CC3">
              <w:rPr>
                <w:rFonts w:ascii="Arial" w:hAnsi="Arial" w:cs="Arial"/>
              </w:rPr>
              <w:t xml:space="preserve">artner </w:t>
            </w:r>
            <w:r w:rsidR="005D1877">
              <w:rPr>
                <w:rFonts w:ascii="Arial" w:hAnsi="Arial" w:cs="Arial"/>
              </w:rPr>
              <w:t>w</w:t>
            </w:r>
            <w:r w:rsidR="00F83CC3" w:rsidRPr="00247A58">
              <w:rPr>
                <w:rFonts w:ascii="Arial" w:hAnsi="Arial" w:cs="Arial"/>
              </w:rPr>
              <w:t>iodący</w:t>
            </w:r>
            <w:r w:rsidR="00054650">
              <w:rPr>
                <w:rFonts w:ascii="Arial" w:hAnsi="Arial" w:cs="Arial"/>
              </w:rPr>
              <w:t xml:space="preserve"> </w:t>
            </w:r>
            <w:r w:rsidRPr="00637364">
              <w:rPr>
                <w:rFonts w:ascii="Arial" w:eastAsia="Cambria" w:hAnsi="Arial" w:cs="Arial"/>
                <w:iCs/>
                <w:szCs w:val="16"/>
                <w:bdr w:val="nil"/>
                <w:lang w:bidi="pl-PL"/>
              </w:rPr>
              <w:t xml:space="preserve">we wniosku projektowym </w:t>
            </w:r>
            <w:r w:rsidR="00982D77" w:rsidRPr="008C2D70">
              <w:rPr>
                <w:rFonts w:ascii="Arial" w:hAnsi="Arial" w:cs="Arial"/>
              </w:rPr>
              <w:t>sensownie</w:t>
            </w:r>
            <w:r w:rsidR="00982D77">
              <w:rPr>
                <w:rStyle w:val="Znakapoznpodarou"/>
                <w:rFonts w:ascii="Arial" w:hAnsi="Arial" w:cs="Arial"/>
              </w:rPr>
              <w:footnoteReference w:id="2"/>
            </w:r>
            <w:r w:rsidR="00982D77">
              <w:rPr>
                <w:rFonts w:ascii="Arial" w:hAnsi="Arial" w:cs="Arial"/>
              </w:rPr>
              <w:t xml:space="preserve"> </w:t>
            </w:r>
            <w:r w:rsidR="00723B3E" w:rsidRPr="00637364">
              <w:rPr>
                <w:rFonts w:ascii="Arial" w:eastAsia="Cambria" w:hAnsi="Arial" w:cs="Arial"/>
                <w:iCs/>
                <w:szCs w:val="16"/>
                <w:bdr w:val="nil"/>
                <w:lang w:bidi="pl-PL"/>
              </w:rPr>
              <w:t>uzupełnil</w:t>
            </w:r>
            <w:r w:rsidRPr="00637364">
              <w:rPr>
                <w:rFonts w:ascii="Arial" w:eastAsia="Cambria" w:hAnsi="Arial" w:cs="Arial"/>
                <w:iCs/>
                <w:szCs w:val="16"/>
                <w:bdr w:val="nil"/>
                <w:lang w:bidi="pl-PL"/>
              </w:rPr>
              <w:t xml:space="preserve"> </w:t>
            </w:r>
            <w:r w:rsidR="00982D77" w:rsidRPr="008C2D70">
              <w:rPr>
                <w:rFonts w:ascii="Arial" w:hAnsi="Arial" w:cs="Arial"/>
              </w:rPr>
              <w:t>obowiązkowe</w:t>
            </w:r>
            <w:r w:rsidR="00982D77">
              <w:rPr>
                <w:rFonts w:ascii="Arial" w:hAnsi="Arial" w:cs="Arial"/>
              </w:rPr>
              <w:t xml:space="preserve"> </w:t>
            </w:r>
            <w:r w:rsidRPr="00637364">
              <w:rPr>
                <w:rFonts w:ascii="Arial" w:eastAsia="Cambria" w:hAnsi="Arial" w:cs="Arial"/>
                <w:iCs/>
                <w:szCs w:val="16"/>
                <w:bdr w:val="nil"/>
                <w:lang w:bidi="pl-PL"/>
              </w:rPr>
              <w:t xml:space="preserve">dane dotyczące wskaźników produktu i rezultatu. </w:t>
            </w:r>
          </w:p>
          <w:p w14:paraId="5700972D" w14:textId="7C088E27" w:rsidR="00E461DA" w:rsidRPr="00637364" w:rsidRDefault="00E461DA" w:rsidP="00E461DA">
            <w:pPr>
              <w:shd w:val="clear" w:color="auto" w:fill="FFFFFF" w:themeFill="background1"/>
              <w:spacing w:afterLines="8" w:after="19"/>
              <w:rPr>
                <w:rFonts w:ascii="Arial" w:eastAsia="Cambria" w:hAnsi="Arial" w:cs="Arial"/>
                <w:iCs/>
                <w:szCs w:val="16"/>
                <w:bdr w:val="nil"/>
                <w:lang w:bidi="pl-PL"/>
              </w:rPr>
            </w:pPr>
            <w:r>
              <w:rPr>
                <w:rFonts w:ascii="Arial" w:eastAsia="Cambria" w:hAnsi="Arial" w:cs="Arial"/>
                <w:iCs/>
                <w:szCs w:val="16"/>
                <w:bdr w:val="nil"/>
                <w:lang w:bidi="pl-PL"/>
              </w:rPr>
              <w:t>Menadżer</w:t>
            </w:r>
            <w:r w:rsidRPr="00637364">
              <w:rPr>
                <w:rFonts w:ascii="Arial" w:eastAsia="Cambria" w:hAnsi="Arial" w:cs="Arial"/>
                <w:iCs/>
                <w:szCs w:val="16"/>
                <w:bdr w:val="nil"/>
                <w:lang w:bidi="pl-PL"/>
              </w:rPr>
              <w:t xml:space="preserve"> WS sprawdza także, czy </w:t>
            </w:r>
            <w:r w:rsidR="00982D77" w:rsidRPr="00247A58">
              <w:rPr>
                <w:rFonts w:ascii="Arial" w:hAnsi="Arial" w:cs="Arial"/>
              </w:rPr>
              <w:t xml:space="preserve">wybrane </w:t>
            </w:r>
            <w:r w:rsidRPr="00637364">
              <w:rPr>
                <w:rFonts w:ascii="Arial" w:eastAsia="Cambria" w:hAnsi="Arial" w:cs="Arial"/>
                <w:iCs/>
                <w:szCs w:val="16"/>
                <w:bdr w:val="nil"/>
                <w:lang w:bidi="pl-PL"/>
              </w:rPr>
              <w:t>wskaźniki produktu i rezultatu odpowiadają danemu naborowi oraz charakterowi projektu.</w:t>
            </w:r>
          </w:p>
          <w:p w14:paraId="169FFE92" w14:textId="4EA88B4E" w:rsidR="00E461DA" w:rsidRPr="00C269A8" w:rsidRDefault="00E461DA" w:rsidP="00E461DA">
            <w:pPr>
              <w:shd w:val="clear" w:color="auto" w:fill="FFFFFF" w:themeFill="background1"/>
              <w:spacing w:afterLines="8" w:after="19"/>
              <w:rPr>
                <w:rFonts w:ascii="Arial" w:hAnsi="Arial" w:cs="Arial"/>
                <w:i/>
                <w:szCs w:val="16"/>
              </w:rPr>
            </w:pPr>
            <w:r>
              <w:rPr>
                <w:rFonts w:ascii="Arial" w:eastAsia="Cambria" w:hAnsi="Arial" w:cs="Arial"/>
                <w:iCs/>
                <w:szCs w:val="16"/>
                <w:bdr w:val="nil"/>
                <w:lang w:bidi="pl-PL"/>
              </w:rPr>
              <w:t>Menadżer</w:t>
            </w:r>
            <w:r w:rsidRPr="00637364">
              <w:rPr>
                <w:rFonts w:ascii="Arial" w:eastAsia="Cambria" w:hAnsi="Arial" w:cs="Arial"/>
                <w:iCs/>
                <w:szCs w:val="16"/>
                <w:bdr w:val="nil"/>
                <w:lang w:bidi="pl-PL"/>
              </w:rPr>
              <w:t xml:space="preserve"> WS sprawdza również, czy </w:t>
            </w:r>
            <w:r w:rsidR="005D1877">
              <w:rPr>
                <w:rFonts w:ascii="Arial" w:eastAsia="Cambria" w:hAnsi="Arial" w:cs="Arial"/>
                <w:iCs/>
                <w:szCs w:val="16"/>
                <w:bdr w:val="nil"/>
                <w:lang w:bidi="pl-PL"/>
              </w:rPr>
              <w:t>p</w:t>
            </w:r>
            <w:r w:rsidRPr="00637364">
              <w:rPr>
                <w:rFonts w:ascii="Arial" w:eastAsia="Cambria" w:hAnsi="Arial" w:cs="Arial"/>
                <w:iCs/>
                <w:szCs w:val="16"/>
                <w:bdr w:val="nil"/>
                <w:lang w:bidi="pl-PL"/>
              </w:rPr>
              <w:t xml:space="preserve">artner </w:t>
            </w:r>
            <w:r w:rsidR="005D1877">
              <w:rPr>
                <w:rFonts w:ascii="Arial" w:eastAsia="Cambria" w:hAnsi="Arial" w:cs="Arial"/>
                <w:iCs/>
                <w:szCs w:val="16"/>
                <w:bdr w:val="nil"/>
                <w:lang w:bidi="pl-PL"/>
              </w:rPr>
              <w:t>w</w:t>
            </w:r>
            <w:r w:rsidRPr="00637364">
              <w:rPr>
                <w:rFonts w:ascii="Arial" w:eastAsia="Cambria" w:hAnsi="Arial" w:cs="Arial"/>
                <w:iCs/>
                <w:szCs w:val="16"/>
                <w:bdr w:val="nil"/>
                <w:lang w:bidi="pl-PL"/>
              </w:rPr>
              <w:t>iodący opisał sposób weryfikacji osiągnięcia docelowych wartości wybranych wskaźników produktu</w:t>
            </w:r>
            <w:r w:rsidR="00982D77">
              <w:rPr>
                <w:rFonts w:ascii="Arial" w:eastAsia="Cambria" w:hAnsi="Arial" w:cs="Arial"/>
                <w:iCs/>
                <w:szCs w:val="16"/>
                <w:bdr w:val="nil"/>
                <w:lang w:bidi="pl-PL"/>
              </w:rPr>
              <w:t xml:space="preserve"> i rezultatu</w:t>
            </w:r>
            <w:r w:rsidRPr="00637364">
              <w:rPr>
                <w:rFonts w:ascii="Arial" w:eastAsia="Cambria" w:hAnsi="Arial" w:cs="Arial"/>
                <w:iCs/>
                <w:szCs w:val="16"/>
                <w:bdr w:val="nil"/>
                <w:lang w:bidi="pl-PL"/>
              </w:rPr>
              <w:t>. Zostanie również sprawdzone, czy w ramach projektu wybrano wszystkie odpowiednie wskaźniki produktu i rezultatu w odniesieniu do charakteru projektu i działań projektowych.</w:t>
            </w:r>
          </w:p>
        </w:tc>
      </w:tr>
      <w:tr w:rsidR="00E461DA" w:rsidRPr="00C269A8" w14:paraId="684467BA" w14:textId="77777777" w:rsidTr="00714F5A">
        <w:tc>
          <w:tcPr>
            <w:tcW w:w="7109" w:type="dxa"/>
            <w:shd w:val="clear" w:color="auto" w:fill="auto"/>
          </w:tcPr>
          <w:p w14:paraId="0E1DEED8" w14:textId="77777777" w:rsidR="00E461DA" w:rsidRPr="00723B3E" w:rsidRDefault="00E461DA" w:rsidP="00E461DA">
            <w:pPr>
              <w:rPr>
                <w:rFonts w:ascii="Arial" w:eastAsia="Cambria" w:hAnsi="Arial" w:cs="Arial"/>
                <w:b/>
                <w:bCs/>
                <w:color w:val="2F5496" w:themeColor="accent1" w:themeShade="BF"/>
                <w:bdr w:val="nil"/>
                <w:lang w:val="cs-CZ"/>
              </w:rPr>
            </w:pPr>
            <w:bookmarkStart w:id="45" w:name="_Hlk97547183"/>
            <w:r w:rsidRPr="00723B3E">
              <w:rPr>
                <w:rFonts w:ascii="Arial" w:eastAsia="Cambria" w:hAnsi="Arial" w:cs="Arial"/>
                <w:b/>
                <w:bCs/>
                <w:color w:val="2F5496" w:themeColor="accent1" w:themeShade="BF"/>
                <w:bdr w:val="nil"/>
                <w:lang w:val="cs-CZ"/>
              </w:rPr>
              <w:t>Bod 13 - Je zajištěna udržitelnost projektu</w:t>
            </w:r>
          </w:p>
          <w:p w14:paraId="2D609894" w14:textId="4534C762" w:rsidR="00E461DA" w:rsidRDefault="00E461DA" w:rsidP="00E461DA">
            <w:pPr>
              <w:rPr>
                <w:rFonts w:ascii="Arial" w:hAnsi="Arial" w:cs="Arial"/>
                <w:lang w:val="cs-CZ"/>
              </w:rPr>
            </w:pPr>
            <w:r w:rsidRPr="00723B3E">
              <w:rPr>
                <w:rFonts w:ascii="Arial" w:hAnsi="Arial" w:cs="Arial"/>
                <w:lang w:val="cs-CZ"/>
              </w:rPr>
              <w:lastRenderedPageBreak/>
              <w:t>Podle popisu, uvedeném v bodu Popis projektu žádosti, a podle čestného prohlášení</w:t>
            </w:r>
            <w:r w:rsidR="005D1877">
              <w:rPr>
                <w:rFonts w:ascii="Arial" w:hAnsi="Arial" w:cs="Arial"/>
              </w:rPr>
              <w:t xml:space="preserve"> vedoucího partnera</w:t>
            </w:r>
            <w:r w:rsidRPr="00723B3E">
              <w:rPr>
                <w:rFonts w:ascii="Arial" w:hAnsi="Arial" w:cs="Arial"/>
                <w:lang w:val="cs-CZ"/>
              </w:rPr>
              <w:t>, které je přílohou P</w:t>
            </w:r>
            <w:r w:rsidR="005D1877">
              <w:rPr>
                <w:rFonts w:ascii="Arial" w:hAnsi="Arial" w:cs="Arial"/>
              </w:rPr>
              <w:t xml:space="preserve">říručky pro žadatele </w:t>
            </w:r>
            <w:r w:rsidRPr="00723B3E">
              <w:rPr>
                <w:rFonts w:ascii="Arial" w:hAnsi="Arial" w:cs="Arial"/>
                <w:lang w:val="cs-CZ"/>
              </w:rPr>
              <w:t xml:space="preserve">č. </w:t>
            </w:r>
            <w:r w:rsidR="00CD1B6A">
              <w:rPr>
                <w:rFonts w:ascii="Arial" w:hAnsi="Arial" w:cs="Arial"/>
                <w:lang w:val="cs-CZ"/>
              </w:rPr>
              <w:t>A.2.2</w:t>
            </w:r>
            <w:r w:rsidR="00CD1B6A" w:rsidRPr="00723B3E">
              <w:rPr>
                <w:rFonts w:ascii="Arial" w:hAnsi="Arial" w:cs="Arial"/>
                <w:lang w:val="cs-CZ"/>
              </w:rPr>
              <w:t xml:space="preserve"> </w:t>
            </w:r>
            <w:r w:rsidRPr="00723B3E">
              <w:rPr>
                <w:rFonts w:ascii="Arial" w:hAnsi="Arial" w:cs="Arial"/>
                <w:lang w:val="cs-CZ"/>
              </w:rPr>
              <w:t xml:space="preserve">– pro českého vedoucího partnera a č. </w:t>
            </w:r>
            <w:r w:rsidR="00CD1B6A">
              <w:rPr>
                <w:rFonts w:ascii="Arial" w:hAnsi="Arial" w:cs="Arial"/>
                <w:lang w:val="cs-CZ"/>
              </w:rPr>
              <w:t>A.3.3</w:t>
            </w:r>
            <w:r w:rsidR="00CD1B6A" w:rsidRPr="00723B3E">
              <w:rPr>
                <w:rFonts w:ascii="Arial" w:hAnsi="Arial" w:cs="Arial"/>
                <w:lang w:val="cs-CZ"/>
              </w:rPr>
              <w:t xml:space="preserve"> </w:t>
            </w:r>
            <w:r w:rsidRPr="00723B3E">
              <w:rPr>
                <w:rFonts w:ascii="Arial" w:hAnsi="Arial" w:cs="Arial"/>
                <w:lang w:val="cs-CZ"/>
              </w:rPr>
              <w:t>– pro polského vedoucího partnera. Pracovník JS zkontroluje, zda je zajištěna udržitelnost projektu.</w:t>
            </w:r>
          </w:p>
          <w:p w14:paraId="1781EF86" w14:textId="77777777" w:rsidR="00723B3E" w:rsidRPr="00723B3E" w:rsidRDefault="00723B3E" w:rsidP="00723B3E">
            <w:pPr>
              <w:spacing w:after="0"/>
              <w:rPr>
                <w:rFonts w:ascii="Arial" w:hAnsi="Arial" w:cs="Arial"/>
                <w:lang w:val="cs-CZ"/>
              </w:rPr>
            </w:pPr>
          </w:p>
          <w:p w14:paraId="6DCA43E0" w14:textId="79B435BA" w:rsidR="00E461DA" w:rsidRDefault="00E461DA" w:rsidP="00E461DA">
            <w:pPr>
              <w:rPr>
                <w:rFonts w:ascii="Arial" w:hAnsi="Arial" w:cs="Arial"/>
                <w:lang w:val="cs-CZ"/>
              </w:rPr>
            </w:pPr>
            <w:r w:rsidRPr="00723B3E">
              <w:rPr>
                <w:rFonts w:ascii="Arial" w:hAnsi="Arial" w:cs="Arial"/>
                <w:lang w:val="cs-CZ"/>
              </w:rPr>
              <w:t>Udržitelnost se vztahuje</w:t>
            </w:r>
            <w:r w:rsidR="00E67B1A">
              <w:rPr>
                <w:rFonts w:ascii="Arial" w:hAnsi="Arial" w:cs="Arial"/>
                <w:lang w:val="cs-CZ"/>
              </w:rPr>
              <w:t xml:space="preserve"> na</w:t>
            </w:r>
            <w:r w:rsidRPr="00723B3E">
              <w:rPr>
                <w:rFonts w:ascii="Arial" w:hAnsi="Arial" w:cs="Arial"/>
                <w:lang w:val="cs-CZ"/>
              </w:rPr>
              <w:t xml:space="preserve"> investice do infrastruktury a produktivní investice. Čl. 65 obecného nařízení stanovuje, že dotace z EFRR bude muset být vrácena, pokud do pěti let od poslední platby příjemci (Vedoucímu partnerovi) nebo případně v době stanovené v pravidlech pro veřejnou podporu dojde u projektu k: </w:t>
            </w:r>
          </w:p>
          <w:p w14:paraId="039AC79D" w14:textId="77777777" w:rsidR="00E461DA" w:rsidRPr="00723B3E" w:rsidRDefault="00E461DA" w:rsidP="00E461DA">
            <w:pPr>
              <w:pStyle w:val="Odstavecseseznamem"/>
              <w:numPr>
                <w:ilvl w:val="0"/>
                <w:numId w:val="41"/>
              </w:numPr>
              <w:rPr>
                <w:rFonts w:ascii="Arial" w:hAnsi="Arial" w:cs="Arial"/>
                <w:sz w:val="22"/>
                <w:lang w:val="cs-CZ"/>
              </w:rPr>
            </w:pPr>
            <w:r w:rsidRPr="00723B3E">
              <w:rPr>
                <w:rFonts w:ascii="Arial" w:hAnsi="Arial" w:cs="Arial"/>
                <w:sz w:val="22"/>
                <w:lang w:val="cs-CZ"/>
              </w:rPr>
              <w:t>zastavení nebo přemístění výrobní činnosti;</w:t>
            </w:r>
          </w:p>
          <w:p w14:paraId="63E8806A" w14:textId="77777777" w:rsidR="00E461DA" w:rsidRPr="00723B3E" w:rsidRDefault="00E461DA" w:rsidP="00E461DA">
            <w:pPr>
              <w:pStyle w:val="Odstavecseseznamem"/>
              <w:numPr>
                <w:ilvl w:val="0"/>
                <w:numId w:val="41"/>
              </w:numPr>
              <w:rPr>
                <w:rFonts w:ascii="Arial" w:hAnsi="Arial" w:cs="Arial"/>
                <w:sz w:val="22"/>
                <w:lang w:val="cs-CZ"/>
              </w:rPr>
            </w:pPr>
            <w:r w:rsidRPr="00723B3E">
              <w:rPr>
                <w:rFonts w:ascii="Arial" w:hAnsi="Arial" w:cs="Arial"/>
                <w:sz w:val="22"/>
                <w:lang w:val="cs-CZ"/>
              </w:rPr>
              <w:t>změně vlastnictví položky infrastruktury, která podniku či veřejnému subjektu poskytuje neoprávněnou výhodu; nebo</w:t>
            </w:r>
          </w:p>
          <w:p w14:paraId="69934D0E" w14:textId="78FE6B5B" w:rsidR="00E461DA" w:rsidRDefault="00E461DA" w:rsidP="00723B3E">
            <w:pPr>
              <w:pStyle w:val="Odstavecseseznamem"/>
              <w:numPr>
                <w:ilvl w:val="0"/>
                <w:numId w:val="41"/>
              </w:numPr>
              <w:spacing w:after="240"/>
              <w:ind w:left="714" w:hanging="357"/>
              <w:rPr>
                <w:rFonts w:ascii="Arial" w:hAnsi="Arial" w:cs="Arial"/>
                <w:sz w:val="22"/>
                <w:lang w:val="cs-CZ"/>
              </w:rPr>
            </w:pPr>
            <w:r w:rsidRPr="00723B3E">
              <w:rPr>
                <w:rFonts w:ascii="Arial" w:hAnsi="Arial" w:cs="Arial"/>
                <w:sz w:val="22"/>
                <w:lang w:val="cs-CZ"/>
              </w:rPr>
              <w:t>podstatné změně nepříznivě ovlivňující povahu, cíle nebo prováděcí podmínky projektu, která by vedla k ohrožení jejích původních cílů.</w:t>
            </w:r>
          </w:p>
          <w:p w14:paraId="53697586" w14:textId="77777777" w:rsidR="00723B3E" w:rsidRPr="00723B3E" w:rsidRDefault="00723B3E" w:rsidP="00723B3E">
            <w:pPr>
              <w:rPr>
                <w:rFonts w:ascii="Arial" w:hAnsi="Arial" w:cs="Arial"/>
                <w:lang w:val="cs-CZ"/>
              </w:rPr>
            </w:pPr>
          </w:p>
          <w:p w14:paraId="52FFF72A" w14:textId="78A026D4" w:rsidR="00E461DA" w:rsidRDefault="00E461DA" w:rsidP="00E461DA">
            <w:pPr>
              <w:rPr>
                <w:rFonts w:ascii="Arial" w:hAnsi="Arial" w:cs="Arial"/>
                <w:lang w:val="cs-CZ"/>
              </w:rPr>
            </w:pPr>
            <w:r w:rsidRPr="00723B3E">
              <w:rPr>
                <w:rFonts w:ascii="Arial" w:hAnsi="Arial" w:cs="Arial"/>
                <w:lang w:val="cs-CZ"/>
              </w:rPr>
              <w:t>Nad rámec uvedeného článku 65 může program při vydání rozhodnutí o poskytnutí dotace/podepsání smlouvy o projektu stanovit podmínku udržitelnosti i pro projekty, u kterých charakter projektu zakládá předpoklad, že projekt bude plnit účel, na který byla dotace poskytnuta, i po ukončení realizace. U těchto projektů musí být zajištěna udržitelnost po dobu jednoho až pěti let od poslední platby příjemci (vedoucímu partnerovi) nebo případně v době stanovené v pravidlech pro veřejnou podporu.</w:t>
            </w:r>
          </w:p>
          <w:p w14:paraId="32FE7F37" w14:textId="77777777" w:rsidR="00723B3E" w:rsidRPr="00723B3E" w:rsidRDefault="00723B3E" w:rsidP="00723B3E">
            <w:pPr>
              <w:spacing w:after="0"/>
              <w:rPr>
                <w:rFonts w:ascii="Arial" w:hAnsi="Arial" w:cs="Arial"/>
                <w:lang w:val="cs-CZ"/>
              </w:rPr>
            </w:pPr>
          </w:p>
          <w:p w14:paraId="40B9E15F" w14:textId="77777777" w:rsidR="00E461DA" w:rsidRPr="00723B3E" w:rsidRDefault="00E461DA" w:rsidP="00E461DA">
            <w:pPr>
              <w:rPr>
                <w:rFonts w:ascii="Arial" w:hAnsi="Arial" w:cs="Arial"/>
                <w:lang w:val="cs-CZ"/>
              </w:rPr>
            </w:pPr>
            <w:r w:rsidRPr="00723B3E">
              <w:rPr>
                <w:rFonts w:ascii="Arial" w:hAnsi="Arial" w:cs="Arial"/>
                <w:lang w:val="cs-CZ"/>
              </w:rPr>
              <w:lastRenderedPageBreak/>
              <w:t>V případě, že se projekt zaměřuje na investici do infrastruktury nebo produktivní investici, je posuzováno, zda příjemce disponuje nezbytnými finančními zdroji a mechanismy, které pokryjí náklady na její provoz a údržbu.</w:t>
            </w:r>
          </w:p>
          <w:p w14:paraId="22D01845" w14:textId="3607CE8E" w:rsidR="00E461DA" w:rsidRPr="00723B3E" w:rsidRDefault="00E461DA" w:rsidP="00E461DA">
            <w:pPr>
              <w:rPr>
                <w:rFonts w:ascii="Arial" w:hAnsi="Arial" w:cs="Arial"/>
                <w:szCs w:val="16"/>
                <w:lang w:val="cs-CZ"/>
              </w:rPr>
            </w:pPr>
            <w:r w:rsidRPr="00723B3E">
              <w:rPr>
                <w:rFonts w:ascii="Arial" w:hAnsi="Arial" w:cs="Arial"/>
                <w:lang w:val="cs-CZ"/>
              </w:rPr>
              <w:t>V případě, že udržitelnosti projektu je popsána příliš obecně, JS může po vedoucím partnerovi požadovat upřesnění. Pokud i po upřesnění, resp. pokud vedoucí partner nic neupřesní, má pracovník JS stále pochybnosti o zajištění udržitelnosti projektu, JS uvede tuto skutečnost v komentáři.</w:t>
            </w:r>
          </w:p>
        </w:tc>
        <w:tc>
          <w:tcPr>
            <w:tcW w:w="7109" w:type="dxa"/>
            <w:shd w:val="clear" w:color="auto" w:fill="auto"/>
          </w:tcPr>
          <w:p w14:paraId="698E7789"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lastRenderedPageBreak/>
              <w:t>Punkt 13 – Zapewniona jest trwałość projektu</w:t>
            </w:r>
          </w:p>
          <w:p w14:paraId="198C9F62" w14:textId="19F68A72" w:rsidR="00E461DA" w:rsidRPr="00637364" w:rsidRDefault="00E461DA" w:rsidP="00E461DA">
            <w:pPr>
              <w:rPr>
                <w:rFonts w:ascii="Arial" w:hAnsi="Arial" w:cs="Arial"/>
                <w:bdr w:val="nil"/>
                <w:lang w:bidi="pl-PL"/>
              </w:rPr>
            </w:pPr>
            <w:r w:rsidRPr="00637364">
              <w:rPr>
                <w:rFonts w:ascii="Arial" w:hAnsi="Arial" w:cs="Arial"/>
                <w:bdr w:val="nil"/>
                <w:lang w:bidi="pl-PL"/>
              </w:rPr>
              <w:lastRenderedPageBreak/>
              <w:t xml:space="preserve">Zgodnie z opisem zawartym w punkcie Opis projektu wniosku, i według złożonego Oświadczenia </w:t>
            </w:r>
            <w:r w:rsidR="005D1877" w:rsidRPr="004B2EAF">
              <w:rPr>
                <w:rFonts w:ascii="Arial" w:hAnsi="Arial" w:cs="Arial"/>
                <w:bdr w:val="nil"/>
                <w:lang w:bidi="pl-PL"/>
              </w:rPr>
              <w:t>partnera wiodącego</w:t>
            </w:r>
            <w:r w:rsidR="005D1877">
              <w:rPr>
                <w:rFonts w:ascii="Arial" w:hAnsi="Arial" w:cs="Arial"/>
                <w:bdr w:val="nil"/>
                <w:lang w:bidi="pl-PL"/>
              </w:rPr>
              <w:t>,</w:t>
            </w:r>
            <w:r w:rsidR="005D1877" w:rsidRPr="00637364">
              <w:rPr>
                <w:rFonts w:ascii="Arial" w:hAnsi="Arial" w:cs="Arial"/>
                <w:bdr w:val="nil"/>
                <w:lang w:bidi="pl-PL"/>
              </w:rPr>
              <w:t xml:space="preserve"> </w:t>
            </w:r>
            <w:r w:rsidR="005D1877" w:rsidRPr="00124036">
              <w:rPr>
                <w:rFonts w:ascii="Arial" w:hAnsi="Arial" w:cs="Arial"/>
                <w:bdr w:val="nil"/>
                <w:lang w:bidi="pl-PL"/>
              </w:rPr>
              <w:t>któr</w:t>
            </w:r>
            <w:r w:rsidR="005D1877">
              <w:rPr>
                <w:rFonts w:ascii="Arial" w:hAnsi="Arial" w:cs="Arial"/>
                <w:bdr w:val="nil"/>
                <w:lang w:bidi="pl-PL"/>
              </w:rPr>
              <w:t>e jest</w:t>
            </w:r>
            <w:r w:rsidRPr="00637364">
              <w:rPr>
                <w:rFonts w:ascii="Arial" w:hAnsi="Arial" w:cs="Arial"/>
                <w:bdr w:val="nil"/>
                <w:lang w:bidi="pl-PL"/>
              </w:rPr>
              <w:t xml:space="preserve"> załącznik</w:t>
            </w:r>
            <w:r w:rsidR="005D1877">
              <w:rPr>
                <w:rFonts w:ascii="Arial" w:hAnsi="Arial" w:cs="Arial"/>
                <w:bdr w:val="nil"/>
                <w:lang w:bidi="pl-PL"/>
              </w:rPr>
              <w:t>em</w:t>
            </w:r>
            <w:r w:rsidRPr="00637364">
              <w:rPr>
                <w:rFonts w:ascii="Arial" w:hAnsi="Arial" w:cs="Arial"/>
                <w:bdr w:val="nil"/>
                <w:lang w:bidi="pl-PL"/>
              </w:rPr>
              <w:t xml:space="preserve"> do Podręcznika </w:t>
            </w:r>
            <w:r w:rsidR="005D1877">
              <w:rPr>
                <w:rFonts w:ascii="Arial" w:hAnsi="Arial" w:cs="Arial"/>
                <w:bdr w:val="nil"/>
                <w:lang w:bidi="pl-PL"/>
              </w:rPr>
              <w:t>W</w:t>
            </w:r>
            <w:r w:rsidRPr="00637364">
              <w:rPr>
                <w:rFonts w:ascii="Arial" w:hAnsi="Arial" w:cs="Arial"/>
                <w:bdr w:val="nil"/>
                <w:lang w:bidi="pl-PL"/>
              </w:rPr>
              <w:t xml:space="preserve">nioskodawcy nr </w:t>
            </w:r>
            <w:r w:rsidR="00CD1B6A">
              <w:rPr>
                <w:rFonts w:ascii="Arial" w:hAnsi="Arial" w:cs="Arial"/>
                <w:bdr w:val="nil"/>
                <w:lang w:bidi="pl-PL"/>
              </w:rPr>
              <w:t>A.2.2</w:t>
            </w:r>
            <w:r w:rsidR="00CD1B6A" w:rsidRPr="00637364">
              <w:rPr>
                <w:rFonts w:ascii="Arial" w:hAnsi="Arial" w:cs="Arial"/>
                <w:bdr w:val="nil"/>
                <w:lang w:bidi="pl-PL"/>
              </w:rPr>
              <w:t xml:space="preserve"> </w:t>
            </w:r>
            <w:r w:rsidRPr="00637364">
              <w:rPr>
                <w:rFonts w:ascii="Arial" w:hAnsi="Arial" w:cs="Arial"/>
                <w:bdr w:val="nil"/>
                <w:lang w:bidi="pl-PL"/>
              </w:rPr>
              <w:t xml:space="preserve">– dla czeskiego </w:t>
            </w:r>
            <w:r w:rsidR="005D1877">
              <w:rPr>
                <w:rFonts w:ascii="Arial" w:hAnsi="Arial" w:cs="Arial"/>
                <w:bdr w:val="nil"/>
                <w:lang w:bidi="pl-PL"/>
              </w:rPr>
              <w:t>p</w:t>
            </w:r>
            <w:r w:rsidRPr="00637364">
              <w:rPr>
                <w:rFonts w:ascii="Arial" w:hAnsi="Arial" w:cs="Arial"/>
                <w:bdr w:val="nil"/>
                <w:lang w:bidi="pl-PL"/>
              </w:rPr>
              <w:t xml:space="preserve">artnera </w:t>
            </w:r>
            <w:r w:rsidR="005D1877">
              <w:rPr>
                <w:rFonts w:ascii="Arial" w:hAnsi="Arial" w:cs="Arial"/>
                <w:bdr w:val="nil"/>
                <w:lang w:bidi="pl-PL"/>
              </w:rPr>
              <w:t>w</w:t>
            </w:r>
            <w:r w:rsidR="00723B3E" w:rsidRPr="00637364">
              <w:rPr>
                <w:rFonts w:ascii="Arial" w:hAnsi="Arial" w:cs="Arial"/>
                <w:bdr w:val="nil"/>
                <w:lang w:bidi="pl-PL"/>
              </w:rPr>
              <w:t>iodącego</w:t>
            </w:r>
            <w:r w:rsidRPr="00637364">
              <w:rPr>
                <w:rFonts w:ascii="Arial" w:hAnsi="Arial" w:cs="Arial"/>
                <w:bdr w:val="nil"/>
                <w:lang w:bidi="pl-PL"/>
              </w:rPr>
              <w:t xml:space="preserve">, nr  </w:t>
            </w:r>
            <w:r w:rsidR="00CD1B6A">
              <w:rPr>
                <w:rFonts w:ascii="Arial" w:hAnsi="Arial" w:cs="Arial"/>
                <w:bdr w:val="nil"/>
                <w:lang w:bidi="pl-PL"/>
              </w:rPr>
              <w:t>A.3.3</w:t>
            </w:r>
            <w:r w:rsidR="00CD1B6A" w:rsidRPr="00637364">
              <w:rPr>
                <w:rFonts w:ascii="Arial" w:hAnsi="Arial" w:cs="Arial"/>
                <w:bdr w:val="nil"/>
                <w:lang w:bidi="pl-PL"/>
              </w:rPr>
              <w:t xml:space="preserve"> </w:t>
            </w:r>
            <w:r w:rsidRPr="00637364">
              <w:rPr>
                <w:rFonts w:ascii="Arial" w:hAnsi="Arial" w:cs="Arial"/>
                <w:bdr w:val="nil"/>
                <w:lang w:bidi="pl-PL"/>
              </w:rPr>
              <w:t xml:space="preserve">– dla polskiego </w:t>
            </w:r>
            <w:r w:rsidR="005D1877">
              <w:rPr>
                <w:rFonts w:ascii="Arial" w:hAnsi="Arial" w:cs="Arial"/>
                <w:bdr w:val="nil"/>
                <w:lang w:bidi="pl-PL"/>
              </w:rPr>
              <w:t>p</w:t>
            </w:r>
            <w:r w:rsidRPr="00637364">
              <w:rPr>
                <w:rFonts w:ascii="Arial" w:hAnsi="Arial" w:cs="Arial"/>
                <w:bdr w:val="nil"/>
                <w:lang w:bidi="pl-PL"/>
              </w:rPr>
              <w:t xml:space="preserve">artnera </w:t>
            </w:r>
            <w:r w:rsidR="005D1877">
              <w:rPr>
                <w:rFonts w:ascii="Arial" w:hAnsi="Arial" w:cs="Arial"/>
                <w:bdr w:val="nil"/>
                <w:lang w:bidi="pl-PL"/>
              </w:rPr>
              <w:t>w</w:t>
            </w:r>
            <w:r w:rsidRPr="00637364">
              <w:rPr>
                <w:rFonts w:ascii="Arial" w:hAnsi="Arial" w:cs="Arial"/>
                <w:bdr w:val="nil"/>
                <w:lang w:bidi="pl-PL"/>
              </w:rPr>
              <w:t>iadąc</w:t>
            </w:r>
            <w:r w:rsidR="00F83CC3">
              <w:rPr>
                <w:rFonts w:ascii="Arial" w:hAnsi="Arial" w:cs="Arial"/>
                <w:bdr w:val="nil"/>
                <w:lang w:bidi="pl-PL"/>
              </w:rPr>
              <w:t>eg</w:t>
            </w:r>
            <w:r w:rsidRPr="00637364">
              <w:rPr>
                <w:rFonts w:ascii="Arial" w:hAnsi="Arial" w:cs="Arial"/>
                <w:bdr w:val="nil"/>
                <w:lang w:bidi="pl-PL"/>
              </w:rPr>
              <w:t>o</w:t>
            </w:r>
            <w:r w:rsidR="00655255">
              <w:rPr>
                <w:rFonts w:ascii="Arial" w:hAnsi="Arial" w:cs="Arial"/>
                <w:bdr w:val="nil"/>
                <w:lang w:bidi="pl-PL"/>
              </w:rPr>
              <w:t>.</w:t>
            </w:r>
            <w:r w:rsidRPr="00637364">
              <w:rPr>
                <w:rFonts w:ascii="Arial" w:hAnsi="Arial" w:cs="Arial"/>
                <w:bdr w:val="nil"/>
                <w:lang w:bidi="pl-PL"/>
              </w:rPr>
              <w:t xml:space="preserve"> </w:t>
            </w:r>
            <w:r>
              <w:rPr>
                <w:rFonts w:ascii="Arial" w:hAnsi="Arial" w:cs="Arial"/>
                <w:bdr w:val="nil"/>
                <w:lang w:bidi="pl-PL"/>
              </w:rPr>
              <w:t>Menadżer</w:t>
            </w:r>
            <w:r w:rsidRPr="00637364">
              <w:rPr>
                <w:rFonts w:ascii="Arial" w:hAnsi="Arial" w:cs="Arial"/>
                <w:bdr w:val="nil"/>
                <w:lang w:bidi="pl-PL"/>
              </w:rPr>
              <w:t xml:space="preserve"> WS sprawdza, czy zapewniono trwałość projektu.</w:t>
            </w:r>
          </w:p>
          <w:p w14:paraId="42CB398F" w14:textId="73F6F88A" w:rsidR="00E461DA" w:rsidRPr="00637364" w:rsidRDefault="00E461DA" w:rsidP="00E461DA">
            <w:pPr>
              <w:rPr>
                <w:rFonts w:ascii="Arial" w:hAnsi="Arial" w:cs="Arial"/>
                <w:bdr w:val="nil"/>
                <w:lang w:bidi="pl-PL"/>
              </w:rPr>
            </w:pPr>
            <w:r w:rsidRPr="00637364">
              <w:rPr>
                <w:rFonts w:ascii="Arial" w:hAnsi="Arial" w:cs="Arial"/>
                <w:bdr w:val="nil"/>
                <w:lang w:bidi="pl-PL"/>
              </w:rPr>
              <w:t>Trwałość dotyczy inwestycji w infrastrukturę oraz inwestycji produkcyjnych Art. 65 Rozporządzenia Ogólnego określa, że zwrot wkładu z EFRR musi nastąpić, jeżeli w okresie pięciu lat od płatności końcowej na rzecz beneficjenta (</w:t>
            </w:r>
            <w:r w:rsidR="005D1877">
              <w:rPr>
                <w:rFonts w:ascii="Arial" w:hAnsi="Arial" w:cs="Arial"/>
                <w:bdr w:val="nil"/>
                <w:lang w:bidi="pl-PL"/>
              </w:rPr>
              <w:t>p</w:t>
            </w:r>
            <w:r w:rsidRPr="00637364">
              <w:rPr>
                <w:rFonts w:ascii="Arial" w:hAnsi="Arial" w:cs="Arial"/>
                <w:bdr w:val="nil"/>
                <w:lang w:bidi="pl-PL"/>
              </w:rPr>
              <w:t>artner</w:t>
            </w:r>
            <w:r w:rsidR="005D1877">
              <w:rPr>
                <w:rFonts w:ascii="Arial" w:hAnsi="Arial" w:cs="Arial"/>
                <w:bdr w:val="nil"/>
                <w:lang w:bidi="pl-PL"/>
              </w:rPr>
              <w:t>a</w:t>
            </w:r>
            <w:r w:rsidRPr="00637364">
              <w:rPr>
                <w:rFonts w:ascii="Arial" w:hAnsi="Arial" w:cs="Arial"/>
                <w:bdr w:val="nil"/>
                <w:lang w:bidi="pl-PL"/>
              </w:rPr>
              <w:t xml:space="preserve"> </w:t>
            </w:r>
            <w:r w:rsidR="005D1877">
              <w:rPr>
                <w:rFonts w:ascii="Arial" w:hAnsi="Arial" w:cs="Arial"/>
                <w:bdr w:val="nil"/>
                <w:lang w:bidi="pl-PL"/>
              </w:rPr>
              <w:t>w</w:t>
            </w:r>
            <w:r w:rsidRPr="00637364">
              <w:rPr>
                <w:rFonts w:ascii="Arial" w:hAnsi="Arial" w:cs="Arial"/>
                <w:bdr w:val="nil"/>
                <w:lang w:bidi="pl-PL"/>
              </w:rPr>
              <w:t>iodące</w:t>
            </w:r>
            <w:r w:rsidR="005D1877">
              <w:rPr>
                <w:rFonts w:ascii="Arial" w:hAnsi="Arial" w:cs="Arial"/>
                <w:bdr w:val="nil"/>
                <w:lang w:bidi="pl-PL"/>
              </w:rPr>
              <w:t>go</w:t>
            </w:r>
            <w:r w:rsidRPr="00637364">
              <w:rPr>
                <w:rFonts w:ascii="Arial" w:hAnsi="Arial" w:cs="Arial"/>
                <w:bdr w:val="nil"/>
                <w:lang w:bidi="pl-PL"/>
              </w:rPr>
              <w:t>) lub w okresie ustalonym zgodnie z zasadami pomocy publicznej zajdzie którakolwiek z poniższych okoliczności:</w:t>
            </w:r>
          </w:p>
          <w:p w14:paraId="096BFD51" w14:textId="77777777" w:rsidR="00E461DA" w:rsidRPr="00637364" w:rsidRDefault="00E461DA" w:rsidP="00E461DA">
            <w:pPr>
              <w:pStyle w:val="Odstavecseseznamem"/>
              <w:numPr>
                <w:ilvl w:val="0"/>
                <w:numId w:val="42"/>
              </w:numPr>
              <w:rPr>
                <w:rFonts w:ascii="Arial" w:hAnsi="Arial" w:cs="Arial"/>
                <w:sz w:val="22"/>
                <w:bdr w:val="nil"/>
                <w:lang w:bidi="pl-PL"/>
              </w:rPr>
            </w:pPr>
            <w:r w:rsidRPr="00637364">
              <w:rPr>
                <w:rFonts w:ascii="Arial" w:hAnsi="Arial" w:cs="Arial"/>
                <w:sz w:val="22"/>
                <w:bdr w:val="nil"/>
                <w:lang w:bidi="pl-PL"/>
              </w:rPr>
              <w:t>zaprzestanie działalności produkcyjnej lub przeniesienie jej poza obszar objęty programem;</w:t>
            </w:r>
          </w:p>
          <w:p w14:paraId="0EE1C227" w14:textId="77777777" w:rsidR="00E461DA" w:rsidRPr="00637364" w:rsidRDefault="00E461DA" w:rsidP="00E461DA">
            <w:pPr>
              <w:pStyle w:val="Odstavecseseznamem"/>
              <w:numPr>
                <w:ilvl w:val="0"/>
                <w:numId w:val="42"/>
              </w:numPr>
              <w:rPr>
                <w:rFonts w:ascii="Arial" w:hAnsi="Arial" w:cs="Arial"/>
                <w:sz w:val="22"/>
                <w:bdr w:val="nil"/>
                <w:lang w:bidi="pl-PL"/>
              </w:rPr>
            </w:pPr>
            <w:r w:rsidRPr="00637364">
              <w:rPr>
                <w:rFonts w:ascii="Arial" w:hAnsi="Arial" w:cs="Arial"/>
                <w:sz w:val="22"/>
                <w:bdr w:val="nil"/>
                <w:lang w:bidi="pl-PL"/>
              </w:rPr>
              <w:t>zmiana własności elementu infrastruktury, która daje przedsiębiorstwu lub podmiotowi publicznemu nienależne korzyści; lub</w:t>
            </w:r>
          </w:p>
          <w:p w14:paraId="05E20EB7" w14:textId="77777777" w:rsidR="00E461DA" w:rsidRPr="00637364" w:rsidRDefault="00E461DA" w:rsidP="00723B3E">
            <w:pPr>
              <w:pStyle w:val="Odstavecseseznamem"/>
              <w:numPr>
                <w:ilvl w:val="0"/>
                <w:numId w:val="42"/>
              </w:numPr>
              <w:spacing w:after="120"/>
              <w:ind w:left="714" w:hanging="357"/>
              <w:rPr>
                <w:rFonts w:ascii="Arial" w:hAnsi="Arial" w:cs="Arial"/>
                <w:sz w:val="22"/>
                <w:bdr w:val="nil"/>
                <w:lang w:bidi="pl-PL"/>
              </w:rPr>
            </w:pPr>
            <w:r w:rsidRPr="00637364">
              <w:rPr>
                <w:rFonts w:ascii="Arial" w:hAnsi="Arial" w:cs="Arial"/>
                <w:sz w:val="22"/>
                <w:bdr w:val="nil"/>
                <w:lang w:bidi="pl-PL"/>
              </w:rPr>
              <w:t>istotna zmiana wpływająca na charakter projektu, jej cele lub warunki wdrażania, która mogłaby doprowadzić do naruszenia jego pierwotnych celów.</w:t>
            </w:r>
          </w:p>
          <w:p w14:paraId="4C5B2CF7" w14:textId="48F3CC96" w:rsidR="00E461DA" w:rsidRPr="00637364" w:rsidRDefault="00E461DA" w:rsidP="00E461DA">
            <w:pPr>
              <w:rPr>
                <w:rFonts w:ascii="Arial" w:hAnsi="Arial" w:cs="Arial"/>
                <w:bdr w:val="nil"/>
                <w:lang w:bidi="pl-PL"/>
              </w:rPr>
            </w:pPr>
            <w:r w:rsidRPr="00637364">
              <w:rPr>
                <w:rFonts w:ascii="Arial" w:hAnsi="Arial" w:cs="Arial"/>
                <w:bdr w:val="nil"/>
                <w:lang w:bidi="pl-PL"/>
              </w:rPr>
              <w:t>Ponad ramy art. 65</w:t>
            </w:r>
            <w:r w:rsidR="005D1877">
              <w:rPr>
                <w:rFonts w:ascii="Arial" w:hAnsi="Arial" w:cs="Arial"/>
                <w:bdr w:val="nil"/>
                <w:lang w:bidi="pl-PL"/>
              </w:rPr>
              <w:t xml:space="preserve">, </w:t>
            </w:r>
            <w:r w:rsidR="005D1877" w:rsidRPr="00247A58">
              <w:rPr>
                <w:rFonts w:ascii="Arial" w:hAnsi="Arial" w:cs="Arial"/>
                <w:bdr w:val="nil"/>
                <w:lang w:bidi="pl-PL"/>
              </w:rPr>
              <w:t>podczas wydawania decyzji o dofinansowaniu / podpisywania umowy w sprawie projektu</w:t>
            </w:r>
            <w:r w:rsidR="005D1877">
              <w:rPr>
                <w:rFonts w:ascii="Arial" w:hAnsi="Arial" w:cs="Arial"/>
                <w:bdr w:val="nil"/>
                <w:lang w:bidi="pl-PL"/>
              </w:rPr>
              <w:t>,</w:t>
            </w:r>
            <w:r w:rsidRPr="00637364">
              <w:rPr>
                <w:rFonts w:ascii="Arial" w:hAnsi="Arial" w:cs="Arial"/>
                <w:bdr w:val="nil"/>
                <w:lang w:bidi="pl-PL"/>
              </w:rPr>
              <w:t xml:space="preserve"> może zostać określony przez program warunek trwałości również dla projektów, w przypadku których ich charakter generuje przesłankę, iż projekt będzie spełniał cel, na który przyznano dofinansowanie, także po zakończeniu </w:t>
            </w:r>
            <w:r w:rsidR="005D1877">
              <w:rPr>
                <w:rFonts w:ascii="Arial" w:hAnsi="Arial" w:cs="Arial"/>
                <w:bdr w:val="nil"/>
                <w:lang w:bidi="pl-PL"/>
              </w:rPr>
              <w:t xml:space="preserve">jego </w:t>
            </w:r>
            <w:r w:rsidRPr="00637364">
              <w:rPr>
                <w:rFonts w:ascii="Arial" w:hAnsi="Arial" w:cs="Arial"/>
                <w:bdr w:val="nil"/>
                <w:lang w:bidi="pl-PL"/>
              </w:rPr>
              <w:t>realizacji. Dla tych projektów trwałość musi zostać zapewniona przez okres od jednego do pięciu lat od płatności końcowej na rzecz beneficjenta (</w:t>
            </w:r>
            <w:r w:rsidR="005D1877">
              <w:rPr>
                <w:rFonts w:ascii="Arial" w:hAnsi="Arial" w:cs="Arial"/>
                <w:bdr w:val="nil"/>
                <w:lang w:bidi="pl-PL"/>
              </w:rPr>
              <w:t>p</w:t>
            </w:r>
            <w:r w:rsidRPr="00637364">
              <w:rPr>
                <w:rFonts w:ascii="Arial" w:hAnsi="Arial" w:cs="Arial"/>
                <w:bdr w:val="nil"/>
                <w:lang w:bidi="pl-PL"/>
              </w:rPr>
              <w:t>artner</w:t>
            </w:r>
            <w:r w:rsidR="005D1877">
              <w:rPr>
                <w:rFonts w:ascii="Arial" w:hAnsi="Arial" w:cs="Arial"/>
                <w:bdr w:val="nil"/>
                <w:lang w:bidi="pl-PL"/>
              </w:rPr>
              <w:t>a</w:t>
            </w:r>
            <w:r w:rsidRPr="00637364">
              <w:rPr>
                <w:rFonts w:ascii="Arial" w:hAnsi="Arial" w:cs="Arial"/>
                <w:bdr w:val="nil"/>
                <w:lang w:bidi="pl-PL"/>
              </w:rPr>
              <w:t xml:space="preserve"> </w:t>
            </w:r>
            <w:r w:rsidR="005D1877">
              <w:rPr>
                <w:rFonts w:ascii="Arial" w:hAnsi="Arial" w:cs="Arial"/>
                <w:bdr w:val="nil"/>
                <w:lang w:bidi="pl-PL"/>
              </w:rPr>
              <w:t>w</w:t>
            </w:r>
            <w:r w:rsidRPr="00637364">
              <w:rPr>
                <w:rFonts w:ascii="Arial" w:hAnsi="Arial" w:cs="Arial"/>
                <w:bdr w:val="nil"/>
                <w:lang w:bidi="pl-PL"/>
              </w:rPr>
              <w:t>iodące</w:t>
            </w:r>
            <w:r w:rsidR="005D1877">
              <w:rPr>
                <w:rFonts w:ascii="Arial" w:hAnsi="Arial" w:cs="Arial"/>
                <w:bdr w:val="nil"/>
                <w:lang w:bidi="pl-PL"/>
              </w:rPr>
              <w:t>go</w:t>
            </w:r>
            <w:r w:rsidRPr="00637364">
              <w:rPr>
                <w:rFonts w:ascii="Arial" w:hAnsi="Arial" w:cs="Arial"/>
                <w:bdr w:val="nil"/>
                <w:lang w:bidi="pl-PL"/>
              </w:rPr>
              <w:t xml:space="preserve">) lub przez okres ustalony zgodnie z zasadami pomocy publicznej. </w:t>
            </w:r>
          </w:p>
          <w:p w14:paraId="60D8D931" w14:textId="3842BC3B" w:rsidR="00E461DA" w:rsidRPr="00637364" w:rsidRDefault="00E461DA" w:rsidP="00E461DA">
            <w:pPr>
              <w:rPr>
                <w:rFonts w:ascii="Arial" w:hAnsi="Arial" w:cs="Arial"/>
                <w:bdr w:val="nil"/>
                <w:lang w:bidi="pl-PL"/>
              </w:rPr>
            </w:pPr>
            <w:r w:rsidRPr="00637364">
              <w:rPr>
                <w:rFonts w:ascii="Arial" w:hAnsi="Arial" w:cs="Arial"/>
                <w:bdr w:val="nil"/>
                <w:lang w:bidi="pl-PL"/>
              </w:rPr>
              <w:lastRenderedPageBreak/>
              <w:t xml:space="preserve">Jeżeli projekt obejmuje inwestycje w infrastrukturę lub inwestycje produkcyjne, oceniający sprawdza, czy beneficjent ma niezbędne zasoby i mechanizmy finansowe, aby pokryć koszty </w:t>
            </w:r>
            <w:r w:rsidR="005D1877">
              <w:rPr>
                <w:rFonts w:ascii="Arial" w:hAnsi="Arial" w:cs="Arial"/>
                <w:bdr w:val="nil"/>
                <w:lang w:bidi="pl-PL"/>
              </w:rPr>
              <w:t xml:space="preserve">jej </w:t>
            </w:r>
            <w:r w:rsidRPr="00637364">
              <w:rPr>
                <w:rFonts w:ascii="Arial" w:hAnsi="Arial" w:cs="Arial"/>
                <w:bdr w:val="nil"/>
                <w:lang w:bidi="pl-PL"/>
              </w:rPr>
              <w:t>eksploatacji i utrzymania.</w:t>
            </w:r>
          </w:p>
          <w:p w14:paraId="24BC5638" w14:textId="45524B4B" w:rsidR="00E461DA" w:rsidRPr="00C269A8" w:rsidRDefault="00E461DA" w:rsidP="00E461DA">
            <w:pPr>
              <w:rPr>
                <w:rFonts w:ascii="Arial" w:hAnsi="Arial" w:cs="Arial"/>
              </w:rPr>
            </w:pPr>
            <w:r w:rsidRPr="00637364">
              <w:rPr>
                <w:rFonts w:ascii="Arial" w:hAnsi="Arial" w:cs="Arial"/>
                <w:bdr w:val="nil"/>
                <w:lang w:bidi="pl-PL"/>
              </w:rPr>
              <w:t xml:space="preserve">W przypadku, gdy trwałość projektu jest opisana zbyt ogólnie, WS może wezwać </w:t>
            </w:r>
            <w:r w:rsidR="005D1877">
              <w:rPr>
                <w:rFonts w:ascii="Arial" w:hAnsi="Arial" w:cs="Arial"/>
                <w:bdr w:val="nil"/>
                <w:lang w:bidi="pl-PL"/>
              </w:rPr>
              <w:t>p</w:t>
            </w:r>
            <w:r w:rsidRPr="00637364">
              <w:rPr>
                <w:rFonts w:ascii="Arial" w:hAnsi="Arial" w:cs="Arial"/>
                <w:bdr w:val="nil"/>
                <w:lang w:bidi="pl-PL"/>
              </w:rPr>
              <w:t xml:space="preserve">artnera </w:t>
            </w:r>
            <w:r w:rsidR="005D1877">
              <w:rPr>
                <w:rFonts w:ascii="Arial" w:hAnsi="Arial" w:cs="Arial"/>
                <w:bdr w:val="nil"/>
                <w:lang w:bidi="pl-PL"/>
              </w:rPr>
              <w:t>w</w:t>
            </w:r>
            <w:r>
              <w:rPr>
                <w:rFonts w:ascii="Arial" w:hAnsi="Arial" w:cs="Arial"/>
                <w:bdr w:val="nil"/>
                <w:lang w:bidi="pl-PL"/>
              </w:rPr>
              <w:t xml:space="preserve">iodącego </w:t>
            </w:r>
            <w:r w:rsidRPr="00637364">
              <w:rPr>
                <w:rFonts w:ascii="Arial" w:hAnsi="Arial" w:cs="Arial"/>
                <w:bdr w:val="nil"/>
                <w:lang w:bidi="pl-PL"/>
              </w:rPr>
              <w:t xml:space="preserve">do złożenia wyjaśnień. Jeżeli nawet po złożeniu wyjaśnień przez </w:t>
            </w:r>
            <w:r w:rsidR="005D1877">
              <w:rPr>
                <w:rFonts w:ascii="Arial" w:hAnsi="Arial" w:cs="Arial"/>
                <w:bdr w:val="nil"/>
                <w:lang w:bidi="pl-PL"/>
              </w:rPr>
              <w:t>p</w:t>
            </w:r>
            <w:r w:rsidRPr="00637364">
              <w:rPr>
                <w:rFonts w:ascii="Arial" w:hAnsi="Arial" w:cs="Arial"/>
                <w:bdr w:val="nil"/>
                <w:lang w:bidi="pl-PL"/>
              </w:rPr>
              <w:t xml:space="preserve">artnera </w:t>
            </w:r>
            <w:r w:rsidR="005D1877">
              <w:rPr>
                <w:rFonts w:ascii="Arial" w:hAnsi="Arial" w:cs="Arial"/>
                <w:bdr w:val="nil"/>
                <w:lang w:bidi="pl-PL"/>
              </w:rPr>
              <w:t>w</w:t>
            </w:r>
            <w:r>
              <w:rPr>
                <w:rFonts w:ascii="Arial" w:hAnsi="Arial" w:cs="Arial"/>
                <w:bdr w:val="nil"/>
                <w:lang w:bidi="pl-PL"/>
              </w:rPr>
              <w:t xml:space="preserve">iodącego </w:t>
            </w:r>
            <w:r w:rsidRPr="00637364">
              <w:rPr>
                <w:rFonts w:ascii="Arial" w:hAnsi="Arial" w:cs="Arial"/>
                <w:bdr w:val="nil"/>
                <w:lang w:bidi="pl-PL"/>
              </w:rPr>
              <w:t xml:space="preserve">lub w przypadku braku takich wyjaśnień nadal istnieją wątpliwości odnośnie do zapewnienia trwałości projektu, WS </w:t>
            </w:r>
            <w:r w:rsidR="005D1877" w:rsidRPr="00AD5327">
              <w:rPr>
                <w:rFonts w:ascii="Arial" w:hAnsi="Arial" w:cs="Arial"/>
                <w:bdr w:val="nil"/>
                <w:lang w:bidi="pl-PL"/>
              </w:rPr>
              <w:t>wpisze swoje zastrzeżenia</w:t>
            </w:r>
            <w:r w:rsidR="005D1877" w:rsidRPr="00637364" w:rsidDel="005D1877">
              <w:rPr>
                <w:rFonts w:ascii="Arial" w:hAnsi="Arial" w:cs="Arial"/>
                <w:bdr w:val="nil"/>
                <w:lang w:bidi="pl-PL"/>
              </w:rPr>
              <w:t xml:space="preserve"> </w:t>
            </w:r>
            <w:r w:rsidRPr="00637364">
              <w:rPr>
                <w:rFonts w:ascii="Arial" w:hAnsi="Arial" w:cs="Arial"/>
                <w:bdr w:val="nil"/>
                <w:lang w:bidi="pl-PL"/>
              </w:rPr>
              <w:t>w komentarzu.</w:t>
            </w:r>
          </w:p>
        </w:tc>
      </w:tr>
      <w:bookmarkEnd w:id="45"/>
      <w:tr w:rsidR="00E461DA" w:rsidRPr="00C269A8" w14:paraId="763A7A4F" w14:textId="77777777" w:rsidTr="00714F5A">
        <w:tc>
          <w:tcPr>
            <w:tcW w:w="7109" w:type="dxa"/>
            <w:shd w:val="clear" w:color="auto" w:fill="auto"/>
          </w:tcPr>
          <w:p w14:paraId="5C447C9F" w14:textId="0AFF3417" w:rsidR="00E461DA" w:rsidRDefault="00E461DA" w:rsidP="00E461D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lastRenderedPageBreak/>
              <w:t>Bod 14 - Splňují všechny předložené přílohy věcné náležitosti</w:t>
            </w:r>
          </w:p>
          <w:p w14:paraId="7B7E002A" w14:textId="77777777" w:rsidR="00723B3E" w:rsidRPr="00723B3E" w:rsidRDefault="00723B3E" w:rsidP="00723B3E">
            <w:pPr>
              <w:spacing w:after="0"/>
              <w:rPr>
                <w:rFonts w:ascii="Arial" w:eastAsia="Cambria" w:hAnsi="Arial" w:cs="Arial"/>
                <w:b/>
                <w:bCs/>
                <w:color w:val="2F5496" w:themeColor="accent1" w:themeShade="BF"/>
                <w:bdr w:val="nil"/>
                <w:lang w:val="cs-CZ"/>
              </w:rPr>
            </w:pPr>
          </w:p>
          <w:p w14:paraId="4A6DC1B1" w14:textId="77777777" w:rsidR="00E461DA" w:rsidRPr="00723B3E" w:rsidRDefault="00E461DA" w:rsidP="00E461DA">
            <w:pPr>
              <w:rPr>
                <w:rFonts w:ascii="Arial" w:hAnsi="Arial" w:cs="Arial"/>
                <w:lang w:val="cs-CZ"/>
              </w:rPr>
            </w:pPr>
            <w:r w:rsidRPr="00723B3E">
              <w:rPr>
                <w:rFonts w:ascii="Arial" w:hAnsi="Arial" w:cs="Arial"/>
                <w:lang w:val="cs-CZ"/>
              </w:rPr>
              <w:t>Pracovník JS zkontroluje, zda předložené přílohy jsou úplné, relevantní a aktuální.</w:t>
            </w:r>
          </w:p>
          <w:p w14:paraId="6FAC8CA6" w14:textId="49BE1EA2" w:rsidR="00E461DA" w:rsidRDefault="00E461DA" w:rsidP="00E461DA">
            <w:pPr>
              <w:rPr>
                <w:rFonts w:ascii="Arial" w:hAnsi="Arial" w:cs="Arial"/>
                <w:lang w:val="cs-CZ"/>
              </w:rPr>
            </w:pPr>
            <w:r w:rsidRPr="00723B3E">
              <w:rPr>
                <w:rFonts w:ascii="Arial" w:hAnsi="Arial" w:cs="Arial"/>
                <w:lang w:val="cs-CZ"/>
              </w:rPr>
              <w:t xml:space="preserve">V případě pochybností o pravdivosti údajů uvedených v čestných prohlášeních partnerů (příloha č. </w:t>
            </w:r>
            <w:r w:rsidR="00271DA7">
              <w:rPr>
                <w:rFonts w:ascii="Arial" w:hAnsi="Arial" w:cs="Arial"/>
                <w:lang w:val="cs-CZ"/>
              </w:rPr>
              <w:t>A.2.2</w:t>
            </w:r>
            <w:r w:rsidR="00271DA7" w:rsidRPr="00723B3E">
              <w:rPr>
                <w:rFonts w:ascii="Arial" w:hAnsi="Arial" w:cs="Arial"/>
                <w:lang w:val="cs-CZ"/>
              </w:rPr>
              <w:t xml:space="preserve"> </w:t>
            </w:r>
            <w:r w:rsidRPr="00723B3E">
              <w:rPr>
                <w:rFonts w:ascii="Arial" w:hAnsi="Arial" w:cs="Arial"/>
                <w:lang w:val="cs-CZ"/>
              </w:rPr>
              <w:t xml:space="preserve">a </w:t>
            </w:r>
            <w:r w:rsidR="00271DA7">
              <w:rPr>
                <w:rFonts w:ascii="Arial" w:hAnsi="Arial" w:cs="Arial"/>
                <w:lang w:val="cs-CZ"/>
              </w:rPr>
              <w:t>A.3.3</w:t>
            </w:r>
            <w:r w:rsidRPr="00723B3E">
              <w:rPr>
                <w:rFonts w:ascii="Arial" w:hAnsi="Arial" w:cs="Arial"/>
                <w:lang w:val="cs-CZ"/>
              </w:rPr>
              <w:t>), má JS právo vyzvat vedoucího partnera k doložení relevantními dokumenty.</w:t>
            </w:r>
          </w:p>
          <w:p w14:paraId="179F8E35" w14:textId="77777777" w:rsidR="00723B3E" w:rsidRPr="00723B3E" w:rsidRDefault="00723B3E" w:rsidP="00723B3E">
            <w:pPr>
              <w:spacing w:after="0"/>
              <w:rPr>
                <w:rFonts w:ascii="Arial" w:hAnsi="Arial" w:cs="Arial"/>
                <w:lang w:val="cs-CZ"/>
              </w:rPr>
            </w:pPr>
          </w:p>
          <w:p w14:paraId="0CF1624E" w14:textId="3BC07F7A" w:rsidR="00E461DA" w:rsidRPr="00723B3E" w:rsidRDefault="00E461DA" w:rsidP="00E461DA">
            <w:pPr>
              <w:shd w:val="clear" w:color="auto" w:fill="FFFFFF" w:themeFill="background1"/>
              <w:spacing w:afterLines="8" w:after="19"/>
              <w:rPr>
                <w:rFonts w:ascii="Arial" w:hAnsi="Arial" w:cs="Arial"/>
                <w:i/>
                <w:szCs w:val="16"/>
                <w:lang w:val="cs-CZ"/>
              </w:rPr>
            </w:pPr>
            <w:r w:rsidRPr="00723B3E">
              <w:rPr>
                <w:rFonts w:ascii="Arial" w:hAnsi="Arial" w:cs="Arial"/>
                <w:lang w:val="cs-CZ"/>
              </w:rPr>
              <w:t xml:space="preserve">Pracovník JS také zkontroluje doložení povinných specifických příloh </w:t>
            </w:r>
            <w:r w:rsidR="00BF721A" w:rsidRPr="00723B3E">
              <w:rPr>
                <w:rFonts w:ascii="Arial" w:hAnsi="Arial" w:cs="Arial"/>
                <w:lang w:val="cs-CZ"/>
              </w:rPr>
              <w:t>podle typů projektů.</w:t>
            </w:r>
          </w:p>
        </w:tc>
        <w:tc>
          <w:tcPr>
            <w:tcW w:w="7109" w:type="dxa"/>
            <w:shd w:val="clear" w:color="auto" w:fill="auto"/>
          </w:tcPr>
          <w:p w14:paraId="45B38726"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t>Punkt 14 – Czy złożone załączniki spełniają wymagania merytoryczne</w:t>
            </w:r>
          </w:p>
          <w:p w14:paraId="1354845D" w14:textId="72BB179F" w:rsidR="00E461DA" w:rsidRPr="00D325B3" w:rsidRDefault="00E461DA" w:rsidP="00E461DA">
            <w:pPr>
              <w:rPr>
                <w:rFonts w:ascii="Arial" w:hAnsi="Arial" w:cs="Arial"/>
                <w:bdr w:val="nil"/>
                <w:lang w:bidi="pl-PL"/>
              </w:rPr>
            </w:pPr>
            <w:r>
              <w:rPr>
                <w:rFonts w:ascii="Arial" w:hAnsi="Arial" w:cs="Arial"/>
                <w:bdr w:val="nil"/>
                <w:lang w:bidi="pl-PL"/>
              </w:rPr>
              <w:t>Menadżer</w:t>
            </w:r>
            <w:r w:rsidRPr="00D325B3">
              <w:rPr>
                <w:rFonts w:ascii="Arial" w:hAnsi="Arial" w:cs="Arial"/>
                <w:bdr w:val="nil"/>
                <w:lang w:bidi="pl-PL"/>
              </w:rPr>
              <w:t xml:space="preserve"> WS sprawdza, czy w </w:t>
            </w:r>
            <w:r w:rsidR="00F83CC3">
              <w:rPr>
                <w:rFonts w:ascii="Arial" w:hAnsi="Arial" w:cs="Arial"/>
                <w:bdr w:val="nil"/>
                <w:lang w:bidi="pl-PL"/>
              </w:rPr>
              <w:t xml:space="preserve">przedłożonych </w:t>
            </w:r>
            <w:r w:rsidRPr="00D325B3">
              <w:rPr>
                <w:rFonts w:ascii="Arial" w:hAnsi="Arial" w:cs="Arial"/>
                <w:bdr w:val="nil"/>
                <w:lang w:bidi="pl-PL"/>
              </w:rPr>
              <w:t xml:space="preserve">załącznikach informacje są kompletne, adekwatne i aktualne. </w:t>
            </w:r>
          </w:p>
          <w:p w14:paraId="5AEC9F9D" w14:textId="5F6E5A3C" w:rsidR="00723B3E" w:rsidRDefault="00E461DA" w:rsidP="00E461DA">
            <w:pPr>
              <w:rPr>
                <w:rFonts w:ascii="Arial" w:hAnsi="Arial" w:cs="Arial"/>
                <w:bdr w:val="nil"/>
                <w:lang w:bidi="pl-PL"/>
              </w:rPr>
            </w:pPr>
            <w:r w:rsidRPr="00D325B3">
              <w:rPr>
                <w:rFonts w:ascii="Arial" w:hAnsi="Arial" w:cs="Arial"/>
                <w:bdr w:val="nil"/>
                <w:lang w:bidi="pl-PL"/>
              </w:rPr>
              <w:t xml:space="preserve">W razie wątpliwości zgodności danych ujętych w oświadczeniach partnerów (załącznik nr </w:t>
            </w:r>
            <w:r w:rsidR="00271DA7">
              <w:rPr>
                <w:rFonts w:ascii="Arial" w:hAnsi="Arial" w:cs="Arial"/>
                <w:bdr w:val="nil"/>
                <w:lang w:bidi="pl-PL"/>
              </w:rPr>
              <w:t>A.2.2</w:t>
            </w:r>
            <w:r w:rsidR="00271DA7" w:rsidRPr="00D325B3">
              <w:rPr>
                <w:rFonts w:ascii="Arial" w:hAnsi="Arial" w:cs="Arial"/>
                <w:bdr w:val="nil"/>
                <w:lang w:bidi="pl-PL"/>
              </w:rPr>
              <w:t xml:space="preserve"> </w:t>
            </w:r>
            <w:r w:rsidRPr="00D325B3">
              <w:rPr>
                <w:rFonts w:ascii="Arial" w:hAnsi="Arial" w:cs="Arial"/>
                <w:bdr w:val="nil"/>
                <w:lang w:bidi="pl-PL"/>
              </w:rPr>
              <w:t xml:space="preserve">i </w:t>
            </w:r>
            <w:r w:rsidR="00271DA7">
              <w:rPr>
                <w:rFonts w:ascii="Arial" w:hAnsi="Arial" w:cs="Arial"/>
                <w:bdr w:val="nil"/>
                <w:lang w:bidi="pl-PL"/>
              </w:rPr>
              <w:t>A.3.3</w:t>
            </w:r>
            <w:r w:rsidRPr="00D325B3">
              <w:rPr>
                <w:rFonts w:ascii="Arial" w:hAnsi="Arial" w:cs="Arial"/>
                <w:bdr w:val="nil"/>
                <w:lang w:bidi="pl-PL"/>
              </w:rPr>
              <w:t xml:space="preserve">) ze stanem faktycznym, WS może zażądać od </w:t>
            </w:r>
            <w:r w:rsidR="005D1877">
              <w:rPr>
                <w:rFonts w:ascii="Arial" w:hAnsi="Arial" w:cs="Arial"/>
                <w:bdr w:val="nil"/>
                <w:lang w:bidi="pl-PL"/>
              </w:rPr>
              <w:t>p</w:t>
            </w:r>
            <w:r w:rsidRPr="00D325B3">
              <w:rPr>
                <w:rFonts w:ascii="Arial" w:hAnsi="Arial" w:cs="Arial"/>
                <w:bdr w:val="nil"/>
                <w:lang w:bidi="pl-PL"/>
              </w:rPr>
              <w:t xml:space="preserve">artnera </w:t>
            </w:r>
            <w:r w:rsidR="005D1877">
              <w:rPr>
                <w:rFonts w:ascii="Arial" w:hAnsi="Arial" w:cs="Arial"/>
                <w:bdr w:val="nil"/>
                <w:lang w:bidi="pl-PL"/>
              </w:rPr>
              <w:t>w</w:t>
            </w:r>
            <w:r w:rsidRPr="00D325B3">
              <w:rPr>
                <w:rFonts w:ascii="Arial" w:hAnsi="Arial" w:cs="Arial"/>
                <w:bdr w:val="nil"/>
                <w:lang w:bidi="pl-PL"/>
              </w:rPr>
              <w:t>iodącego złożenia odpowiednich</w:t>
            </w:r>
            <w:r w:rsidR="00F83CC3" w:rsidRPr="00D325B3">
              <w:rPr>
                <w:rFonts w:ascii="Arial" w:hAnsi="Arial" w:cs="Arial"/>
                <w:bdr w:val="nil"/>
                <w:lang w:bidi="pl-PL"/>
              </w:rPr>
              <w:t xml:space="preserve"> potwierdzających</w:t>
            </w:r>
            <w:r w:rsidR="001E7959">
              <w:rPr>
                <w:rFonts w:ascii="Arial" w:hAnsi="Arial" w:cs="Arial"/>
                <w:bdr w:val="nil"/>
                <w:lang w:bidi="pl-PL"/>
              </w:rPr>
              <w:t xml:space="preserve"> d</w:t>
            </w:r>
            <w:r w:rsidRPr="00D325B3">
              <w:rPr>
                <w:rFonts w:ascii="Arial" w:hAnsi="Arial" w:cs="Arial"/>
                <w:bdr w:val="nil"/>
                <w:lang w:bidi="pl-PL"/>
              </w:rPr>
              <w:t>okumentów</w:t>
            </w:r>
            <w:r w:rsidR="00E6294A">
              <w:rPr>
                <w:rFonts w:ascii="Arial" w:hAnsi="Arial" w:cs="Arial"/>
                <w:bdr w:val="nil"/>
                <w:lang w:bidi="pl-PL"/>
              </w:rPr>
              <w:t>.</w:t>
            </w:r>
            <w:r w:rsidRPr="00D325B3">
              <w:rPr>
                <w:rFonts w:ascii="Arial" w:hAnsi="Arial" w:cs="Arial"/>
                <w:bdr w:val="nil"/>
                <w:lang w:bidi="pl-PL"/>
              </w:rPr>
              <w:t xml:space="preserve">  </w:t>
            </w:r>
          </w:p>
          <w:p w14:paraId="75667243" w14:textId="5D4FD6B4" w:rsidR="00E461DA" w:rsidRPr="00C269A8" w:rsidRDefault="00F83CC3" w:rsidP="00E461DA">
            <w:pPr>
              <w:rPr>
                <w:rFonts w:ascii="Arial" w:hAnsi="Arial" w:cs="Arial"/>
                <w:i/>
                <w:szCs w:val="16"/>
              </w:rPr>
            </w:pPr>
            <w:r w:rsidRPr="00247A58">
              <w:rPr>
                <w:rFonts w:ascii="Arial" w:hAnsi="Arial" w:cs="Arial"/>
                <w:bdr w:val="nil"/>
                <w:lang w:bidi="pl-PL"/>
              </w:rPr>
              <w:t>Menadżer WS sprawdza także</w:t>
            </w:r>
            <w:r>
              <w:rPr>
                <w:rFonts w:ascii="Arial" w:hAnsi="Arial" w:cs="Arial"/>
                <w:bdr w:val="nil"/>
                <w:lang w:bidi="pl-PL"/>
              </w:rPr>
              <w:t xml:space="preserve"> przedłożone obowiązkowe specyficzne załączniki według typów projektów</w:t>
            </w:r>
          </w:p>
        </w:tc>
      </w:tr>
      <w:tr w:rsidR="00E461DA" w:rsidRPr="00C269A8" w14:paraId="7B4FE7CA" w14:textId="77777777" w:rsidTr="00714F5A">
        <w:tc>
          <w:tcPr>
            <w:tcW w:w="7109" w:type="dxa"/>
            <w:shd w:val="clear" w:color="auto" w:fill="auto"/>
          </w:tcPr>
          <w:p w14:paraId="5F09E58C" w14:textId="3FC0D4CB" w:rsidR="00E461DA" w:rsidRDefault="00E461DA" w:rsidP="00E461D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t>Bod 15 - Obě jazykové verze nejsou z hlediska obsahu v</w:t>
            </w:r>
            <w:r w:rsidR="00723B3E">
              <w:rPr>
                <w:rFonts w:ascii="Arial" w:eastAsia="Cambria" w:hAnsi="Arial" w:cs="Arial"/>
                <w:b/>
                <w:bCs/>
                <w:color w:val="2F5496" w:themeColor="accent1" w:themeShade="BF"/>
                <w:bdr w:val="nil"/>
                <w:lang w:val="cs-CZ"/>
              </w:rPr>
              <w:t> </w:t>
            </w:r>
            <w:r w:rsidRPr="00723B3E">
              <w:rPr>
                <w:rFonts w:ascii="Arial" w:eastAsia="Cambria" w:hAnsi="Arial" w:cs="Arial"/>
                <w:b/>
                <w:bCs/>
                <w:color w:val="2F5496" w:themeColor="accent1" w:themeShade="BF"/>
                <w:bdr w:val="nil"/>
                <w:lang w:val="cs-CZ"/>
              </w:rPr>
              <w:t>rozporu</w:t>
            </w:r>
          </w:p>
          <w:p w14:paraId="1F8B3BB7" w14:textId="77777777" w:rsidR="00723B3E" w:rsidRPr="00723B3E" w:rsidRDefault="00723B3E" w:rsidP="00723B3E">
            <w:pPr>
              <w:spacing w:after="0"/>
              <w:rPr>
                <w:rFonts w:ascii="Arial" w:eastAsia="Cambria" w:hAnsi="Arial" w:cs="Arial"/>
                <w:b/>
                <w:bCs/>
                <w:color w:val="2F5496" w:themeColor="accent1" w:themeShade="BF"/>
                <w:bdr w:val="nil"/>
                <w:lang w:val="cs-CZ"/>
              </w:rPr>
            </w:pPr>
          </w:p>
          <w:p w14:paraId="19B8216D" w14:textId="7DFD34C1" w:rsidR="00E461DA" w:rsidRDefault="00E461DA" w:rsidP="00E461DA">
            <w:pPr>
              <w:rPr>
                <w:rFonts w:ascii="Arial" w:hAnsi="Arial" w:cs="Arial"/>
                <w:lang w:val="cs-CZ"/>
              </w:rPr>
            </w:pPr>
            <w:r w:rsidRPr="00723B3E">
              <w:rPr>
                <w:rFonts w:ascii="Arial" w:hAnsi="Arial" w:cs="Arial"/>
                <w:lang w:val="cs-CZ"/>
              </w:rPr>
              <w:t>Pracovník JS zkontroluje, zda obsah dvoujazyčných polí žádosti je významově shodný a nedochází tak k významovému rozporu mezi českou a polskou verzí žádosti u informací rozhodných pro hodnocení projektové žádosti. Drobné nepřesnosti, gramatické a stylistické chyby nejsou důvodem pro vyřazení projektové žádosti.</w:t>
            </w:r>
          </w:p>
          <w:p w14:paraId="75DDC1DA" w14:textId="77777777" w:rsidR="00723B3E" w:rsidRPr="00723B3E" w:rsidRDefault="00723B3E" w:rsidP="00723B3E">
            <w:pPr>
              <w:spacing w:after="0"/>
              <w:rPr>
                <w:rFonts w:ascii="Arial" w:hAnsi="Arial" w:cs="Arial"/>
                <w:lang w:val="cs-CZ"/>
              </w:rPr>
            </w:pPr>
          </w:p>
          <w:p w14:paraId="60E619CC" w14:textId="47E705D9" w:rsidR="00E461DA" w:rsidRPr="00723B3E" w:rsidRDefault="00E461DA" w:rsidP="00E461DA">
            <w:pPr>
              <w:rPr>
                <w:rFonts w:ascii="Arial" w:hAnsi="Arial" w:cs="Arial"/>
                <w:lang w:val="cs-CZ"/>
              </w:rPr>
            </w:pPr>
            <w:r w:rsidRPr="00723B3E">
              <w:rPr>
                <w:rFonts w:ascii="Arial" w:hAnsi="Arial" w:cs="Arial"/>
                <w:lang w:val="cs-CZ"/>
              </w:rPr>
              <w:t>V případě, že v jedné jazykové verzi chybí část textu, který je rozhodný pro hodnocení projektové žádosti, potom obě verze nelze považovat za shodné. V takovém případě JS zašle vedoucímu partnerovi výzvu na doplnění.</w:t>
            </w:r>
          </w:p>
        </w:tc>
        <w:tc>
          <w:tcPr>
            <w:tcW w:w="7109" w:type="dxa"/>
            <w:shd w:val="clear" w:color="auto" w:fill="auto"/>
          </w:tcPr>
          <w:p w14:paraId="760E1B1E"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lastRenderedPageBreak/>
              <w:t>Punkt 15 – Obie wersje językowe wniosku w zakresie zawartości treści merytorycznej nie są rozbieżne</w:t>
            </w:r>
          </w:p>
          <w:p w14:paraId="1633415E" w14:textId="3B9F2931" w:rsidR="00E461DA" w:rsidRPr="00D325B3" w:rsidRDefault="00E461DA" w:rsidP="00E461DA">
            <w:pPr>
              <w:rPr>
                <w:rFonts w:ascii="Arial" w:hAnsi="Arial" w:cs="Arial"/>
                <w:bdr w:val="nil"/>
                <w:lang w:bidi="pl-PL"/>
              </w:rPr>
            </w:pPr>
            <w:r>
              <w:rPr>
                <w:rFonts w:ascii="Arial" w:hAnsi="Arial" w:cs="Arial"/>
                <w:bdr w:val="nil"/>
                <w:lang w:bidi="pl-PL"/>
              </w:rPr>
              <w:t>Menadżer</w:t>
            </w:r>
            <w:r w:rsidRPr="00D325B3">
              <w:rPr>
                <w:rFonts w:ascii="Arial" w:hAnsi="Arial" w:cs="Arial"/>
                <w:bdr w:val="nil"/>
                <w:lang w:bidi="pl-PL"/>
              </w:rPr>
              <w:t xml:space="preserve"> WS sprawdza, czy treść dwujęzycznych pól wniosku jest zgodna </w:t>
            </w:r>
            <w:r w:rsidR="00352F25" w:rsidRPr="00DB41E2">
              <w:rPr>
                <w:rFonts w:ascii="Arial" w:hAnsi="Arial" w:cs="Arial"/>
                <w:bdr w:val="nil"/>
                <w:lang w:bidi="pl-PL"/>
              </w:rPr>
              <w:t>merytorycznie</w:t>
            </w:r>
            <w:r w:rsidR="00352F25" w:rsidRPr="00D325B3" w:rsidDel="00352F25">
              <w:rPr>
                <w:rFonts w:ascii="Arial" w:hAnsi="Arial" w:cs="Arial"/>
                <w:bdr w:val="nil"/>
                <w:lang w:bidi="pl-PL"/>
              </w:rPr>
              <w:t xml:space="preserve"> </w:t>
            </w:r>
            <w:r w:rsidRPr="00D325B3">
              <w:rPr>
                <w:rFonts w:ascii="Arial" w:hAnsi="Arial" w:cs="Arial"/>
                <w:bdr w:val="nil"/>
                <w:lang w:bidi="pl-PL"/>
              </w:rPr>
              <w:t xml:space="preserve">i nie zachodzi rozbieżność </w:t>
            </w:r>
            <w:r w:rsidR="00352F25">
              <w:rPr>
                <w:rFonts w:ascii="Arial" w:hAnsi="Arial" w:cs="Arial"/>
                <w:bdr w:val="nil"/>
                <w:lang w:bidi="pl-PL"/>
              </w:rPr>
              <w:t>w znaczeniu</w:t>
            </w:r>
            <w:r w:rsidR="00352F25" w:rsidRPr="00D325B3" w:rsidDel="00352F25">
              <w:rPr>
                <w:rFonts w:ascii="Arial" w:hAnsi="Arial" w:cs="Arial"/>
                <w:bdr w:val="nil"/>
                <w:lang w:bidi="pl-PL"/>
              </w:rPr>
              <w:t xml:space="preserve"> </w:t>
            </w:r>
            <w:r w:rsidRPr="00D325B3">
              <w:rPr>
                <w:rFonts w:ascii="Arial" w:hAnsi="Arial" w:cs="Arial"/>
                <w:bdr w:val="nil"/>
                <w:lang w:bidi="pl-PL"/>
              </w:rPr>
              <w:t xml:space="preserve">lub sprzeczność między czeską a polską wersją wniosku w przypadku informacji istotnych dla oceny wniosku projektowego. Drobne </w:t>
            </w:r>
            <w:r w:rsidRPr="00D325B3">
              <w:rPr>
                <w:rFonts w:ascii="Arial" w:hAnsi="Arial" w:cs="Arial"/>
                <w:bdr w:val="nil"/>
                <w:lang w:bidi="pl-PL"/>
              </w:rPr>
              <w:lastRenderedPageBreak/>
              <w:t>niedokładności, błędy gramatyczne lub stylistyczne nie stanowią powodu odrzucenia wniosku projektowego.</w:t>
            </w:r>
          </w:p>
          <w:p w14:paraId="124EFD16" w14:textId="557F6B78" w:rsidR="00E461DA" w:rsidRPr="00C269A8" w:rsidRDefault="00E461DA" w:rsidP="00E461DA">
            <w:pPr>
              <w:rPr>
                <w:rFonts w:ascii="Arial" w:hAnsi="Arial" w:cs="Arial"/>
              </w:rPr>
            </w:pPr>
            <w:r w:rsidRPr="00D325B3">
              <w:rPr>
                <w:rFonts w:ascii="Arial" w:hAnsi="Arial" w:cs="Arial"/>
                <w:bdr w:val="nil"/>
                <w:lang w:bidi="pl-PL"/>
              </w:rPr>
              <w:t xml:space="preserve">Jeżeli w jednej z wersji językowej brakuje części tekstu, który jest istotny z punktu widzenia oceny projektu, obu wersji nie można uznać za zgodne. W takim przypadku WS przekazuje </w:t>
            </w:r>
            <w:r w:rsidR="00352F25">
              <w:rPr>
                <w:rFonts w:ascii="Arial" w:hAnsi="Arial" w:cs="Arial"/>
                <w:bdr w:val="nil"/>
                <w:lang w:bidi="pl-PL"/>
              </w:rPr>
              <w:t>p</w:t>
            </w:r>
            <w:r w:rsidRPr="00D325B3">
              <w:rPr>
                <w:rFonts w:ascii="Arial" w:hAnsi="Arial" w:cs="Arial"/>
                <w:bdr w:val="nil"/>
                <w:lang w:bidi="pl-PL"/>
              </w:rPr>
              <w:t>artner</w:t>
            </w:r>
            <w:r w:rsidR="00F83CC3">
              <w:rPr>
                <w:rFonts w:ascii="Arial" w:hAnsi="Arial" w:cs="Arial"/>
                <w:bdr w:val="nil"/>
                <w:lang w:bidi="pl-PL"/>
              </w:rPr>
              <w:t>owi</w:t>
            </w:r>
            <w:r w:rsidRPr="00D325B3">
              <w:rPr>
                <w:rFonts w:ascii="Arial" w:hAnsi="Arial" w:cs="Arial"/>
                <w:bdr w:val="nil"/>
                <w:lang w:bidi="pl-PL"/>
              </w:rPr>
              <w:t xml:space="preserve"> </w:t>
            </w:r>
            <w:r w:rsidR="00352F25">
              <w:rPr>
                <w:rFonts w:ascii="Arial" w:hAnsi="Arial" w:cs="Arial"/>
                <w:bdr w:val="nil"/>
                <w:lang w:bidi="pl-PL"/>
              </w:rPr>
              <w:t>w</w:t>
            </w:r>
            <w:r w:rsidRPr="00D325B3">
              <w:rPr>
                <w:rFonts w:ascii="Arial" w:hAnsi="Arial" w:cs="Arial"/>
                <w:bdr w:val="nil"/>
                <w:lang w:bidi="pl-PL"/>
              </w:rPr>
              <w:t>i</w:t>
            </w:r>
            <w:r w:rsidR="00F83CC3">
              <w:rPr>
                <w:rFonts w:ascii="Arial" w:hAnsi="Arial" w:cs="Arial"/>
                <w:bdr w:val="nil"/>
                <w:lang w:bidi="pl-PL"/>
              </w:rPr>
              <w:t>o</w:t>
            </w:r>
            <w:r w:rsidRPr="00D325B3">
              <w:rPr>
                <w:rFonts w:ascii="Arial" w:hAnsi="Arial" w:cs="Arial"/>
                <w:bdr w:val="nil"/>
                <w:lang w:bidi="pl-PL"/>
              </w:rPr>
              <w:t>dąc</w:t>
            </w:r>
            <w:r w:rsidR="00F83CC3">
              <w:rPr>
                <w:rFonts w:ascii="Arial" w:hAnsi="Arial" w:cs="Arial"/>
                <w:bdr w:val="nil"/>
                <w:lang w:bidi="pl-PL"/>
              </w:rPr>
              <w:t>e</w:t>
            </w:r>
            <w:r w:rsidRPr="00D325B3">
              <w:rPr>
                <w:rFonts w:ascii="Arial" w:hAnsi="Arial" w:cs="Arial"/>
                <w:bdr w:val="nil"/>
                <w:lang w:bidi="pl-PL"/>
              </w:rPr>
              <w:t>mu wezwanie do uzupełnienia wniosku projektowego.</w:t>
            </w:r>
          </w:p>
        </w:tc>
      </w:tr>
      <w:tr w:rsidR="00E461DA" w:rsidRPr="00C269A8" w14:paraId="26524225" w14:textId="77777777" w:rsidTr="00714F5A">
        <w:tc>
          <w:tcPr>
            <w:tcW w:w="7109" w:type="dxa"/>
            <w:shd w:val="clear" w:color="auto" w:fill="auto"/>
          </w:tcPr>
          <w:p w14:paraId="447F888E" w14:textId="77777777" w:rsidR="00E461DA" w:rsidRPr="00723B3E" w:rsidRDefault="00E461DA" w:rsidP="00E461DA">
            <w:pPr>
              <w:shd w:val="clear" w:color="auto" w:fill="FFFFFF" w:themeFill="background1"/>
              <w:spacing w:afterLines="8" w:after="19"/>
              <w:rPr>
                <w:rFonts w:ascii="Arial" w:hAnsi="Arial" w:cs="Arial"/>
                <w:b/>
                <w:bCs/>
                <w:color w:val="2F5496" w:themeColor="accent1" w:themeShade="BF"/>
                <w:szCs w:val="16"/>
                <w:lang w:val="cs-CZ"/>
              </w:rPr>
            </w:pPr>
            <w:r w:rsidRPr="00723B3E">
              <w:rPr>
                <w:rFonts w:ascii="Arial" w:hAnsi="Arial" w:cs="Arial"/>
                <w:b/>
                <w:bCs/>
                <w:color w:val="2F5496" w:themeColor="accent1" w:themeShade="BF"/>
                <w:szCs w:val="16"/>
                <w:lang w:val="cs-CZ"/>
              </w:rPr>
              <w:lastRenderedPageBreak/>
              <w:t>Bod 16 – Projekt splňuje podmínky výzvy z hlediska umístění realizace a umístění dopadu</w:t>
            </w:r>
          </w:p>
          <w:p w14:paraId="0F40F228" w14:textId="1771AA40" w:rsidR="00E461DA" w:rsidRPr="00723B3E" w:rsidRDefault="00E461DA" w:rsidP="00E461DA">
            <w:pPr>
              <w:shd w:val="clear" w:color="auto" w:fill="FFFFFF" w:themeFill="background1"/>
              <w:spacing w:afterLines="8" w:after="19"/>
              <w:rPr>
                <w:rFonts w:ascii="Arial" w:hAnsi="Arial" w:cs="Arial"/>
                <w:i/>
                <w:szCs w:val="16"/>
                <w:lang w:val="cs-CZ"/>
              </w:rPr>
            </w:pPr>
            <w:r w:rsidRPr="00723B3E">
              <w:rPr>
                <w:rFonts w:ascii="Arial" w:hAnsi="Arial" w:cs="Arial"/>
                <w:szCs w:val="16"/>
                <w:lang w:val="cs-CZ"/>
              </w:rPr>
              <w:t xml:space="preserve">Pracovník JS </w:t>
            </w:r>
            <w:r w:rsidR="00896073" w:rsidRPr="00723B3E">
              <w:rPr>
                <w:rFonts w:ascii="Arial" w:hAnsi="Arial" w:cs="Arial"/>
                <w:szCs w:val="16"/>
                <w:lang w:val="cs-CZ"/>
              </w:rPr>
              <w:t xml:space="preserve">to </w:t>
            </w:r>
            <w:r w:rsidRPr="00723B3E">
              <w:rPr>
                <w:rFonts w:ascii="Arial" w:hAnsi="Arial" w:cs="Arial"/>
                <w:szCs w:val="16"/>
                <w:lang w:val="cs-CZ"/>
              </w:rPr>
              <w:t xml:space="preserve">zkontroluje </w:t>
            </w:r>
            <w:r w:rsidR="00896073" w:rsidRPr="00723B3E">
              <w:rPr>
                <w:rFonts w:ascii="Arial" w:hAnsi="Arial" w:cs="Arial"/>
                <w:szCs w:val="16"/>
                <w:lang w:val="cs-CZ"/>
              </w:rPr>
              <w:t xml:space="preserve">v žádosti </w:t>
            </w:r>
            <w:r w:rsidRPr="00723B3E">
              <w:rPr>
                <w:rFonts w:ascii="Arial" w:hAnsi="Arial" w:cs="Arial"/>
                <w:szCs w:val="16"/>
                <w:lang w:val="cs-CZ"/>
              </w:rPr>
              <w:t xml:space="preserve">na základě záložek Umístění a </w:t>
            </w:r>
            <w:r w:rsidR="00896073" w:rsidRPr="00723B3E">
              <w:rPr>
                <w:rFonts w:ascii="Arial" w:hAnsi="Arial" w:cs="Arial"/>
                <w:szCs w:val="16"/>
                <w:lang w:val="cs-CZ"/>
              </w:rPr>
              <w:t>Specifické datové položky - Místo dopadu projektu</w:t>
            </w:r>
            <w:r w:rsidRPr="00723B3E">
              <w:rPr>
                <w:rFonts w:ascii="Arial" w:hAnsi="Arial" w:cs="Arial"/>
                <w:szCs w:val="16"/>
                <w:lang w:val="cs-CZ"/>
              </w:rPr>
              <w:t xml:space="preserve">. Kontroluje se soulad s podmínkami výzvy. Projekt může být realizován v programové oblasti na obou stranách hranice nebo pouze v jedné ze zemí. V každém případě však musí být jasně viditelný přeshraniční dopad projektu a jeho přínos pro obě strany programové oblasti. Pokud je část nebo celý projekt realizován mimo podporované území, </w:t>
            </w:r>
            <w:r w:rsidR="008D6256" w:rsidRPr="00723B3E">
              <w:rPr>
                <w:rFonts w:ascii="Arial" w:hAnsi="Arial" w:cs="Arial"/>
                <w:szCs w:val="16"/>
                <w:lang w:val="cs-CZ"/>
              </w:rPr>
              <w:t xml:space="preserve">v případě nutnosti </w:t>
            </w:r>
            <w:r w:rsidRPr="00723B3E">
              <w:rPr>
                <w:rFonts w:ascii="Arial" w:hAnsi="Arial" w:cs="Arial"/>
                <w:szCs w:val="16"/>
                <w:lang w:val="cs-CZ"/>
              </w:rPr>
              <w:t xml:space="preserve">expert posoudí, zda mají projektové aktivity přeshraniční dopad na </w:t>
            </w:r>
            <w:r w:rsidR="008D6256" w:rsidRPr="00723B3E">
              <w:rPr>
                <w:rFonts w:ascii="Arial" w:hAnsi="Arial" w:cs="Arial"/>
                <w:szCs w:val="16"/>
                <w:lang w:val="cs-CZ"/>
              </w:rPr>
              <w:t xml:space="preserve">obě </w:t>
            </w:r>
            <w:r w:rsidRPr="00723B3E">
              <w:rPr>
                <w:rFonts w:ascii="Arial" w:hAnsi="Arial" w:cs="Arial"/>
                <w:szCs w:val="16"/>
                <w:lang w:val="cs-CZ"/>
              </w:rPr>
              <w:t>strany hranice.</w:t>
            </w:r>
          </w:p>
        </w:tc>
        <w:tc>
          <w:tcPr>
            <w:tcW w:w="7109" w:type="dxa"/>
            <w:shd w:val="clear" w:color="auto" w:fill="auto"/>
          </w:tcPr>
          <w:p w14:paraId="15FE4F74" w14:textId="77777777" w:rsidR="00E461DA" w:rsidRPr="00E66508" w:rsidRDefault="00E461DA" w:rsidP="00E461DA">
            <w:pPr>
              <w:shd w:val="clear" w:color="auto" w:fill="FFFFFF" w:themeFill="background1"/>
              <w:spacing w:afterLines="8" w:after="19"/>
              <w:rPr>
                <w:rFonts w:ascii="Arial" w:hAnsi="Arial" w:cs="Arial"/>
                <w:b/>
                <w:bCs/>
                <w:color w:val="2F5496" w:themeColor="accent1" w:themeShade="BF"/>
                <w:szCs w:val="16"/>
              </w:rPr>
            </w:pPr>
            <w:r w:rsidRPr="00E66508">
              <w:rPr>
                <w:rFonts w:ascii="Arial" w:hAnsi="Arial" w:cs="Arial"/>
                <w:b/>
                <w:bCs/>
                <w:color w:val="2F5496" w:themeColor="accent1" w:themeShade="BF"/>
                <w:szCs w:val="16"/>
              </w:rPr>
              <w:t>Punkt 16 – Projekt spełnia warunki naboru pod względem lokalizacji realizacji oraz lokalizacji oddziaływania</w:t>
            </w:r>
          </w:p>
          <w:p w14:paraId="30B8383D" w14:textId="275922D5" w:rsidR="00E461DA" w:rsidRPr="00C269A8" w:rsidRDefault="00F83CC3" w:rsidP="00E461DA">
            <w:pPr>
              <w:rPr>
                <w:rFonts w:ascii="Arial" w:eastAsia="Times New Roman" w:hAnsi="Arial" w:cs="Arial"/>
                <w:b/>
                <w:szCs w:val="16"/>
              </w:rPr>
            </w:pPr>
            <w:r w:rsidRPr="00247A58">
              <w:rPr>
                <w:rFonts w:ascii="Arial" w:hAnsi="Arial" w:cs="Arial"/>
              </w:rPr>
              <w:t xml:space="preserve">Menadżer WS sprawdza </w:t>
            </w:r>
            <w:r>
              <w:rPr>
                <w:rFonts w:ascii="Arial" w:eastAsia="Cambria" w:hAnsi="Arial" w:cs="Arial"/>
                <w:iCs/>
                <w:szCs w:val="16"/>
                <w:bdr w:val="nil"/>
                <w:lang w:bidi="pl-PL"/>
              </w:rPr>
              <w:t xml:space="preserve">we wniosku </w:t>
            </w:r>
            <w:r w:rsidRPr="00247A58">
              <w:rPr>
                <w:rFonts w:ascii="Arial" w:hAnsi="Arial" w:cs="Arial"/>
              </w:rPr>
              <w:t xml:space="preserve">informacje zawarte w zakładkach „Lokalizacja” i </w:t>
            </w:r>
            <w:r>
              <w:rPr>
                <w:rFonts w:ascii="Arial" w:eastAsia="Cambria" w:hAnsi="Arial" w:cs="Arial"/>
                <w:iCs/>
                <w:szCs w:val="16"/>
                <w:bdr w:val="nil"/>
                <w:lang w:bidi="pl-PL"/>
              </w:rPr>
              <w:t>„Spec</w:t>
            </w:r>
            <w:r w:rsidR="00840355">
              <w:rPr>
                <w:rFonts w:ascii="Arial" w:eastAsia="Cambria" w:hAnsi="Arial" w:cs="Arial"/>
                <w:iCs/>
                <w:szCs w:val="16"/>
                <w:bdr w:val="nil"/>
                <w:lang w:bidi="pl-PL"/>
              </w:rPr>
              <w:t>y</w:t>
            </w:r>
            <w:r>
              <w:rPr>
                <w:rFonts w:ascii="Arial" w:eastAsia="Cambria" w:hAnsi="Arial" w:cs="Arial"/>
                <w:iCs/>
                <w:szCs w:val="16"/>
                <w:bdr w:val="nil"/>
                <w:lang w:bidi="pl-PL"/>
              </w:rPr>
              <w:t>f</w:t>
            </w:r>
            <w:r w:rsidR="000C0379">
              <w:rPr>
                <w:rFonts w:ascii="Arial" w:eastAsia="Cambria" w:hAnsi="Arial" w:cs="Arial"/>
                <w:iCs/>
                <w:szCs w:val="16"/>
                <w:bdr w:val="nil"/>
                <w:lang w:bidi="pl-PL"/>
              </w:rPr>
              <w:t>i</w:t>
            </w:r>
            <w:r>
              <w:rPr>
                <w:rFonts w:ascii="Arial" w:eastAsia="Cambria" w:hAnsi="Arial" w:cs="Arial"/>
                <w:iCs/>
                <w:szCs w:val="16"/>
                <w:bdr w:val="nil"/>
                <w:lang w:bidi="pl-PL"/>
              </w:rPr>
              <w:t xml:space="preserve">czne zakładki dotyczące danych - </w:t>
            </w:r>
            <w:r w:rsidRPr="00796487">
              <w:rPr>
                <w:rFonts w:ascii="Arial" w:eastAsia="Cambria" w:hAnsi="Arial" w:cs="Arial"/>
                <w:iCs/>
                <w:szCs w:val="16"/>
                <w:bdr w:val="nil"/>
                <w:lang w:bidi="pl-PL"/>
              </w:rPr>
              <w:t>Miejsce oddziaływania projektu</w:t>
            </w:r>
            <w:r>
              <w:rPr>
                <w:rFonts w:ascii="Arial" w:eastAsia="Cambria" w:hAnsi="Arial" w:cs="Arial"/>
                <w:iCs/>
                <w:szCs w:val="16"/>
                <w:bdr w:val="nil"/>
                <w:lang w:bidi="pl-PL"/>
              </w:rPr>
              <w:t>”</w:t>
            </w:r>
            <w:r w:rsidRPr="00247A58">
              <w:rPr>
                <w:rFonts w:ascii="Arial" w:hAnsi="Arial" w:cs="Arial"/>
              </w:rPr>
              <w:t xml:space="preserve">. </w:t>
            </w:r>
            <w:r w:rsidR="00E461DA" w:rsidRPr="00B4256C">
              <w:rPr>
                <w:rFonts w:ascii="Arial" w:hAnsi="Arial" w:cs="Arial"/>
              </w:rPr>
              <w:t>Weryfikuje zgodność projektu z warunkami naboru. Projekt może być realizowany w obszarze objętym programem po obu stronach granicy lub tylko w jednym z krajów. W każdym jednak przypadku musi być wyraźnie widoczny transgraniczny wpływ projektu i jego korzyści dla obu stron obszaru programu. Jeżeli część lub całość projektu jest realizowana poza obszarem wsparcia,</w:t>
            </w:r>
            <w:r>
              <w:rPr>
                <w:rFonts w:ascii="Arial" w:hAnsi="Arial" w:cs="Arial"/>
              </w:rPr>
              <w:t xml:space="preserve"> </w:t>
            </w:r>
            <w:r w:rsidR="00E461DA" w:rsidRPr="00B4256C">
              <w:rPr>
                <w:rFonts w:ascii="Arial" w:hAnsi="Arial" w:cs="Arial"/>
              </w:rPr>
              <w:t xml:space="preserve">ekspert </w:t>
            </w:r>
            <w:r w:rsidR="00352F25" w:rsidRPr="0083381C">
              <w:rPr>
                <w:rFonts w:ascii="Arial" w:hAnsi="Arial" w:cs="Arial"/>
              </w:rPr>
              <w:t>(w razie konieczności)</w:t>
            </w:r>
            <w:r w:rsidR="00352F25">
              <w:rPr>
                <w:rFonts w:ascii="Arial" w:hAnsi="Arial" w:cs="Arial"/>
              </w:rPr>
              <w:t xml:space="preserve"> </w:t>
            </w:r>
            <w:r w:rsidR="00E461DA" w:rsidRPr="00B4256C">
              <w:rPr>
                <w:rFonts w:ascii="Arial" w:hAnsi="Arial" w:cs="Arial"/>
              </w:rPr>
              <w:t>ocenia, czy działania projektowe mają oddziaływanie transgraniczne na obie strony granicy.</w:t>
            </w:r>
          </w:p>
        </w:tc>
      </w:tr>
      <w:tr w:rsidR="00E461DA" w:rsidRPr="00C269A8" w14:paraId="58E18F89" w14:textId="77777777" w:rsidTr="00714F5A">
        <w:tc>
          <w:tcPr>
            <w:tcW w:w="7109" w:type="dxa"/>
            <w:shd w:val="clear" w:color="auto" w:fill="auto"/>
          </w:tcPr>
          <w:p w14:paraId="5DC9F5E3" w14:textId="77777777" w:rsidR="00E461DA" w:rsidRPr="00723B3E" w:rsidRDefault="00E461DA" w:rsidP="00E461DA">
            <w:pPr>
              <w:shd w:val="clear" w:color="auto" w:fill="FFFFFF" w:themeFill="background1"/>
              <w:spacing w:afterLines="8" w:after="19"/>
              <w:rPr>
                <w:rFonts w:ascii="Arial" w:hAnsi="Arial" w:cs="Arial"/>
                <w:b/>
                <w:bCs/>
                <w:color w:val="2F5496" w:themeColor="accent1" w:themeShade="BF"/>
                <w:szCs w:val="16"/>
                <w:lang w:val="cs-CZ"/>
              </w:rPr>
            </w:pPr>
            <w:r w:rsidRPr="00723B3E">
              <w:rPr>
                <w:rFonts w:ascii="Arial" w:hAnsi="Arial" w:cs="Arial"/>
                <w:b/>
                <w:bCs/>
                <w:color w:val="2F5496" w:themeColor="accent1" w:themeShade="BF"/>
                <w:szCs w:val="16"/>
                <w:lang w:val="cs-CZ"/>
              </w:rPr>
              <w:t>Bod 17 - Projekt splňuje podmínky programu z hlediska veřejné podpory</w:t>
            </w:r>
          </w:p>
          <w:p w14:paraId="4952F4CF" w14:textId="2ED50E3A" w:rsidR="00E461DA" w:rsidRDefault="00E461DA" w:rsidP="00E461DA">
            <w:pPr>
              <w:shd w:val="clear" w:color="auto" w:fill="FFFFFF" w:themeFill="background1"/>
              <w:spacing w:afterLines="8" w:after="19"/>
              <w:rPr>
                <w:rFonts w:ascii="Arial" w:hAnsi="Arial" w:cs="Arial"/>
                <w:szCs w:val="16"/>
                <w:lang w:val="cs-CZ"/>
              </w:rPr>
            </w:pPr>
            <w:r w:rsidRPr="00723B3E">
              <w:rPr>
                <w:rFonts w:ascii="Arial" w:hAnsi="Arial" w:cs="Arial"/>
                <w:szCs w:val="16"/>
                <w:lang w:val="cs-CZ"/>
              </w:rPr>
              <w:t>Pracovník JS zkontroluje, že projekt splňuje podmínky program</w:t>
            </w:r>
            <w:r w:rsidR="00C32E05" w:rsidRPr="00723B3E">
              <w:rPr>
                <w:rFonts w:ascii="Arial" w:hAnsi="Arial" w:cs="Arial"/>
                <w:szCs w:val="16"/>
                <w:lang w:val="cs-CZ"/>
              </w:rPr>
              <w:t>u</w:t>
            </w:r>
            <w:r w:rsidRPr="00723B3E">
              <w:rPr>
                <w:rFonts w:ascii="Arial" w:hAnsi="Arial" w:cs="Arial"/>
                <w:szCs w:val="16"/>
                <w:lang w:val="cs-CZ"/>
              </w:rPr>
              <w:t xml:space="preserve"> z hlediska veřejné podpory, které jsou popsány v kapitole </w:t>
            </w:r>
            <w:r w:rsidR="000B31AF">
              <w:rPr>
                <w:rFonts w:ascii="Arial" w:hAnsi="Arial" w:cs="Arial"/>
                <w:szCs w:val="16"/>
                <w:lang w:val="cs-CZ"/>
              </w:rPr>
              <w:t>A.7</w:t>
            </w:r>
            <w:r w:rsidR="000B31AF" w:rsidRPr="00723B3E">
              <w:rPr>
                <w:rFonts w:ascii="Arial" w:hAnsi="Arial" w:cs="Arial"/>
                <w:szCs w:val="16"/>
                <w:lang w:val="cs-CZ"/>
              </w:rPr>
              <w:t xml:space="preserve"> </w:t>
            </w:r>
            <w:r w:rsidRPr="00723B3E">
              <w:rPr>
                <w:rFonts w:ascii="Arial" w:hAnsi="Arial" w:cs="Arial"/>
                <w:szCs w:val="16"/>
                <w:lang w:val="cs-CZ"/>
              </w:rPr>
              <w:t>Příručky pro žadatele.</w:t>
            </w:r>
          </w:p>
          <w:p w14:paraId="2B4A29D7" w14:textId="0E8689C9" w:rsidR="00723B3E" w:rsidRPr="00723B3E" w:rsidRDefault="00723B3E" w:rsidP="00E461DA">
            <w:pPr>
              <w:shd w:val="clear" w:color="auto" w:fill="FFFFFF" w:themeFill="background1"/>
              <w:spacing w:afterLines="8" w:after="19"/>
              <w:rPr>
                <w:rFonts w:ascii="Arial" w:hAnsi="Arial" w:cs="Arial"/>
                <w:i/>
                <w:szCs w:val="16"/>
                <w:lang w:val="cs-CZ"/>
              </w:rPr>
            </w:pPr>
          </w:p>
        </w:tc>
        <w:tc>
          <w:tcPr>
            <w:tcW w:w="7109" w:type="dxa"/>
            <w:shd w:val="clear" w:color="auto" w:fill="auto"/>
          </w:tcPr>
          <w:p w14:paraId="152A9E9A" w14:textId="0BA468BC" w:rsidR="00E461DA" w:rsidRPr="00E66508" w:rsidRDefault="00E461DA" w:rsidP="00E461DA">
            <w:pPr>
              <w:shd w:val="clear" w:color="auto" w:fill="FFFFFF" w:themeFill="background1"/>
              <w:spacing w:afterLines="8" w:after="19"/>
              <w:rPr>
                <w:rFonts w:ascii="Arial" w:hAnsi="Arial" w:cs="Arial"/>
                <w:b/>
                <w:bCs/>
                <w:color w:val="2F5496" w:themeColor="accent1" w:themeShade="BF"/>
                <w:szCs w:val="16"/>
              </w:rPr>
            </w:pPr>
            <w:r w:rsidRPr="00E66508">
              <w:rPr>
                <w:rFonts w:ascii="Arial" w:hAnsi="Arial" w:cs="Arial"/>
                <w:b/>
                <w:bCs/>
                <w:color w:val="2F5496" w:themeColor="accent1" w:themeShade="BF"/>
                <w:szCs w:val="16"/>
              </w:rPr>
              <w:t xml:space="preserve">Punkt 17 – Projekt spełnia warunki programu w zakresie pomocy publicznej </w:t>
            </w:r>
          </w:p>
          <w:p w14:paraId="7DFFC97C" w14:textId="24D83671" w:rsidR="00E461DA" w:rsidRPr="00C269A8" w:rsidRDefault="00E461DA" w:rsidP="00E461DA">
            <w:pPr>
              <w:rPr>
                <w:rFonts w:ascii="Arial" w:hAnsi="Arial" w:cs="Arial"/>
                <w:i/>
                <w:szCs w:val="16"/>
              </w:rPr>
            </w:pPr>
            <w:r>
              <w:rPr>
                <w:rFonts w:ascii="Arial" w:hAnsi="Arial" w:cs="Arial"/>
              </w:rPr>
              <w:t>Menadżer</w:t>
            </w:r>
            <w:r w:rsidRPr="00B4256C">
              <w:rPr>
                <w:rFonts w:ascii="Arial" w:hAnsi="Arial" w:cs="Arial"/>
              </w:rPr>
              <w:t xml:space="preserve"> WS sprawdza, czy projekt spełnia warunki programu w zakresie pomocy publicznej, które są opisane w </w:t>
            </w:r>
            <w:r w:rsidR="00F83CC3">
              <w:rPr>
                <w:rFonts w:ascii="Arial" w:hAnsi="Arial" w:cs="Arial"/>
              </w:rPr>
              <w:t>r</w:t>
            </w:r>
            <w:r w:rsidRPr="00B4256C">
              <w:rPr>
                <w:rFonts w:ascii="Arial" w:hAnsi="Arial" w:cs="Arial"/>
              </w:rPr>
              <w:t xml:space="preserve">ozdziale </w:t>
            </w:r>
            <w:r w:rsidR="000B31AF">
              <w:rPr>
                <w:rFonts w:ascii="Arial" w:hAnsi="Arial" w:cs="Arial"/>
              </w:rPr>
              <w:t>A.7</w:t>
            </w:r>
            <w:r w:rsidR="000B31AF" w:rsidRPr="00B4256C">
              <w:rPr>
                <w:rFonts w:ascii="Arial" w:hAnsi="Arial" w:cs="Arial"/>
              </w:rPr>
              <w:t xml:space="preserve"> </w:t>
            </w:r>
            <w:r w:rsidRPr="00B4256C">
              <w:rPr>
                <w:rFonts w:ascii="Arial" w:hAnsi="Arial" w:cs="Arial"/>
              </w:rPr>
              <w:t>Podręcznika Wnioskodawcy.</w:t>
            </w:r>
          </w:p>
        </w:tc>
      </w:tr>
      <w:tr w:rsidR="00E461DA" w:rsidRPr="00C269A8" w14:paraId="79DF62A1" w14:textId="77777777" w:rsidTr="00714F5A">
        <w:tc>
          <w:tcPr>
            <w:tcW w:w="7109" w:type="dxa"/>
            <w:shd w:val="clear" w:color="auto" w:fill="auto"/>
          </w:tcPr>
          <w:p w14:paraId="2F3C9EC9" w14:textId="5BCFBDDA" w:rsidR="00E461DA" w:rsidRPr="00723B3E" w:rsidRDefault="00E461DA" w:rsidP="00723B3E">
            <w:pPr>
              <w:pStyle w:val="Normlnpolsk"/>
              <w:shd w:val="clear" w:color="auto" w:fill="FFFFFF" w:themeFill="background1"/>
              <w:spacing w:after="120"/>
              <w:rPr>
                <w:rFonts w:eastAsiaTheme="minorEastAsia" w:cs="Arial"/>
                <w:b/>
                <w:bCs/>
                <w:i w:val="0"/>
                <w:color w:val="2F5496" w:themeColor="accent1" w:themeShade="BF"/>
                <w:sz w:val="22"/>
                <w:lang w:val="cs-CZ" w:bidi="cs-CZ"/>
              </w:rPr>
            </w:pPr>
            <w:r w:rsidRPr="00723B3E">
              <w:rPr>
                <w:rFonts w:eastAsiaTheme="minorEastAsia" w:cs="Arial"/>
                <w:b/>
                <w:bCs/>
                <w:i w:val="0"/>
                <w:color w:val="2F5496" w:themeColor="accent1" w:themeShade="BF"/>
                <w:sz w:val="22"/>
                <w:lang w:val="cs-CZ" w:bidi="cs-CZ"/>
              </w:rPr>
              <w:lastRenderedPageBreak/>
              <w:t>Bod 18 - Ověření absence dopadu odůvodněného stanoviska</w:t>
            </w:r>
            <w:r w:rsidRPr="00723B3E">
              <w:rPr>
                <w:rStyle w:val="Znakapoznpodarou"/>
                <w:rFonts w:eastAsiaTheme="minorEastAsia" w:cs="Arial"/>
                <w:b/>
                <w:bCs/>
                <w:i w:val="0"/>
                <w:color w:val="2F5496" w:themeColor="accent1" w:themeShade="BF"/>
                <w:sz w:val="22"/>
                <w:lang w:val="cs-CZ" w:bidi="cs-CZ"/>
              </w:rPr>
              <w:footnoteReference w:id="3"/>
            </w:r>
            <w:r w:rsidRPr="00723B3E">
              <w:rPr>
                <w:rFonts w:eastAsiaTheme="minorEastAsia" w:cs="Arial"/>
                <w:b/>
                <w:bCs/>
                <w:i w:val="0"/>
                <w:color w:val="2F5496" w:themeColor="accent1" w:themeShade="BF"/>
                <w:sz w:val="22"/>
                <w:lang w:val="cs-CZ" w:bidi="cs-CZ"/>
              </w:rPr>
              <w:t xml:space="preserve"> dle čl. 258 Smlouvy o fungování EU na projekt</w:t>
            </w:r>
          </w:p>
          <w:p w14:paraId="6A42C2C2" w14:textId="68C9015B" w:rsidR="00E461DA" w:rsidRPr="00723B3E" w:rsidRDefault="00E461DA" w:rsidP="00E461DA">
            <w:pPr>
              <w:pStyle w:val="Normlnpolsk"/>
              <w:shd w:val="clear" w:color="auto" w:fill="FFFFFF" w:themeFill="background1"/>
              <w:spacing w:afterLines="8" w:after="19"/>
              <w:rPr>
                <w:rFonts w:cs="Arial"/>
                <w:color w:val="000000"/>
                <w:lang w:val="cs-CZ"/>
              </w:rPr>
            </w:pPr>
            <w:r w:rsidRPr="00723B3E">
              <w:rPr>
                <w:rFonts w:eastAsiaTheme="minorHAnsi" w:cs="Arial"/>
                <w:i w:val="0"/>
                <w:color w:val="000000"/>
                <w:sz w:val="22"/>
                <w:szCs w:val="22"/>
                <w:lang w:val="cs-CZ" w:eastAsia="en-US"/>
              </w:rPr>
              <w:t>Pracovník JS zkontroluje (</w:t>
            </w:r>
            <w:r w:rsidR="00965B81">
              <w:fldChar w:fldCharType="begin"/>
            </w:r>
            <w:r w:rsidR="00965B81" w:rsidRPr="00965B81">
              <w:rPr>
                <w:lang w:val="cs-CZ"/>
                <w:rPrChange w:id="46" w:author="Pikna Jan" w:date="2023-10-19T12:13:00Z">
                  <w:rPr/>
                </w:rPrChange>
              </w:rPr>
              <w:instrText>HYPERLINK "https://ec.europa.eu/atwork/applying-eu-law/infringements-proceedings/infringement_decisions/index.cfm?lang_code=EN&amp;typeOfSearch=false&amp;active_only=1&amp;noncom=0&amp;r_dossier=&amp;decision_date_from=&amp;decision_date_to=&amp;EM=CZ&amp;EM=PL&amp;title=&amp;submit=Search"</w:instrText>
            </w:r>
            <w:r w:rsidR="00965B81">
              <w:fldChar w:fldCharType="separate"/>
            </w:r>
            <w:r w:rsidR="003064BB" w:rsidRPr="00723B3E">
              <w:rPr>
                <w:rStyle w:val="Hypertextovodkaz"/>
                <w:rFonts w:eastAsiaTheme="minorHAnsi" w:cs="Arial"/>
                <w:i w:val="0"/>
                <w:sz w:val="22"/>
                <w:szCs w:val="22"/>
                <w:lang w:val="cs-CZ" w:eastAsia="en-US"/>
              </w:rPr>
              <w:t>v databázi Evropské komise</w:t>
            </w:r>
            <w:r w:rsidR="00965B81">
              <w:rPr>
                <w:rStyle w:val="Hypertextovodkaz"/>
                <w:rFonts w:eastAsiaTheme="minorHAnsi" w:cs="Arial"/>
                <w:i w:val="0"/>
                <w:sz w:val="22"/>
                <w:szCs w:val="22"/>
                <w:lang w:val="cs-CZ" w:eastAsia="en-US"/>
              </w:rPr>
              <w:fldChar w:fldCharType="end"/>
            </w:r>
            <w:r w:rsidR="003064BB" w:rsidRPr="00723B3E">
              <w:rPr>
                <w:rFonts w:eastAsiaTheme="minorHAnsi" w:cs="Arial"/>
                <w:i w:val="0"/>
                <w:color w:val="000000"/>
                <w:sz w:val="22"/>
                <w:szCs w:val="22"/>
                <w:lang w:val="cs-CZ" w:eastAsia="en-US"/>
              </w:rPr>
              <w:t>),</w:t>
            </w:r>
            <w:r w:rsidRPr="00723B3E">
              <w:rPr>
                <w:rFonts w:eastAsiaTheme="minorHAnsi" w:cs="Arial"/>
                <w:i w:val="0"/>
                <w:color w:val="000000"/>
                <w:sz w:val="22"/>
                <w:szCs w:val="22"/>
                <w:lang w:val="cs-CZ" w:eastAsia="en-US"/>
              </w:rPr>
              <w:t xml:space="preserve"> zda není předkládaný projekt dotčen odůvodněným stanoviskem Komise (podle čl. 258 Smlouvy o fungování EU).  </w:t>
            </w:r>
          </w:p>
        </w:tc>
        <w:tc>
          <w:tcPr>
            <w:tcW w:w="7109" w:type="dxa"/>
            <w:shd w:val="clear" w:color="auto" w:fill="auto"/>
          </w:tcPr>
          <w:p w14:paraId="3F43DB44" w14:textId="3D52BC61" w:rsidR="00E461DA" w:rsidRPr="00E66508" w:rsidRDefault="00E461DA" w:rsidP="00723B3E">
            <w:pPr>
              <w:shd w:val="clear" w:color="auto" w:fill="FFFFFF" w:themeFill="background1"/>
              <w:rPr>
                <w:rFonts w:ascii="Arial" w:hAnsi="Arial" w:cs="Arial"/>
                <w:b/>
                <w:bCs/>
                <w:color w:val="2F5496" w:themeColor="accent1" w:themeShade="BF"/>
                <w:szCs w:val="16"/>
              </w:rPr>
            </w:pPr>
            <w:r w:rsidRPr="00E66508">
              <w:rPr>
                <w:rFonts w:ascii="Arial" w:hAnsi="Arial" w:cs="Arial"/>
                <w:b/>
                <w:bCs/>
                <w:color w:val="2F5496" w:themeColor="accent1" w:themeShade="BF"/>
                <w:szCs w:val="16"/>
              </w:rPr>
              <w:t>Punkt 18 – Weryfikacja braku wpływu uzasadnionej opinii</w:t>
            </w:r>
            <w:r>
              <w:rPr>
                <w:rStyle w:val="Znakapoznpodarou"/>
                <w:rFonts w:ascii="Arial" w:hAnsi="Arial" w:cs="Arial"/>
                <w:b/>
                <w:bCs/>
                <w:color w:val="2F5496" w:themeColor="accent1" w:themeShade="BF"/>
                <w:szCs w:val="16"/>
              </w:rPr>
              <w:footnoteReference w:id="4"/>
            </w:r>
            <w:r w:rsidRPr="00E66508">
              <w:rPr>
                <w:rFonts w:ascii="Arial" w:hAnsi="Arial" w:cs="Arial"/>
                <w:b/>
                <w:bCs/>
                <w:color w:val="2F5496" w:themeColor="accent1" w:themeShade="BF"/>
                <w:szCs w:val="16"/>
              </w:rPr>
              <w:t xml:space="preserve"> na podstawie art. 258 TFUE na projekt</w:t>
            </w:r>
          </w:p>
          <w:p w14:paraId="29BAAF2F" w14:textId="7CFBE434" w:rsidR="00E461DA" w:rsidRPr="00FD61CA" w:rsidRDefault="00E461DA" w:rsidP="00E461DA">
            <w:pPr>
              <w:rPr>
                <w:rFonts w:cs="Arial"/>
                <w:b/>
                <w:bCs/>
                <w:szCs w:val="22"/>
              </w:rPr>
            </w:pPr>
            <w:r>
              <w:rPr>
                <w:rFonts w:ascii="Arial" w:hAnsi="Arial" w:cs="Arial"/>
              </w:rPr>
              <w:t>Menadżer</w:t>
            </w:r>
            <w:r w:rsidRPr="00B4256C">
              <w:rPr>
                <w:rFonts w:ascii="Arial" w:hAnsi="Arial" w:cs="Arial"/>
              </w:rPr>
              <w:t xml:space="preserve"> WS sprawdza (</w:t>
            </w:r>
            <w:hyperlink r:id="rId18" w:history="1">
              <w:r w:rsidR="003064BB" w:rsidRPr="00247A58">
                <w:rPr>
                  <w:rStyle w:val="Hypertextovodkaz"/>
                  <w:rFonts w:ascii="Arial" w:hAnsi="Arial" w:cs="Arial"/>
                </w:rPr>
                <w:t>w bazie danych Komisj</w:t>
              </w:r>
              <w:r w:rsidR="00C32E05">
                <w:rPr>
                  <w:rStyle w:val="Hypertextovodkaz"/>
                  <w:rFonts w:ascii="Arial" w:hAnsi="Arial" w:cs="Arial"/>
                </w:rPr>
                <w:t>i</w:t>
              </w:r>
              <w:r w:rsidR="003064BB" w:rsidRPr="00247A58">
                <w:rPr>
                  <w:rStyle w:val="Hypertextovodkaz"/>
                  <w:rFonts w:ascii="Arial" w:hAnsi="Arial" w:cs="Arial"/>
                </w:rPr>
                <w:t xml:space="preserve"> europejskiej</w:t>
              </w:r>
            </w:hyperlink>
            <w:r w:rsidRPr="00B4256C">
              <w:rPr>
                <w:rFonts w:ascii="Arial" w:hAnsi="Arial" w:cs="Arial"/>
              </w:rPr>
              <w:t>), czy na zgłoszony projekt nie ma wpływu uzasadniona opinia Komisji (zgodnie z art. 258 TFUE).</w:t>
            </w:r>
          </w:p>
        </w:tc>
      </w:tr>
      <w:tr w:rsidR="00E461DA" w:rsidRPr="00C269A8" w14:paraId="6D8037B0" w14:textId="77777777" w:rsidTr="00714F5A">
        <w:tc>
          <w:tcPr>
            <w:tcW w:w="7109" w:type="dxa"/>
            <w:shd w:val="clear" w:color="auto" w:fill="auto"/>
          </w:tcPr>
          <w:p w14:paraId="4787C353" w14:textId="77777777" w:rsidR="00E461DA" w:rsidRPr="00723B3E" w:rsidRDefault="00E461DA" w:rsidP="00E461DA">
            <w:pPr>
              <w:shd w:val="clear" w:color="auto" w:fill="FFFFFF" w:themeFill="background1"/>
              <w:spacing w:afterLines="8" w:after="19"/>
              <w:rPr>
                <w:rFonts w:ascii="Arial" w:hAnsi="Arial" w:cs="Arial"/>
                <w:b/>
                <w:bCs/>
                <w:color w:val="2F5496" w:themeColor="accent1" w:themeShade="BF"/>
                <w:szCs w:val="16"/>
                <w:lang w:val="cs-CZ"/>
              </w:rPr>
            </w:pPr>
            <w:r w:rsidRPr="00723B3E">
              <w:rPr>
                <w:rFonts w:ascii="Arial" w:hAnsi="Arial" w:cs="Arial"/>
                <w:b/>
                <w:bCs/>
                <w:color w:val="2F5496" w:themeColor="accent1" w:themeShade="BF"/>
                <w:szCs w:val="16"/>
                <w:lang w:val="cs-CZ"/>
              </w:rPr>
              <w:t>Bod 19 – Projektová žádost nebyla doplněna nad rámec výzvy k odstranění vad a nedostatků</w:t>
            </w:r>
          </w:p>
          <w:p w14:paraId="3549FCCE" w14:textId="3E5D10E2" w:rsidR="00E461DA" w:rsidRPr="00816C79" w:rsidRDefault="00E461DA" w:rsidP="00E461DA">
            <w:pPr>
              <w:pStyle w:val="Normlnpolsk"/>
              <w:shd w:val="clear" w:color="auto" w:fill="FFFFFF" w:themeFill="background1"/>
              <w:spacing w:afterLines="8" w:after="19"/>
              <w:rPr>
                <w:rFonts w:eastAsiaTheme="minorHAnsi" w:cs="Arial"/>
                <w:bCs/>
                <w:lang w:val="cs-CZ" w:eastAsia="en-US"/>
              </w:rPr>
            </w:pPr>
            <w:r w:rsidRPr="00723B3E">
              <w:rPr>
                <w:rFonts w:eastAsiaTheme="minorHAnsi" w:cs="Arial"/>
                <w:i w:val="0"/>
                <w:color w:val="000000"/>
                <w:sz w:val="22"/>
                <w:szCs w:val="22"/>
                <w:lang w:val="cs-CZ" w:eastAsia="en-US"/>
              </w:rPr>
              <w:t>Pracovník JS zkontroluje, zda nebyla projektová žádost při opětovném předložení v rámci Odstraňování vad a nedostatků doplněna nad rámec Výzvy k odstranění vad a nedostatků.</w:t>
            </w:r>
            <w:r w:rsidRPr="00816C79">
              <w:rPr>
                <w:rFonts w:eastAsiaTheme="minorHAnsi" w:cs="Arial"/>
                <w:bCs/>
                <w:lang w:val="cs-CZ" w:eastAsia="en-US"/>
              </w:rPr>
              <w:t xml:space="preserve">  </w:t>
            </w:r>
          </w:p>
        </w:tc>
        <w:tc>
          <w:tcPr>
            <w:tcW w:w="7109" w:type="dxa"/>
            <w:shd w:val="clear" w:color="auto" w:fill="auto"/>
          </w:tcPr>
          <w:p w14:paraId="04AE0BD1" w14:textId="77777777" w:rsidR="00E461DA" w:rsidRPr="00E66508" w:rsidRDefault="00E461DA" w:rsidP="00E461DA">
            <w:pPr>
              <w:shd w:val="clear" w:color="auto" w:fill="FFFFFF" w:themeFill="background1"/>
              <w:spacing w:afterLines="8" w:after="19"/>
              <w:rPr>
                <w:rFonts w:ascii="Arial" w:hAnsi="Arial" w:cs="Arial"/>
                <w:b/>
                <w:bCs/>
                <w:color w:val="2F5496" w:themeColor="accent1" w:themeShade="BF"/>
                <w:szCs w:val="16"/>
              </w:rPr>
            </w:pPr>
            <w:r w:rsidRPr="00E66508">
              <w:rPr>
                <w:rFonts w:ascii="Arial" w:hAnsi="Arial" w:cs="Arial"/>
                <w:b/>
                <w:bCs/>
                <w:color w:val="2F5496" w:themeColor="accent1" w:themeShade="BF"/>
                <w:szCs w:val="16"/>
              </w:rPr>
              <w:t>Punkt 19 - Wniosek projektowy nie został uzupełniony ponad zakres wezwania do usunięcia wad i uchybień</w:t>
            </w:r>
          </w:p>
          <w:p w14:paraId="6D6241B9" w14:textId="1FCD3D95" w:rsidR="00E461DA" w:rsidRPr="00C269A8" w:rsidRDefault="00E461DA" w:rsidP="00E461DA">
            <w:pPr>
              <w:rPr>
                <w:rFonts w:cs="Arial"/>
                <w:bCs/>
              </w:rPr>
            </w:pPr>
            <w:r>
              <w:rPr>
                <w:rFonts w:ascii="Arial" w:hAnsi="Arial" w:cs="Arial"/>
              </w:rPr>
              <w:t>Menadżer</w:t>
            </w:r>
            <w:r w:rsidRPr="00B4256C">
              <w:rPr>
                <w:rFonts w:ascii="Arial" w:hAnsi="Arial" w:cs="Arial"/>
              </w:rPr>
              <w:t xml:space="preserve"> WS sprawdza, czy wniosek projektowy po ponownym złożeniu w ramach Wezwania do usunięcia wad i uchybień nie został uzupełniony szerzej niż zakres określony w Wezwaniu do usunięcia wad i uchybień</w:t>
            </w:r>
            <w:r w:rsidR="00352F25">
              <w:rPr>
                <w:rFonts w:ascii="Arial" w:hAnsi="Arial" w:cs="Arial"/>
              </w:rPr>
              <w:t>.</w:t>
            </w:r>
          </w:p>
        </w:tc>
      </w:tr>
      <w:tr w:rsidR="00E461DA" w:rsidRPr="00C269A8" w14:paraId="155851DB" w14:textId="77777777" w:rsidTr="00714F5A">
        <w:tc>
          <w:tcPr>
            <w:tcW w:w="7109" w:type="dxa"/>
            <w:shd w:val="clear" w:color="auto" w:fill="auto"/>
          </w:tcPr>
          <w:p w14:paraId="0284281C" w14:textId="23253713" w:rsidR="00E461DA" w:rsidRPr="00816C79" w:rsidRDefault="00E461DA" w:rsidP="00E461DA">
            <w:pPr>
              <w:pStyle w:val="Normlnpolsk"/>
              <w:shd w:val="clear" w:color="auto" w:fill="FFFFFF" w:themeFill="background1"/>
              <w:spacing w:afterLines="8" w:after="19" w:line="360" w:lineRule="auto"/>
              <w:rPr>
                <w:rFonts w:eastAsiaTheme="minorEastAsia" w:cs="Arial"/>
                <w:b/>
                <w:bCs/>
                <w:i w:val="0"/>
                <w:color w:val="2F5496" w:themeColor="accent1" w:themeShade="BF"/>
                <w:sz w:val="22"/>
                <w:lang w:val="cs-CZ" w:bidi="cs-CZ"/>
              </w:rPr>
            </w:pPr>
            <w:r w:rsidRPr="00723B3E">
              <w:rPr>
                <w:rFonts w:eastAsiaTheme="minorEastAsia" w:cs="Arial"/>
                <w:b/>
                <w:bCs/>
                <w:i w:val="0"/>
                <w:color w:val="2F5496" w:themeColor="accent1" w:themeShade="BF"/>
                <w:sz w:val="22"/>
                <w:lang w:val="cs-CZ" w:bidi="cs-CZ"/>
              </w:rPr>
              <w:t xml:space="preserve">Bod 20 - </w:t>
            </w:r>
            <w:r w:rsidRPr="00816C79">
              <w:rPr>
                <w:rFonts w:eastAsiaTheme="minorEastAsia" w:cs="Arial"/>
                <w:b/>
                <w:bCs/>
                <w:i w:val="0"/>
                <w:color w:val="2F5496" w:themeColor="accent1" w:themeShade="BF"/>
                <w:sz w:val="22"/>
                <w:lang w:val="cs-CZ" w:bidi="cs-CZ"/>
              </w:rPr>
              <w:t>Využití koncepčních materiálů v praxi</w:t>
            </w:r>
          </w:p>
          <w:p w14:paraId="2304811E" w14:textId="56232BC2" w:rsidR="00723B3E" w:rsidRDefault="00E461DA" w:rsidP="00723B3E">
            <w:pPr>
              <w:pStyle w:val="Normlnpolsk"/>
              <w:shd w:val="clear" w:color="auto" w:fill="FFFFFF" w:themeFill="background1"/>
              <w:spacing w:before="0" w:after="120"/>
              <w:rPr>
                <w:rFonts w:eastAsiaTheme="minorHAnsi" w:cs="Arial"/>
                <w:i w:val="0"/>
                <w:color w:val="000000"/>
                <w:sz w:val="22"/>
                <w:szCs w:val="22"/>
                <w:lang w:val="cs-CZ" w:eastAsia="en-US"/>
              </w:rPr>
            </w:pPr>
            <w:r w:rsidRPr="00723B3E">
              <w:rPr>
                <w:rFonts w:eastAsiaTheme="minorHAnsi" w:cs="Arial"/>
                <w:i w:val="0"/>
                <w:color w:val="000000"/>
                <w:sz w:val="22"/>
                <w:szCs w:val="22"/>
                <w:lang w:val="cs-CZ" w:eastAsia="en-US"/>
              </w:rPr>
              <w:t xml:space="preserve">U projektů studií, strategií, plánů a podobných koncepčních materiálů a řešení ověří pracovník JS jasný doklad či podložený předpoklad o jejich reálném uplatnění. </w:t>
            </w:r>
          </w:p>
          <w:p w14:paraId="7C67757C" w14:textId="77777777" w:rsidR="00723B3E" w:rsidRPr="00723B3E" w:rsidRDefault="00723B3E" w:rsidP="001A5A66">
            <w:pPr>
              <w:pStyle w:val="Normlnpolsk"/>
              <w:shd w:val="clear" w:color="auto" w:fill="FFFFFF" w:themeFill="background1"/>
              <w:spacing w:before="0" w:after="120"/>
              <w:rPr>
                <w:rFonts w:eastAsiaTheme="minorHAnsi" w:cs="Arial"/>
                <w:i w:val="0"/>
                <w:color w:val="000000"/>
                <w:sz w:val="22"/>
                <w:szCs w:val="22"/>
                <w:lang w:val="cs-CZ" w:eastAsia="en-US"/>
              </w:rPr>
            </w:pPr>
          </w:p>
          <w:p w14:paraId="2F373B74" w14:textId="36851F31" w:rsidR="00E461DA" w:rsidRDefault="00E461DA" w:rsidP="00723B3E">
            <w:pPr>
              <w:shd w:val="clear" w:color="auto" w:fill="FFFFFF" w:themeFill="background1"/>
              <w:rPr>
                <w:rFonts w:ascii="Arial" w:eastAsiaTheme="minorHAnsi" w:hAnsi="Arial" w:cs="Arial"/>
                <w:color w:val="000000"/>
                <w:szCs w:val="22"/>
                <w:lang w:val="cs-CZ" w:eastAsia="en-US" w:bidi="ar-SA"/>
              </w:rPr>
            </w:pPr>
            <w:r w:rsidRPr="00723B3E">
              <w:rPr>
                <w:rFonts w:ascii="Arial" w:eastAsiaTheme="minorHAnsi" w:hAnsi="Arial" w:cs="Arial"/>
                <w:color w:val="000000"/>
                <w:szCs w:val="22"/>
                <w:lang w:val="cs-CZ" w:eastAsia="en-US" w:bidi="ar-SA"/>
              </w:rPr>
              <w:t xml:space="preserve">Podkladem pro ověření tohoto kritéria je příloha </w:t>
            </w:r>
            <w:r w:rsidR="00DC47F9">
              <w:rPr>
                <w:rFonts w:ascii="Arial" w:eastAsiaTheme="minorHAnsi" w:hAnsi="Arial" w:cs="Arial"/>
                <w:color w:val="000000"/>
                <w:szCs w:val="22"/>
                <w:lang w:val="cs-CZ" w:eastAsia="en-US" w:bidi="ar-SA"/>
              </w:rPr>
              <w:t>C.1</w:t>
            </w:r>
            <w:r w:rsidRPr="00723B3E">
              <w:rPr>
                <w:rFonts w:ascii="Arial" w:eastAsiaTheme="minorHAnsi" w:hAnsi="Arial" w:cs="Arial"/>
                <w:color w:val="000000"/>
                <w:szCs w:val="22"/>
                <w:lang w:val="cs-CZ" w:eastAsia="en-US" w:bidi="ar-SA"/>
              </w:rPr>
              <w:t>. Pokud z této přílohy vyplývá, že výstupy typu: studie, strategie, plán či podobný koncepční materiál bude v praxi uplatňovat jiný subjekt, než je některý z projektových partnerů, musí povinně předložit potvrzení od tohoto subjektu. V potvrzení musí být informace o tom, jakým způsobem zainteresovaný subjekt dokument využije.</w:t>
            </w:r>
          </w:p>
          <w:p w14:paraId="52B365F5" w14:textId="6148EC97" w:rsidR="001A5A66" w:rsidRPr="00723B3E" w:rsidRDefault="001A5A66" w:rsidP="00723B3E">
            <w:pPr>
              <w:shd w:val="clear" w:color="auto" w:fill="FFFFFF" w:themeFill="background1"/>
              <w:rPr>
                <w:rFonts w:ascii="Arial" w:eastAsiaTheme="minorHAnsi" w:hAnsi="Arial" w:cs="Arial"/>
                <w:color w:val="000000"/>
                <w:szCs w:val="22"/>
                <w:lang w:val="cs-CZ" w:eastAsia="en-US" w:bidi="ar-SA"/>
              </w:rPr>
            </w:pPr>
          </w:p>
        </w:tc>
        <w:tc>
          <w:tcPr>
            <w:tcW w:w="7109" w:type="dxa"/>
            <w:shd w:val="clear" w:color="auto" w:fill="auto"/>
          </w:tcPr>
          <w:p w14:paraId="66A5D044" w14:textId="65BE8ECB" w:rsidR="00E461DA" w:rsidRPr="00DA3EC8" w:rsidRDefault="00E461DA" w:rsidP="00E461DA">
            <w:pPr>
              <w:pStyle w:val="Normlnpolsk"/>
              <w:shd w:val="clear" w:color="auto" w:fill="FFFFFF" w:themeFill="background1"/>
              <w:spacing w:afterLines="8" w:after="19" w:line="360" w:lineRule="auto"/>
              <w:rPr>
                <w:rFonts w:eastAsiaTheme="minorEastAsia" w:cs="Arial"/>
                <w:b/>
                <w:bCs/>
                <w:i w:val="0"/>
                <w:color w:val="2F5496" w:themeColor="accent1" w:themeShade="BF"/>
                <w:sz w:val="22"/>
                <w:lang w:val="cs-CZ" w:bidi="cs-CZ"/>
              </w:rPr>
            </w:pPr>
            <w:r w:rsidRPr="00DA3EC8">
              <w:rPr>
                <w:rFonts w:eastAsiaTheme="minorEastAsia" w:cs="Arial"/>
                <w:b/>
                <w:bCs/>
                <w:i w:val="0"/>
                <w:color w:val="2F5496" w:themeColor="accent1" w:themeShade="BF"/>
                <w:sz w:val="22"/>
                <w:lang w:val="cs-CZ" w:bidi="cs-CZ"/>
              </w:rPr>
              <w:t xml:space="preserve">Punkt 20 – Wykorzystanie materiałów koncepcyjnych w praktyce </w:t>
            </w:r>
          </w:p>
          <w:p w14:paraId="0233B692" w14:textId="0CE94F1C" w:rsidR="00E461DA" w:rsidRPr="00DA3EC8" w:rsidRDefault="00E461DA" w:rsidP="00723B3E">
            <w:pPr>
              <w:shd w:val="clear" w:color="auto" w:fill="FFFFFF" w:themeFill="background1"/>
              <w:rPr>
                <w:rFonts w:ascii="Arial" w:eastAsiaTheme="minorHAnsi" w:hAnsi="Arial" w:cs="Arial"/>
                <w:color w:val="000000"/>
                <w:szCs w:val="22"/>
                <w:lang w:eastAsia="en-US" w:bidi="ar-SA"/>
              </w:rPr>
            </w:pPr>
            <w:r w:rsidRPr="00DA3EC8">
              <w:rPr>
                <w:rFonts w:ascii="Arial" w:eastAsiaTheme="minorHAnsi" w:hAnsi="Arial" w:cs="Arial"/>
                <w:color w:val="000000"/>
                <w:szCs w:val="22"/>
                <w:lang w:eastAsia="en-US" w:bidi="ar-SA"/>
              </w:rPr>
              <w:t xml:space="preserve">W projektach dotyczących opracowań studyjnych, strategii, planów i podobnych materiałów koncepcyjnych i rozwiązań Menadżer WS sprawdzi, czy jest jednoznaczny dowód lub uzasadnione założenie ich realnego wykorzystania.   </w:t>
            </w:r>
          </w:p>
          <w:p w14:paraId="475B51A7" w14:textId="292C3D9D" w:rsidR="00E461DA" w:rsidRPr="00DA3EC8" w:rsidRDefault="00E461DA" w:rsidP="00723B3E">
            <w:pPr>
              <w:shd w:val="clear" w:color="auto" w:fill="FFFFFF" w:themeFill="background1"/>
              <w:rPr>
                <w:rFonts w:ascii="Arial" w:hAnsi="Arial" w:cs="Arial"/>
                <w:b/>
                <w:bCs/>
                <w:color w:val="2F5496" w:themeColor="accent1" w:themeShade="BF"/>
                <w:szCs w:val="16"/>
              </w:rPr>
            </w:pPr>
            <w:r w:rsidRPr="00DA3EC8">
              <w:rPr>
                <w:rFonts w:ascii="Arial" w:eastAsiaTheme="minorHAnsi" w:hAnsi="Arial" w:cs="Arial"/>
                <w:color w:val="000000"/>
                <w:szCs w:val="22"/>
                <w:lang w:eastAsia="en-US" w:bidi="ar-SA"/>
              </w:rPr>
              <w:t xml:space="preserve">Dokumentem do oceny tego kryterium jest załącznik </w:t>
            </w:r>
            <w:r w:rsidR="00DC47F9">
              <w:rPr>
                <w:rFonts w:ascii="Arial" w:eastAsiaTheme="minorHAnsi" w:hAnsi="Arial" w:cs="Arial"/>
                <w:color w:val="000000"/>
                <w:szCs w:val="22"/>
                <w:lang w:eastAsia="en-US" w:bidi="ar-SA"/>
              </w:rPr>
              <w:t>C.1</w:t>
            </w:r>
            <w:r w:rsidRPr="00DA3EC8">
              <w:rPr>
                <w:rFonts w:ascii="Arial" w:eastAsiaTheme="minorHAnsi" w:hAnsi="Arial" w:cs="Arial"/>
                <w:color w:val="000000"/>
                <w:szCs w:val="22"/>
                <w:lang w:eastAsia="en-US" w:bidi="ar-SA"/>
              </w:rPr>
              <w:t>. Jeżeli z tego załącznika wynika, że opracowanie typu: studium, plan lub inny podobny materiał koncepcyjny, będzie w praktyce wykorzystywał inny podmiot niż partner projektowy, obowiązkowo trzeba załączyć potwierdzenie od tego podmiotu. W potwierdzeniu musi być także informacja o sposobie w jaki zaineresowany podmiot ten dokument wykorzysta.</w:t>
            </w:r>
          </w:p>
        </w:tc>
      </w:tr>
      <w:tr w:rsidR="00E461DA" w:rsidRPr="00C269A8" w14:paraId="424F9D2D" w14:textId="77777777" w:rsidTr="00714F5A">
        <w:tc>
          <w:tcPr>
            <w:tcW w:w="7109" w:type="dxa"/>
            <w:shd w:val="clear" w:color="auto" w:fill="auto"/>
          </w:tcPr>
          <w:p w14:paraId="219A2E72" w14:textId="51EF6704" w:rsidR="00E461DA" w:rsidRDefault="00E461DA" w:rsidP="001A5A66">
            <w:pPr>
              <w:pStyle w:val="Normlnpolsk"/>
              <w:shd w:val="clear" w:color="auto" w:fill="FFFFFF" w:themeFill="background1"/>
              <w:spacing w:after="0"/>
              <w:rPr>
                <w:rFonts w:eastAsiaTheme="minorEastAsia" w:cs="Arial"/>
                <w:b/>
                <w:bCs/>
                <w:i w:val="0"/>
                <w:color w:val="2F5496" w:themeColor="accent1" w:themeShade="BF"/>
                <w:sz w:val="22"/>
                <w:lang w:val="cs-CZ" w:bidi="cs-CZ"/>
              </w:rPr>
            </w:pPr>
            <w:r w:rsidRPr="00723B3E">
              <w:rPr>
                <w:rFonts w:eastAsiaTheme="minorEastAsia" w:cs="Arial"/>
                <w:b/>
                <w:bCs/>
                <w:i w:val="0"/>
                <w:color w:val="2F5496" w:themeColor="accent1" w:themeShade="BF"/>
                <w:sz w:val="22"/>
                <w:lang w:val="cs-CZ" w:bidi="cs-CZ"/>
              </w:rPr>
              <w:lastRenderedPageBreak/>
              <w:t>Bod 21 - Využití existujících znalostí a výsledků projektem</w:t>
            </w:r>
          </w:p>
          <w:p w14:paraId="684FD766" w14:textId="77777777" w:rsidR="001A5A66" w:rsidRPr="00723B3E" w:rsidRDefault="001A5A66" w:rsidP="001A5A66">
            <w:pPr>
              <w:pStyle w:val="Normlnpolsk"/>
              <w:shd w:val="clear" w:color="auto" w:fill="FFFFFF" w:themeFill="background1"/>
              <w:spacing w:after="0"/>
              <w:rPr>
                <w:rFonts w:eastAsiaTheme="minorHAnsi" w:cs="Arial"/>
                <w:i w:val="0"/>
                <w:color w:val="2F5496" w:themeColor="accent1" w:themeShade="BF"/>
                <w:sz w:val="22"/>
                <w:szCs w:val="22"/>
                <w:lang w:val="cs-CZ" w:eastAsia="en-US"/>
              </w:rPr>
            </w:pPr>
          </w:p>
          <w:p w14:paraId="3E2D8B7B" w14:textId="061D3A2B" w:rsidR="00E461DA" w:rsidRPr="00816C79" w:rsidRDefault="00E461DA" w:rsidP="00E461DA">
            <w:pPr>
              <w:pStyle w:val="Normlnpolsk"/>
              <w:shd w:val="clear" w:color="auto" w:fill="FFFFFF" w:themeFill="background1"/>
              <w:spacing w:afterLines="8" w:after="19"/>
              <w:rPr>
                <w:rFonts w:eastAsiaTheme="minorHAnsi" w:cs="Arial"/>
                <w:i w:val="0"/>
                <w:color w:val="000000"/>
                <w:sz w:val="22"/>
                <w:szCs w:val="22"/>
                <w:lang w:val="cs-CZ" w:eastAsia="en-US"/>
              </w:rPr>
            </w:pPr>
            <w:r w:rsidRPr="001A5A66">
              <w:rPr>
                <w:rFonts w:eastAsiaTheme="minorHAnsi" w:cs="Arial"/>
                <w:i w:val="0"/>
                <w:color w:val="000000"/>
                <w:sz w:val="22"/>
                <w:szCs w:val="22"/>
                <w:lang w:val="cs-CZ" w:eastAsia="en-US"/>
              </w:rPr>
              <w:t>U projektů týkajících se hodnocení, studií, strategií, plánů a podobných koncepčních materiálů a řešení pracovník JS prověří, zdali projekt využívá existujících znalostí a výsledků. Referenčním zdrojem informací pro prověření tohoto aspektu bude především webová platforma KEEP (Knowledge and Expertise in E</w:t>
            </w:r>
            <w:r w:rsidRPr="00816C79">
              <w:rPr>
                <w:rFonts w:eastAsiaTheme="minorHAnsi" w:cs="Arial"/>
                <w:i w:val="0"/>
                <w:color w:val="000000"/>
                <w:sz w:val="22"/>
                <w:szCs w:val="22"/>
                <w:lang w:val="cs-CZ" w:eastAsia="en-US"/>
              </w:rPr>
              <w:t>uropean Programmes). Podkladem pro ověření tohoto kritéria je také záložka Vazb</w:t>
            </w:r>
            <w:r w:rsidR="002B2F5E">
              <w:rPr>
                <w:rFonts w:eastAsiaTheme="minorHAnsi" w:cs="Arial"/>
                <w:i w:val="0"/>
                <w:color w:val="000000"/>
                <w:sz w:val="22"/>
                <w:szCs w:val="22"/>
                <w:lang w:val="cs-CZ" w:eastAsia="en-US"/>
              </w:rPr>
              <w:t>a</w:t>
            </w:r>
            <w:r w:rsidR="00352F25">
              <w:rPr>
                <w:rFonts w:eastAsiaTheme="minorHAnsi" w:cs="Arial"/>
                <w:i w:val="0"/>
                <w:color w:val="000000"/>
                <w:sz w:val="22"/>
                <w:szCs w:val="22"/>
                <w:lang w:val="cs-CZ" w:eastAsia="en-US"/>
              </w:rPr>
              <w:t xml:space="preserve"> projektu</w:t>
            </w:r>
            <w:r w:rsidRPr="00816C79">
              <w:rPr>
                <w:rFonts w:eastAsiaTheme="minorHAnsi" w:cs="Arial"/>
                <w:i w:val="0"/>
                <w:color w:val="000000"/>
                <w:sz w:val="22"/>
                <w:szCs w:val="22"/>
                <w:lang w:val="cs-CZ" w:eastAsia="en-US"/>
              </w:rPr>
              <w:t xml:space="preserve"> projektové žádosti a bod 6 přílohy </w:t>
            </w:r>
            <w:r w:rsidR="002B2F5E">
              <w:rPr>
                <w:rFonts w:eastAsiaTheme="minorHAnsi" w:cs="Arial"/>
                <w:i w:val="0"/>
                <w:color w:val="000000"/>
                <w:sz w:val="22"/>
                <w:szCs w:val="22"/>
                <w:lang w:val="cs-CZ" w:eastAsia="en-US"/>
              </w:rPr>
              <w:t>C.1</w:t>
            </w:r>
            <w:r w:rsidRPr="00816C79">
              <w:rPr>
                <w:rFonts w:eastAsiaTheme="minorHAnsi" w:cs="Arial"/>
                <w:i w:val="0"/>
                <w:color w:val="000000"/>
                <w:sz w:val="22"/>
                <w:szCs w:val="22"/>
                <w:lang w:val="cs-CZ" w:eastAsia="en-US"/>
              </w:rPr>
              <w:t>.</w:t>
            </w:r>
          </w:p>
        </w:tc>
        <w:tc>
          <w:tcPr>
            <w:tcW w:w="7109" w:type="dxa"/>
            <w:shd w:val="clear" w:color="auto" w:fill="auto"/>
          </w:tcPr>
          <w:p w14:paraId="08020186" w14:textId="77777777" w:rsidR="00E461DA" w:rsidRPr="00DA3EC8" w:rsidRDefault="00E461DA" w:rsidP="00E461DA">
            <w:pPr>
              <w:pStyle w:val="Normlnpolsk"/>
              <w:shd w:val="clear" w:color="auto" w:fill="FFFFFF" w:themeFill="background1"/>
              <w:spacing w:afterLines="8" w:after="19"/>
              <w:rPr>
                <w:rFonts w:cs="Arial"/>
                <w:b/>
                <w:bCs/>
              </w:rPr>
            </w:pPr>
            <w:r w:rsidRPr="00DA3EC8">
              <w:rPr>
                <w:rFonts w:eastAsiaTheme="minorEastAsia" w:cs="Arial"/>
                <w:b/>
                <w:bCs/>
                <w:i w:val="0"/>
                <w:color w:val="2F5496" w:themeColor="accent1" w:themeShade="BF"/>
                <w:sz w:val="22"/>
                <w:lang w:val="cs-CZ" w:bidi="cs-CZ"/>
              </w:rPr>
              <w:t xml:space="preserve">Punkt 21 – Wykorzystanie istniejącej wiedzy i dorobku przez projekt  </w:t>
            </w:r>
          </w:p>
          <w:p w14:paraId="744CD335" w14:textId="6CB5495E" w:rsidR="00E461DA" w:rsidRPr="00DA3EC8" w:rsidRDefault="00E461DA" w:rsidP="00E461DA">
            <w:pPr>
              <w:pStyle w:val="Normlnpolsk"/>
              <w:shd w:val="clear" w:color="auto" w:fill="FFFFFF" w:themeFill="background1"/>
              <w:spacing w:afterLines="8" w:after="19"/>
              <w:rPr>
                <w:rFonts w:eastAsiaTheme="minorEastAsia" w:cs="Arial"/>
                <w:b/>
                <w:bCs/>
                <w:i w:val="0"/>
                <w:color w:val="2F5496" w:themeColor="accent1" w:themeShade="BF"/>
                <w:sz w:val="22"/>
                <w:lang w:val="cs-CZ" w:bidi="cs-CZ"/>
              </w:rPr>
            </w:pPr>
            <w:r w:rsidRPr="00DA3EC8">
              <w:rPr>
                <w:rFonts w:eastAsiaTheme="minorHAnsi" w:cs="Arial"/>
                <w:i w:val="0"/>
                <w:color w:val="000000"/>
                <w:sz w:val="22"/>
                <w:szCs w:val="22"/>
                <w:lang w:val="cs-CZ" w:eastAsia="en-US"/>
              </w:rPr>
              <w:t>W projektach dot. ewaluacji, opracowań studyjnych, strategii, planów oraz materiałów koncepcyjnych i rozwiązań o podobnym charakterze Menadżer WS sprawdza, czy projekt wykorzystuje istniejącą wiedzę i dorobek. Informacyjnym źródłem odniesienia do celów sprawdzenia tego aspektu będzie przede wszystkim platforma internetowa KEEP (Knowledge and Expertise in European Programmes). Podstawę weryfikacji tego kryterium stanowi również zakładkę we wniosku „Powiązani</w:t>
            </w:r>
            <w:r w:rsidR="002B2F5E">
              <w:rPr>
                <w:rFonts w:eastAsiaTheme="minorHAnsi" w:cs="Arial"/>
                <w:i w:val="0"/>
                <w:color w:val="000000"/>
                <w:sz w:val="22"/>
                <w:szCs w:val="22"/>
                <w:lang w:val="cs-CZ" w:eastAsia="en-US"/>
              </w:rPr>
              <w:t>a projektu</w:t>
            </w:r>
            <w:r w:rsidRPr="00DA3EC8">
              <w:rPr>
                <w:rFonts w:eastAsiaTheme="minorHAnsi" w:cs="Arial"/>
                <w:i w:val="0"/>
                <w:color w:val="000000"/>
                <w:sz w:val="22"/>
                <w:szCs w:val="22"/>
                <w:lang w:val="cs-CZ" w:eastAsia="en-US"/>
              </w:rPr>
              <w:t xml:space="preserve">” wniosku projektowego i punkt 6 załącznika </w:t>
            </w:r>
            <w:r w:rsidR="002B2F5E">
              <w:rPr>
                <w:rFonts w:eastAsiaTheme="minorHAnsi" w:cs="Arial"/>
                <w:i w:val="0"/>
                <w:color w:val="000000"/>
                <w:sz w:val="22"/>
                <w:szCs w:val="22"/>
                <w:lang w:val="cs-CZ" w:eastAsia="en-US"/>
              </w:rPr>
              <w:t>C.1</w:t>
            </w:r>
            <w:r w:rsidRPr="00DA3EC8">
              <w:rPr>
                <w:rFonts w:eastAsiaTheme="minorHAnsi" w:cs="Arial"/>
                <w:i w:val="0"/>
                <w:color w:val="000000"/>
                <w:sz w:val="22"/>
                <w:szCs w:val="22"/>
                <w:lang w:val="cs-CZ" w:eastAsia="en-US"/>
              </w:rPr>
              <w:t>.</w:t>
            </w:r>
          </w:p>
        </w:tc>
      </w:tr>
      <w:tr w:rsidR="00E461DA" w:rsidRPr="00B4256C" w14:paraId="5D1E0BAE" w14:textId="77777777" w:rsidTr="00714F5A">
        <w:tc>
          <w:tcPr>
            <w:tcW w:w="7109" w:type="dxa"/>
            <w:shd w:val="clear" w:color="auto" w:fill="auto"/>
          </w:tcPr>
          <w:p w14:paraId="40912D5D" w14:textId="39A09EE6" w:rsidR="00E461DA" w:rsidRPr="001A5A66" w:rsidRDefault="00E461DA" w:rsidP="00E461DA">
            <w:pPr>
              <w:shd w:val="clear" w:color="auto" w:fill="FFFFFF" w:themeFill="background1"/>
              <w:spacing w:afterLines="8" w:after="19"/>
              <w:rPr>
                <w:rFonts w:ascii="Arial" w:hAnsi="Arial" w:cs="Arial"/>
                <w:b/>
                <w:bCs/>
                <w:color w:val="2F5496" w:themeColor="accent1" w:themeShade="BF"/>
                <w:szCs w:val="16"/>
                <w:lang w:val="cs-CZ"/>
              </w:rPr>
            </w:pPr>
            <w:r w:rsidRPr="001A5A66">
              <w:rPr>
                <w:rFonts w:ascii="Arial" w:hAnsi="Arial" w:cs="Arial"/>
                <w:b/>
                <w:bCs/>
                <w:color w:val="2F5496" w:themeColor="accent1" w:themeShade="BF"/>
                <w:szCs w:val="16"/>
                <w:lang w:val="cs-CZ"/>
              </w:rPr>
              <w:t>Bod 22 – Návaznost na stávající nabídku v cestovním ruchu</w:t>
            </w:r>
          </w:p>
          <w:p w14:paraId="1C860E3F" w14:textId="747F55E1" w:rsidR="00E461DA" w:rsidRPr="001A5A66" w:rsidRDefault="00E461DA" w:rsidP="00E461DA">
            <w:pPr>
              <w:rPr>
                <w:rFonts w:ascii="Arial" w:hAnsi="Arial" w:cs="Arial"/>
                <w:lang w:val="cs-CZ"/>
              </w:rPr>
            </w:pPr>
            <w:r w:rsidRPr="001A5A66">
              <w:rPr>
                <w:rFonts w:ascii="Arial" w:hAnsi="Arial" w:cs="Arial"/>
                <w:lang w:val="cs-CZ"/>
              </w:rPr>
              <w:t>Pracovník JS ověří, že pokud projekt zahrnuje některou z následujících aktivit je koncipován tak, aby rozšířil, příp. propojil stávající nabídku turistických produktů v daném regionu</w:t>
            </w:r>
            <w:r w:rsidR="00ED4E5D" w:rsidRPr="001A5A66">
              <w:rPr>
                <w:rFonts w:ascii="Arial" w:hAnsi="Arial" w:cs="Arial"/>
                <w:lang w:val="cs-CZ"/>
              </w:rPr>
              <w:t>:</w:t>
            </w:r>
          </w:p>
          <w:p w14:paraId="5E6A79C3" w14:textId="77777777" w:rsidR="00ED4E5D" w:rsidRPr="001A5A66" w:rsidRDefault="00E461DA" w:rsidP="00ED4E5D">
            <w:pPr>
              <w:pStyle w:val="Odstavecseseznamem"/>
              <w:numPr>
                <w:ilvl w:val="0"/>
                <w:numId w:val="57"/>
              </w:numPr>
              <w:rPr>
                <w:rFonts w:ascii="Arial" w:hAnsi="Arial" w:cs="Arial"/>
                <w:i/>
                <w:sz w:val="22"/>
                <w:lang w:val="cs-CZ"/>
              </w:rPr>
            </w:pPr>
            <w:r w:rsidRPr="001A5A66">
              <w:rPr>
                <w:rFonts w:ascii="Arial" w:hAnsi="Arial" w:cs="Arial"/>
                <w:i/>
                <w:sz w:val="22"/>
                <w:lang w:val="cs-CZ"/>
              </w:rPr>
              <w:t xml:space="preserve">oprava, revitalizace a/nebo zpřístupnění hmotných památek; </w:t>
            </w:r>
          </w:p>
          <w:p w14:paraId="4F75A2A4" w14:textId="44507A23" w:rsidR="00ED4E5D" w:rsidRPr="001A5A66" w:rsidRDefault="00E461DA" w:rsidP="00ED4E5D">
            <w:pPr>
              <w:pStyle w:val="Odstavecseseznamem"/>
              <w:numPr>
                <w:ilvl w:val="0"/>
                <w:numId w:val="57"/>
              </w:numPr>
              <w:rPr>
                <w:rFonts w:ascii="Arial" w:hAnsi="Arial" w:cs="Arial"/>
                <w:i/>
                <w:sz w:val="22"/>
                <w:lang w:val="cs-CZ"/>
              </w:rPr>
            </w:pPr>
            <w:r w:rsidRPr="001A5A66">
              <w:rPr>
                <w:rFonts w:ascii="Arial" w:hAnsi="Arial" w:cs="Arial"/>
                <w:i/>
                <w:sz w:val="22"/>
                <w:lang w:val="cs-CZ"/>
              </w:rPr>
              <w:t xml:space="preserve">podpora rozvoje muzeí a expozic; </w:t>
            </w:r>
          </w:p>
          <w:p w14:paraId="21973180" w14:textId="77777777" w:rsidR="00ED4E5D" w:rsidRPr="001A5A66" w:rsidRDefault="00E461DA" w:rsidP="00ED4E5D">
            <w:pPr>
              <w:pStyle w:val="Odstavecseseznamem"/>
              <w:numPr>
                <w:ilvl w:val="0"/>
                <w:numId w:val="57"/>
              </w:numPr>
              <w:rPr>
                <w:rFonts w:ascii="Arial" w:hAnsi="Arial" w:cs="Arial"/>
                <w:i/>
                <w:sz w:val="22"/>
                <w:lang w:val="cs-CZ"/>
              </w:rPr>
            </w:pPr>
            <w:r w:rsidRPr="001A5A66">
              <w:rPr>
                <w:rFonts w:ascii="Arial" w:hAnsi="Arial" w:cs="Arial"/>
                <w:i/>
                <w:sz w:val="22"/>
                <w:lang w:val="cs-CZ"/>
              </w:rPr>
              <w:t xml:space="preserve">rozvoj sítě cyklostezek/cyklotras/singltreků; </w:t>
            </w:r>
          </w:p>
          <w:p w14:paraId="4103A7FD" w14:textId="77777777" w:rsidR="00ED4E5D" w:rsidRPr="001A5A66" w:rsidRDefault="00E461DA" w:rsidP="00ED4E5D">
            <w:pPr>
              <w:pStyle w:val="Odstavecseseznamem"/>
              <w:numPr>
                <w:ilvl w:val="0"/>
                <w:numId w:val="57"/>
              </w:numPr>
              <w:rPr>
                <w:rFonts w:ascii="Arial" w:hAnsi="Arial" w:cs="Arial"/>
                <w:i/>
                <w:sz w:val="22"/>
                <w:lang w:val="cs-CZ"/>
              </w:rPr>
            </w:pPr>
            <w:r w:rsidRPr="001A5A66">
              <w:rPr>
                <w:rFonts w:ascii="Arial" w:hAnsi="Arial" w:cs="Arial"/>
                <w:i/>
                <w:sz w:val="22"/>
                <w:lang w:val="cs-CZ"/>
              </w:rPr>
              <w:t xml:space="preserve">rozvoj sítě vodáckých tras, pěších tras, hipostezek, apod.; </w:t>
            </w:r>
          </w:p>
          <w:p w14:paraId="5DDD48F9" w14:textId="3DCCF9D7" w:rsidR="00E461DA" w:rsidRDefault="00E461DA" w:rsidP="00ED4E5D">
            <w:pPr>
              <w:pStyle w:val="Odstavecseseznamem"/>
              <w:numPr>
                <w:ilvl w:val="0"/>
                <w:numId w:val="57"/>
              </w:numPr>
              <w:rPr>
                <w:rFonts w:ascii="Arial" w:hAnsi="Arial" w:cs="Arial"/>
                <w:i/>
                <w:sz w:val="22"/>
                <w:lang w:val="cs-CZ"/>
              </w:rPr>
            </w:pPr>
            <w:r w:rsidRPr="001A5A66">
              <w:rPr>
                <w:rFonts w:ascii="Arial" w:hAnsi="Arial" w:cs="Arial"/>
                <w:i/>
                <w:sz w:val="22"/>
                <w:lang w:val="cs-CZ"/>
              </w:rPr>
              <w:t xml:space="preserve">veřejná turistická infrastruktura. </w:t>
            </w:r>
          </w:p>
          <w:p w14:paraId="7B998E36" w14:textId="4CF1970A" w:rsidR="001A5A66" w:rsidRDefault="001A5A66" w:rsidP="001A5A66">
            <w:pPr>
              <w:pStyle w:val="Odstavecseseznamem"/>
              <w:rPr>
                <w:rFonts w:ascii="Arial" w:hAnsi="Arial" w:cs="Arial"/>
                <w:i/>
                <w:sz w:val="22"/>
                <w:lang w:val="cs-CZ"/>
              </w:rPr>
            </w:pPr>
          </w:p>
          <w:p w14:paraId="6B3C4A59" w14:textId="02FD31DF" w:rsidR="001A5A66" w:rsidRDefault="001A5A66" w:rsidP="001A5A66">
            <w:pPr>
              <w:pStyle w:val="Odstavecseseznamem"/>
              <w:rPr>
                <w:rFonts w:ascii="Arial" w:hAnsi="Arial" w:cs="Arial"/>
                <w:i/>
                <w:sz w:val="22"/>
                <w:lang w:val="cs-CZ"/>
              </w:rPr>
            </w:pPr>
          </w:p>
          <w:p w14:paraId="466EDD1A" w14:textId="77777777" w:rsidR="001A5A66" w:rsidRPr="001A5A66" w:rsidRDefault="001A5A66" w:rsidP="001A5A66">
            <w:pPr>
              <w:pStyle w:val="Odstavecseseznamem"/>
              <w:rPr>
                <w:rFonts w:ascii="Arial" w:hAnsi="Arial" w:cs="Arial"/>
                <w:i/>
                <w:sz w:val="22"/>
                <w:lang w:val="cs-CZ"/>
              </w:rPr>
            </w:pPr>
          </w:p>
          <w:p w14:paraId="5555771C" w14:textId="37FD6934" w:rsidR="00E461DA" w:rsidRPr="001A5A66" w:rsidRDefault="00E461DA" w:rsidP="00E461DA">
            <w:pPr>
              <w:rPr>
                <w:rFonts w:ascii="Arial" w:hAnsi="Arial" w:cs="Arial"/>
                <w:b/>
                <w:bCs/>
                <w:i/>
                <w:lang w:val="cs-CZ"/>
              </w:rPr>
            </w:pPr>
            <w:r w:rsidRPr="001A5A66">
              <w:rPr>
                <w:rFonts w:ascii="Arial" w:hAnsi="Arial" w:cs="Arial"/>
                <w:lang w:val="cs-CZ"/>
              </w:rPr>
              <w:t xml:space="preserve">Podkladem pro ověření tohoto kritéria je především </w:t>
            </w:r>
            <w:r w:rsidR="00125520">
              <w:rPr>
                <w:rFonts w:ascii="Arial" w:hAnsi="Arial" w:cs="Arial"/>
                <w:lang w:val="cs-CZ"/>
              </w:rPr>
              <w:t>příloha B.1</w:t>
            </w:r>
            <w:r w:rsidR="003D0400">
              <w:rPr>
                <w:rFonts w:ascii="Arial" w:hAnsi="Arial" w:cs="Arial"/>
                <w:lang w:val="cs-CZ"/>
              </w:rPr>
              <w:t>0</w:t>
            </w:r>
            <w:r w:rsidR="00125520">
              <w:rPr>
                <w:rFonts w:ascii="Arial" w:hAnsi="Arial" w:cs="Arial"/>
                <w:lang w:val="cs-CZ"/>
              </w:rPr>
              <w:t>.1</w:t>
            </w:r>
            <w:r w:rsidRPr="001A5A66">
              <w:rPr>
                <w:rFonts w:ascii="Arial" w:hAnsi="Arial" w:cs="Arial"/>
                <w:lang w:val="cs-CZ"/>
              </w:rPr>
              <w:t xml:space="preserve">.  </w:t>
            </w:r>
          </w:p>
        </w:tc>
        <w:tc>
          <w:tcPr>
            <w:tcW w:w="7109" w:type="dxa"/>
            <w:shd w:val="clear" w:color="auto" w:fill="auto"/>
          </w:tcPr>
          <w:p w14:paraId="6F164CD2" w14:textId="77777777" w:rsidR="00E461DA" w:rsidRPr="00DA3EC8" w:rsidRDefault="00E461DA" w:rsidP="00E461DA">
            <w:pPr>
              <w:shd w:val="clear" w:color="auto" w:fill="FFFFFF" w:themeFill="background1"/>
              <w:spacing w:afterLines="8" w:after="19"/>
              <w:rPr>
                <w:rFonts w:ascii="Arial" w:hAnsi="Arial" w:cs="Arial"/>
                <w:b/>
                <w:bCs/>
                <w:color w:val="2F5496" w:themeColor="accent1" w:themeShade="BF"/>
                <w:szCs w:val="16"/>
              </w:rPr>
            </w:pPr>
            <w:r w:rsidRPr="00DA3EC8">
              <w:rPr>
                <w:rFonts w:ascii="Arial" w:hAnsi="Arial" w:cs="Arial"/>
                <w:b/>
                <w:bCs/>
                <w:color w:val="2F5496" w:themeColor="accent1" w:themeShade="BF"/>
                <w:szCs w:val="16"/>
              </w:rPr>
              <w:t>Punkt 22 - Kontynuacja aktualnej oferty turystycznej</w:t>
            </w:r>
          </w:p>
          <w:p w14:paraId="458E1431" w14:textId="3E51BA31" w:rsidR="00E461DA" w:rsidRPr="00DA3EC8" w:rsidRDefault="00E461DA" w:rsidP="00E461DA">
            <w:pPr>
              <w:rPr>
                <w:rFonts w:ascii="Arial" w:hAnsi="Arial" w:cs="Arial"/>
              </w:rPr>
            </w:pPr>
            <w:r w:rsidRPr="00DA3EC8">
              <w:rPr>
                <w:rFonts w:ascii="Arial" w:hAnsi="Arial" w:cs="Arial"/>
              </w:rPr>
              <w:t>Menadżer WS sprawdza, czy projekt obejmuje którekolwiek z poniższych działań i ma na celu rozszerzenie lub połączenie istniejącej oferty produktów turystycznych w danym regionie</w:t>
            </w:r>
            <w:r w:rsidR="00ED4E5D">
              <w:rPr>
                <w:rFonts w:ascii="Arial" w:hAnsi="Arial" w:cs="Arial"/>
              </w:rPr>
              <w:t>:</w:t>
            </w:r>
          </w:p>
          <w:p w14:paraId="7A1349B2" w14:textId="77777777" w:rsidR="00ED4E5D" w:rsidRPr="00ED4E5D" w:rsidRDefault="00E461DA" w:rsidP="00ED4E5D">
            <w:pPr>
              <w:pStyle w:val="Odstavecseseznamem"/>
              <w:numPr>
                <w:ilvl w:val="0"/>
                <w:numId w:val="58"/>
              </w:numPr>
              <w:rPr>
                <w:rFonts w:ascii="Arial" w:hAnsi="Arial" w:cs="Arial"/>
                <w:i/>
                <w:sz w:val="22"/>
              </w:rPr>
            </w:pPr>
            <w:r w:rsidRPr="00ED4E5D">
              <w:rPr>
                <w:rFonts w:ascii="Arial" w:hAnsi="Arial" w:cs="Arial"/>
                <w:i/>
                <w:sz w:val="22"/>
              </w:rPr>
              <w:t xml:space="preserve">naprawa, rewitalizacja i/lub udostępnienie zabytków materialnych; </w:t>
            </w:r>
          </w:p>
          <w:p w14:paraId="6A1498CA" w14:textId="77777777" w:rsidR="00ED4E5D" w:rsidRPr="00ED4E5D" w:rsidRDefault="00E461DA" w:rsidP="00ED4E5D">
            <w:pPr>
              <w:pStyle w:val="Odstavecseseznamem"/>
              <w:numPr>
                <w:ilvl w:val="0"/>
                <w:numId w:val="58"/>
              </w:numPr>
              <w:rPr>
                <w:rFonts w:ascii="Arial" w:hAnsi="Arial" w:cs="Arial"/>
                <w:i/>
                <w:sz w:val="22"/>
              </w:rPr>
            </w:pPr>
            <w:r w:rsidRPr="00ED4E5D">
              <w:rPr>
                <w:rFonts w:ascii="Arial" w:hAnsi="Arial" w:cs="Arial"/>
                <w:i/>
                <w:sz w:val="22"/>
              </w:rPr>
              <w:t xml:space="preserve">wsparcie rozwoju muzeów i wystaw; </w:t>
            </w:r>
          </w:p>
          <w:p w14:paraId="48D0BF74" w14:textId="77777777" w:rsidR="00ED4E5D" w:rsidRPr="00ED4E5D" w:rsidRDefault="00E461DA" w:rsidP="00ED4E5D">
            <w:pPr>
              <w:pStyle w:val="Odstavecseseznamem"/>
              <w:numPr>
                <w:ilvl w:val="0"/>
                <w:numId w:val="58"/>
              </w:numPr>
              <w:rPr>
                <w:rFonts w:ascii="Arial" w:hAnsi="Arial" w:cs="Arial"/>
                <w:i/>
                <w:sz w:val="22"/>
              </w:rPr>
            </w:pPr>
            <w:r w:rsidRPr="00ED4E5D">
              <w:rPr>
                <w:rFonts w:ascii="Arial" w:hAnsi="Arial" w:cs="Arial"/>
                <w:i/>
                <w:sz w:val="22"/>
              </w:rPr>
              <w:t xml:space="preserve">rozwój sieci ścieżek rowerowych / tras rowerowych / singletrack; </w:t>
            </w:r>
          </w:p>
          <w:p w14:paraId="3C826D3A" w14:textId="1448B19D" w:rsidR="00ED4E5D" w:rsidRPr="00ED4E5D" w:rsidRDefault="00E461DA" w:rsidP="00ED4E5D">
            <w:pPr>
              <w:pStyle w:val="Odstavecseseznamem"/>
              <w:numPr>
                <w:ilvl w:val="0"/>
                <w:numId w:val="58"/>
              </w:numPr>
              <w:rPr>
                <w:rFonts w:ascii="Arial" w:hAnsi="Arial" w:cs="Arial"/>
                <w:i/>
                <w:sz w:val="22"/>
              </w:rPr>
            </w:pPr>
            <w:r w:rsidRPr="00ED4E5D">
              <w:rPr>
                <w:rFonts w:ascii="Arial" w:hAnsi="Arial" w:cs="Arial"/>
                <w:i/>
                <w:sz w:val="22"/>
              </w:rPr>
              <w:t xml:space="preserve">rozwój sieci szlaków wodnych, tras spacerowych, </w:t>
            </w:r>
            <w:r w:rsidR="00122418">
              <w:rPr>
                <w:rFonts w:ascii="Arial" w:hAnsi="Arial" w:cs="Arial"/>
                <w:i/>
                <w:sz w:val="22"/>
              </w:rPr>
              <w:t>szlaków konnych</w:t>
            </w:r>
            <w:r w:rsidR="00122418" w:rsidRPr="00ED4E5D">
              <w:rPr>
                <w:rFonts w:ascii="Arial" w:hAnsi="Arial" w:cs="Arial"/>
                <w:i/>
                <w:sz w:val="22"/>
              </w:rPr>
              <w:t xml:space="preserve"> </w:t>
            </w:r>
            <w:r w:rsidRPr="00ED4E5D">
              <w:rPr>
                <w:rFonts w:ascii="Arial" w:hAnsi="Arial" w:cs="Arial"/>
                <w:i/>
                <w:sz w:val="22"/>
              </w:rPr>
              <w:t xml:space="preserve">itp.; </w:t>
            </w:r>
          </w:p>
          <w:p w14:paraId="76A97809" w14:textId="0B4DA367" w:rsidR="00E461DA" w:rsidRPr="00ED4E5D" w:rsidRDefault="00E461DA" w:rsidP="00ED4E5D">
            <w:pPr>
              <w:pStyle w:val="Odstavecseseznamem"/>
              <w:numPr>
                <w:ilvl w:val="0"/>
                <w:numId w:val="58"/>
              </w:numPr>
              <w:rPr>
                <w:rFonts w:ascii="Arial" w:hAnsi="Arial" w:cs="Arial"/>
                <w:i/>
                <w:sz w:val="22"/>
              </w:rPr>
            </w:pPr>
            <w:r w:rsidRPr="00ED4E5D">
              <w:rPr>
                <w:rFonts w:ascii="Arial" w:hAnsi="Arial" w:cs="Arial"/>
                <w:i/>
                <w:sz w:val="22"/>
              </w:rPr>
              <w:t>publiczna infrastruktura turystyczna.</w:t>
            </w:r>
          </w:p>
          <w:p w14:paraId="4AC75BEA" w14:textId="62B3FCAD" w:rsidR="00E461DA" w:rsidRPr="00DA3EC8" w:rsidRDefault="00E461DA" w:rsidP="00E461DA">
            <w:pPr>
              <w:rPr>
                <w:rFonts w:ascii="Arial" w:hAnsi="Arial" w:cs="Arial"/>
                <w:b/>
                <w:bCs/>
                <w:szCs w:val="16"/>
              </w:rPr>
            </w:pPr>
            <w:r w:rsidRPr="00DA3EC8">
              <w:rPr>
                <w:rFonts w:ascii="Arial" w:hAnsi="Arial" w:cs="Arial"/>
              </w:rPr>
              <w:t xml:space="preserve">Podstawą weryfikacji tego kryterium jest przede wszystkim </w:t>
            </w:r>
            <w:r w:rsidR="00125520" w:rsidRPr="00DA3EC8">
              <w:rPr>
                <w:rFonts w:ascii="Arial" w:eastAsiaTheme="minorHAnsi" w:hAnsi="Arial" w:cs="Arial"/>
                <w:color w:val="000000"/>
                <w:szCs w:val="22"/>
                <w:lang w:eastAsia="en-US" w:bidi="ar-SA"/>
              </w:rPr>
              <w:t xml:space="preserve">załącznik </w:t>
            </w:r>
            <w:r w:rsidR="00125520">
              <w:rPr>
                <w:rFonts w:ascii="Arial" w:hAnsi="Arial" w:cs="Arial"/>
              </w:rPr>
              <w:t xml:space="preserve"> B.1</w:t>
            </w:r>
            <w:r w:rsidR="003D0400">
              <w:rPr>
                <w:rFonts w:ascii="Arial" w:hAnsi="Arial" w:cs="Arial"/>
              </w:rPr>
              <w:t>0</w:t>
            </w:r>
            <w:r w:rsidR="00125520">
              <w:rPr>
                <w:rFonts w:ascii="Arial" w:hAnsi="Arial" w:cs="Arial"/>
              </w:rPr>
              <w:t>.1</w:t>
            </w:r>
            <w:r w:rsidRPr="00DA3EC8">
              <w:rPr>
                <w:rFonts w:ascii="Arial" w:hAnsi="Arial" w:cs="Arial"/>
              </w:rPr>
              <w:t>.</w:t>
            </w:r>
          </w:p>
        </w:tc>
      </w:tr>
    </w:tbl>
    <w:p w14:paraId="5E3B4254" w14:textId="77777777" w:rsidR="00745096" w:rsidRPr="00B4256C" w:rsidRDefault="00745096" w:rsidP="00745096">
      <w:pPr>
        <w:tabs>
          <w:tab w:val="left" w:pos="3000"/>
        </w:tabs>
        <w:rPr>
          <w:rFonts w:ascii="Arial" w:hAnsi="Arial" w:cs="Arial"/>
        </w:rPr>
      </w:pPr>
    </w:p>
    <w:tbl>
      <w:tblPr>
        <w:tblStyle w:val="Mkatabulky"/>
        <w:tblpPr w:leftFromText="142" w:rightFromText="142" w:vertAnchor="text" w:horzAnchor="margin" w:tblpY="1"/>
        <w:tblW w:w="14218" w:type="dxa"/>
        <w:tblLook w:val="04A0" w:firstRow="1" w:lastRow="0" w:firstColumn="1" w:lastColumn="0" w:noHBand="0" w:noVBand="1"/>
      </w:tblPr>
      <w:tblGrid>
        <w:gridCol w:w="7109"/>
        <w:gridCol w:w="7109"/>
      </w:tblGrid>
      <w:tr w:rsidR="00A929B1" w:rsidRPr="00B4256C" w14:paraId="07CCCA5B" w14:textId="77777777" w:rsidTr="00A856EC">
        <w:trPr>
          <w:trHeight w:val="550"/>
        </w:trPr>
        <w:tc>
          <w:tcPr>
            <w:tcW w:w="7109" w:type="dxa"/>
            <w:tcBorders>
              <w:bottom w:val="single" w:sz="12" w:space="0" w:color="ED7D31" w:themeColor="accent2"/>
            </w:tcBorders>
            <w:shd w:val="clear" w:color="auto" w:fill="auto"/>
          </w:tcPr>
          <w:p w14:paraId="6AE540EA" w14:textId="23F8D0DD" w:rsidR="00A929B1" w:rsidRPr="00B4256C" w:rsidRDefault="00B4256C" w:rsidP="00A856EC">
            <w:pPr>
              <w:pStyle w:val="Nadpis1polsk"/>
              <w:numPr>
                <w:ilvl w:val="0"/>
                <w:numId w:val="37"/>
              </w:numPr>
              <w:shd w:val="clear" w:color="auto" w:fill="FFFFFF" w:themeFill="background1"/>
              <w:rPr>
                <w:color w:val="4472C4" w:themeColor="accent1"/>
                <w:sz w:val="28"/>
                <w:szCs w:val="28"/>
              </w:rPr>
            </w:pPr>
            <w:bookmarkStart w:id="47" w:name="_Toc432590924"/>
            <w:bookmarkStart w:id="48" w:name="_Toc506553778"/>
            <w:r>
              <w:rPr>
                <w:color w:val="4472C4" w:themeColor="accent1"/>
                <w:sz w:val="28"/>
                <w:szCs w:val="28"/>
              </w:rPr>
              <w:lastRenderedPageBreak/>
              <w:t xml:space="preserve">  </w:t>
            </w:r>
            <w:r w:rsidR="00A929B1" w:rsidRPr="00B4256C">
              <w:rPr>
                <w:color w:val="4472C4" w:themeColor="accent1"/>
                <w:sz w:val="28"/>
                <w:szCs w:val="28"/>
              </w:rPr>
              <w:t>Věcné hodnocení</w:t>
            </w:r>
            <w:bookmarkEnd w:id="47"/>
            <w:bookmarkEnd w:id="48"/>
          </w:p>
        </w:tc>
        <w:tc>
          <w:tcPr>
            <w:tcW w:w="7109" w:type="dxa"/>
            <w:tcBorders>
              <w:bottom w:val="single" w:sz="12" w:space="0" w:color="ED7D31" w:themeColor="accent2"/>
            </w:tcBorders>
            <w:shd w:val="clear" w:color="auto" w:fill="auto"/>
          </w:tcPr>
          <w:p w14:paraId="77F83316" w14:textId="073321B3" w:rsidR="00A929B1" w:rsidRPr="00B4256C" w:rsidRDefault="00B4256C" w:rsidP="00A856EC">
            <w:pPr>
              <w:pStyle w:val="Nadpis1polsk"/>
              <w:numPr>
                <w:ilvl w:val="0"/>
                <w:numId w:val="0"/>
              </w:numPr>
              <w:shd w:val="clear" w:color="auto" w:fill="FFFFFF" w:themeFill="background1"/>
              <w:ind w:left="360"/>
              <w:rPr>
                <w:sz w:val="28"/>
                <w:szCs w:val="28"/>
              </w:rPr>
            </w:pPr>
            <w:bookmarkStart w:id="49" w:name="_Toc506553793"/>
            <w:r>
              <w:rPr>
                <w:color w:val="4472C4" w:themeColor="accent1"/>
                <w:sz w:val="28"/>
                <w:szCs w:val="28"/>
              </w:rPr>
              <w:t>2</w:t>
            </w:r>
            <w:r w:rsidR="00DF5DA5" w:rsidRPr="00B4256C">
              <w:rPr>
                <w:color w:val="4472C4" w:themeColor="accent1"/>
                <w:sz w:val="28"/>
                <w:szCs w:val="28"/>
              </w:rPr>
              <w:t xml:space="preserve">     </w:t>
            </w:r>
            <w:r w:rsidR="00A929B1" w:rsidRPr="00B4256C">
              <w:rPr>
                <w:color w:val="4472C4" w:themeColor="accent1"/>
                <w:sz w:val="28"/>
                <w:szCs w:val="28"/>
              </w:rPr>
              <w:t>Ocen</w:t>
            </w:r>
            <w:bookmarkEnd w:id="49"/>
            <w:r w:rsidR="00A929B1" w:rsidRPr="00B4256C">
              <w:rPr>
                <w:color w:val="4472C4" w:themeColor="accent1"/>
                <w:sz w:val="28"/>
                <w:szCs w:val="28"/>
              </w:rPr>
              <w:t xml:space="preserve">a </w:t>
            </w:r>
            <w:r w:rsidR="009D09A3">
              <w:t xml:space="preserve"> </w:t>
            </w:r>
            <w:r w:rsidR="009D09A3" w:rsidRPr="009D09A3">
              <w:rPr>
                <w:color w:val="4472C4" w:themeColor="accent1"/>
                <w:sz w:val="28"/>
                <w:szCs w:val="28"/>
              </w:rPr>
              <w:t>merytoryczna</w:t>
            </w:r>
          </w:p>
        </w:tc>
      </w:tr>
      <w:tr w:rsidR="00A929B1" w:rsidRPr="00C269A8" w14:paraId="463CA9A9" w14:textId="77777777" w:rsidTr="00A856EC">
        <w:trPr>
          <w:trHeight w:val="550"/>
        </w:trPr>
        <w:tc>
          <w:tcPr>
            <w:tcW w:w="7109"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auto"/>
          </w:tcPr>
          <w:p w14:paraId="567BC62C" w14:textId="77777777" w:rsidR="00A929B1" w:rsidRPr="001A5A66" w:rsidRDefault="00A929B1" w:rsidP="00A856EC">
            <w:pPr>
              <w:spacing w:before="120"/>
              <w:rPr>
                <w:rFonts w:ascii="Arial" w:eastAsiaTheme="minorHAnsi" w:hAnsi="Arial" w:cs="Arial"/>
                <w:color w:val="000000"/>
                <w:sz w:val="18"/>
                <w:szCs w:val="18"/>
                <w:lang w:val="cs-CZ" w:eastAsia="en-US" w:bidi="ar-SA"/>
              </w:rPr>
            </w:pPr>
            <w:r w:rsidRPr="008C2F53">
              <w:rPr>
                <w:rFonts w:ascii="Arial" w:eastAsiaTheme="minorHAnsi" w:hAnsi="Arial" w:cs="Arial"/>
                <w:noProof/>
                <w:color w:val="000000"/>
                <w:sz w:val="18"/>
                <w:szCs w:val="18"/>
                <w:lang w:bidi="ar-SA"/>
              </w:rPr>
              <w:drawing>
                <wp:anchor distT="0" distB="0" distL="114300" distR="114300" simplePos="0" relativeHeight="251661312" behindDoc="0" locked="0" layoutInCell="1" allowOverlap="1" wp14:anchorId="2B54498B" wp14:editId="5A687194">
                  <wp:simplePos x="0" y="0"/>
                  <wp:positionH relativeFrom="column">
                    <wp:posOffset>3810</wp:posOffset>
                  </wp:positionH>
                  <wp:positionV relativeFrom="paragraph">
                    <wp:posOffset>70485</wp:posOffset>
                  </wp:positionV>
                  <wp:extent cx="585470" cy="1036320"/>
                  <wp:effectExtent l="0" t="0" r="508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85470" cy="1036320"/>
                          </a:xfrm>
                          <a:prstGeom prst="rect">
                            <a:avLst/>
                          </a:prstGeom>
                        </pic:spPr>
                      </pic:pic>
                    </a:graphicData>
                  </a:graphic>
                  <wp14:sizeRelH relativeFrom="margin">
                    <wp14:pctWidth>0</wp14:pctWidth>
                  </wp14:sizeRelH>
                  <wp14:sizeRelV relativeFrom="margin">
                    <wp14:pctHeight>0</wp14:pctHeight>
                  </wp14:sizeRelV>
                </wp:anchor>
              </w:drawing>
            </w:r>
            <w:r w:rsidRPr="008C2F53">
              <w:rPr>
                <w:rFonts w:ascii="Arial" w:eastAsiaTheme="minorHAnsi" w:hAnsi="Arial" w:cs="Arial"/>
                <w:color w:val="000000"/>
                <w:sz w:val="18"/>
                <w:szCs w:val="18"/>
                <w:lang w:eastAsia="en-US" w:bidi="ar-SA"/>
              </w:rPr>
              <w:t xml:space="preserve">Přeshraniční </w:t>
            </w:r>
            <w:r w:rsidRPr="001A5A66">
              <w:rPr>
                <w:rFonts w:ascii="Arial" w:eastAsiaTheme="minorHAnsi" w:hAnsi="Arial" w:cs="Arial"/>
                <w:color w:val="000000"/>
                <w:sz w:val="18"/>
                <w:szCs w:val="18"/>
                <w:lang w:val="cs-CZ" w:eastAsia="en-US" w:bidi="ar-SA"/>
              </w:rPr>
              <w:t>spolupráce – až 20 bodů</w:t>
            </w:r>
          </w:p>
          <w:p w14:paraId="656E59E7" w14:textId="575C6576" w:rsidR="00A929B1" w:rsidRPr="001A5A66" w:rsidRDefault="00A929B1" w:rsidP="00A856EC">
            <w:pPr>
              <w:spacing w:before="120"/>
              <w:rPr>
                <w:rFonts w:ascii="Arial" w:eastAsiaTheme="minorHAnsi" w:hAnsi="Arial" w:cs="Arial"/>
                <w:color w:val="000000"/>
                <w:sz w:val="18"/>
                <w:szCs w:val="18"/>
                <w:lang w:val="cs-CZ" w:eastAsia="en-US" w:bidi="ar-SA"/>
              </w:rPr>
            </w:pPr>
            <w:r w:rsidRPr="001A5A66">
              <w:rPr>
                <w:rFonts w:ascii="Arial" w:eastAsiaTheme="minorHAnsi" w:hAnsi="Arial" w:cs="Arial"/>
                <w:color w:val="000000"/>
                <w:sz w:val="18"/>
                <w:szCs w:val="18"/>
                <w:lang w:val="cs-CZ" w:eastAsia="en-US" w:bidi="ar-SA"/>
              </w:rPr>
              <w:t xml:space="preserve">Kvalita – až </w:t>
            </w:r>
            <w:r w:rsidR="000117ED" w:rsidRPr="001A5A66">
              <w:rPr>
                <w:rFonts w:ascii="Arial" w:eastAsiaTheme="minorHAnsi" w:hAnsi="Arial" w:cs="Arial"/>
                <w:color w:val="000000"/>
                <w:sz w:val="18"/>
                <w:szCs w:val="18"/>
                <w:lang w:val="cs-CZ" w:eastAsia="en-US" w:bidi="ar-SA"/>
              </w:rPr>
              <w:t>6</w:t>
            </w:r>
            <w:r w:rsidR="00F32E85" w:rsidRPr="001A5A66">
              <w:rPr>
                <w:rFonts w:ascii="Arial" w:eastAsiaTheme="minorHAnsi" w:hAnsi="Arial" w:cs="Arial"/>
                <w:color w:val="000000"/>
                <w:sz w:val="18"/>
                <w:szCs w:val="18"/>
                <w:lang w:val="cs-CZ" w:eastAsia="en-US" w:bidi="ar-SA"/>
              </w:rPr>
              <w:t>6,5</w:t>
            </w:r>
            <w:r w:rsidR="00960562" w:rsidRPr="001A5A66">
              <w:rPr>
                <w:rFonts w:ascii="Arial" w:eastAsiaTheme="minorHAnsi" w:hAnsi="Arial" w:cs="Arial"/>
                <w:color w:val="000000"/>
                <w:sz w:val="18"/>
                <w:szCs w:val="18"/>
                <w:lang w:val="cs-CZ" w:eastAsia="en-US" w:bidi="ar-SA"/>
              </w:rPr>
              <w:t xml:space="preserve"> </w:t>
            </w:r>
            <w:r w:rsidRPr="001A5A66">
              <w:rPr>
                <w:rFonts w:ascii="Arial" w:eastAsiaTheme="minorHAnsi" w:hAnsi="Arial" w:cs="Arial"/>
                <w:color w:val="000000"/>
                <w:sz w:val="18"/>
                <w:szCs w:val="18"/>
                <w:lang w:val="cs-CZ" w:eastAsia="en-US" w:bidi="ar-SA"/>
              </w:rPr>
              <w:t>bodů</w:t>
            </w:r>
          </w:p>
          <w:p w14:paraId="0ECD87A7" w14:textId="77777777" w:rsidR="00EE2E65" w:rsidRPr="001A5A66" w:rsidRDefault="00A929B1" w:rsidP="00A856EC">
            <w:pPr>
              <w:spacing w:before="120"/>
              <w:rPr>
                <w:rFonts w:ascii="Arial" w:eastAsiaTheme="minorHAnsi" w:hAnsi="Arial" w:cs="Arial"/>
                <w:color w:val="000000"/>
                <w:sz w:val="18"/>
                <w:szCs w:val="18"/>
                <w:lang w:val="cs-CZ" w:eastAsia="en-US" w:bidi="ar-SA"/>
              </w:rPr>
            </w:pPr>
            <w:r w:rsidRPr="001A5A66">
              <w:rPr>
                <w:rFonts w:ascii="Arial" w:eastAsiaTheme="minorHAnsi" w:hAnsi="Arial" w:cs="Arial"/>
                <w:color w:val="000000"/>
                <w:sz w:val="18"/>
                <w:szCs w:val="18"/>
                <w:lang w:val="cs-CZ" w:eastAsia="en-US" w:bidi="ar-SA"/>
              </w:rPr>
              <w:t>Přeshraniční dopad – až 40 bodů</w:t>
            </w:r>
          </w:p>
          <w:p w14:paraId="375929BA" w14:textId="77777777" w:rsidR="00A929B1" w:rsidRPr="001A5A66" w:rsidRDefault="00A929B1" w:rsidP="00A856EC">
            <w:pPr>
              <w:spacing w:before="120"/>
              <w:rPr>
                <w:rFonts w:ascii="Arial" w:hAnsi="Arial" w:cs="Arial"/>
                <w:sz w:val="18"/>
                <w:szCs w:val="18"/>
                <w:lang w:val="cs-CZ"/>
              </w:rPr>
            </w:pPr>
            <w:r w:rsidRPr="001A5A66">
              <w:rPr>
                <w:rFonts w:ascii="Arial" w:eastAsiaTheme="minorHAnsi" w:hAnsi="Arial" w:cs="Arial"/>
                <w:color w:val="000000"/>
                <w:sz w:val="18"/>
                <w:szCs w:val="18"/>
                <w:lang w:val="cs-CZ" w:eastAsia="en-US" w:bidi="ar-SA"/>
              </w:rPr>
              <w:t>Minimální hranice pro podporu = 70 % =</w:t>
            </w:r>
            <w:r w:rsidRPr="001A5A66">
              <w:rPr>
                <w:rFonts w:ascii="Arial" w:hAnsi="Arial" w:cs="Arial"/>
                <w:sz w:val="18"/>
                <w:szCs w:val="18"/>
                <w:lang w:val="cs-CZ"/>
              </w:rPr>
              <w:t xml:space="preserve"> </w:t>
            </w:r>
            <w:r w:rsidR="0001198F" w:rsidRPr="001A5A66">
              <w:rPr>
                <w:rFonts w:ascii="Arial" w:hAnsi="Arial" w:cs="Arial"/>
                <w:sz w:val="18"/>
                <w:szCs w:val="18"/>
                <w:lang w:val="cs-CZ"/>
              </w:rPr>
              <w:t>88</w:t>
            </w:r>
            <w:r w:rsidR="000117ED" w:rsidRPr="001A5A66">
              <w:rPr>
                <w:rFonts w:ascii="Arial" w:hAnsi="Arial" w:cs="Arial"/>
                <w:sz w:val="18"/>
                <w:szCs w:val="18"/>
                <w:lang w:val="cs-CZ"/>
              </w:rPr>
              <w:t>,</w:t>
            </w:r>
            <w:r w:rsidR="0001198F" w:rsidRPr="001A5A66">
              <w:rPr>
                <w:rFonts w:ascii="Arial" w:hAnsi="Arial" w:cs="Arial"/>
                <w:sz w:val="18"/>
                <w:szCs w:val="18"/>
                <w:lang w:val="cs-CZ"/>
              </w:rPr>
              <w:t>6</w:t>
            </w:r>
            <w:r w:rsidRPr="001A5A66">
              <w:rPr>
                <w:rFonts w:ascii="Arial" w:hAnsi="Arial" w:cs="Arial"/>
                <w:sz w:val="18"/>
                <w:szCs w:val="18"/>
                <w:lang w:val="cs-CZ"/>
              </w:rPr>
              <w:t xml:space="preserve"> bod</w:t>
            </w:r>
            <w:r w:rsidR="00960562" w:rsidRPr="001A5A66">
              <w:rPr>
                <w:rFonts w:ascii="Arial" w:hAnsi="Arial" w:cs="Arial"/>
                <w:sz w:val="18"/>
                <w:szCs w:val="18"/>
                <w:lang w:val="cs-CZ"/>
              </w:rPr>
              <w:t>u</w:t>
            </w:r>
          </w:p>
          <w:p w14:paraId="0BEEE32F" w14:textId="28E72CCC" w:rsidR="00153825" w:rsidRPr="00A856EC" w:rsidRDefault="00153825" w:rsidP="00A856EC">
            <w:pPr>
              <w:spacing w:before="120"/>
              <w:rPr>
                <w:sz w:val="18"/>
                <w:szCs w:val="18"/>
                <w:lang w:val="cs-CZ"/>
              </w:rPr>
            </w:pPr>
            <w:r w:rsidRPr="001A5A66">
              <w:rPr>
                <w:rFonts w:ascii="Arial" w:eastAsiaTheme="minorHAnsi" w:hAnsi="Arial" w:cs="Arial"/>
                <w:color w:val="000000"/>
                <w:sz w:val="18"/>
                <w:szCs w:val="18"/>
                <w:lang w:val="cs-CZ" w:eastAsia="en-US" w:bidi="ar-SA"/>
              </w:rPr>
              <w:t xml:space="preserve">Bonus: Přínos pro životní prostředí = + </w:t>
            </w:r>
            <w:r w:rsidR="006B01CD" w:rsidRPr="001A5A66">
              <w:rPr>
                <w:rFonts w:ascii="Arial" w:eastAsiaTheme="minorHAnsi" w:hAnsi="Arial" w:cs="Arial"/>
                <w:color w:val="000000"/>
                <w:sz w:val="18"/>
                <w:szCs w:val="18"/>
                <w:lang w:val="cs-CZ" w:eastAsia="en-US" w:bidi="ar-SA"/>
              </w:rPr>
              <w:t>0-</w:t>
            </w:r>
            <w:r w:rsidR="00240FC5" w:rsidRPr="001A5A66">
              <w:rPr>
                <w:rFonts w:ascii="Arial" w:eastAsiaTheme="minorHAnsi" w:hAnsi="Arial" w:cs="Arial"/>
                <w:color w:val="000000"/>
                <w:sz w:val="18"/>
                <w:szCs w:val="18"/>
                <w:lang w:val="cs-CZ" w:eastAsia="en-US" w:bidi="ar-SA"/>
              </w:rPr>
              <w:t>10</w:t>
            </w:r>
            <w:r w:rsidRPr="001A5A66">
              <w:rPr>
                <w:rFonts w:ascii="Arial" w:eastAsiaTheme="minorHAnsi" w:hAnsi="Arial" w:cs="Arial"/>
                <w:color w:val="000000"/>
                <w:sz w:val="18"/>
                <w:szCs w:val="18"/>
                <w:lang w:val="cs-CZ" w:eastAsia="en-US" w:bidi="ar-SA"/>
              </w:rPr>
              <w:t xml:space="preserve"> bodů</w:t>
            </w:r>
          </w:p>
        </w:tc>
        <w:tc>
          <w:tcPr>
            <w:tcW w:w="7109"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auto"/>
          </w:tcPr>
          <w:p w14:paraId="668E32B3" w14:textId="77777777" w:rsidR="00A929B1" w:rsidRPr="008C2F53" w:rsidRDefault="00A929B1" w:rsidP="00A856EC">
            <w:pPr>
              <w:spacing w:before="120"/>
              <w:rPr>
                <w:rFonts w:ascii="Arial" w:eastAsiaTheme="minorHAnsi" w:hAnsi="Arial" w:cs="Arial"/>
                <w:color w:val="000000"/>
                <w:sz w:val="18"/>
                <w:szCs w:val="18"/>
                <w:lang w:eastAsia="en-US" w:bidi="ar-SA"/>
              </w:rPr>
            </w:pPr>
            <w:r w:rsidRPr="008C2F53">
              <w:rPr>
                <w:rFonts w:ascii="Arial" w:eastAsiaTheme="minorHAnsi" w:hAnsi="Arial" w:cs="Arial"/>
                <w:noProof/>
                <w:color w:val="000000"/>
                <w:sz w:val="18"/>
                <w:szCs w:val="18"/>
                <w:lang w:bidi="ar-SA"/>
              </w:rPr>
              <w:drawing>
                <wp:anchor distT="0" distB="0" distL="114300" distR="114300" simplePos="0" relativeHeight="251662336" behindDoc="0" locked="0" layoutInCell="1" allowOverlap="1" wp14:anchorId="2AC96C99" wp14:editId="696F0D3C">
                  <wp:simplePos x="0" y="0"/>
                  <wp:positionH relativeFrom="column">
                    <wp:posOffset>635</wp:posOffset>
                  </wp:positionH>
                  <wp:positionV relativeFrom="paragraph">
                    <wp:posOffset>70485</wp:posOffset>
                  </wp:positionV>
                  <wp:extent cx="585470" cy="1036320"/>
                  <wp:effectExtent l="0" t="0" r="508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85470" cy="1036320"/>
                          </a:xfrm>
                          <a:prstGeom prst="rect">
                            <a:avLst/>
                          </a:prstGeom>
                        </pic:spPr>
                      </pic:pic>
                    </a:graphicData>
                  </a:graphic>
                  <wp14:sizeRelH relativeFrom="margin">
                    <wp14:pctWidth>0</wp14:pctWidth>
                  </wp14:sizeRelH>
                  <wp14:sizeRelV relativeFrom="margin">
                    <wp14:pctHeight>0</wp14:pctHeight>
                  </wp14:sizeRelV>
                </wp:anchor>
              </w:drawing>
            </w:r>
            <w:r w:rsidRPr="008C2F53">
              <w:rPr>
                <w:rFonts w:ascii="Arial" w:eastAsiaTheme="minorHAnsi" w:hAnsi="Arial" w:cs="Arial"/>
                <w:color w:val="000000"/>
                <w:sz w:val="18"/>
                <w:szCs w:val="18"/>
                <w:lang w:eastAsia="en-US" w:bidi="ar-SA"/>
              </w:rPr>
              <w:t>Współpraca transgraniczna - do 20 punktów</w:t>
            </w:r>
          </w:p>
          <w:p w14:paraId="783BF8CE" w14:textId="429ECF87" w:rsidR="00A929B1" w:rsidRPr="008C2F53" w:rsidRDefault="00A929B1" w:rsidP="00A856EC">
            <w:pPr>
              <w:spacing w:before="120"/>
              <w:rPr>
                <w:rFonts w:ascii="Arial" w:eastAsiaTheme="minorHAnsi" w:hAnsi="Arial" w:cs="Arial"/>
                <w:color w:val="000000"/>
                <w:sz w:val="18"/>
                <w:szCs w:val="18"/>
                <w:lang w:eastAsia="en-US" w:bidi="ar-SA"/>
              </w:rPr>
            </w:pPr>
            <w:r w:rsidRPr="008C2F53">
              <w:rPr>
                <w:rFonts w:ascii="Arial" w:eastAsiaTheme="minorHAnsi" w:hAnsi="Arial" w:cs="Arial"/>
                <w:color w:val="000000"/>
                <w:sz w:val="18"/>
                <w:szCs w:val="18"/>
                <w:lang w:eastAsia="en-US" w:bidi="ar-SA"/>
              </w:rPr>
              <w:t xml:space="preserve">Jakość - do </w:t>
            </w:r>
            <w:r w:rsidR="000117ED" w:rsidRPr="008C2F53">
              <w:rPr>
                <w:rFonts w:ascii="Arial" w:eastAsiaTheme="minorHAnsi" w:hAnsi="Arial" w:cs="Arial"/>
                <w:color w:val="000000"/>
                <w:sz w:val="18"/>
                <w:szCs w:val="18"/>
                <w:lang w:eastAsia="en-US" w:bidi="ar-SA"/>
              </w:rPr>
              <w:t>6</w:t>
            </w:r>
            <w:r w:rsidR="00F32E85" w:rsidRPr="008C2F53">
              <w:rPr>
                <w:rFonts w:ascii="Arial" w:eastAsiaTheme="minorHAnsi" w:hAnsi="Arial" w:cs="Arial"/>
                <w:color w:val="000000"/>
                <w:sz w:val="18"/>
                <w:szCs w:val="18"/>
                <w:lang w:eastAsia="en-US" w:bidi="ar-SA"/>
              </w:rPr>
              <w:t>6,5</w:t>
            </w:r>
            <w:r w:rsidR="00960562" w:rsidRPr="008C2F53">
              <w:rPr>
                <w:rFonts w:ascii="Arial" w:eastAsiaTheme="minorHAnsi" w:hAnsi="Arial" w:cs="Arial"/>
                <w:color w:val="000000"/>
                <w:sz w:val="18"/>
                <w:szCs w:val="18"/>
                <w:lang w:eastAsia="en-US" w:bidi="ar-SA"/>
              </w:rPr>
              <w:t xml:space="preserve"> </w:t>
            </w:r>
            <w:r w:rsidRPr="008C2F53">
              <w:rPr>
                <w:rFonts w:ascii="Arial" w:eastAsiaTheme="minorHAnsi" w:hAnsi="Arial" w:cs="Arial"/>
                <w:color w:val="000000"/>
                <w:sz w:val="18"/>
                <w:szCs w:val="18"/>
                <w:lang w:eastAsia="en-US" w:bidi="ar-SA"/>
              </w:rPr>
              <w:t>punktów</w:t>
            </w:r>
          </w:p>
          <w:p w14:paraId="28ABD440" w14:textId="77777777" w:rsidR="00EE2E65" w:rsidRPr="008C2F53" w:rsidRDefault="00A929B1" w:rsidP="00A856EC">
            <w:pPr>
              <w:spacing w:before="120"/>
              <w:rPr>
                <w:rFonts w:ascii="Arial" w:eastAsiaTheme="minorHAnsi" w:hAnsi="Arial" w:cs="Arial"/>
                <w:color w:val="000000"/>
                <w:sz w:val="18"/>
                <w:szCs w:val="18"/>
                <w:lang w:eastAsia="en-US" w:bidi="ar-SA"/>
              </w:rPr>
            </w:pPr>
            <w:r w:rsidRPr="008C2F53">
              <w:rPr>
                <w:rFonts w:ascii="Arial" w:eastAsiaTheme="minorHAnsi" w:hAnsi="Arial" w:cs="Arial"/>
                <w:color w:val="000000"/>
                <w:sz w:val="18"/>
                <w:szCs w:val="18"/>
                <w:lang w:eastAsia="en-US" w:bidi="ar-SA"/>
              </w:rPr>
              <w:t>Transgraniczny wpływ - do 40 punktów</w:t>
            </w:r>
          </w:p>
          <w:p w14:paraId="51624084" w14:textId="77777777" w:rsidR="00A929B1" w:rsidRPr="008C2F53" w:rsidRDefault="00A929B1" w:rsidP="00A856EC">
            <w:pPr>
              <w:spacing w:before="120"/>
              <w:rPr>
                <w:rFonts w:ascii="Arial" w:eastAsiaTheme="minorHAnsi" w:hAnsi="Arial" w:cs="Arial"/>
                <w:color w:val="000000"/>
                <w:sz w:val="18"/>
                <w:szCs w:val="18"/>
                <w:lang w:eastAsia="en-US" w:bidi="ar-SA"/>
              </w:rPr>
            </w:pPr>
            <w:r w:rsidRPr="008C2F53">
              <w:rPr>
                <w:rFonts w:ascii="Arial" w:eastAsiaTheme="minorHAnsi" w:hAnsi="Arial" w:cs="Arial"/>
                <w:color w:val="000000"/>
                <w:sz w:val="18"/>
                <w:szCs w:val="18"/>
                <w:lang w:eastAsia="en-US" w:bidi="ar-SA"/>
              </w:rPr>
              <w:t xml:space="preserve">Minimalny próg wsparcia = 70 % = </w:t>
            </w:r>
            <w:r w:rsidR="0001198F" w:rsidRPr="008C2F53">
              <w:rPr>
                <w:rFonts w:ascii="Arial" w:eastAsiaTheme="minorHAnsi" w:hAnsi="Arial" w:cs="Arial"/>
                <w:color w:val="000000"/>
                <w:sz w:val="18"/>
                <w:szCs w:val="18"/>
                <w:lang w:eastAsia="en-US" w:bidi="ar-SA"/>
              </w:rPr>
              <w:t>88</w:t>
            </w:r>
            <w:r w:rsidR="000117ED" w:rsidRPr="008C2F53">
              <w:rPr>
                <w:rFonts w:ascii="Arial" w:eastAsiaTheme="minorHAnsi" w:hAnsi="Arial" w:cs="Arial"/>
                <w:color w:val="000000"/>
                <w:sz w:val="18"/>
                <w:szCs w:val="18"/>
                <w:lang w:eastAsia="en-US" w:bidi="ar-SA"/>
              </w:rPr>
              <w:t>,</w:t>
            </w:r>
            <w:r w:rsidR="0001198F" w:rsidRPr="008C2F53">
              <w:rPr>
                <w:rFonts w:ascii="Arial" w:eastAsiaTheme="minorHAnsi" w:hAnsi="Arial" w:cs="Arial"/>
                <w:color w:val="000000"/>
                <w:sz w:val="18"/>
                <w:szCs w:val="18"/>
                <w:lang w:eastAsia="en-US" w:bidi="ar-SA"/>
              </w:rPr>
              <w:t>6</w:t>
            </w:r>
            <w:r w:rsidRPr="008C2F53">
              <w:rPr>
                <w:rFonts w:ascii="Arial" w:eastAsiaTheme="minorHAnsi" w:hAnsi="Arial" w:cs="Arial"/>
                <w:color w:val="000000"/>
                <w:sz w:val="18"/>
                <w:szCs w:val="18"/>
                <w:lang w:eastAsia="en-US" w:bidi="ar-SA"/>
              </w:rPr>
              <w:t xml:space="preserve"> punkt</w:t>
            </w:r>
            <w:r w:rsidR="00960562" w:rsidRPr="008C2F53">
              <w:rPr>
                <w:rFonts w:ascii="Arial" w:eastAsiaTheme="minorHAnsi" w:hAnsi="Arial" w:cs="Arial"/>
                <w:color w:val="000000"/>
                <w:sz w:val="18"/>
                <w:szCs w:val="18"/>
                <w:lang w:eastAsia="en-US" w:bidi="ar-SA"/>
              </w:rPr>
              <w:t>u</w:t>
            </w:r>
          </w:p>
          <w:p w14:paraId="32AD87BA" w14:textId="170EABF2" w:rsidR="00153825" w:rsidRPr="008C2F53" w:rsidRDefault="00CA7039" w:rsidP="00A856EC">
            <w:pPr>
              <w:spacing w:before="120"/>
              <w:rPr>
                <w:color w:val="4472C4" w:themeColor="accent1"/>
                <w:sz w:val="18"/>
                <w:szCs w:val="18"/>
              </w:rPr>
            </w:pPr>
            <w:r w:rsidRPr="008C2F53">
              <w:rPr>
                <w:rFonts w:ascii="Arial" w:eastAsiaTheme="minorHAnsi" w:hAnsi="Arial" w:cs="Arial"/>
                <w:color w:val="000000"/>
                <w:sz w:val="18"/>
                <w:szCs w:val="18"/>
                <w:lang w:eastAsia="en-US" w:bidi="ar-SA"/>
              </w:rPr>
              <w:t xml:space="preserve">Premia: Korzyść dla środowiska = + 0-10 </w:t>
            </w:r>
            <w:r w:rsidR="00D32C8D" w:rsidRPr="008C2F53">
              <w:rPr>
                <w:rFonts w:ascii="Arial" w:eastAsiaTheme="minorHAnsi" w:hAnsi="Arial" w:cs="Arial"/>
                <w:color w:val="000000"/>
                <w:sz w:val="18"/>
                <w:szCs w:val="18"/>
                <w:lang w:eastAsia="en-US" w:bidi="ar-SA"/>
              </w:rPr>
              <w:t>punktów</w:t>
            </w:r>
          </w:p>
        </w:tc>
      </w:tr>
      <w:tr w:rsidR="00C44760" w:rsidRPr="00C269A8" w14:paraId="63EE4143" w14:textId="77777777" w:rsidTr="00A856EC">
        <w:trPr>
          <w:trHeight w:val="639"/>
        </w:trPr>
        <w:tc>
          <w:tcPr>
            <w:tcW w:w="7109" w:type="dxa"/>
            <w:tcBorders>
              <w:top w:val="single" w:sz="12" w:space="0" w:color="ED7D31" w:themeColor="accent2"/>
            </w:tcBorders>
            <w:shd w:val="clear" w:color="auto" w:fill="B4C6E7" w:themeFill="accent1" w:themeFillTint="66"/>
          </w:tcPr>
          <w:p w14:paraId="20458FFD" w14:textId="6D51326E" w:rsidR="00C44760" w:rsidRPr="001A5A66" w:rsidRDefault="00C44760" w:rsidP="00A856EC">
            <w:pPr>
              <w:pStyle w:val="Nadpis2"/>
              <w:rPr>
                <w:lang w:val="cs-CZ"/>
              </w:rPr>
            </w:pPr>
            <w:bookmarkStart w:id="50" w:name="_Toc432590931"/>
            <w:bookmarkStart w:id="51" w:name="_Toc506553786"/>
            <w:bookmarkStart w:id="52" w:name="_Toc97559784"/>
            <w:r w:rsidRPr="001A5A66">
              <w:rPr>
                <w:lang w:val="cs-CZ"/>
              </w:rPr>
              <w:t>2.1 Hodnocení přeshraniční spolupráce</w:t>
            </w:r>
            <w:bookmarkEnd w:id="50"/>
            <w:bookmarkEnd w:id="51"/>
            <w:bookmarkEnd w:id="52"/>
            <w:r w:rsidRPr="001A5A66">
              <w:rPr>
                <w:lang w:val="cs-CZ"/>
              </w:rPr>
              <w:t xml:space="preserve"> (až 20 bodů)</w:t>
            </w:r>
          </w:p>
        </w:tc>
        <w:tc>
          <w:tcPr>
            <w:tcW w:w="7109" w:type="dxa"/>
            <w:tcBorders>
              <w:top w:val="single" w:sz="12" w:space="0" w:color="ED7D31" w:themeColor="accent2"/>
            </w:tcBorders>
            <w:shd w:val="clear" w:color="auto" w:fill="B4C6E7" w:themeFill="accent1" w:themeFillTint="66"/>
          </w:tcPr>
          <w:p w14:paraId="27B19D5A" w14:textId="694E916A" w:rsidR="00C44760" w:rsidRPr="00B4256C" w:rsidRDefault="00C44760" w:rsidP="00A856EC">
            <w:pPr>
              <w:pStyle w:val="Nadpis2"/>
            </w:pPr>
            <w:bookmarkStart w:id="53" w:name="_Toc506553801"/>
            <w:r w:rsidRPr="00B4256C">
              <w:t>2.1 Ocena współpracy transgranicznej</w:t>
            </w:r>
            <w:bookmarkEnd w:id="53"/>
            <w:r w:rsidRPr="00B4256C">
              <w:t xml:space="preserve"> (do 20 punktów)</w:t>
            </w:r>
          </w:p>
        </w:tc>
      </w:tr>
      <w:tr w:rsidR="00C44760" w:rsidRPr="00B4256C" w14:paraId="79F48F5B" w14:textId="77777777" w:rsidTr="00A856EC">
        <w:tc>
          <w:tcPr>
            <w:tcW w:w="7109" w:type="dxa"/>
            <w:shd w:val="clear" w:color="auto" w:fill="auto"/>
          </w:tcPr>
          <w:p w14:paraId="464A90B0" w14:textId="1AB8C445" w:rsidR="00C44760" w:rsidRPr="001A5A66" w:rsidRDefault="00C44760" w:rsidP="00A856EC">
            <w:pPr>
              <w:shd w:val="clear" w:color="auto" w:fill="FFFFFF" w:themeFill="background1"/>
              <w:spacing w:afterLines="8" w:after="19"/>
              <w:rPr>
                <w:rFonts w:ascii="Arial" w:hAnsi="Arial" w:cs="Arial"/>
                <w:i/>
                <w:color w:val="2F5496" w:themeColor="accent1" w:themeShade="BF"/>
                <w:szCs w:val="16"/>
                <w:lang w:val="cs-CZ"/>
              </w:rPr>
            </w:pPr>
            <w:r w:rsidRPr="001A5A66">
              <w:rPr>
                <w:rFonts w:ascii="Arial" w:hAnsi="Arial" w:cs="Arial"/>
                <w:b/>
                <w:color w:val="2F5496" w:themeColor="accent1" w:themeShade="BF"/>
                <w:szCs w:val="16"/>
                <w:lang w:val="cs-CZ"/>
              </w:rPr>
              <w:t xml:space="preserve">Bod 1 – </w:t>
            </w:r>
            <w:r w:rsidRPr="001A5A66">
              <w:rPr>
                <w:rFonts w:ascii="Arial" w:eastAsia="Calibri" w:hAnsi="Arial" w:cs="Arial"/>
                <w:b/>
                <w:color w:val="2F5496" w:themeColor="accent1" w:themeShade="BF"/>
                <w:szCs w:val="16"/>
                <w:lang w:val="cs-CZ"/>
              </w:rPr>
              <w:t>Společná příprava projektu</w:t>
            </w:r>
          </w:p>
        </w:tc>
        <w:tc>
          <w:tcPr>
            <w:tcW w:w="7109" w:type="dxa"/>
            <w:shd w:val="clear" w:color="auto" w:fill="auto"/>
          </w:tcPr>
          <w:p w14:paraId="359D989D" w14:textId="7E9F8235" w:rsidR="00C44760" w:rsidRPr="00B4256C" w:rsidRDefault="00C44760" w:rsidP="00A856EC">
            <w:pPr>
              <w:shd w:val="clear" w:color="auto" w:fill="FFFFFF" w:themeFill="background1"/>
              <w:spacing w:afterLines="8" w:after="19"/>
              <w:rPr>
                <w:rFonts w:ascii="Arial" w:hAnsi="Arial" w:cs="Arial"/>
                <w:b/>
                <w:color w:val="2F5496" w:themeColor="accent1" w:themeShade="BF"/>
                <w:szCs w:val="16"/>
              </w:rPr>
            </w:pPr>
            <w:r w:rsidRPr="00B4256C">
              <w:rPr>
                <w:rFonts w:ascii="Arial" w:hAnsi="Arial" w:cs="Arial"/>
                <w:b/>
                <w:color w:val="2F5496" w:themeColor="accent1" w:themeShade="BF"/>
                <w:szCs w:val="16"/>
              </w:rPr>
              <w:t xml:space="preserve">Punkt 1 – Wspólne przygotowanie projektu </w:t>
            </w:r>
          </w:p>
        </w:tc>
      </w:tr>
      <w:tr w:rsidR="00C44760" w:rsidRPr="00C269A8" w14:paraId="2D2A4E19" w14:textId="77777777" w:rsidTr="00A856EC">
        <w:tc>
          <w:tcPr>
            <w:tcW w:w="7109" w:type="dxa"/>
            <w:shd w:val="clear" w:color="auto" w:fill="auto"/>
          </w:tcPr>
          <w:p w14:paraId="362C8B79" w14:textId="38162C14" w:rsidR="00C44760" w:rsidRPr="00816C79" w:rsidRDefault="00C44760" w:rsidP="00A856EC">
            <w:pPr>
              <w:pStyle w:val="Normlnpolsk"/>
              <w:shd w:val="clear" w:color="auto" w:fill="FFFFFF" w:themeFill="background1"/>
              <w:spacing w:afterLines="8" w:after="19"/>
              <w:rPr>
                <w:rFonts w:eastAsiaTheme="minorHAnsi" w:cs="Arial"/>
                <w:i w:val="0"/>
                <w:color w:val="000000"/>
                <w:sz w:val="22"/>
                <w:szCs w:val="22"/>
                <w:lang w:val="cs-CZ" w:eastAsia="en-US"/>
              </w:rPr>
            </w:pPr>
            <w:r w:rsidRPr="001A5A66">
              <w:rPr>
                <w:rFonts w:eastAsiaTheme="minorHAnsi" w:cs="Arial"/>
                <w:i w:val="0"/>
                <w:color w:val="000000"/>
                <w:sz w:val="22"/>
                <w:szCs w:val="22"/>
                <w:lang w:val="cs-CZ" w:eastAsia="en-US"/>
              </w:rPr>
              <w:t>Hodnotitelé jsou povinni v rámci hodnocení vzít v úvahu zejména tyto aspekty:</w:t>
            </w:r>
          </w:p>
        </w:tc>
        <w:tc>
          <w:tcPr>
            <w:tcW w:w="7109" w:type="dxa"/>
            <w:shd w:val="clear" w:color="auto" w:fill="auto"/>
          </w:tcPr>
          <w:p w14:paraId="65EF6CB5" w14:textId="0582E345" w:rsidR="00C44760" w:rsidRPr="00FD61CA" w:rsidRDefault="00C44760" w:rsidP="00A856EC">
            <w:pPr>
              <w:shd w:val="clear" w:color="auto" w:fill="FFFFFF" w:themeFill="background1"/>
              <w:spacing w:afterLines="8" w:after="19"/>
              <w:rPr>
                <w:rFonts w:ascii="Arial" w:eastAsiaTheme="minorHAnsi" w:hAnsi="Arial" w:cs="Arial"/>
                <w:color w:val="000000"/>
                <w:szCs w:val="22"/>
                <w:lang w:eastAsia="en-US" w:bidi="ar-SA"/>
              </w:rPr>
            </w:pPr>
            <w:r w:rsidRPr="002D57E8">
              <w:rPr>
                <w:rFonts w:ascii="Arial" w:eastAsiaTheme="minorHAnsi" w:hAnsi="Arial" w:cs="Arial"/>
                <w:color w:val="000000"/>
                <w:szCs w:val="22"/>
                <w:lang w:eastAsia="en-US" w:bidi="ar-SA"/>
              </w:rPr>
              <w:t>Oceniający są zobowiązani wziąć pod uwagę podczas oceny poniższe aspekty:</w:t>
            </w:r>
          </w:p>
        </w:tc>
      </w:tr>
      <w:tr w:rsidR="00C44760" w:rsidRPr="00C269A8" w14:paraId="2CBAA922" w14:textId="77777777" w:rsidTr="00A856EC">
        <w:tc>
          <w:tcPr>
            <w:tcW w:w="7109" w:type="dxa"/>
            <w:shd w:val="clear" w:color="auto" w:fill="auto"/>
          </w:tcPr>
          <w:p w14:paraId="0955801F" w14:textId="513DBB86" w:rsidR="00C44760" w:rsidRPr="001A5A66" w:rsidRDefault="00C44760" w:rsidP="00A856EC">
            <w:pPr>
              <w:pStyle w:val="Odstavecseseznamem"/>
              <w:numPr>
                <w:ilvl w:val="0"/>
                <w:numId w:val="35"/>
              </w:numPr>
              <w:jc w:val="both"/>
              <w:rPr>
                <w:rFonts w:ascii="Arial" w:hAnsi="Arial" w:cs="Arial"/>
                <w:i/>
                <w:iCs/>
                <w:color w:val="000000"/>
                <w:sz w:val="22"/>
                <w:lang w:val="cs-CZ"/>
              </w:rPr>
            </w:pPr>
            <w:r w:rsidRPr="001A5A66">
              <w:rPr>
                <w:rFonts w:ascii="Arial" w:hAnsi="Arial" w:cs="Arial"/>
                <w:i/>
                <w:iCs/>
                <w:color w:val="000000"/>
                <w:sz w:val="22"/>
                <w:lang w:val="cs-CZ"/>
              </w:rPr>
              <w:t xml:space="preserve">Do jaké míry je podíl partnerů na společné přípravě projektu patrný z projektového záměru, projektové žádosti a jejích příloh (např. podíl úkolů jednotlivých partnerů, kvalita </w:t>
            </w:r>
            <w:r w:rsidR="001A5A66" w:rsidRPr="001A5A66">
              <w:rPr>
                <w:rFonts w:ascii="Arial" w:hAnsi="Arial" w:cs="Arial"/>
                <w:i/>
                <w:iCs/>
                <w:color w:val="000000"/>
                <w:sz w:val="22"/>
                <w:lang w:val="cs-CZ"/>
              </w:rPr>
              <w:t xml:space="preserve">překladů, </w:t>
            </w:r>
            <w:r w:rsidR="001A5A66" w:rsidRPr="001A5A66">
              <w:rPr>
                <w:rFonts w:ascii="Arial" w:hAnsi="Arial" w:cs="Arial"/>
                <w:i/>
                <w:iCs/>
                <w:sz w:val="22"/>
                <w:lang w:val="cs-CZ"/>
              </w:rPr>
              <w:t>popis</w:t>
            </w:r>
            <w:r w:rsidR="00790BCE" w:rsidRPr="001A5A66">
              <w:rPr>
                <w:rFonts w:ascii="Arial" w:hAnsi="Arial" w:cs="Arial"/>
                <w:i/>
                <w:iCs/>
                <w:color w:val="000000"/>
                <w:sz w:val="22"/>
                <w:lang w:val="cs-CZ"/>
              </w:rPr>
              <w:t xml:space="preserve"> komunikace mezi partnery</w:t>
            </w:r>
            <w:r w:rsidRPr="001A5A66">
              <w:rPr>
                <w:rFonts w:ascii="Arial" w:hAnsi="Arial" w:cs="Arial"/>
                <w:i/>
                <w:iCs/>
                <w:color w:val="000000"/>
                <w:sz w:val="22"/>
                <w:lang w:val="cs-CZ"/>
              </w:rPr>
              <w:t>)?</w:t>
            </w:r>
          </w:p>
          <w:p w14:paraId="45E31B77" w14:textId="77777777" w:rsidR="00C44760" w:rsidRPr="001A5A66" w:rsidRDefault="00C44760" w:rsidP="00A856EC">
            <w:pPr>
              <w:pStyle w:val="Default"/>
              <w:shd w:val="clear" w:color="auto" w:fill="FFFFFF" w:themeFill="background1"/>
              <w:spacing w:before="8" w:afterLines="8" w:after="19"/>
              <w:ind w:left="720"/>
              <w:jc w:val="both"/>
              <w:rPr>
                <w:rFonts w:ascii="Arial" w:hAnsi="Arial" w:cs="Arial"/>
                <w:i/>
                <w:iCs/>
                <w:sz w:val="22"/>
                <w:szCs w:val="22"/>
              </w:rPr>
            </w:pPr>
          </w:p>
        </w:tc>
        <w:tc>
          <w:tcPr>
            <w:tcW w:w="7109" w:type="dxa"/>
            <w:shd w:val="clear" w:color="auto" w:fill="auto"/>
          </w:tcPr>
          <w:p w14:paraId="3020E5A0" w14:textId="1193C75B" w:rsidR="00C44760" w:rsidRPr="002D57E8" w:rsidRDefault="00C44760" w:rsidP="00A856EC">
            <w:pPr>
              <w:pStyle w:val="Odstavecseseznamem"/>
              <w:numPr>
                <w:ilvl w:val="0"/>
                <w:numId w:val="33"/>
              </w:numPr>
              <w:jc w:val="both"/>
              <w:rPr>
                <w:rFonts w:ascii="Arial" w:hAnsi="Arial" w:cs="Arial"/>
                <w:i/>
                <w:iCs/>
                <w:sz w:val="22"/>
              </w:rPr>
            </w:pPr>
            <w:r w:rsidRPr="002D57E8">
              <w:rPr>
                <w:rFonts w:ascii="Arial" w:hAnsi="Arial" w:cs="Arial"/>
                <w:i/>
                <w:iCs/>
                <w:sz w:val="22"/>
              </w:rPr>
              <w:t>W jakim stopniu udzia</w:t>
            </w:r>
            <w:r w:rsidR="00F83CC3">
              <w:rPr>
                <w:rFonts w:ascii="Arial" w:hAnsi="Arial" w:cs="Arial"/>
                <w:i/>
                <w:iCs/>
                <w:sz w:val="22"/>
              </w:rPr>
              <w:t>ł</w:t>
            </w:r>
            <w:r w:rsidRPr="002D57E8">
              <w:rPr>
                <w:rFonts w:ascii="Arial" w:hAnsi="Arial" w:cs="Arial"/>
                <w:i/>
                <w:iCs/>
                <w:sz w:val="22"/>
              </w:rPr>
              <w:t xml:space="preserve"> partnerów we wspólnym przygotowaniu projektu wynika z treści propozycji projektowej, wniosku projektowego i załączników (co jest odzwierciedlone np. w podziale zadań między partner</w:t>
            </w:r>
            <w:r w:rsidR="00F83CC3">
              <w:rPr>
                <w:rFonts w:ascii="Arial" w:hAnsi="Arial" w:cs="Arial"/>
                <w:i/>
                <w:iCs/>
                <w:sz w:val="22"/>
              </w:rPr>
              <w:t>ami</w:t>
            </w:r>
            <w:r w:rsidRPr="002D57E8">
              <w:rPr>
                <w:rFonts w:ascii="Arial" w:hAnsi="Arial" w:cs="Arial"/>
                <w:i/>
                <w:iCs/>
                <w:sz w:val="22"/>
              </w:rPr>
              <w:t>, w jakości tłumaczenia</w:t>
            </w:r>
            <w:r w:rsidR="00790BCE">
              <w:rPr>
                <w:rFonts w:ascii="Arial" w:hAnsi="Arial" w:cs="Arial"/>
                <w:i/>
                <w:iCs/>
                <w:sz w:val="22"/>
              </w:rPr>
              <w:t xml:space="preserve">, </w:t>
            </w:r>
            <w:r w:rsidR="00790BCE" w:rsidRPr="00790BCE">
              <w:rPr>
                <w:rFonts w:ascii="Arial" w:hAnsi="Arial" w:cs="Arial"/>
                <w:i/>
                <w:iCs/>
                <w:sz w:val="22"/>
              </w:rPr>
              <w:t>opis</w:t>
            </w:r>
            <w:r w:rsidR="0061494A">
              <w:rPr>
                <w:rFonts w:ascii="Arial" w:hAnsi="Arial" w:cs="Arial"/>
                <w:i/>
                <w:iCs/>
                <w:sz w:val="22"/>
              </w:rPr>
              <w:t>ie</w:t>
            </w:r>
            <w:r w:rsidR="00790BCE" w:rsidRPr="00790BCE">
              <w:rPr>
                <w:rFonts w:ascii="Arial" w:hAnsi="Arial" w:cs="Arial"/>
                <w:i/>
                <w:iCs/>
                <w:sz w:val="22"/>
              </w:rPr>
              <w:t xml:space="preserve"> komunikacji między partnerami</w:t>
            </w:r>
            <w:r w:rsidRPr="002D57E8">
              <w:rPr>
                <w:rFonts w:ascii="Arial" w:hAnsi="Arial" w:cs="Arial"/>
                <w:i/>
                <w:iCs/>
                <w:sz w:val="22"/>
              </w:rPr>
              <w:t xml:space="preserve">)? </w:t>
            </w:r>
          </w:p>
          <w:p w14:paraId="31CD5174" w14:textId="77777777" w:rsidR="00C44760" w:rsidRPr="00FD61CA" w:rsidRDefault="00C44760" w:rsidP="00A856EC">
            <w:pPr>
              <w:pStyle w:val="Odstavecseseznamem"/>
              <w:shd w:val="clear" w:color="auto" w:fill="FFFFFF" w:themeFill="background1"/>
              <w:autoSpaceDE w:val="0"/>
              <w:autoSpaceDN w:val="0"/>
              <w:adjustRightInd w:val="0"/>
              <w:spacing w:afterLines="8" w:after="19"/>
              <w:jc w:val="both"/>
              <w:rPr>
                <w:rFonts w:ascii="Arial" w:hAnsi="Arial" w:cs="Arial"/>
                <w:color w:val="222222"/>
                <w:sz w:val="22"/>
              </w:rPr>
            </w:pPr>
          </w:p>
        </w:tc>
      </w:tr>
      <w:tr w:rsidR="00C44760" w:rsidRPr="00B4256C" w14:paraId="1B5040E9" w14:textId="77777777" w:rsidTr="00A856EC">
        <w:tc>
          <w:tcPr>
            <w:tcW w:w="7109" w:type="dxa"/>
            <w:shd w:val="clear" w:color="auto" w:fill="auto"/>
          </w:tcPr>
          <w:p w14:paraId="0FF7369A" w14:textId="5CF46776" w:rsidR="00C44760" w:rsidRPr="001A5A66" w:rsidRDefault="00C44760" w:rsidP="00A856EC">
            <w:pPr>
              <w:shd w:val="clear" w:color="auto" w:fill="FFFFFF" w:themeFill="background1"/>
              <w:spacing w:afterLines="8" w:after="19"/>
              <w:rPr>
                <w:rFonts w:ascii="Arial" w:hAnsi="Arial" w:cs="Arial"/>
                <w:color w:val="2F5496" w:themeColor="accent1" w:themeShade="BF"/>
                <w:szCs w:val="16"/>
                <w:lang w:val="cs-CZ"/>
              </w:rPr>
            </w:pPr>
            <w:r w:rsidRPr="001A5A66">
              <w:rPr>
                <w:rFonts w:ascii="Arial" w:eastAsia="Times New Roman" w:hAnsi="Arial" w:cs="Arial"/>
                <w:b/>
                <w:color w:val="2F5496" w:themeColor="accent1" w:themeShade="BF"/>
                <w:szCs w:val="16"/>
                <w:lang w:val="cs-CZ"/>
              </w:rPr>
              <w:t>Bod 2 – Společná realizace projektu</w:t>
            </w:r>
          </w:p>
        </w:tc>
        <w:tc>
          <w:tcPr>
            <w:tcW w:w="7109" w:type="dxa"/>
            <w:shd w:val="clear" w:color="auto" w:fill="auto"/>
          </w:tcPr>
          <w:p w14:paraId="19F65CBB" w14:textId="448CDF56" w:rsidR="00C44760" w:rsidRPr="00B4256C" w:rsidRDefault="00C44760" w:rsidP="00A856EC">
            <w:pPr>
              <w:shd w:val="clear" w:color="auto" w:fill="FFFFFF" w:themeFill="background1"/>
              <w:spacing w:afterLines="8" w:after="19"/>
              <w:rPr>
                <w:rFonts w:ascii="Arial" w:eastAsia="Times New Roman" w:hAnsi="Arial" w:cs="Arial"/>
                <w:color w:val="2F5496" w:themeColor="accent1" w:themeShade="BF"/>
                <w:szCs w:val="16"/>
              </w:rPr>
            </w:pPr>
            <w:r w:rsidRPr="00B4256C">
              <w:rPr>
                <w:rFonts w:ascii="Arial" w:eastAsia="Times New Roman" w:hAnsi="Arial" w:cs="Arial"/>
                <w:b/>
                <w:color w:val="2F5496" w:themeColor="accent1" w:themeShade="BF"/>
                <w:szCs w:val="16"/>
              </w:rPr>
              <w:t>Punkt 2 – Wspólna realizacja projektu</w:t>
            </w:r>
          </w:p>
        </w:tc>
      </w:tr>
      <w:tr w:rsidR="00BC1B5B" w:rsidRPr="00C269A8" w14:paraId="77E9F910" w14:textId="77777777" w:rsidTr="00A856EC">
        <w:tc>
          <w:tcPr>
            <w:tcW w:w="7109" w:type="dxa"/>
            <w:shd w:val="clear" w:color="auto" w:fill="auto"/>
          </w:tcPr>
          <w:p w14:paraId="70D6EF5A" w14:textId="3DDC354F" w:rsidR="00BC1B5B" w:rsidRPr="00816C79" w:rsidRDefault="00BC1B5B" w:rsidP="00A856EC">
            <w:pPr>
              <w:pStyle w:val="Normlnpolsk"/>
              <w:shd w:val="clear" w:color="auto" w:fill="FFFFFF" w:themeFill="background1"/>
              <w:spacing w:afterLines="8" w:after="19"/>
              <w:rPr>
                <w:rFonts w:cs="Arial"/>
                <w:b/>
                <w:i w:val="0"/>
                <w:iCs/>
                <w:sz w:val="22"/>
                <w:szCs w:val="22"/>
                <w:lang w:val="cs-CZ"/>
              </w:rPr>
            </w:pPr>
            <w:r w:rsidRPr="001A5A66">
              <w:rPr>
                <w:rFonts w:eastAsiaTheme="minorHAnsi" w:cs="Arial"/>
                <w:i w:val="0"/>
                <w:color w:val="000000"/>
                <w:sz w:val="22"/>
                <w:szCs w:val="22"/>
                <w:lang w:val="cs-CZ" w:eastAsia="en-US"/>
              </w:rPr>
              <w:t>Hodnotitelé jsou povinni v rámci hodnocení vzít v úvahu zejména tyto aspekty:</w:t>
            </w:r>
          </w:p>
        </w:tc>
        <w:tc>
          <w:tcPr>
            <w:tcW w:w="7109" w:type="dxa"/>
            <w:shd w:val="clear" w:color="auto" w:fill="auto"/>
          </w:tcPr>
          <w:p w14:paraId="00A93F31" w14:textId="4D31AD73" w:rsidR="00BC1B5B" w:rsidRPr="00FD61CA" w:rsidRDefault="00BC1B5B" w:rsidP="00A856EC">
            <w:pPr>
              <w:shd w:val="clear" w:color="auto" w:fill="FFFFFF" w:themeFill="background1"/>
              <w:spacing w:afterLines="8" w:after="19"/>
              <w:rPr>
                <w:rFonts w:ascii="Arial" w:hAnsi="Arial" w:cs="Arial"/>
                <w:szCs w:val="22"/>
              </w:rPr>
            </w:pPr>
            <w:r w:rsidRPr="00322E03">
              <w:rPr>
                <w:rFonts w:ascii="Arial" w:eastAsiaTheme="minorHAnsi" w:hAnsi="Arial" w:cs="Arial"/>
                <w:color w:val="000000"/>
                <w:szCs w:val="22"/>
                <w:lang w:eastAsia="en-US" w:bidi="ar-SA"/>
              </w:rPr>
              <w:t>Oceniający są zobowiązani wziąć pod uwagę podczas oceny poniższe aspekty:</w:t>
            </w:r>
          </w:p>
        </w:tc>
      </w:tr>
      <w:tr w:rsidR="00C44760" w:rsidRPr="00C269A8" w14:paraId="0A95A240" w14:textId="77777777" w:rsidTr="00A856EC">
        <w:tc>
          <w:tcPr>
            <w:tcW w:w="7109" w:type="dxa"/>
            <w:shd w:val="clear" w:color="auto" w:fill="auto"/>
          </w:tcPr>
          <w:p w14:paraId="297E1BA2" w14:textId="77777777" w:rsidR="00C44760" w:rsidRPr="00816C79" w:rsidRDefault="00C44760" w:rsidP="00A856EC">
            <w:pPr>
              <w:pStyle w:val="Normlnpolsk"/>
              <w:numPr>
                <w:ilvl w:val="0"/>
                <w:numId w:val="15"/>
              </w:numPr>
              <w:shd w:val="clear" w:color="auto" w:fill="FFFFFF" w:themeFill="background1"/>
              <w:spacing w:afterLines="8" w:after="19"/>
              <w:rPr>
                <w:rFonts w:cs="Arial"/>
                <w:iCs/>
                <w:sz w:val="22"/>
                <w:szCs w:val="22"/>
                <w:lang w:val="cs-CZ"/>
              </w:rPr>
            </w:pPr>
            <w:r w:rsidRPr="001A5A66">
              <w:rPr>
                <w:rFonts w:cs="Arial"/>
                <w:iCs/>
                <w:sz w:val="22"/>
                <w:szCs w:val="22"/>
                <w:lang w:val="cs-CZ"/>
              </w:rPr>
              <w:t xml:space="preserve">Do jaké míry popisuje projektová žádost koordinaci aktivit partnerů? </w:t>
            </w:r>
          </w:p>
          <w:p w14:paraId="123FC9B2" w14:textId="77777777" w:rsidR="00C44760" w:rsidRPr="00816C79" w:rsidRDefault="00C44760" w:rsidP="00A856EC">
            <w:pPr>
              <w:pStyle w:val="Normlnpolsk"/>
              <w:numPr>
                <w:ilvl w:val="0"/>
                <w:numId w:val="15"/>
              </w:numPr>
              <w:shd w:val="clear" w:color="auto" w:fill="FFFFFF" w:themeFill="background1"/>
              <w:spacing w:afterLines="8" w:after="19"/>
              <w:rPr>
                <w:rFonts w:cs="Arial"/>
                <w:i w:val="0"/>
                <w:color w:val="000000"/>
                <w:sz w:val="22"/>
                <w:szCs w:val="22"/>
                <w:lang w:val="cs-CZ"/>
              </w:rPr>
            </w:pPr>
            <w:r w:rsidRPr="00816C79">
              <w:rPr>
                <w:rFonts w:cs="Arial"/>
                <w:iCs/>
                <w:sz w:val="22"/>
                <w:szCs w:val="22"/>
                <w:lang w:val="cs-CZ"/>
              </w:rPr>
              <w:t>Vyplývá z projektové žádosti aktivní podíl partnerů na činnostech partnerů z druhé strany hranice?</w:t>
            </w:r>
          </w:p>
          <w:p w14:paraId="62FFA96A" w14:textId="3429722E" w:rsidR="004967A3" w:rsidRPr="001A5A66" w:rsidRDefault="004967A3" w:rsidP="00A856EC">
            <w:pPr>
              <w:pStyle w:val="Normlnpolsk"/>
              <w:numPr>
                <w:ilvl w:val="0"/>
                <w:numId w:val="15"/>
              </w:numPr>
              <w:shd w:val="clear" w:color="auto" w:fill="FFFFFF" w:themeFill="background1"/>
              <w:spacing w:afterLines="8" w:after="19"/>
              <w:rPr>
                <w:rFonts w:cs="Arial"/>
                <w:i w:val="0"/>
                <w:color w:val="000000"/>
                <w:sz w:val="22"/>
                <w:szCs w:val="22"/>
                <w:lang w:val="cs-CZ"/>
              </w:rPr>
            </w:pPr>
            <w:r w:rsidRPr="001A5A66">
              <w:rPr>
                <w:rFonts w:cs="Arial"/>
                <w:iCs/>
                <w:color w:val="000000"/>
                <w:sz w:val="22"/>
                <w:lang w:val="cs-CZ"/>
              </w:rPr>
              <w:t>Do jaké míry odpovídá charakteru projektu míra zapojení partnerů do realizace aktivit?</w:t>
            </w:r>
          </w:p>
        </w:tc>
        <w:tc>
          <w:tcPr>
            <w:tcW w:w="7109" w:type="dxa"/>
            <w:shd w:val="clear" w:color="auto" w:fill="auto"/>
          </w:tcPr>
          <w:p w14:paraId="4BBB1D77" w14:textId="77777777" w:rsidR="00C44760" w:rsidRPr="002D57E8" w:rsidRDefault="00C44760" w:rsidP="00A856EC">
            <w:pPr>
              <w:pStyle w:val="Default"/>
              <w:numPr>
                <w:ilvl w:val="0"/>
                <w:numId w:val="14"/>
              </w:numPr>
              <w:shd w:val="clear" w:color="auto" w:fill="FFFFFF" w:themeFill="background1"/>
              <w:spacing w:before="8" w:afterLines="8" w:after="19"/>
              <w:rPr>
                <w:rFonts w:ascii="Arial" w:hAnsi="Arial" w:cs="Arial"/>
                <w:i/>
                <w:iCs/>
                <w:sz w:val="22"/>
                <w:szCs w:val="22"/>
                <w:lang w:val="pl-PL"/>
              </w:rPr>
            </w:pPr>
            <w:r w:rsidRPr="002D57E8">
              <w:rPr>
                <w:rFonts w:ascii="Arial" w:hAnsi="Arial" w:cs="Arial"/>
                <w:i/>
                <w:iCs/>
                <w:sz w:val="22"/>
                <w:szCs w:val="22"/>
                <w:lang w:val="pl-PL"/>
              </w:rPr>
              <w:t xml:space="preserve">W jakim stopniu wniosek opisuje koordynację działań partnerów? </w:t>
            </w:r>
          </w:p>
          <w:p w14:paraId="6466457B" w14:textId="4CB33776" w:rsidR="00C44760" w:rsidRDefault="00C44760" w:rsidP="00A856EC">
            <w:pPr>
              <w:pStyle w:val="Default"/>
              <w:numPr>
                <w:ilvl w:val="0"/>
                <w:numId w:val="14"/>
              </w:numPr>
              <w:shd w:val="clear" w:color="auto" w:fill="FFFFFF" w:themeFill="background1"/>
              <w:spacing w:before="8" w:afterLines="8" w:after="19"/>
              <w:rPr>
                <w:rFonts w:ascii="Arial" w:hAnsi="Arial" w:cs="Arial"/>
                <w:i/>
                <w:iCs/>
                <w:sz w:val="22"/>
                <w:szCs w:val="22"/>
                <w:lang w:val="pl-PL"/>
              </w:rPr>
            </w:pPr>
            <w:r w:rsidRPr="002D57E8">
              <w:rPr>
                <w:rFonts w:ascii="Arial" w:hAnsi="Arial" w:cs="Arial"/>
                <w:i/>
                <w:iCs/>
                <w:sz w:val="22"/>
                <w:szCs w:val="22"/>
                <w:lang w:val="pl-PL"/>
              </w:rPr>
              <w:t>Czy z wniosku projektowego wynika aktywny udział partnerów w działaniach partnerów z drugiej strony granicy?</w:t>
            </w:r>
          </w:p>
          <w:p w14:paraId="5C99927D" w14:textId="7C8AD895" w:rsidR="00C44760" w:rsidRPr="00FD61CA" w:rsidRDefault="004967A3" w:rsidP="00A856EC">
            <w:pPr>
              <w:pStyle w:val="Default"/>
              <w:numPr>
                <w:ilvl w:val="0"/>
                <w:numId w:val="14"/>
              </w:numPr>
              <w:shd w:val="clear" w:color="auto" w:fill="FFFFFF" w:themeFill="background1"/>
              <w:spacing w:before="8" w:afterLines="8" w:after="19"/>
              <w:rPr>
                <w:rFonts w:ascii="Arial" w:hAnsi="Arial" w:cs="Arial"/>
                <w:sz w:val="22"/>
                <w:szCs w:val="22"/>
                <w:lang w:val="pl-PL"/>
              </w:rPr>
            </w:pPr>
            <w:r w:rsidRPr="0057531A">
              <w:rPr>
                <w:rFonts w:ascii="Arial" w:hAnsi="Arial" w:cs="Arial"/>
                <w:i/>
                <w:iCs/>
                <w:sz w:val="22"/>
                <w:szCs w:val="22"/>
                <w:lang w:val="pl-PL"/>
              </w:rPr>
              <w:t>W jakim stopniu poziom zaangażowania partnerów w realizację działań odpowiada charakterowi projektu?</w:t>
            </w:r>
          </w:p>
        </w:tc>
      </w:tr>
      <w:tr w:rsidR="00C44760" w:rsidRPr="00B4256C" w14:paraId="352FDFF6" w14:textId="77777777" w:rsidTr="00A856EC">
        <w:tc>
          <w:tcPr>
            <w:tcW w:w="7109" w:type="dxa"/>
            <w:shd w:val="clear" w:color="auto" w:fill="auto"/>
          </w:tcPr>
          <w:p w14:paraId="297E26C0" w14:textId="6C25E76F" w:rsidR="00C44760" w:rsidRPr="001A5A66" w:rsidRDefault="00C44760" w:rsidP="00A856EC">
            <w:pPr>
              <w:pStyle w:val="Normlnpolsk"/>
              <w:shd w:val="clear" w:color="auto" w:fill="FFFFFF" w:themeFill="background1"/>
              <w:spacing w:afterLines="8" w:after="19"/>
              <w:rPr>
                <w:rFonts w:cs="Arial"/>
                <w:i w:val="0"/>
                <w:color w:val="2F5496" w:themeColor="accent1" w:themeShade="BF"/>
                <w:lang w:val="cs-CZ"/>
              </w:rPr>
            </w:pPr>
            <w:r w:rsidRPr="001A5A66">
              <w:rPr>
                <w:rFonts w:eastAsiaTheme="minorEastAsia" w:cs="Arial"/>
                <w:b/>
                <w:i w:val="0"/>
                <w:color w:val="2F5496" w:themeColor="accent1" w:themeShade="BF"/>
                <w:sz w:val="22"/>
                <w:lang w:val="cs-CZ" w:bidi="cs-CZ"/>
              </w:rPr>
              <w:lastRenderedPageBreak/>
              <w:t>Bod 3 – Společný personál projektu</w:t>
            </w:r>
          </w:p>
        </w:tc>
        <w:tc>
          <w:tcPr>
            <w:tcW w:w="7109" w:type="dxa"/>
            <w:shd w:val="clear" w:color="auto" w:fill="auto"/>
          </w:tcPr>
          <w:p w14:paraId="67A161C0" w14:textId="160DEA85" w:rsidR="00C44760" w:rsidRPr="00B4256C" w:rsidRDefault="00C44760" w:rsidP="00A856EC">
            <w:pPr>
              <w:shd w:val="clear" w:color="auto" w:fill="FFFFFF" w:themeFill="background1"/>
              <w:spacing w:afterLines="8" w:after="19"/>
              <w:rPr>
                <w:rFonts w:ascii="Arial" w:eastAsia="Times New Roman" w:hAnsi="Arial" w:cs="Arial"/>
                <w:b/>
                <w:color w:val="2F5496" w:themeColor="accent1" w:themeShade="BF"/>
                <w:szCs w:val="16"/>
              </w:rPr>
            </w:pPr>
            <w:r w:rsidRPr="00B4256C">
              <w:rPr>
                <w:rFonts w:ascii="Arial" w:hAnsi="Arial" w:cs="Arial"/>
                <w:b/>
                <w:iCs/>
                <w:color w:val="2F5496" w:themeColor="accent1" w:themeShade="BF"/>
                <w:szCs w:val="16"/>
              </w:rPr>
              <w:t xml:space="preserve">Punkt 3 – Wspólny personel projektu </w:t>
            </w:r>
          </w:p>
        </w:tc>
      </w:tr>
      <w:tr w:rsidR="00C44760" w:rsidRPr="00C269A8" w14:paraId="3D519BAD" w14:textId="77777777" w:rsidTr="00A856EC">
        <w:tc>
          <w:tcPr>
            <w:tcW w:w="7109" w:type="dxa"/>
            <w:shd w:val="clear" w:color="auto" w:fill="auto"/>
          </w:tcPr>
          <w:p w14:paraId="08AFB8B6" w14:textId="7E7FE78A" w:rsidR="00C44760" w:rsidRPr="001A5A66" w:rsidRDefault="00C44760" w:rsidP="00A856EC">
            <w:pPr>
              <w:shd w:val="clear" w:color="auto" w:fill="FFFFFF" w:themeFill="background1"/>
              <w:spacing w:afterLines="8" w:after="19"/>
              <w:rPr>
                <w:rFonts w:ascii="Arial" w:hAnsi="Arial" w:cs="Arial"/>
                <w:b/>
                <w:i/>
                <w:szCs w:val="22"/>
                <w:u w:val="single"/>
                <w:lang w:val="cs-CZ"/>
              </w:rPr>
            </w:pPr>
            <w:r w:rsidRPr="001A5A66">
              <w:rPr>
                <w:rFonts w:ascii="Arial" w:hAnsi="Arial" w:cs="Arial"/>
                <w:szCs w:val="16"/>
                <w:lang w:val="cs-CZ"/>
              </w:rPr>
              <w:t>Hodnotitelé jsou povinni v rámci hodnocení vzít v úvahu zejména tyto aspekty:</w:t>
            </w:r>
          </w:p>
        </w:tc>
        <w:tc>
          <w:tcPr>
            <w:tcW w:w="7109" w:type="dxa"/>
            <w:shd w:val="clear" w:color="auto" w:fill="auto"/>
          </w:tcPr>
          <w:p w14:paraId="584DD783" w14:textId="0D7ABCEE" w:rsidR="00C44760" w:rsidRPr="00FD61CA" w:rsidRDefault="00C44760" w:rsidP="00A856EC">
            <w:pPr>
              <w:pStyle w:val="Default"/>
              <w:shd w:val="clear" w:color="auto" w:fill="FFFFFF" w:themeFill="background1"/>
              <w:spacing w:before="8" w:afterLines="8" w:after="19"/>
              <w:jc w:val="both"/>
              <w:rPr>
                <w:rFonts w:ascii="Arial" w:hAnsi="Arial" w:cs="Arial"/>
                <w:sz w:val="22"/>
                <w:szCs w:val="22"/>
                <w:lang w:val="pl-PL"/>
              </w:rPr>
            </w:pPr>
            <w:r w:rsidRPr="002D57E8">
              <w:rPr>
                <w:rFonts w:ascii="Arial" w:hAnsi="Arial" w:cs="Arial"/>
                <w:sz w:val="22"/>
                <w:szCs w:val="22"/>
                <w:lang w:val="pl-PL"/>
              </w:rPr>
              <w:t>Oceniający są zobowiązani wziąć pod uwagę podczas oceny poniższe aspekty:</w:t>
            </w:r>
          </w:p>
        </w:tc>
      </w:tr>
      <w:tr w:rsidR="00C44760" w:rsidRPr="00C269A8" w14:paraId="51D30A04" w14:textId="77777777" w:rsidTr="00A856EC">
        <w:tc>
          <w:tcPr>
            <w:tcW w:w="7109" w:type="dxa"/>
            <w:shd w:val="clear" w:color="auto" w:fill="auto"/>
          </w:tcPr>
          <w:p w14:paraId="7ECE0294" w14:textId="1E755C7A" w:rsidR="00C44760" w:rsidRPr="001A5A66" w:rsidRDefault="00C44760" w:rsidP="00A856EC">
            <w:pPr>
              <w:pStyle w:val="Normlnpolsk"/>
              <w:numPr>
                <w:ilvl w:val="0"/>
                <w:numId w:val="16"/>
              </w:numPr>
              <w:shd w:val="clear" w:color="auto" w:fill="FFFFFF" w:themeFill="background1"/>
              <w:spacing w:afterLines="8" w:after="19"/>
              <w:rPr>
                <w:rFonts w:cs="Arial"/>
                <w:sz w:val="22"/>
                <w:szCs w:val="22"/>
                <w:lang w:val="cs-CZ"/>
              </w:rPr>
            </w:pPr>
            <w:r w:rsidRPr="001A5A66">
              <w:rPr>
                <w:rFonts w:cs="Arial"/>
                <w:i w:val="0"/>
                <w:iCs/>
                <w:sz w:val="22"/>
                <w:szCs w:val="22"/>
                <w:lang w:val="cs-CZ"/>
              </w:rPr>
              <w:t>Do jaké míry jsou aktivity v projektu zajišťovány přímo personálem partnerů?</w:t>
            </w:r>
          </w:p>
        </w:tc>
        <w:tc>
          <w:tcPr>
            <w:tcW w:w="7109" w:type="dxa"/>
            <w:shd w:val="clear" w:color="auto" w:fill="auto"/>
          </w:tcPr>
          <w:p w14:paraId="4045D396" w14:textId="427AA660" w:rsidR="00C44760" w:rsidRPr="00FD61CA" w:rsidRDefault="00C44760" w:rsidP="00A856EC">
            <w:pPr>
              <w:pStyle w:val="Default"/>
              <w:numPr>
                <w:ilvl w:val="0"/>
                <w:numId w:val="36"/>
              </w:numPr>
              <w:shd w:val="clear" w:color="auto" w:fill="FFFFFF" w:themeFill="background1"/>
              <w:spacing w:before="8" w:afterLines="8" w:after="19"/>
              <w:jc w:val="both"/>
              <w:rPr>
                <w:rFonts w:ascii="Arial" w:hAnsi="Arial" w:cs="Arial"/>
                <w:sz w:val="22"/>
                <w:szCs w:val="22"/>
                <w:lang w:val="pl-PL"/>
              </w:rPr>
            </w:pPr>
            <w:r w:rsidRPr="002D57E8">
              <w:rPr>
                <w:rFonts w:ascii="Arial" w:hAnsi="Arial" w:cs="Arial"/>
                <w:i/>
                <w:iCs/>
                <w:sz w:val="22"/>
                <w:szCs w:val="22"/>
                <w:lang w:val="pl-PL"/>
              </w:rPr>
              <w:t xml:space="preserve">W jakim stopniu zadania w projekcie są wykonywane bezpośrednio przez własny personel partnerów? </w:t>
            </w:r>
          </w:p>
        </w:tc>
      </w:tr>
      <w:tr w:rsidR="00C44760" w:rsidRPr="00C269A8" w14:paraId="70F7966A" w14:textId="77777777" w:rsidTr="00A856EC">
        <w:tc>
          <w:tcPr>
            <w:tcW w:w="7109" w:type="dxa"/>
            <w:shd w:val="clear" w:color="auto" w:fill="auto"/>
          </w:tcPr>
          <w:p w14:paraId="28342434" w14:textId="17D7FFC4" w:rsidR="00C44760" w:rsidRPr="001A5A66" w:rsidRDefault="00C44760" w:rsidP="00A856EC">
            <w:pPr>
              <w:pStyle w:val="Normlnpolsk"/>
              <w:numPr>
                <w:ilvl w:val="0"/>
                <w:numId w:val="16"/>
              </w:numPr>
              <w:shd w:val="clear" w:color="auto" w:fill="FFFFFF" w:themeFill="background1"/>
              <w:spacing w:afterLines="8" w:after="19"/>
              <w:rPr>
                <w:rFonts w:cs="Arial"/>
                <w:sz w:val="22"/>
                <w:szCs w:val="22"/>
                <w:lang w:val="cs-CZ"/>
              </w:rPr>
            </w:pPr>
            <w:r w:rsidRPr="001A5A66">
              <w:rPr>
                <w:rFonts w:cs="Arial"/>
                <w:i w:val="0"/>
                <w:iCs/>
                <w:sz w:val="22"/>
                <w:szCs w:val="22"/>
                <w:lang w:val="cs-CZ"/>
              </w:rPr>
              <w:t>Do jaké míry je v žádosti vysvětlen způsob spolupráce personálu partnerů při realizaci projektu?</w:t>
            </w:r>
          </w:p>
        </w:tc>
        <w:tc>
          <w:tcPr>
            <w:tcW w:w="7109" w:type="dxa"/>
            <w:shd w:val="clear" w:color="auto" w:fill="auto"/>
          </w:tcPr>
          <w:p w14:paraId="6D22F400" w14:textId="1A5D4C3A" w:rsidR="00C44760" w:rsidRPr="00FD61CA" w:rsidRDefault="00C44760" w:rsidP="00A856EC">
            <w:pPr>
              <w:pStyle w:val="Default"/>
              <w:shd w:val="clear" w:color="auto" w:fill="FFFFFF" w:themeFill="background1"/>
              <w:spacing w:before="8" w:afterLines="150" w:after="360"/>
              <w:ind w:left="360"/>
              <w:jc w:val="both"/>
              <w:rPr>
                <w:rFonts w:ascii="Arial" w:hAnsi="Arial" w:cs="Arial"/>
                <w:i/>
                <w:iCs/>
                <w:sz w:val="22"/>
                <w:szCs w:val="22"/>
                <w:lang w:val="pl-PL"/>
              </w:rPr>
            </w:pPr>
            <w:r>
              <w:rPr>
                <w:rFonts w:ascii="Arial" w:hAnsi="Arial" w:cs="Arial"/>
                <w:i/>
                <w:iCs/>
                <w:sz w:val="22"/>
                <w:szCs w:val="22"/>
                <w:lang w:val="pl-PL"/>
              </w:rPr>
              <w:t xml:space="preserve">b) </w:t>
            </w:r>
            <w:r w:rsidRPr="002D57E8">
              <w:rPr>
                <w:rFonts w:ascii="Arial" w:hAnsi="Arial" w:cs="Arial"/>
                <w:i/>
                <w:iCs/>
                <w:sz w:val="22"/>
                <w:szCs w:val="22"/>
                <w:lang w:val="pl-PL"/>
              </w:rPr>
              <w:t>W jakim stopniu wniosek wyjaśnia sposób współpracy personelu partnerów przy realizacji projektu?</w:t>
            </w:r>
          </w:p>
        </w:tc>
      </w:tr>
      <w:tr w:rsidR="00C44760" w:rsidRPr="00B4256C" w14:paraId="5997B511" w14:textId="77777777" w:rsidTr="00A856EC">
        <w:tc>
          <w:tcPr>
            <w:tcW w:w="7109" w:type="dxa"/>
            <w:shd w:val="clear" w:color="auto" w:fill="auto"/>
          </w:tcPr>
          <w:p w14:paraId="6552486E" w14:textId="44FB1F19" w:rsidR="00C44760" w:rsidRPr="001A5A66" w:rsidRDefault="00C44760" w:rsidP="00A856EC">
            <w:pPr>
              <w:pStyle w:val="Normlnpolsk"/>
              <w:shd w:val="clear" w:color="auto" w:fill="FFFFFF" w:themeFill="background1"/>
              <w:spacing w:afterLines="8" w:after="19"/>
              <w:rPr>
                <w:rFonts w:cs="Arial"/>
                <w:i w:val="0"/>
                <w:color w:val="2F5496" w:themeColor="accent1" w:themeShade="BF"/>
                <w:lang w:val="cs-CZ"/>
              </w:rPr>
            </w:pPr>
            <w:r w:rsidRPr="001A5A66">
              <w:rPr>
                <w:rFonts w:eastAsiaTheme="minorEastAsia" w:cs="Arial"/>
                <w:b/>
                <w:i w:val="0"/>
                <w:color w:val="2F5496" w:themeColor="accent1" w:themeShade="BF"/>
                <w:sz w:val="22"/>
                <w:lang w:val="cs-CZ" w:bidi="cs-CZ"/>
              </w:rPr>
              <w:t>Bod 4 – Partnerství v projektě</w:t>
            </w:r>
          </w:p>
        </w:tc>
        <w:tc>
          <w:tcPr>
            <w:tcW w:w="7109" w:type="dxa"/>
            <w:shd w:val="clear" w:color="auto" w:fill="auto"/>
          </w:tcPr>
          <w:p w14:paraId="20B1A1C5" w14:textId="170C5BF4" w:rsidR="00C44760" w:rsidRPr="00B4256C" w:rsidRDefault="00C44760" w:rsidP="00A856EC">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B4256C">
              <w:rPr>
                <w:rFonts w:ascii="Arial" w:hAnsi="Arial" w:cs="Arial"/>
                <w:b/>
                <w:color w:val="2F5496" w:themeColor="accent1" w:themeShade="BF"/>
                <w:szCs w:val="16"/>
              </w:rPr>
              <w:t>Punkt 4 –</w:t>
            </w:r>
            <w:r w:rsidRPr="00B4256C">
              <w:rPr>
                <w:rFonts w:ascii="Arial" w:eastAsia="Calibri" w:hAnsi="Arial" w:cs="Arial"/>
                <w:b/>
                <w:color w:val="2F5496" w:themeColor="accent1" w:themeShade="BF"/>
                <w:szCs w:val="16"/>
              </w:rPr>
              <w:t xml:space="preserve"> Partnerstwo w projekcie</w:t>
            </w:r>
          </w:p>
        </w:tc>
      </w:tr>
      <w:tr w:rsidR="00C44760" w:rsidRPr="00C269A8" w14:paraId="008D4F2F" w14:textId="77777777" w:rsidTr="00A856EC">
        <w:tc>
          <w:tcPr>
            <w:tcW w:w="7109" w:type="dxa"/>
            <w:shd w:val="clear" w:color="auto" w:fill="auto"/>
          </w:tcPr>
          <w:p w14:paraId="2C0A375A" w14:textId="68A6BAEE" w:rsidR="00C44760" w:rsidRPr="001A5A66" w:rsidRDefault="00C44760" w:rsidP="00A856EC">
            <w:pPr>
              <w:pStyle w:val="Normlnpolsk"/>
              <w:shd w:val="clear" w:color="auto" w:fill="FFFFFF" w:themeFill="background1"/>
              <w:spacing w:afterLines="8" w:after="19"/>
              <w:rPr>
                <w:rFonts w:cs="Arial"/>
                <w:i w:val="0"/>
                <w:color w:val="000000"/>
                <w:sz w:val="22"/>
                <w:szCs w:val="22"/>
                <w:lang w:val="cs-CZ"/>
              </w:rPr>
            </w:pPr>
            <w:r w:rsidRPr="001A5A66">
              <w:rPr>
                <w:rFonts w:eastAsiaTheme="minorEastAsia" w:cs="Arial"/>
                <w:i w:val="0"/>
                <w:sz w:val="22"/>
                <w:lang w:val="cs-CZ" w:bidi="cs-CZ"/>
              </w:rPr>
              <w:t>Hodnotitelé jsou povinni v rámci hodnocení vzít v úvahu zejména tyto aspekty:</w:t>
            </w:r>
          </w:p>
        </w:tc>
        <w:tc>
          <w:tcPr>
            <w:tcW w:w="7109" w:type="dxa"/>
            <w:shd w:val="clear" w:color="auto" w:fill="auto"/>
          </w:tcPr>
          <w:p w14:paraId="1EFA39EF" w14:textId="3C0825EA" w:rsidR="00C44760" w:rsidRPr="001A5A66" w:rsidRDefault="00C44760" w:rsidP="00A856EC">
            <w:pPr>
              <w:pStyle w:val="Default"/>
              <w:shd w:val="clear" w:color="auto" w:fill="FFFFFF" w:themeFill="background1"/>
              <w:spacing w:before="8" w:afterLines="8" w:after="19"/>
              <w:jc w:val="both"/>
              <w:rPr>
                <w:rFonts w:ascii="Arial" w:hAnsi="Arial" w:cs="Arial"/>
                <w:sz w:val="22"/>
                <w:szCs w:val="22"/>
                <w:lang w:val="pl-PL"/>
              </w:rPr>
            </w:pPr>
            <w:r w:rsidRPr="001A5A66">
              <w:rPr>
                <w:rFonts w:ascii="Arial" w:hAnsi="Arial" w:cs="Arial"/>
                <w:color w:val="auto"/>
                <w:sz w:val="22"/>
                <w:szCs w:val="16"/>
                <w:lang w:val="pl-PL"/>
              </w:rPr>
              <w:t>Oceniający s</w:t>
            </w:r>
            <w:r w:rsidRPr="001A5A66">
              <w:rPr>
                <w:rFonts w:ascii="Arial" w:hAnsi="Arial" w:cs="Arial"/>
                <w:sz w:val="22"/>
                <w:szCs w:val="16"/>
                <w:lang w:val="pl-PL"/>
              </w:rPr>
              <w:t>ą</w:t>
            </w:r>
            <w:r w:rsidRPr="001A5A66">
              <w:rPr>
                <w:rFonts w:ascii="Arial" w:hAnsi="Arial" w:cs="Arial"/>
                <w:color w:val="auto"/>
                <w:sz w:val="22"/>
                <w:szCs w:val="16"/>
                <w:lang w:val="pl-PL"/>
              </w:rPr>
              <w:t xml:space="preserve"> zobowiązani wziąć </w:t>
            </w:r>
            <w:r w:rsidRPr="001A5A66">
              <w:rPr>
                <w:rFonts w:ascii="Arial" w:hAnsi="Arial" w:cs="Arial"/>
                <w:sz w:val="22"/>
                <w:szCs w:val="16"/>
                <w:lang w:val="pl-PL"/>
              </w:rPr>
              <w:t>pod uwagę podczas oceny poniższe aspekty</w:t>
            </w:r>
            <w:r w:rsidRPr="001A5A66">
              <w:rPr>
                <w:rFonts w:ascii="Arial" w:hAnsi="Arial" w:cs="Arial"/>
                <w:color w:val="auto"/>
                <w:sz w:val="22"/>
                <w:szCs w:val="16"/>
                <w:lang w:val="pl-PL"/>
              </w:rPr>
              <w:t>:</w:t>
            </w:r>
          </w:p>
        </w:tc>
      </w:tr>
      <w:tr w:rsidR="0094188B" w:rsidRPr="00C269A8" w14:paraId="473608C7" w14:textId="77777777" w:rsidTr="00A856EC">
        <w:tc>
          <w:tcPr>
            <w:tcW w:w="7109" w:type="dxa"/>
            <w:shd w:val="clear" w:color="auto" w:fill="auto"/>
          </w:tcPr>
          <w:p w14:paraId="48236AE2" w14:textId="0E648D6E" w:rsidR="0094188B" w:rsidRPr="001A5A66" w:rsidRDefault="0094188B" w:rsidP="00A856EC">
            <w:pPr>
              <w:pStyle w:val="Default"/>
              <w:numPr>
                <w:ilvl w:val="0"/>
                <w:numId w:val="17"/>
              </w:numPr>
              <w:shd w:val="clear" w:color="auto" w:fill="FFFFFF" w:themeFill="background1"/>
              <w:spacing w:before="8" w:afterLines="8" w:after="19"/>
              <w:rPr>
                <w:rFonts w:ascii="Arial" w:hAnsi="Arial" w:cs="Arial"/>
                <w:sz w:val="22"/>
                <w:szCs w:val="22"/>
              </w:rPr>
            </w:pPr>
            <w:r w:rsidRPr="001A5A66">
              <w:rPr>
                <w:rFonts w:ascii="Arial" w:hAnsi="Arial" w:cs="Arial"/>
                <w:i/>
                <w:iCs/>
                <w:sz w:val="22"/>
                <w:szCs w:val="22"/>
              </w:rPr>
              <w:t xml:space="preserve">Do jaké míry je partnerství v rámci projektu odůvodněné (zdůvodnění výběru partnera)? </w:t>
            </w:r>
          </w:p>
        </w:tc>
        <w:tc>
          <w:tcPr>
            <w:tcW w:w="7109" w:type="dxa"/>
            <w:shd w:val="clear" w:color="auto" w:fill="auto"/>
          </w:tcPr>
          <w:p w14:paraId="11C82B69" w14:textId="4FA07F28" w:rsidR="0094188B" w:rsidRPr="00FD61CA" w:rsidRDefault="00DD3515" w:rsidP="00A856EC">
            <w:pPr>
              <w:pStyle w:val="Default"/>
              <w:shd w:val="clear" w:color="auto" w:fill="FFFFFF" w:themeFill="background1"/>
              <w:spacing w:before="8" w:afterLines="8" w:after="19"/>
              <w:ind w:left="294"/>
              <w:rPr>
                <w:rFonts w:ascii="Arial" w:hAnsi="Arial" w:cs="Arial"/>
                <w:sz w:val="22"/>
                <w:szCs w:val="22"/>
                <w:lang w:val="pl-PL"/>
              </w:rPr>
            </w:pPr>
            <w:r>
              <w:rPr>
                <w:rFonts w:ascii="Arial" w:hAnsi="Arial" w:cs="Arial"/>
                <w:i/>
                <w:iCs/>
                <w:sz w:val="22"/>
                <w:szCs w:val="22"/>
                <w:lang w:val="pl-PL"/>
              </w:rPr>
              <w:t xml:space="preserve">a) </w:t>
            </w:r>
            <w:r w:rsidR="0061494A" w:rsidRPr="00A30B38">
              <w:rPr>
                <w:rFonts w:ascii="Arial" w:hAnsi="Arial" w:cs="Arial"/>
                <w:i/>
                <w:iCs/>
                <w:sz w:val="22"/>
                <w:szCs w:val="22"/>
                <w:lang w:val="pl-PL"/>
              </w:rPr>
              <w:t xml:space="preserve"> W jakim stopniu </w:t>
            </w:r>
            <w:r w:rsidR="0094188B" w:rsidRPr="00A30B38">
              <w:rPr>
                <w:rFonts w:ascii="Arial" w:hAnsi="Arial" w:cs="Arial"/>
                <w:i/>
                <w:iCs/>
                <w:sz w:val="22"/>
                <w:szCs w:val="22"/>
                <w:lang w:val="pl-PL"/>
              </w:rPr>
              <w:t>partnerstwo i współpraca w danym projekcie są zasadne? (uzasadnienie wyboru partnera)</w:t>
            </w:r>
          </w:p>
        </w:tc>
      </w:tr>
      <w:tr w:rsidR="0094188B" w:rsidRPr="00C269A8" w14:paraId="09B97899" w14:textId="77777777" w:rsidTr="00A856EC">
        <w:tc>
          <w:tcPr>
            <w:tcW w:w="7109" w:type="dxa"/>
            <w:shd w:val="clear" w:color="auto" w:fill="auto"/>
          </w:tcPr>
          <w:p w14:paraId="7EFB8584" w14:textId="0F9670C2" w:rsidR="0094188B" w:rsidRPr="001A5A66" w:rsidRDefault="0094188B" w:rsidP="00A856EC">
            <w:pPr>
              <w:pStyle w:val="Odstavecseseznamem"/>
              <w:numPr>
                <w:ilvl w:val="0"/>
                <w:numId w:val="17"/>
              </w:numPr>
              <w:shd w:val="clear" w:color="auto" w:fill="FFFFFF" w:themeFill="background1"/>
              <w:spacing w:afterLines="8" w:after="19"/>
              <w:jc w:val="both"/>
              <w:rPr>
                <w:rFonts w:ascii="Arial" w:hAnsi="Arial" w:cs="Arial"/>
                <w:sz w:val="22"/>
                <w:lang w:val="cs-CZ"/>
              </w:rPr>
            </w:pPr>
            <w:r w:rsidRPr="001A5A66">
              <w:rPr>
                <w:rFonts w:ascii="Arial" w:hAnsi="Arial" w:cs="Arial"/>
                <w:i/>
                <w:iCs/>
                <w:sz w:val="22"/>
                <w:lang w:val="cs-CZ"/>
              </w:rPr>
              <w:t xml:space="preserve">Do jaké míry je partnerství v rámci projektu nejlepší možné (nebylo by možné dosáhnout významnějších efektů ve spolupráci s jiným partnerem)? </w:t>
            </w:r>
          </w:p>
        </w:tc>
        <w:tc>
          <w:tcPr>
            <w:tcW w:w="7109" w:type="dxa"/>
            <w:shd w:val="clear" w:color="auto" w:fill="auto"/>
          </w:tcPr>
          <w:p w14:paraId="75744CF6" w14:textId="41B95AA7" w:rsidR="0094188B" w:rsidRPr="00FD61CA" w:rsidRDefault="00DD3515" w:rsidP="00A856EC">
            <w:pPr>
              <w:pStyle w:val="Default"/>
              <w:shd w:val="clear" w:color="auto" w:fill="FFFFFF" w:themeFill="background1"/>
              <w:spacing w:before="8" w:afterLines="8" w:after="19"/>
              <w:ind w:left="360"/>
              <w:rPr>
                <w:rFonts w:ascii="Arial" w:hAnsi="Arial" w:cs="Arial"/>
                <w:sz w:val="22"/>
                <w:szCs w:val="22"/>
                <w:lang w:val="pl-PL"/>
              </w:rPr>
            </w:pPr>
            <w:r>
              <w:rPr>
                <w:rFonts w:ascii="Arial" w:hAnsi="Arial" w:cs="Arial"/>
                <w:i/>
                <w:iCs/>
                <w:sz w:val="22"/>
                <w:szCs w:val="22"/>
                <w:lang w:val="pl-PL"/>
              </w:rPr>
              <w:t xml:space="preserve">b) </w:t>
            </w:r>
            <w:r w:rsidR="0094188B" w:rsidRPr="00A30B38">
              <w:rPr>
                <w:rFonts w:ascii="Arial" w:hAnsi="Arial" w:cs="Arial"/>
                <w:i/>
                <w:iCs/>
                <w:sz w:val="22"/>
                <w:szCs w:val="22"/>
                <w:lang w:val="pl-PL"/>
              </w:rPr>
              <w:t xml:space="preserve">W jakim stopniu partnerstwo w ramach projektu jest najlepszym z możliwych (tzn. czy dzięki współpracy z innym partnerem efekty projektu byłyby lepsze)? </w:t>
            </w:r>
          </w:p>
        </w:tc>
      </w:tr>
    </w:tbl>
    <w:p w14:paraId="4205630A" w14:textId="754CF250" w:rsidR="00A929B1" w:rsidRDefault="00A929B1" w:rsidP="00071ABD">
      <w:pPr>
        <w:jc w:val="center"/>
        <w:rPr>
          <w:rFonts w:ascii="Arial" w:hAnsi="Arial" w:cs="Arial"/>
          <w:noProof/>
          <w:sz w:val="44"/>
          <w:szCs w:val="44"/>
        </w:rPr>
      </w:pPr>
      <w:r>
        <w:rPr>
          <w:rFonts w:ascii="Arial" w:hAnsi="Arial" w:cs="Arial"/>
          <w:noProof/>
          <w:sz w:val="44"/>
          <w:szCs w:val="44"/>
        </w:rPr>
        <w:t xml:space="preserve"> </w:t>
      </w:r>
    </w:p>
    <w:tbl>
      <w:tblPr>
        <w:tblStyle w:val="Mkatabulky"/>
        <w:tblW w:w="14218" w:type="dxa"/>
        <w:tblLook w:val="04A0" w:firstRow="1" w:lastRow="0" w:firstColumn="1" w:lastColumn="0" w:noHBand="0" w:noVBand="1"/>
      </w:tblPr>
      <w:tblGrid>
        <w:gridCol w:w="7109"/>
        <w:gridCol w:w="7109"/>
      </w:tblGrid>
      <w:tr w:rsidR="009E7270" w:rsidRPr="00C269A8" w14:paraId="00435978" w14:textId="77777777" w:rsidTr="00B4256C">
        <w:trPr>
          <w:trHeight w:val="607"/>
        </w:trPr>
        <w:tc>
          <w:tcPr>
            <w:tcW w:w="7109" w:type="dxa"/>
            <w:shd w:val="clear" w:color="auto" w:fill="B4C6E7" w:themeFill="accent1" w:themeFillTint="66"/>
          </w:tcPr>
          <w:p w14:paraId="69410670" w14:textId="716202C0" w:rsidR="009E7270" w:rsidRPr="001A5A66" w:rsidRDefault="00C269A8" w:rsidP="00B4256C">
            <w:pPr>
              <w:pStyle w:val="Nadpis2"/>
              <w:rPr>
                <w:lang w:val="cs-CZ"/>
              </w:rPr>
            </w:pPr>
            <w:bookmarkStart w:id="54" w:name="_Toc432590932"/>
            <w:bookmarkStart w:id="55" w:name="_Toc506553787"/>
            <w:bookmarkStart w:id="56" w:name="_Toc97559785"/>
            <w:r w:rsidRPr="001A5A66">
              <w:rPr>
                <w:lang w:val="cs-CZ"/>
              </w:rPr>
              <w:t>2</w:t>
            </w:r>
            <w:r w:rsidR="009E7270" w:rsidRPr="001A5A66">
              <w:rPr>
                <w:lang w:val="cs-CZ"/>
              </w:rPr>
              <w:t>.2 Hodnocení kvality projektu</w:t>
            </w:r>
            <w:bookmarkEnd w:id="54"/>
            <w:bookmarkEnd w:id="55"/>
            <w:bookmarkEnd w:id="56"/>
            <w:r w:rsidR="0096052C" w:rsidRPr="001A5A66">
              <w:rPr>
                <w:lang w:val="cs-CZ"/>
              </w:rPr>
              <w:t xml:space="preserve"> (až </w:t>
            </w:r>
            <w:r w:rsidR="000117ED" w:rsidRPr="001A5A66">
              <w:rPr>
                <w:lang w:val="cs-CZ"/>
              </w:rPr>
              <w:t>6</w:t>
            </w:r>
            <w:r w:rsidR="00F32E85" w:rsidRPr="001A5A66">
              <w:rPr>
                <w:lang w:val="cs-CZ"/>
              </w:rPr>
              <w:t>6,5</w:t>
            </w:r>
            <w:r w:rsidR="0096052C" w:rsidRPr="001A5A66">
              <w:rPr>
                <w:lang w:val="cs-CZ"/>
              </w:rPr>
              <w:t xml:space="preserve"> bodů)</w:t>
            </w:r>
          </w:p>
        </w:tc>
        <w:tc>
          <w:tcPr>
            <w:tcW w:w="7109" w:type="dxa"/>
            <w:shd w:val="clear" w:color="auto" w:fill="B4C6E7" w:themeFill="accent1" w:themeFillTint="66"/>
          </w:tcPr>
          <w:p w14:paraId="7EA0F77C" w14:textId="3B532419" w:rsidR="009E7270" w:rsidRPr="008C2F53" w:rsidRDefault="00C269A8" w:rsidP="00B4256C">
            <w:pPr>
              <w:pStyle w:val="Nadpis2"/>
            </w:pPr>
            <w:bookmarkStart w:id="57" w:name="_Toc506553802"/>
            <w:r w:rsidRPr="008C2F53">
              <w:t>2</w:t>
            </w:r>
            <w:r w:rsidR="009E7270" w:rsidRPr="008C2F53">
              <w:t>.2 Ocena jakości projektu</w:t>
            </w:r>
            <w:bookmarkEnd w:id="57"/>
            <w:r w:rsidR="0096052C" w:rsidRPr="008C2F53">
              <w:t xml:space="preserve"> (do </w:t>
            </w:r>
            <w:r w:rsidR="000117ED" w:rsidRPr="008C2F53">
              <w:t>6</w:t>
            </w:r>
            <w:r w:rsidR="00F32E85" w:rsidRPr="008C2F53">
              <w:t>6,5</w:t>
            </w:r>
            <w:r w:rsidR="00960562" w:rsidRPr="008C2F53">
              <w:t xml:space="preserve"> </w:t>
            </w:r>
            <w:r w:rsidR="0096052C" w:rsidRPr="008C2F53">
              <w:t>punktów)</w:t>
            </w:r>
          </w:p>
        </w:tc>
      </w:tr>
      <w:tr w:rsidR="00CE5CFB" w:rsidRPr="00B4256C" w14:paraId="052737F6" w14:textId="77777777" w:rsidTr="00FD61CA">
        <w:tc>
          <w:tcPr>
            <w:tcW w:w="7109" w:type="dxa"/>
            <w:shd w:val="clear" w:color="auto" w:fill="auto"/>
          </w:tcPr>
          <w:p w14:paraId="32CC092A" w14:textId="27915B3B" w:rsidR="00CE5CFB" w:rsidRPr="001A5A66" w:rsidRDefault="00CE5CFB" w:rsidP="00CE5CFB">
            <w:pPr>
              <w:pStyle w:val="Normlnpolsk"/>
              <w:shd w:val="clear" w:color="auto" w:fill="FFFFFF" w:themeFill="background1"/>
              <w:spacing w:afterLines="8" w:after="19"/>
              <w:rPr>
                <w:rFonts w:eastAsiaTheme="minorEastAsia" w:cs="Arial"/>
                <w:b/>
                <w:i w:val="0"/>
                <w:color w:val="2F5496" w:themeColor="accent1" w:themeShade="BF"/>
                <w:sz w:val="22"/>
                <w:lang w:val="cs-CZ" w:bidi="cs-CZ"/>
              </w:rPr>
            </w:pPr>
            <w:r w:rsidRPr="001A5A66">
              <w:rPr>
                <w:rFonts w:eastAsiaTheme="minorEastAsia" w:cs="Arial"/>
                <w:b/>
                <w:i w:val="0"/>
                <w:color w:val="2F5496" w:themeColor="accent1" w:themeShade="BF"/>
                <w:sz w:val="22"/>
                <w:lang w:val="cs-CZ" w:bidi="cs-CZ"/>
              </w:rPr>
              <w:t>Bod 1 – Míra, do jaké projekt přispívá k řešení problémů společného území (váha 2,0, tj. Max. 10 bodů)</w:t>
            </w:r>
          </w:p>
        </w:tc>
        <w:tc>
          <w:tcPr>
            <w:tcW w:w="7109" w:type="dxa"/>
            <w:shd w:val="clear" w:color="auto" w:fill="auto"/>
          </w:tcPr>
          <w:p w14:paraId="58886F6B" w14:textId="6CDC59A6" w:rsidR="00CE5CFB" w:rsidRPr="00B4256C" w:rsidRDefault="00CE5CFB" w:rsidP="00CE5CFB">
            <w:pPr>
              <w:pStyle w:val="Normlnpolsk"/>
              <w:shd w:val="clear" w:color="auto" w:fill="FFFFFF" w:themeFill="background1"/>
              <w:spacing w:afterLines="8" w:after="19"/>
              <w:rPr>
                <w:rFonts w:eastAsiaTheme="minorEastAsia" w:cs="Arial"/>
                <w:b/>
                <w:i w:val="0"/>
                <w:color w:val="2F5496" w:themeColor="accent1" w:themeShade="BF"/>
                <w:sz w:val="22"/>
                <w:lang w:bidi="cs-CZ"/>
              </w:rPr>
            </w:pPr>
            <w:r w:rsidRPr="00B4256C">
              <w:rPr>
                <w:rFonts w:eastAsiaTheme="minorEastAsia" w:cs="Arial"/>
                <w:b/>
                <w:i w:val="0"/>
                <w:color w:val="2F5496" w:themeColor="accent1" w:themeShade="BF"/>
                <w:sz w:val="22"/>
                <w:lang w:bidi="cs-CZ"/>
              </w:rPr>
              <w:t>Punkt 1 – Stopień w jakim projekt przyczynia się do rozwiązywania problemów występujących na wspólnym obszarze (waga 2.0, tj. Maks. 10 pkt.)</w:t>
            </w:r>
          </w:p>
        </w:tc>
      </w:tr>
      <w:tr w:rsidR="00CE5CFB" w:rsidRPr="00C269A8" w14:paraId="41DADE3D" w14:textId="77777777" w:rsidTr="00FD61CA">
        <w:tc>
          <w:tcPr>
            <w:tcW w:w="7109" w:type="dxa"/>
            <w:shd w:val="clear" w:color="auto" w:fill="auto"/>
          </w:tcPr>
          <w:p w14:paraId="4C9A94E9" w14:textId="20FF9A42" w:rsidR="00CE5CFB" w:rsidRPr="001A5A66" w:rsidRDefault="00CE5CFB" w:rsidP="00CE5CFB">
            <w:pPr>
              <w:shd w:val="clear" w:color="auto" w:fill="FFFFFF" w:themeFill="background1"/>
              <w:spacing w:afterLines="8" w:after="19"/>
              <w:rPr>
                <w:rFonts w:ascii="Arial" w:eastAsiaTheme="minorHAnsi" w:hAnsi="Arial" w:cs="Arial"/>
                <w:szCs w:val="22"/>
                <w:lang w:val="cs-CZ" w:eastAsia="en-US" w:bidi="ar-SA"/>
              </w:rPr>
            </w:pPr>
            <w:r w:rsidRPr="001A5A66">
              <w:rPr>
                <w:rFonts w:ascii="Arial" w:hAnsi="Arial" w:cs="Arial"/>
                <w:szCs w:val="16"/>
                <w:lang w:val="cs-CZ"/>
              </w:rPr>
              <w:t>Hodnotitelé berou v úvahu tyto aspekty:</w:t>
            </w:r>
          </w:p>
        </w:tc>
        <w:tc>
          <w:tcPr>
            <w:tcW w:w="7109" w:type="dxa"/>
            <w:shd w:val="clear" w:color="auto" w:fill="auto"/>
          </w:tcPr>
          <w:p w14:paraId="614F7F7E" w14:textId="54EA6197" w:rsidR="00CE5CFB" w:rsidRPr="00FD61CA" w:rsidRDefault="00CE5CFB" w:rsidP="00CE5CFB">
            <w:pPr>
              <w:shd w:val="clear" w:color="auto" w:fill="FFFFFF" w:themeFill="background1"/>
              <w:autoSpaceDE w:val="0"/>
              <w:autoSpaceDN w:val="0"/>
              <w:adjustRightInd w:val="0"/>
              <w:spacing w:afterLines="8" w:after="19"/>
              <w:rPr>
                <w:rFonts w:ascii="Arial" w:eastAsiaTheme="minorHAnsi" w:hAnsi="Arial" w:cs="Arial"/>
                <w:szCs w:val="22"/>
                <w:lang w:eastAsia="en-US" w:bidi="ar-SA"/>
              </w:rPr>
            </w:pPr>
            <w:r w:rsidRPr="009B493C">
              <w:rPr>
                <w:rFonts w:ascii="Arial" w:hAnsi="Arial" w:cs="Arial"/>
                <w:szCs w:val="16"/>
              </w:rPr>
              <w:t xml:space="preserve">Eksperci </w:t>
            </w:r>
            <w:r>
              <w:rPr>
                <w:rFonts w:ascii="Arial" w:hAnsi="Arial" w:cs="Arial"/>
                <w:color w:val="000000"/>
                <w:szCs w:val="16"/>
              </w:rPr>
              <w:t>bior</w:t>
            </w:r>
            <w:r w:rsidRPr="00461DD4">
              <w:rPr>
                <w:rFonts w:ascii="Arial" w:hAnsi="Arial" w:cs="Arial"/>
                <w:szCs w:val="16"/>
              </w:rPr>
              <w:t>ą</w:t>
            </w:r>
            <w:r>
              <w:rPr>
                <w:rFonts w:ascii="Arial" w:hAnsi="Arial" w:cs="Arial"/>
                <w:color w:val="000000"/>
                <w:szCs w:val="16"/>
              </w:rPr>
              <w:t xml:space="preserve"> pod uwagę poniższe aspekty:</w:t>
            </w:r>
          </w:p>
        </w:tc>
      </w:tr>
      <w:tr w:rsidR="00CE5CFB" w:rsidRPr="00C269A8" w14:paraId="522E09D2" w14:textId="77777777" w:rsidTr="00FD61CA">
        <w:tc>
          <w:tcPr>
            <w:tcW w:w="7109" w:type="dxa"/>
            <w:shd w:val="clear" w:color="auto" w:fill="auto"/>
          </w:tcPr>
          <w:p w14:paraId="21CA2DB1" w14:textId="50795172" w:rsidR="00CE5CFB" w:rsidRPr="001A5A66" w:rsidRDefault="00CE5CFB" w:rsidP="00083133">
            <w:pPr>
              <w:pStyle w:val="Odstavecseseznamem"/>
              <w:numPr>
                <w:ilvl w:val="0"/>
                <w:numId w:val="19"/>
              </w:numPr>
              <w:shd w:val="clear" w:color="auto" w:fill="FFFFFF" w:themeFill="background1"/>
              <w:spacing w:afterLines="8" w:after="19"/>
              <w:jc w:val="both"/>
              <w:rPr>
                <w:rFonts w:ascii="Arial" w:hAnsi="Arial" w:cs="Arial"/>
                <w:sz w:val="22"/>
                <w:lang w:val="cs-CZ"/>
              </w:rPr>
            </w:pPr>
            <w:r w:rsidRPr="001A5A66">
              <w:rPr>
                <w:rFonts w:ascii="Arial" w:hAnsi="Arial" w:cs="Arial"/>
                <w:i/>
                <w:iCs/>
                <w:sz w:val="22"/>
                <w:lang w:val="cs-CZ"/>
              </w:rPr>
              <w:t xml:space="preserve">Jsou v projektové žádosti jasně popsány problémy, které chce projekt řešit / potenciály, které chce rozvíjet? </w:t>
            </w:r>
          </w:p>
        </w:tc>
        <w:tc>
          <w:tcPr>
            <w:tcW w:w="7109" w:type="dxa"/>
            <w:shd w:val="clear" w:color="auto" w:fill="auto"/>
          </w:tcPr>
          <w:p w14:paraId="2C910308" w14:textId="17FEFE73" w:rsidR="00CE5CFB" w:rsidRPr="00FD61CA" w:rsidRDefault="00CE5CFB" w:rsidP="00083133">
            <w:pPr>
              <w:pStyle w:val="Odstavecseseznamem"/>
              <w:numPr>
                <w:ilvl w:val="0"/>
                <w:numId w:val="18"/>
              </w:numPr>
              <w:shd w:val="clear" w:color="auto" w:fill="FFFFFF" w:themeFill="background1"/>
              <w:autoSpaceDE w:val="0"/>
              <w:autoSpaceDN w:val="0"/>
              <w:adjustRightInd w:val="0"/>
              <w:spacing w:afterLines="8" w:after="19"/>
              <w:jc w:val="both"/>
              <w:rPr>
                <w:rFonts w:ascii="Arial" w:hAnsi="Arial" w:cs="Arial"/>
                <w:i/>
                <w:color w:val="000000"/>
                <w:sz w:val="22"/>
              </w:rPr>
            </w:pPr>
            <w:r w:rsidRPr="00FE605C">
              <w:rPr>
                <w:rFonts w:ascii="Arial" w:hAnsi="Arial" w:cs="Arial"/>
                <w:i/>
                <w:iCs/>
                <w:color w:val="000000"/>
                <w:sz w:val="22"/>
              </w:rPr>
              <w:t xml:space="preserve">Czy we wniosku jasno opisano problemy, które wnioskodawca chce rozwiązywać lub potencjały, które chce rozwijać? </w:t>
            </w:r>
          </w:p>
        </w:tc>
      </w:tr>
      <w:tr w:rsidR="00CE5CFB" w:rsidRPr="00C269A8" w14:paraId="7249C02C" w14:textId="77777777" w:rsidTr="00FD61CA">
        <w:trPr>
          <w:trHeight w:val="57"/>
        </w:trPr>
        <w:tc>
          <w:tcPr>
            <w:tcW w:w="7109" w:type="dxa"/>
            <w:shd w:val="clear" w:color="auto" w:fill="auto"/>
          </w:tcPr>
          <w:p w14:paraId="4B3B94CE" w14:textId="015CAE17" w:rsidR="00CE5CFB" w:rsidRPr="001A5A66" w:rsidRDefault="00CE5CFB" w:rsidP="00083133">
            <w:pPr>
              <w:pStyle w:val="Odstavecseseznamem"/>
              <w:numPr>
                <w:ilvl w:val="0"/>
                <w:numId w:val="19"/>
              </w:numPr>
              <w:shd w:val="clear" w:color="auto" w:fill="FFFFFF" w:themeFill="background1"/>
              <w:ind w:left="714" w:hanging="357"/>
              <w:contextualSpacing w:val="0"/>
              <w:jc w:val="both"/>
              <w:rPr>
                <w:rFonts w:ascii="Arial" w:hAnsi="Arial" w:cs="Arial"/>
                <w:sz w:val="22"/>
                <w:lang w:val="cs-CZ"/>
              </w:rPr>
            </w:pPr>
            <w:r w:rsidRPr="001A5A66">
              <w:rPr>
                <w:rFonts w:ascii="Arial" w:hAnsi="Arial" w:cs="Arial"/>
                <w:i/>
                <w:iCs/>
                <w:sz w:val="22"/>
                <w:lang w:val="cs-CZ"/>
              </w:rPr>
              <w:t>Existuje vazba mezi společnými problémy/potenciály řešeného území, které jsou identifikovány v projektu, a definovaným cílem projektu?</w:t>
            </w:r>
          </w:p>
        </w:tc>
        <w:tc>
          <w:tcPr>
            <w:tcW w:w="7109" w:type="dxa"/>
            <w:shd w:val="clear" w:color="auto" w:fill="auto"/>
          </w:tcPr>
          <w:p w14:paraId="47C882AB" w14:textId="26B16152" w:rsidR="00CE5CFB" w:rsidRPr="00FD61CA" w:rsidRDefault="00CE5CFB" w:rsidP="00083133">
            <w:pPr>
              <w:pStyle w:val="Odstavecseseznamem"/>
              <w:numPr>
                <w:ilvl w:val="0"/>
                <w:numId w:val="18"/>
              </w:numPr>
              <w:shd w:val="clear" w:color="auto" w:fill="FFFFFF" w:themeFill="background1"/>
              <w:autoSpaceDE w:val="0"/>
              <w:autoSpaceDN w:val="0"/>
              <w:adjustRightInd w:val="0"/>
              <w:spacing w:afterLines="8" w:after="19"/>
              <w:jc w:val="both"/>
              <w:rPr>
                <w:rFonts w:ascii="Arial" w:hAnsi="Arial" w:cs="Arial"/>
                <w:i/>
                <w:color w:val="000000"/>
                <w:sz w:val="22"/>
              </w:rPr>
            </w:pPr>
            <w:r w:rsidRPr="00FE605C">
              <w:rPr>
                <w:rFonts w:ascii="Arial" w:hAnsi="Arial" w:cs="Arial"/>
                <w:i/>
                <w:iCs/>
                <w:color w:val="000000"/>
                <w:sz w:val="22"/>
              </w:rPr>
              <w:t>Czy istnieje związek pomiędzy wspólnymi problemami/potencjałami danego obszaru, które zidentyfikowano w projekcie, a wskazanym celem projektu?</w:t>
            </w:r>
          </w:p>
        </w:tc>
      </w:tr>
      <w:tr w:rsidR="00CE5CFB" w:rsidRPr="00C269A8" w14:paraId="6CE637F5" w14:textId="77777777" w:rsidTr="00FD61CA">
        <w:tc>
          <w:tcPr>
            <w:tcW w:w="7109" w:type="dxa"/>
            <w:shd w:val="clear" w:color="auto" w:fill="auto"/>
          </w:tcPr>
          <w:p w14:paraId="1B91E054" w14:textId="5FBD3BCD" w:rsidR="00CE5CFB" w:rsidRPr="001A5A66" w:rsidRDefault="00CE5CFB" w:rsidP="00083133">
            <w:pPr>
              <w:pStyle w:val="Odstavecseseznamem"/>
              <w:numPr>
                <w:ilvl w:val="0"/>
                <w:numId w:val="19"/>
              </w:numPr>
              <w:shd w:val="clear" w:color="auto" w:fill="FFFFFF" w:themeFill="background1"/>
              <w:ind w:left="714" w:hanging="357"/>
              <w:contextualSpacing w:val="0"/>
              <w:jc w:val="both"/>
              <w:rPr>
                <w:rFonts w:ascii="Arial" w:hAnsi="Arial" w:cs="Arial"/>
                <w:sz w:val="22"/>
                <w:lang w:val="cs-CZ"/>
              </w:rPr>
            </w:pPr>
            <w:r w:rsidRPr="001A5A66">
              <w:rPr>
                <w:rFonts w:ascii="Arial" w:hAnsi="Arial" w:cs="Arial"/>
                <w:i/>
                <w:iCs/>
                <w:sz w:val="22"/>
                <w:lang w:val="cs-CZ"/>
              </w:rPr>
              <w:lastRenderedPageBreak/>
              <w:t>Na kolik jsou tyto problémy / potenciály důležité z hlediska zaměření a cílů programu a specifického cíle?</w:t>
            </w:r>
          </w:p>
        </w:tc>
        <w:tc>
          <w:tcPr>
            <w:tcW w:w="7109" w:type="dxa"/>
            <w:shd w:val="clear" w:color="auto" w:fill="auto"/>
          </w:tcPr>
          <w:p w14:paraId="22E2ABD1" w14:textId="44A6FC23" w:rsidR="00CE5CFB" w:rsidRPr="00B6425B" w:rsidRDefault="00CE5CFB" w:rsidP="00083133">
            <w:pPr>
              <w:pStyle w:val="Odstavecseseznamem"/>
              <w:numPr>
                <w:ilvl w:val="0"/>
                <w:numId w:val="18"/>
              </w:numPr>
              <w:shd w:val="clear" w:color="auto" w:fill="FFFFFF" w:themeFill="background1"/>
              <w:autoSpaceDE w:val="0"/>
              <w:autoSpaceDN w:val="0"/>
              <w:adjustRightInd w:val="0"/>
              <w:spacing w:afterLines="8" w:after="19"/>
              <w:jc w:val="both"/>
              <w:rPr>
                <w:rFonts w:ascii="Arial" w:hAnsi="Arial" w:cs="Arial"/>
                <w:i/>
                <w:color w:val="000000"/>
                <w:sz w:val="22"/>
              </w:rPr>
            </w:pPr>
            <w:r w:rsidRPr="00FE605C">
              <w:rPr>
                <w:rFonts w:ascii="Arial" w:hAnsi="Arial" w:cs="Arial"/>
                <w:i/>
                <w:color w:val="000000"/>
                <w:sz w:val="22"/>
              </w:rPr>
              <w:t>Na ile w</w:t>
            </w:r>
            <w:r w:rsidR="00A826B5">
              <w:rPr>
                <w:rFonts w:ascii="Arial" w:hAnsi="Arial" w:cs="Arial"/>
                <w:i/>
                <w:color w:val="000000"/>
                <w:sz w:val="22"/>
              </w:rPr>
              <w:t>s</w:t>
            </w:r>
            <w:r w:rsidRPr="00FE605C">
              <w:rPr>
                <w:rFonts w:ascii="Arial" w:hAnsi="Arial" w:cs="Arial"/>
                <w:i/>
                <w:color w:val="000000"/>
                <w:sz w:val="22"/>
              </w:rPr>
              <w:t>kazane w projekcie problemy/potencjały są istotne w kontekście ukierunkowania i celów programu i celu s</w:t>
            </w:r>
            <w:r w:rsidR="00A826B5">
              <w:rPr>
                <w:rFonts w:ascii="Arial" w:hAnsi="Arial" w:cs="Arial"/>
                <w:i/>
                <w:color w:val="000000"/>
                <w:sz w:val="22"/>
              </w:rPr>
              <w:t>z</w:t>
            </w:r>
            <w:r w:rsidRPr="00FE605C">
              <w:rPr>
                <w:rFonts w:ascii="Arial" w:hAnsi="Arial" w:cs="Arial"/>
                <w:i/>
                <w:color w:val="000000"/>
                <w:sz w:val="22"/>
              </w:rPr>
              <w:t>czegó</w:t>
            </w:r>
            <w:r w:rsidR="00A826B5">
              <w:rPr>
                <w:rFonts w:ascii="Arial" w:hAnsi="Arial" w:cs="Arial"/>
                <w:i/>
                <w:color w:val="000000"/>
                <w:sz w:val="22"/>
              </w:rPr>
              <w:t>ł</w:t>
            </w:r>
            <w:r w:rsidRPr="00FE605C">
              <w:rPr>
                <w:rFonts w:ascii="Arial" w:hAnsi="Arial" w:cs="Arial"/>
                <w:i/>
                <w:color w:val="000000"/>
                <w:sz w:val="22"/>
              </w:rPr>
              <w:t>owego?</w:t>
            </w:r>
          </w:p>
        </w:tc>
      </w:tr>
      <w:tr w:rsidR="00CE5CFB" w:rsidRPr="00C269A8" w14:paraId="029AF2C5" w14:textId="77777777" w:rsidTr="00FD61CA">
        <w:tc>
          <w:tcPr>
            <w:tcW w:w="7109" w:type="dxa"/>
            <w:shd w:val="clear" w:color="auto" w:fill="auto"/>
          </w:tcPr>
          <w:p w14:paraId="68A32F41" w14:textId="55248CE2" w:rsidR="00CE5CFB" w:rsidRPr="001A5A66" w:rsidRDefault="00CE5CFB" w:rsidP="00CE5CFB">
            <w:pPr>
              <w:shd w:val="clear" w:color="auto" w:fill="FFFFFF" w:themeFill="background1"/>
              <w:ind w:left="447"/>
              <w:rPr>
                <w:rFonts w:ascii="Arial" w:hAnsi="Arial" w:cs="Arial"/>
                <w:i/>
                <w:iCs/>
                <w:lang w:val="cs-CZ"/>
              </w:rPr>
            </w:pPr>
            <w:r w:rsidRPr="001A5A66">
              <w:rPr>
                <w:rFonts w:ascii="Arial" w:hAnsi="Arial" w:cs="Arial"/>
                <w:i/>
                <w:iCs/>
                <w:lang w:val="cs-CZ"/>
              </w:rPr>
              <w:t xml:space="preserve">d) Do jaké míry se zaměřuje projekt na to, co je podstatou problému / nevyužití potenciálu? </w:t>
            </w:r>
          </w:p>
        </w:tc>
        <w:tc>
          <w:tcPr>
            <w:tcW w:w="7109" w:type="dxa"/>
            <w:shd w:val="clear" w:color="auto" w:fill="auto"/>
          </w:tcPr>
          <w:p w14:paraId="5758BEC2" w14:textId="55239B43" w:rsidR="00CE5CFB" w:rsidRPr="00CE5CFB" w:rsidRDefault="00CE5CFB" w:rsidP="00CE5CFB">
            <w:pPr>
              <w:shd w:val="clear" w:color="auto" w:fill="FFFFFF" w:themeFill="background1"/>
              <w:autoSpaceDE w:val="0"/>
              <w:autoSpaceDN w:val="0"/>
              <w:adjustRightInd w:val="0"/>
              <w:spacing w:afterLines="8" w:after="19"/>
              <w:ind w:left="441"/>
              <w:rPr>
                <w:rFonts w:ascii="Arial" w:hAnsi="Arial" w:cs="Arial"/>
                <w:i/>
                <w:iCs/>
                <w:color w:val="000000"/>
              </w:rPr>
            </w:pPr>
            <w:r w:rsidRPr="00CE5CFB">
              <w:rPr>
                <w:rFonts w:ascii="Arial" w:hAnsi="Arial" w:cs="Arial"/>
                <w:i/>
                <w:color w:val="000000"/>
              </w:rPr>
              <w:t>d) W jakim stopniu projekt jest ukierunkowany na meritum problemu/ niewykorzystanego potencja</w:t>
            </w:r>
            <w:r w:rsidR="00A826B5">
              <w:rPr>
                <w:rFonts w:ascii="Arial" w:hAnsi="Arial" w:cs="Arial"/>
                <w:i/>
                <w:color w:val="000000"/>
              </w:rPr>
              <w:t>ł</w:t>
            </w:r>
            <w:r w:rsidRPr="00CE5CFB">
              <w:rPr>
                <w:rFonts w:ascii="Arial" w:hAnsi="Arial" w:cs="Arial"/>
                <w:i/>
                <w:color w:val="000000"/>
              </w:rPr>
              <w:t xml:space="preserve">u? </w:t>
            </w:r>
          </w:p>
        </w:tc>
      </w:tr>
      <w:tr w:rsidR="00CE5CFB" w:rsidRPr="00C269A8" w14:paraId="5E28C480" w14:textId="77777777" w:rsidTr="00FD61CA">
        <w:tc>
          <w:tcPr>
            <w:tcW w:w="7109" w:type="dxa"/>
            <w:shd w:val="clear" w:color="auto" w:fill="auto"/>
          </w:tcPr>
          <w:p w14:paraId="1A800585" w14:textId="70B3B832" w:rsidR="00CE5CFB" w:rsidRPr="001A5A66" w:rsidRDefault="00CE5CFB" w:rsidP="00CE5CFB">
            <w:pPr>
              <w:shd w:val="clear" w:color="auto" w:fill="FFFFFF" w:themeFill="background1"/>
              <w:ind w:left="447"/>
              <w:rPr>
                <w:rFonts w:ascii="Arial" w:hAnsi="Arial" w:cs="Arial"/>
                <w:i/>
                <w:iCs/>
                <w:lang w:val="cs-CZ"/>
              </w:rPr>
            </w:pPr>
            <w:r w:rsidRPr="001A5A66">
              <w:rPr>
                <w:rFonts w:ascii="Arial" w:hAnsi="Arial" w:cs="Arial"/>
                <w:i/>
                <w:iCs/>
                <w:lang w:val="cs-CZ"/>
              </w:rPr>
              <w:t>e) Nebyla řešení, navrhována v projektu pro identifikované problémy/potenciály, již v minulosti v programovém území aplikovaná? Pokud ano, je opakování stejných řešení odůvodněné?</w:t>
            </w:r>
          </w:p>
        </w:tc>
        <w:tc>
          <w:tcPr>
            <w:tcW w:w="7109" w:type="dxa"/>
            <w:shd w:val="clear" w:color="auto" w:fill="auto"/>
          </w:tcPr>
          <w:p w14:paraId="3C608706" w14:textId="344A8952" w:rsidR="00CE5CFB" w:rsidRPr="00CE5CFB" w:rsidRDefault="00CE5CFB" w:rsidP="00CE5CFB">
            <w:pPr>
              <w:shd w:val="clear" w:color="auto" w:fill="FFFFFF" w:themeFill="background1"/>
              <w:autoSpaceDE w:val="0"/>
              <w:autoSpaceDN w:val="0"/>
              <w:adjustRightInd w:val="0"/>
              <w:spacing w:afterLines="8" w:after="19"/>
              <w:ind w:left="441"/>
              <w:rPr>
                <w:rFonts w:ascii="Arial" w:hAnsi="Arial" w:cs="Arial"/>
                <w:i/>
                <w:color w:val="000000"/>
              </w:rPr>
            </w:pPr>
            <w:r w:rsidRPr="00CE5CFB">
              <w:rPr>
                <w:rFonts w:ascii="Arial" w:hAnsi="Arial" w:cs="Arial"/>
                <w:i/>
                <w:color w:val="000000"/>
              </w:rPr>
              <w:t>e) Czy rozwiązania, zaproponowane w projekcie dla zidentyfikowanych problemów/potencjałów, zastosowano już w przeszłości na obszarze wsparcia? Jeśli tak, to czy powtarzanie tych samych rozwiązań jest uzasadnione?</w:t>
            </w:r>
          </w:p>
        </w:tc>
      </w:tr>
      <w:tr w:rsidR="00CE5CFB" w:rsidRPr="00C269A8" w14:paraId="74D20E67" w14:textId="77777777" w:rsidTr="00FD61CA">
        <w:tc>
          <w:tcPr>
            <w:tcW w:w="7109" w:type="dxa"/>
            <w:shd w:val="clear" w:color="auto" w:fill="auto"/>
          </w:tcPr>
          <w:p w14:paraId="6F280E27" w14:textId="7CDAC910" w:rsidR="00CE5CFB" w:rsidRPr="001A5A66" w:rsidRDefault="00CE5CFB" w:rsidP="00CE5CFB">
            <w:pPr>
              <w:rPr>
                <w:rFonts w:ascii="Arial" w:hAnsi="Arial" w:cs="Arial"/>
                <w:b/>
                <w:bCs/>
                <w:iCs/>
                <w:noProof/>
                <w:color w:val="2F5496" w:themeColor="accent1" w:themeShade="BF"/>
                <w:lang w:val="cs-CZ"/>
              </w:rPr>
            </w:pPr>
            <w:r w:rsidRPr="001A5A66">
              <w:rPr>
                <w:rFonts w:ascii="Arial" w:hAnsi="Arial" w:cs="Arial"/>
                <w:i/>
                <w:iCs/>
                <w:noProof/>
                <w:color w:val="2F5496" w:themeColor="accent1" w:themeShade="BF"/>
                <w:lang w:val="cs-CZ" w:bidi="ar-SA"/>
              </w:rPr>
              <w:drawing>
                <wp:anchor distT="0" distB="0" distL="114300" distR="114300" simplePos="0" relativeHeight="251668480" behindDoc="0" locked="0" layoutInCell="1" allowOverlap="1" wp14:anchorId="747A4AC9" wp14:editId="59A91C5B">
                  <wp:simplePos x="0" y="0"/>
                  <wp:positionH relativeFrom="column">
                    <wp:posOffset>3810</wp:posOffset>
                  </wp:positionH>
                  <wp:positionV relativeFrom="paragraph">
                    <wp:posOffset>379730</wp:posOffset>
                  </wp:positionV>
                  <wp:extent cx="271145" cy="548640"/>
                  <wp:effectExtent l="0" t="0" r="0" b="381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1145" cy="548640"/>
                          </a:xfrm>
                          <a:prstGeom prst="rect">
                            <a:avLst/>
                          </a:prstGeom>
                        </pic:spPr>
                      </pic:pic>
                    </a:graphicData>
                  </a:graphic>
                </wp:anchor>
              </w:drawing>
            </w:r>
            <w:r w:rsidRPr="001A5A66">
              <w:rPr>
                <w:rFonts w:ascii="Arial" w:hAnsi="Arial" w:cs="Arial"/>
                <w:b/>
                <w:iCs/>
                <w:color w:val="2F5496" w:themeColor="accent1" w:themeShade="BF"/>
                <w:lang w:val="cs-CZ"/>
              </w:rPr>
              <w:t xml:space="preserve">Bod 2 – </w:t>
            </w:r>
            <w:r w:rsidR="008E5D13" w:rsidRPr="001A5A66">
              <w:rPr>
                <w:rFonts w:ascii="Arial" w:hAnsi="Arial" w:cs="Arial"/>
                <w:b/>
                <w:color w:val="2F5496" w:themeColor="accent1" w:themeShade="BF"/>
                <w:szCs w:val="16"/>
                <w:lang w:val="cs-CZ"/>
              </w:rPr>
              <w:t>Míra, do jaké projekt přispívá k dosahování specifického cíle a výzvy</w:t>
            </w:r>
            <w:r w:rsidRPr="001A5A66">
              <w:rPr>
                <w:rFonts w:ascii="Arial" w:hAnsi="Arial" w:cs="Arial"/>
                <w:b/>
                <w:iCs/>
                <w:color w:val="2F5496" w:themeColor="accent1" w:themeShade="BF"/>
                <w:lang w:val="cs-CZ"/>
              </w:rPr>
              <w:t xml:space="preserve"> </w:t>
            </w:r>
            <w:r w:rsidRPr="001A5A66">
              <w:rPr>
                <w:rFonts w:ascii="Arial" w:hAnsi="Arial" w:cs="Arial"/>
                <w:b/>
                <w:bCs/>
                <w:iCs/>
                <w:noProof/>
                <w:color w:val="2F5496" w:themeColor="accent1" w:themeShade="BF"/>
                <w:lang w:val="cs-CZ"/>
              </w:rPr>
              <w:t>(váha 2,0, tj. max. 10 bodů)</w:t>
            </w:r>
          </w:p>
          <w:p w14:paraId="11EE80E9" w14:textId="7043BD73" w:rsidR="00CE5CFB" w:rsidRPr="001A5A66" w:rsidRDefault="00CE5CFB" w:rsidP="00CE5CFB">
            <w:pPr>
              <w:rPr>
                <w:rFonts w:ascii="Arial" w:hAnsi="Arial" w:cs="Arial"/>
                <w:b/>
                <w:bCs/>
                <w:iCs/>
                <w:noProof/>
                <w:lang w:val="cs-CZ"/>
              </w:rPr>
            </w:pPr>
            <w:r w:rsidRPr="001A5A66">
              <w:rPr>
                <w:rFonts w:ascii="Arial" w:hAnsi="Arial" w:cs="Arial"/>
                <w:i/>
                <w:noProof/>
                <w:color w:val="ED7D31" w:themeColor="accent2"/>
                <w:lang w:val="cs-CZ"/>
              </w:rPr>
              <w:t xml:space="preserve">Specifický cíl: </w:t>
            </w:r>
            <w:r w:rsidR="008A47D0" w:rsidRPr="001A5A66">
              <w:rPr>
                <w:rFonts w:ascii="Arial" w:hAnsi="Arial" w:cs="Arial"/>
                <w:i/>
                <w:noProof/>
                <w:color w:val="ED7D31" w:themeColor="accent2"/>
                <w:lang w:val="cs-CZ"/>
              </w:rPr>
              <w:t>Lepší přeshraniční využití potenciálu udržitelného cestovního ruchu pro hospodářský rozvoj česko-polského</w:t>
            </w:r>
            <w:r w:rsidR="00457E64" w:rsidRPr="001A5A66">
              <w:rPr>
                <w:rFonts w:ascii="Arial" w:hAnsi="Arial" w:cs="Arial"/>
                <w:i/>
                <w:noProof/>
                <w:color w:val="ED7D31" w:themeColor="accent2"/>
                <w:lang w:val="cs-CZ"/>
              </w:rPr>
              <w:t xml:space="preserve"> pohraničí</w:t>
            </w:r>
          </w:p>
          <w:p w14:paraId="56FD9356" w14:textId="77777777" w:rsidR="00CE5CFB" w:rsidRPr="001A5A66" w:rsidRDefault="00CE5CFB" w:rsidP="00CE5CFB">
            <w:pPr>
              <w:pStyle w:val="Normlnpolsk"/>
              <w:shd w:val="clear" w:color="auto" w:fill="FFFFFF" w:themeFill="background1"/>
              <w:spacing w:afterLines="8" w:after="19"/>
              <w:rPr>
                <w:rFonts w:cs="Arial"/>
                <w:b/>
                <w:i w:val="0"/>
                <w:iCs/>
                <w:lang w:val="cs-CZ"/>
              </w:rPr>
            </w:pPr>
          </w:p>
        </w:tc>
        <w:tc>
          <w:tcPr>
            <w:tcW w:w="7109" w:type="dxa"/>
            <w:shd w:val="clear" w:color="auto" w:fill="auto"/>
          </w:tcPr>
          <w:p w14:paraId="338AF154" w14:textId="210E7BA1" w:rsidR="00CE5CFB" w:rsidRPr="00B4256C" w:rsidRDefault="00CE5CFB" w:rsidP="00CE5CFB">
            <w:pPr>
              <w:pStyle w:val="Normlnpolsk"/>
              <w:shd w:val="clear" w:color="auto" w:fill="FFFFFF" w:themeFill="background1"/>
              <w:spacing w:afterLines="8" w:after="19"/>
              <w:rPr>
                <w:rFonts w:cs="Arial"/>
                <w:b/>
                <w:i w:val="0"/>
                <w:iCs/>
                <w:color w:val="2F5496" w:themeColor="accent1" w:themeShade="BF"/>
                <w:sz w:val="22"/>
                <w:szCs w:val="22"/>
              </w:rPr>
            </w:pPr>
            <w:r w:rsidRPr="00B4256C">
              <w:rPr>
                <w:rFonts w:eastAsiaTheme="minorEastAsia" w:cs="Arial"/>
                <w:b/>
                <w:i w:val="0"/>
                <w:color w:val="2F5496" w:themeColor="accent1" w:themeShade="BF"/>
                <w:sz w:val="22"/>
                <w:lang w:bidi="cs-CZ"/>
              </w:rPr>
              <w:t xml:space="preserve">Punkt 2 – </w:t>
            </w:r>
            <w:r w:rsidR="008E5D13" w:rsidRPr="00B4256C">
              <w:rPr>
                <w:rFonts w:eastAsiaTheme="minorEastAsia" w:cs="Arial"/>
                <w:b/>
                <w:i w:val="0"/>
                <w:color w:val="2F5496" w:themeColor="accent1" w:themeShade="BF"/>
                <w:sz w:val="22"/>
                <w:lang w:bidi="cs-CZ"/>
              </w:rPr>
              <w:t xml:space="preserve">Stopień w jakim projekt przyczynia się do osiągania szczegółowego celu i naboru </w:t>
            </w:r>
            <w:r w:rsidRPr="00B4256C">
              <w:rPr>
                <w:rFonts w:cs="Arial"/>
                <w:b/>
                <w:i w:val="0"/>
                <w:iCs/>
                <w:color w:val="2F5496" w:themeColor="accent1" w:themeShade="BF"/>
                <w:sz w:val="22"/>
                <w:szCs w:val="22"/>
              </w:rPr>
              <w:t>(waga 2.0, tj. maks. 10 pkt.)</w:t>
            </w:r>
          </w:p>
          <w:p w14:paraId="590A2248" w14:textId="023D0C81" w:rsidR="00CE5CFB" w:rsidRPr="00C269A8" w:rsidRDefault="00CE5CFB" w:rsidP="00CE5CFB">
            <w:pPr>
              <w:pStyle w:val="Normlnpolsk"/>
              <w:shd w:val="clear" w:color="auto" w:fill="FFFFFF" w:themeFill="background1"/>
              <w:spacing w:before="120" w:afterLines="8" w:after="19"/>
              <w:rPr>
                <w:rFonts w:cs="Arial"/>
                <w:color w:val="000000"/>
              </w:rPr>
            </w:pPr>
            <w:r w:rsidRPr="00917610">
              <w:rPr>
                <w:rFonts w:eastAsiaTheme="minorEastAsia" w:cs="Arial"/>
                <w:noProof/>
                <w:color w:val="ED7D31" w:themeColor="accent2"/>
                <w:sz w:val="22"/>
                <w:szCs w:val="20"/>
                <w:lang w:val="cs-CZ"/>
              </w:rPr>
              <w:drawing>
                <wp:anchor distT="0" distB="0" distL="114300" distR="114300" simplePos="0" relativeHeight="251669504" behindDoc="1" locked="0" layoutInCell="1" allowOverlap="1" wp14:anchorId="4B9F4D7C" wp14:editId="5361C59C">
                  <wp:simplePos x="0" y="0"/>
                  <wp:positionH relativeFrom="column">
                    <wp:posOffset>46355</wp:posOffset>
                  </wp:positionH>
                  <wp:positionV relativeFrom="paragraph">
                    <wp:posOffset>-3810</wp:posOffset>
                  </wp:positionV>
                  <wp:extent cx="271145" cy="548640"/>
                  <wp:effectExtent l="0" t="0" r="0" b="3810"/>
                  <wp:wrapThrough wrapText="bothSides">
                    <wp:wrapPolygon edited="0">
                      <wp:start x="0" y="0"/>
                      <wp:lineTo x="0" y="21000"/>
                      <wp:lineTo x="19728" y="21000"/>
                      <wp:lineTo x="19728" y="0"/>
                      <wp:lineTo x="0" y="0"/>
                    </wp:wrapPolygon>
                  </wp:wrapThrough>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1145" cy="548640"/>
                          </a:xfrm>
                          <a:prstGeom prst="rect">
                            <a:avLst/>
                          </a:prstGeom>
                        </pic:spPr>
                      </pic:pic>
                    </a:graphicData>
                  </a:graphic>
                </wp:anchor>
              </w:drawing>
            </w:r>
            <w:r w:rsidR="0061494A">
              <w:rPr>
                <w:rFonts w:eastAsiaTheme="minorEastAsia" w:cs="Arial"/>
                <w:noProof/>
                <w:color w:val="ED7D31" w:themeColor="accent2"/>
                <w:sz w:val="22"/>
                <w:szCs w:val="20"/>
                <w:lang w:val="cs-CZ" w:bidi="cs-CZ"/>
              </w:rPr>
              <w:t>Cel s</w:t>
            </w:r>
            <w:r w:rsidRPr="00917610">
              <w:rPr>
                <w:rFonts w:eastAsiaTheme="minorEastAsia" w:cs="Arial"/>
                <w:noProof/>
                <w:color w:val="ED7D31" w:themeColor="accent2"/>
                <w:sz w:val="22"/>
                <w:szCs w:val="20"/>
                <w:lang w:val="cs-CZ" w:bidi="cs-CZ"/>
              </w:rPr>
              <w:t xml:space="preserve">zczegółowy: </w:t>
            </w:r>
            <w:r w:rsidR="008A47D0" w:rsidRPr="008A47D0">
              <w:rPr>
                <w:rFonts w:eastAsiaTheme="minorEastAsia" w:cs="Arial"/>
                <w:noProof/>
                <w:color w:val="ED7D31" w:themeColor="accent2"/>
                <w:sz w:val="22"/>
                <w:szCs w:val="20"/>
                <w:lang w:val="cs-CZ" w:bidi="cs-CZ"/>
              </w:rPr>
              <w:t>Lepsze transgraniczne wykorzystanie potencjału turystyki zrównoważonej dla rozwoju gospodarczego pogranicza czesko-polskiego</w:t>
            </w:r>
          </w:p>
        </w:tc>
      </w:tr>
      <w:tr w:rsidR="008E5D13" w:rsidRPr="00C269A8" w14:paraId="4C2EE5DB" w14:textId="77777777" w:rsidTr="00FD61CA">
        <w:tc>
          <w:tcPr>
            <w:tcW w:w="7109" w:type="dxa"/>
            <w:shd w:val="clear" w:color="auto" w:fill="auto"/>
          </w:tcPr>
          <w:p w14:paraId="397F74FD" w14:textId="4FAC9FA1" w:rsidR="008E5D13" w:rsidRPr="001A5A66" w:rsidRDefault="008E5D13" w:rsidP="008E5D13">
            <w:pPr>
              <w:pStyle w:val="Odstavecseseznamem"/>
              <w:shd w:val="clear" w:color="auto" w:fill="FFFFFF" w:themeFill="background1"/>
              <w:spacing w:afterLines="8" w:after="19"/>
              <w:ind w:left="0"/>
              <w:contextualSpacing w:val="0"/>
              <w:rPr>
                <w:rFonts w:ascii="Arial" w:hAnsi="Arial" w:cs="Arial"/>
                <w:b/>
                <w:sz w:val="22"/>
                <w:lang w:val="cs-CZ"/>
              </w:rPr>
            </w:pPr>
            <w:r w:rsidRPr="001A5A66">
              <w:rPr>
                <w:rFonts w:ascii="Arial" w:hAnsi="Arial" w:cs="Arial"/>
                <w:sz w:val="22"/>
                <w:lang w:val="cs-CZ"/>
              </w:rPr>
              <w:t>Hodnotitelé posoudí, zda projekt, jeho cíl, aktivity a jejich výstupy a výsledky přispívají k naplňování specifického cíle a výzvy, jak významně, a zda účinky projektu budou dlouhodobé nebo pouze krátkodobé.</w:t>
            </w:r>
          </w:p>
        </w:tc>
        <w:tc>
          <w:tcPr>
            <w:tcW w:w="7109" w:type="dxa"/>
            <w:shd w:val="clear" w:color="auto" w:fill="auto"/>
          </w:tcPr>
          <w:p w14:paraId="69B7D337" w14:textId="1839528A" w:rsidR="008E5D13" w:rsidRPr="00FD61CA" w:rsidRDefault="008E5D13" w:rsidP="008E5D13">
            <w:pPr>
              <w:shd w:val="clear" w:color="auto" w:fill="FFFFFF" w:themeFill="background1"/>
              <w:spacing w:afterLines="8" w:after="19"/>
              <w:rPr>
                <w:rFonts w:ascii="Arial" w:hAnsi="Arial" w:cs="Arial"/>
                <w:color w:val="000000"/>
                <w:szCs w:val="22"/>
              </w:rPr>
            </w:pPr>
            <w:r w:rsidRPr="00624718">
              <w:rPr>
                <w:rFonts w:ascii="Arial" w:eastAsiaTheme="minorHAnsi" w:hAnsi="Arial" w:cs="Arial"/>
                <w:szCs w:val="22"/>
                <w:lang w:eastAsia="en-US" w:bidi="ar-SA"/>
              </w:rPr>
              <w:t>Eksperci oceniają czy projekt, jego cel, działania, produkty i rezultaty wpływają na realizację celu szczegółowego i naboru, w jakim stopniu efekty projektu będą miały charakter długofalowy, czy jedynie krótkofalowy.</w:t>
            </w:r>
          </w:p>
        </w:tc>
      </w:tr>
      <w:tr w:rsidR="008E5D13" w:rsidRPr="00C269A8" w14:paraId="2D903F58" w14:textId="77777777" w:rsidTr="00FD61CA">
        <w:tc>
          <w:tcPr>
            <w:tcW w:w="7109" w:type="dxa"/>
            <w:shd w:val="clear" w:color="auto" w:fill="auto"/>
          </w:tcPr>
          <w:p w14:paraId="3E34EC95" w14:textId="7240CE4B" w:rsidR="008E5D13" w:rsidRPr="001A5A66" w:rsidRDefault="008E5D13" w:rsidP="00083133">
            <w:pPr>
              <w:pStyle w:val="Odstavecseseznamem"/>
              <w:numPr>
                <w:ilvl w:val="0"/>
                <w:numId w:val="20"/>
              </w:numPr>
              <w:shd w:val="clear" w:color="auto" w:fill="FFFFFF" w:themeFill="background1"/>
              <w:spacing w:afterLines="8" w:after="19"/>
              <w:jc w:val="both"/>
              <w:rPr>
                <w:rFonts w:ascii="Arial" w:hAnsi="Arial" w:cs="Arial"/>
                <w:sz w:val="22"/>
                <w:lang w:val="cs-CZ"/>
              </w:rPr>
            </w:pPr>
            <w:r w:rsidRPr="001A5A66">
              <w:rPr>
                <w:rFonts w:ascii="Arial" w:hAnsi="Arial" w:cs="Arial"/>
                <w:i/>
                <w:iCs/>
                <w:sz w:val="22"/>
                <w:lang w:val="cs-CZ"/>
              </w:rPr>
              <w:t>V jakém rozsahu (jak významně) bude dosažení cíle projektu přispívat k naplňování specifického cíle a výzvy?</w:t>
            </w:r>
          </w:p>
        </w:tc>
        <w:tc>
          <w:tcPr>
            <w:tcW w:w="7109" w:type="dxa"/>
            <w:shd w:val="clear" w:color="auto" w:fill="auto"/>
          </w:tcPr>
          <w:p w14:paraId="0F64EACC" w14:textId="263EF146" w:rsidR="008E5D13" w:rsidRPr="00FD61CA" w:rsidRDefault="008E5D13" w:rsidP="00083133">
            <w:pPr>
              <w:pStyle w:val="Odstavecseseznamem"/>
              <w:numPr>
                <w:ilvl w:val="0"/>
                <w:numId w:val="21"/>
              </w:numPr>
              <w:shd w:val="clear" w:color="auto" w:fill="FFFFFF" w:themeFill="background1"/>
              <w:autoSpaceDE w:val="0"/>
              <w:autoSpaceDN w:val="0"/>
              <w:adjustRightInd w:val="0"/>
              <w:spacing w:afterLines="8" w:after="19"/>
              <w:contextualSpacing w:val="0"/>
              <w:jc w:val="both"/>
              <w:rPr>
                <w:rFonts w:ascii="Arial" w:hAnsi="Arial" w:cs="Arial"/>
                <w:color w:val="000000"/>
                <w:sz w:val="22"/>
              </w:rPr>
            </w:pPr>
            <w:r w:rsidRPr="00624718">
              <w:rPr>
                <w:rFonts w:ascii="Arial" w:hAnsi="Arial" w:cs="Arial"/>
                <w:i/>
                <w:iCs/>
                <w:sz w:val="22"/>
              </w:rPr>
              <w:t xml:space="preserve">W jakim zakresie (w jak znaczący sposób) </w:t>
            </w:r>
            <w:r w:rsidR="001A5A66" w:rsidRPr="00624718">
              <w:rPr>
                <w:rFonts w:ascii="Arial" w:hAnsi="Arial" w:cs="Arial"/>
                <w:i/>
                <w:iCs/>
                <w:sz w:val="22"/>
              </w:rPr>
              <w:t>osiągniecie</w:t>
            </w:r>
            <w:r w:rsidRPr="00624718">
              <w:rPr>
                <w:rFonts w:ascii="Arial" w:hAnsi="Arial" w:cs="Arial"/>
                <w:i/>
                <w:iCs/>
                <w:sz w:val="22"/>
              </w:rPr>
              <w:t xml:space="preserve"> celu projektu będzie wpływać na realizację celu szczegółowego i naboru?</w:t>
            </w:r>
          </w:p>
        </w:tc>
      </w:tr>
      <w:tr w:rsidR="008E5D13" w:rsidRPr="00C269A8" w14:paraId="548F8F91" w14:textId="77777777" w:rsidTr="00FD61CA">
        <w:tc>
          <w:tcPr>
            <w:tcW w:w="7109" w:type="dxa"/>
            <w:shd w:val="clear" w:color="auto" w:fill="auto"/>
          </w:tcPr>
          <w:p w14:paraId="11DAE565" w14:textId="7C427AE6" w:rsidR="008E5D13" w:rsidRPr="001A5A66" w:rsidRDefault="001B437B" w:rsidP="001B437B">
            <w:pPr>
              <w:shd w:val="clear" w:color="auto" w:fill="FFFFFF" w:themeFill="background1"/>
              <w:spacing w:afterLines="50"/>
              <w:ind w:left="447"/>
              <w:rPr>
                <w:rFonts w:ascii="Arial" w:hAnsi="Arial" w:cs="Arial"/>
                <w:lang w:val="cs-CZ"/>
              </w:rPr>
            </w:pPr>
            <w:r w:rsidRPr="001A5A66">
              <w:rPr>
                <w:rFonts w:ascii="Arial" w:hAnsi="Arial" w:cs="Arial"/>
                <w:i/>
                <w:iCs/>
                <w:lang w:val="cs-CZ"/>
              </w:rPr>
              <w:t xml:space="preserve">b) </w:t>
            </w:r>
            <w:r w:rsidR="008E5D13" w:rsidRPr="001A5A66">
              <w:rPr>
                <w:rFonts w:ascii="Arial" w:hAnsi="Arial" w:cs="Arial"/>
                <w:i/>
                <w:iCs/>
                <w:lang w:val="cs-CZ"/>
              </w:rPr>
              <w:t>Lze předpokládat, že příspěvek projektu k plnění specifického cíle bude mít dlouhodobý charakter?</w:t>
            </w:r>
          </w:p>
        </w:tc>
        <w:tc>
          <w:tcPr>
            <w:tcW w:w="7109" w:type="dxa"/>
            <w:shd w:val="clear" w:color="auto" w:fill="auto"/>
          </w:tcPr>
          <w:p w14:paraId="0FC35B3B" w14:textId="6F697456" w:rsidR="008E5D13" w:rsidRPr="00FD61CA" w:rsidRDefault="008E5D13" w:rsidP="00083133">
            <w:pPr>
              <w:pStyle w:val="Odstavecseseznamem"/>
              <w:numPr>
                <w:ilvl w:val="0"/>
                <w:numId w:val="21"/>
              </w:numPr>
              <w:shd w:val="clear" w:color="auto" w:fill="FFFFFF" w:themeFill="background1"/>
              <w:autoSpaceDE w:val="0"/>
              <w:autoSpaceDN w:val="0"/>
              <w:adjustRightInd w:val="0"/>
              <w:spacing w:afterLines="100" w:after="240"/>
              <w:jc w:val="both"/>
              <w:rPr>
                <w:rFonts w:ascii="Arial" w:hAnsi="Arial" w:cs="Arial"/>
                <w:color w:val="000000"/>
                <w:sz w:val="22"/>
              </w:rPr>
            </w:pPr>
            <w:r w:rsidRPr="00624718">
              <w:rPr>
                <w:rFonts w:ascii="Arial" w:hAnsi="Arial" w:cs="Arial"/>
                <w:i/>
                <w:iCs/>
                <w:sz w:val="22"/>
              </w:rPr>
              <w:t xml:space="preserve">Czy zakłada się, że wpływ projektu na cel szczegółowy będzie miał długofalowy charakter? </w:t>
            </w:r>
          </w:p>
        </w:tc>
      </w:tr>
      <w:tr w:rsidR="000A77B3" w:rsidRPr="00B4256C" w14:paraId="2D21092C" w14:textId="77777777" w:rsidTr="00FD61CA">
        <w:tc>
          <w:tcPr>
            <w:tcW w:w="7109" w:type="dxa"/>
            <w:shd w:val="clear" w:color="auto" w:fill="auto"/>
          </w:tcPr>
          <w:p w14:paraId="2283A32A" w14:textId="0CAB9CC3" w:rsidR="000A77B3" w:rsidRPr="001A5A66" w:rsidRDefault="000A77B3" w:rsidP="00B4256C">
            <w:pPr>
              <w:pStyle w:val="Normlnpolsk"/>
              <w:shd w:val="clear" w:color="auto" w:fill="FFFFFF" w:themeFill="background1"/>
              <w:spacing w:afterLines="8" w:after="19"/>
              <w:rPr>
                <w:rFonts w:eastAsiaTheme="minorEastAsia" w:cs="Arial"/>
                <w:b/>
                <w:i w:val="0"/>
                <w:color w:val="2F5496" w:themeColor="accent1" w:themeShade="BF"/>
                <w:sz w:val="22"/>
                <w:lang w:val="cs-CZ" w:bidi="cs-CZ"/>
              </w:rPr>
            </w:pPr>
            <w:r w:rsidRPr="001A5A66">
              <w:rPr>
                <w:rFonts w:eastAsiaTheme="minorEastAsia" w:cs="Arial"/>
                <w:b/>
                <w:i w:val="0"/>
                <w:color w:val="2F5496" w:themeColor="accent1" w:themeShade="BF"/>
                <w:sz w:val="22"/>
                <w:lang w:val="cs-CZ" w:bidi="cs-CZ"/>
              </w:rPr>
              <w:t>Bod 3 - Vliv projektu na zlepšení situace cílové skupiny (váha 1,6, tj. max. 8 bodů)</w:t>
            </w:r>
          </w:p>
        </w:tc>
        <w:tc>
          <w:tcPr>
            <w:tcW w:w="7109" w:type="dxa"/>
            <w:shd w:val="clear" w:color="auto" w:fill="auto"/>
          </w:tcPr>
          <w:p w14:paraId="2F1754E8" w14:textId="3DB2112A" w:rsidR="000A77B3" w:rsidRPr="00B4256C" w:rsidRDefault="000A77B3" w:rsidP="00B4256C">
            <w:pPr>
              <w:pStyle w:val="Normlnpolsk"/>
              <w:shd w:val="clear" w:color="auto" w:fill="FFFFFF" w:themeFill="background1"/>
              <w:spacing w:afterLines="8" w:after="19"/>
              <w:rPr>
                <w:rFonts w:eastAsiaTheme="minorEastAsia" w:cs="Arial"/>
                <w:b/>
                <w:i w:val="0"/>
                <w:color w:val="2F5496" w:themeColor="accent1" w:themeShade="BF"/>
                <w:sz w:val="22"/>
                <w:lang w:bidi="cs-CZ"/>
              </w:rPr>
            </w:pPr>
            <w:r w:rsidRPr="00B4256C">
              <w:rPr>
                <w:rFonts w:eastAsiaTheme="minorEastAsia" w:cs="Arial"/>
                <w:b/>
                <w:i w:val="0"/>
                <w:color w:val="2F5496" w:themeColor="accent1" w:themeShade="BF"/>
                <w:sz w:val="22"/>
                <w:lang w:bidi="cs-CZ"/>
              </w:rPr>
              <w:t>Punkt 3 – Wpływ projektu na poprawę sytuacji grupy docelowej (waga 1.6, tj. maks. 8 pkt.)</w:t>
            </w:r>
          </w:p>
        </w:tc>
      </w:tr>
      <w:tr w:rsidR="000A77B3" w:rsidRPr="00C269A8" w14:paraId="69437D21" w14:textId="77777777" w:rsidTr="00FD61CA">
        <w:tc>
          <w:tcPr>
            <w:tcW w:w="7109" w:type="dxa"/>
            <w:shd w:val="clear" w:color="auto" w:fill="auto"/>
          </w:tcPr>
          <w:p w14:paraId="67699BFF" w14:textId="24D52682" w:rsidR="000A77B3" w:rsidRPr="001A5A66" w:rsidRDefault="000A77B3" w:rsidP="000A77B3">
            <w:pPr>
              <w:pStyle w:val="Odstavecseseznamem"/>
              <w:shd w:val="clear" w:color="auto" w:fill="FFFFFF" w:themeFill="background1"/>
              <w:autoSpaceDE w:val="0"/>
              <w:autoSpaceDN w:val="0"/>
              <w:adjustRightInd w:val="0"/>
              <w:spacing w:afterLines="8" w:after="19"/>
              <w:ind w:left="0"/>
              <w:contextualSpacing w:val="0"/>
              <w:jc w:val="both"/>
              <w:rPr>
                <w:rFonts w:ascii="Arial" w:hAnsi="Arial" w:cs="Arial"/>
                <w:color w:val="000000"/>
                <w:sz w:val="22"/>
                <w:lang w:val="cs-CZ"/>
              </w:rPr>
            </w:pPr>
            <w:r w:rsidRPr="001A5A66">
              <w:rPr>
                <w:rFonts w:ascii="Arial" w:hAnsi="Arial" w:cs="Arial"/>
                <w:sz w:val="22"/>
                <w:lang w:val="cs-CZ"/>
              </w:rPr>
              <w:lastRenderedPageBreak/>
              <w:t>Hodnotitelé posoudí záběr projektu a tedy to, jak široké a významné skupině aktivity a výstupy projektu poslouží a jak velký vliv mají na obyvatele a návštěvníky příhraničí.</w:t>
            </w:r>
          </w:p>
        </w:tc>
        <w:tc>
          <w:tcPr>
            <w:tcW w:w="7109" w:type="dxa"/>
            <w:shd w:val="clear" w:color="auto" w:fill="auto"/>
          </w:tcPr>
          <w:p w14:paraId="63C3CAAF" w14:textId="3597F67A" w:rsidR="000A77B3" w:rsidRPr="00FD61CA" w:rsidRDefault="000A77B3" w:rsidP="000A77B3">
            <w:pPr>
              <w:pStyle w:val="Default"/>
              <w:shd w:val="clear" w:color="auto" w:fill="FFFFFF" w:themeFill="background1"/>
              <w:spacing w:before="8" w:afterLines="8" w:after="19"/>
              <w:jc w:val="both"/>
              <w:rPr>
                <w:rFonts w:ascii="Arial" w:hAnsi="Arial" w:cs="Arial"/>
                <w:sz w:val="22"/>
                <w:szCs w:val="22"/>
                <w:lang w:val="pl-PL"/>
              </w:rPr>
            </w:pPr>
            <w:r w:rsidRPr="0046592D">
              <w:rPr>
                <w:rFonts w:ascii="Arial" w:hAnsi="Arial" w:cs="Arial"/>
                <w:sz w:val="22"/>
                <w:szCs w:val="22"/>
                <w:lang w:val="pl-PL"/>
              </w:rPr>
              <w:t>Eksperci oceniają zakres projektu, czyli to, przez jak szeroką i znaczącą grupę będą wykorzystywane działania i produkty projektu oraz jak duży wpływ mają one na mieszkańców lub o</w:t>
            </w:r>
            <w:r w:rsidR="00A826B5">
              <w:rPr>
                <w:rFonts w:ascii="Arial" w:hAnsi="Arial" w:cs="Arial"/>
                <w:sz w:val="22"/>
                <w:szCs w:val="22"/>
                <w:lang w:val="pl-PL"/>
              </w:rPr>
              <w:t>d</w:t>
            </w:r>
            <w:r w:rsidRPr="0046592D">
              <w:rPr>
                <w:rFonts w:ascii="Arial" w:hAnsi="Arial" w:cs="Arial"/>
                <w:sz w:val="22"/>
                <w:szCs w:val="22"/>
                <w:lang w:val="pl-PL"/>
              </w:rPr>
              <w:t>wiedzających pogranicze.</w:t>
            </w:r>
          </w:p>
        </w:tc>
      </w:tr>
      <w:tr w:rsidR="000A77B3" w:rsidRPr="00C269A8" w14:paraId="2A4B9B8F" w14:textId="77777777" w:rsidTr="00FD61CA">
        <w:tc>
          <w:tcPr>
            <w:tcW w:w="7109" w:type="dxa"/>
            <w:shd w:val="clear" w:color="auto" w:fill="auto"/>
          </w:tcPr>
          <w:p w14:paraId="5D2447DC" w14:textId="34D69D04" w:rsidR="000A77B3" w:rsidRPr="001A5A66" w:rsidRDefault="000A77B3" w:rsidP="00083133">
            <w:pPr>
              <w:pStyle w:val="Odstavecseseznamem"/>
              <w:numPr>
                <w:ilvl w:val="0"/>
                <w:numId w:val="22"/>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1A5A66">
              <w:rPr>
                <w:rFonts w:ascii="Arial" w:hAnsi="Arial" w:cs="Arial"/>
                <w:i/>
                <w:iCs/>
                <w:sz w:val="22"/>
                <w:lang w:val="cs-CZ"/>
              </w:rPr>
              <w:t xml:space="preserve">Má projekt jasně definované cílové skupiny a jsou všechny tyto cílové skupiny v souladu s vymezením hlavních cílových skupin v dané výzvě? </w:t>
            </w:r>
          </w:p>
        </w:tc>
        <w:tc>
          <w:tcPr>
            <w:tcW w:w="7109" w:type="dxa"/>
            <w:shd w:val="clear" w:color="auto" w:fill="auto"/>
          </w:tcPr>
          <w:p w14:paraId="53E599D6" w14:textId="7E4F083C" w:rsidR="000A77B3" w:rsidRPr="001A5A66" w:rsidRDefault="000A77B3" w:rsidP="00083133">
            <w:pPr>
              <w:pStyle w:val="Default"/>
              <w:numPr>
                <w:ilvl w:val="0"/>
                <w:numId w:val="23"/>
              </w:numPr>
              <w:shd w:val="clear" w:color="auto" w:fill="FFFFFF" w:themeFill="background1"/>
              <w:spacing w:before="8" w:afterLines="8" w:after="19"/>
              <w:jc w:val="both"/>
              <w:rPr>
                <w:rFonts w:ascii="Arial" w:hAnsi="Arial" w:cs="Arial"/>
                <w:i/>
                <w:iCs/>
                <w:sz w:val="22"/>
                <w:szCs w:val="22"/>
                <w:lang w:val="pl-PL"/>
              </w:rPr>
            </w:pPr>
            <w:r w:rsidRPr="001A5A66">
              <w:rPr>
                <w:rFonts w:ascii="Arial" w:hAnsi="Arial" w:cs="Arial"/>
                <w:i/>
                <w:iCs/>
                <w:color w:val="auto"/>
                <w:sz w:val="22"/>
                <w:szCs w:val="22"/>
                <w:lang w:val="pl-PL"/>
              </w:rPr>
              <w:t xml:space="preserve">Czy projekt ma jasno zdefiniowane grupy docelowe oraz czy wszystkie te grupy wpisują się w zakres głównych grup docelowych w danym naborze? </w:t>
            </w:r>
          </w:p>
        </w:tc>
      </w:tr>
      <w:tr w:rsidR="000A77B3" w:rsidRPr="00C269A8" w14:paraId="403AEF82" w14:textId="77777777" w:rsidTr="00FD61CA">
        <w:tc>
          <w:tcPr>
            <w:tcW w:w="7109" w:type="dxa"/>
            <w:shd w:val="clear" w:color="auto" w:fill="auto"/>
          </w:tcPr>
          <w:p w14:paraId="319B773F" w14:textId="3300FC55" w:rsidR="000A77B3" w:rsidRPr="001A5A66" w:rsidRDefault="000A77B3" w:rsidP="00083133">
            <w:pPr>
              <w:pStyle w:val="Odstavecseseznamem"/>
              <w:numPr>
                <w:ilvl w:val="0"/>
                <w:numId w:val="22"/>
              </w:numPr>
              <w:shd w:val="clear" w:color="auto" w:fill="FFFFFF" w:themeFill="background1"/>
              <w:spacing w:afterLines="8" w:after="19"/>
              <w:jc w:val="both"/>
              <w:rPr>
                <w:rFonts w:ascii="Arial" w:eastAsia="Calibri" w:hAnsi="Arial" w:cs="Arial"/>
                <w:sz w:val="22"/>
                <w:lang w:val="cs-CZ"/>
              </w:rPr>
            </w:pPr>
            <w:r w:rsidRPr="001A5A66">
              <w:rPr>
                <w:rFonts w:ascii="Arial" w:hAnsi="Arial" w:cs="Arial"/>
                <w:i/>
                <w:iCs/>
                <w:sz w:val="22"/>
                <w:lang w:val="cs-CZ"/>
              </w:rPr>
              <w:t xml:space="preserve">Jak velké jsou cílové skupiny uživatelů výstupů projektu? </w:t>
            </w:r>
          </w:p>
        </w:tc>
        <w:tc>
          <w:tcPr>
            <w:tcW w:w="7109" w:type="dxa"/>
            <w:shd w:val="clear" w:color="auto" w:fill="auto"/>
          </w:tcPr>
          <w:p w14:paraId="343A6B80" w14:textId="066202DC" w:rsidR="000A77B3" w:rsidRPr="001A5A66" w:rsidRDefault="000A77B3" w:rsidP="00083133">
            <w:pPr>
              <w:pStyle w:val="Default"/>
              <w:numPr>
                <w:ilvl w:val="0"/>
                <w:numId w:val="23"/>
              </w:numPr>
              <w:shd w:val="clear" w:color="auto" w:fill="FFFFFF" w:themeFill="background1"/>
              <w:spacing w:before="8" w:afterLines="8" w:after="19"/>
              <w:jc w:val="both"/>
              <w:rPr>
                <w:rFonts w:ascii="Arial" w:hAnsi="Arial" w:cs="Arial"/>
                <w:i/>
                <w:iCs/>
                <w:sz w:val="22"/>
                <w:szCs w:val="22"/>
                <w:lang w:val="pl-PL"/>
              </w:rPr>
            </w:pPr>
            <w:r w:rsidRPr="001A5A66">
              <w:rPr>
                <w:rFonts w:ascii="Arial" w:hAnsi="Arial" w:cs="Arial"/>
                <w:i/>
                <w:iCs/>
                <w:color w:val="auto"/>
                <w:sz w:val="22"/>
                <w:szCs w:val="22"/>
                <w:lang w:val="pl-PL"/>
              </w:rPr>
              <w:t>Jak duże są grupy docelowe odbiorców produktów projektu?</w:t>
            </w:r>
          </w:p>
        </w:tc>
      </w:tr>
      <w:tr w:rsidR="000A77B3" w:rsidRPr="00C269A8" w14:paraId="4442DE67" w14:textId="77777777" w:rsidTr="00FD61CA">
        <w:tc>
          <w:tcPr>
            <w:tcW w:w="7109" w:type="dxa"/>
            <w:shd w:val="clear" w:color="auto" w:fill="auto"/>
          </w:tcPr>
          <w:p w14:paraId="3003182F" w14:textId="7B15695B" w:rsidR="000A77B3" w:rsidRPr="001A5A66" w:rsidRDefault="0061494A" w:rsidP="00083133">
            <w:pPr>
              <w:pStyle w:val="Odstavecseseznamem"/>
              <w:numPr>
                <w:ilvl w:val="0"/>
                <w:numId w:val="23"/>
              </w:numPr>
              <w:shd w:val="clear" w:color="auto" w:fill="FFFFFF" w:themeFill="background1"/>
              <w:spacing w:afterLines="8" w:after="19"/>
              <w:jc w:val="both"/>
              <w:rPr>
                <w:rFonts w:ascii="Arial" w:eastAsia="Calibri" w:hAnsi="Arial" w:cs="Arial"/>
                <w:sz w:val="22"/>
                <w:lang w:val="cs-CZ"/>
              </w:rPr>
            </w:pPr>
            <w:r>
              <w:rPr>
                <w:rFonts w:ascii="Arial" w:hAnsi="Arial" w:cs="Arial"/>
                <w:i/>
                <w:iCs/>
                <w:sz w:val="22"/>
              </w:rPr>
              <w:t>Zaměřuje se projekt na</w:t>
            </w:r>
            <w:r w:rsidRPr="00247A58">
              <w:rPr>
                <w:rFonts w:ascii="Arial" w:hAnsi="Arial" w:cs="Arial"/>
                <w:i/>
                <w:iCs/>
                <w:sz w:val="22"/>
              </w:rPr>
              <w:t xml:space="preserve"> </w:t>
            </w:r>
            <w:r w:rsidR="000A77B3" w:rsidRPr="001A5A66">
              <w:rPr>
                <w:rFonts w:ascii="Arial" w:hAnsi="Arial" w:cs="Arial"/>
                <w:i/>
                <w:iCs/>
                <w:sz w:val="22"/>
                <w:lang w:val="cs-CZ"/>
              </w:rPr>
              <w:t>specifické (např. senioři, rodiny s dětmi, hendikepovaní) nebo významné cílové skupiny?</w:t>
            </w:r>
          </w:p>
        </w:tc>
        <w:tc>
          <w:tcPr>
            <w:tcW w:w="7109" w:type="dxa"/>
            <w:shd w:val="clear" w:color="auto" w:fill="auto"/>
          </w:tcPr>
          <w:p w14:paraId="01C38145" w14:textId="2585970A" w:rsidR="000A77B3" w:rsidRPr="001A5A66" w:rsidRDefault="000A77B3" w:rsidP="000A77B3">
            <w:pPr>
              <w:pStyle w:val="Default"/>
              <w:shd w:val="clear" w:color="auto" w:fill="FFFFFF" w:themeFill="background1"/>
              <w:spacing w:before="8" w:afterLines="8" w:after="19"/>
              <w:ind w:left="360"/>
              <w:jc w:val="both"/>
              <w:rPr>
                <w:rFonts w:ascii="Arial" w:hAnsi="Arial" w:cs="Arial"/>
                <w:bCs/>
                <w:sz w:val="22"/>
                <w:szCs w:val="22"/>
                <w:lang w:val="pl-PL"/>
              </w:rPr>
            </w:pPr>
            <w:r w:rsidRPr="001A5A66">
              <w:rPr>
                <w:rFonts w:ascii="Arial" w:hAnsi="Arial" w:cs="Arial"/>
                <w:i/>
                <w:iCs/>
                <w:color w:val="auto"/>
                <w:sz w:val="22"/>
                <w:szCs w:val="22"/>
                <w:lang w:val="pl-PL"/>
              </w:rPr>
              <w:t xml:space="preserve">c) Czy </w:t>
            </w:r>
            <w:r w:rsidR="0061494A" w:rsidRPr="00EC51D1">
              <w:rPr>
                <w:rFonts w:ascii="Arial" w:hAnsi="Arial" w:cs="Arial"/>
                <w:i/>
                <w:iCs/>
                <w:color w:val="auto"/>
                <w:sz w:val="22"/>
                <w:szCs w:val="22"/>
                <w:lang w:val="pl-PL"/>
              </w:rPr>
              <w:t xml:space="preserve">projekt jest skierowany do </w:t>
            </w:r>
            <w:r w:rsidR="001A5A66" w:rsidRPr="001A5A66">
              <w:rPr>
                <w:rFonts w:ascii="Arial" w:hAnsi="Arial" w:cs="Arial"/>
                <w:i/>
                <w:iCs/>
                <w:color w:val="auto"/>
                <w:sz w:val="22"/>
                <w:szCs w:val="22"/>
                <w:lang w:val="pl-PL"/>
              </w:rPr>
              <w:t>specyficzn</w:t>
            </w:r>
            <w:r w:rsidR="0061494A">
              <w:rPr>
                <w:rFonts w:ascii="Arial" w:hAnsi="Arial" w:cs="Arial"/>
                <w:i/>
                <w:iCs/>
                <w:color w:val="auto"/>
                <w:sz w:val="22"/>
                <w:szCs w:val="22"/>
                <w:lang w:val="pl-PL"/>
              </w:rPr>
              <w:t>ych</w:t>
            </w:r>
            <w:r w:rsidRPr="001A5A66">
              <w:rPr>
                <w:rFonts w:ascii="Arial" w:hAnsi="Arial" w:cs="Arial"/>
                <w:i/>
                <w:iCs/>
                <w:color w:val="auto"/>
                <w:sz w:val="22"/>
                <w:szCs w:val="22"/>
                <w:lang w:val="pl-PL"/>
              </w:rPr>
              <w:t xml:space="preserve"> (np.  seniorzy, rodziny z dziećmi, niepełnosprawni) lub istotn</w:t>
            </w:r>
            <w:r w:rsidR="0061494A">
              <w:rPr>
                <w:rFonts w:ascii="Arial" w:hAnsi="Arial" w:cs="Arial"/>
                <w:i/>
                <w:iCs/>
                <w:color w:val="auto"/>
                <w:sz w:val="22"/>
                <w:szCs w:val="22"/>
                <w:lang w:val="pl-PL"/>
              </w:rPr>
              <w:t>ych</w:t>
            </w:r>
            <w:r w:rsidRPr="001A5A66">
              <w:rPr>
                <w:rFonts w:ascii="Arial" w:hAnsi="Arial" w:cs="Arial"/>
                <w:i/>
                <w:iCs/>
                <w:color w:val="auto"/>
                <w:sz w:val="22"/>
                <w:szCs w:val="22"/>
                <w:lang w:val="pl-PL"/>
              </w:rPr>
              <w:t xml:space="preserve"> grup docelow</w:t>
            </w:r>
            <w:r w:rsidR="0061494A">
              <w:rPr>
                <w:rFonts w:ascii="Arial" w:hAnsi="Arial" w:cs="Arial"/>
                <w:i/>
                <w:iCs/>
                <w:color w:val="auto"/>
                <w:sz w:val="22"/>
                <w:szCs w:val="22"/>
                <w:lang w:val="pl-PL"/>
              </w:rPr>
              <w:t>ych</w:t>
            </w:r>
            <w:r w:rsidRPr="001A5A66">
              <w:rPr>
                <w:rFonts w:ascii="Arial" w:hAnsi="Arial" w:cs="Arial"/>
                <w:i/>
                <w:iCs/>
                <w:color w:val="auto"/>
                <w:sz w:val="22"/>
                <w:szCs w:val="22"/>
                <w:lang w:val="pl-PL"/>
              </w:rPr>
              <w:t>?</w:t>
            </w:r>
          </w:p>
        </w:tc>
      </w:tr>
      <w:tr w:rsidR="000A77B3" w:rsidRPr="00C269A8" w14:paraId="1AC69D99" w14:textId="77777777" w:rsidTr="00FD61CA">
        <w:tc>
          <w:tcPr>
            <w:tcW w:w="7109" w:type="dxa"/>
            <w:shd w:val="clear" w:color="auto" w:fill="auto"/>
          </w:tcPr>
          <w:p w14:paraId="5AB86ADA" w14:textId="77777777" w:rsidR="000A77B3" w:rsidRPr="001A5A66" w:rsidRDefault="000A77B3" w:rsidP="00083133">
            <w:pPr>
              <w:pStyle w:val="Odstavecseseznamem"/>
              <w:numPr>
                <w:ilvl w:val="0"/>
                <w:numId w:val="23"/>
              </w:numPr>
              <w:shd w:val="clear" w:color="auto" w:fill="FFFFFF" w:themeFill="background1"/>
              <w:spacing w:afterLines="8" w:after="19"/>
              <w:jc w:val="both"/>
              <w:rPr>
                <w:rFonts w:ascii="Arial" w:hAnsi="Arial" w:cs="Arial"/>
                <w:i/>
                <w:iCs/>
                <w:sz w:val="22"/>
                <w:lang w:val="cs-CZ"/>
              </w:rPr>
            </w:pPr>
            <w:r w:rsidRPr="001A5A66">
              <w:rPr>
                <w:rFonts w:ascii="Arial" w:hAnsi="Arial" w:cs="Arial"/>
                <w:i/>
                <w:iCs/>
                <w:sz w:val="22"/>
                <w:lang w:val="cs-CZ"/>
              </w:rPr>
              <w:t>Nebyly tyto cílové skupiny v minulosti podpořeny obdobně zaměřenými aktivitami? Pokud ano, je opakování aktivity ve stejné cílové skupině odůvodněné?</w:t>
            </w:r>
          </w:p>
          <w:p w14:paraId="3D74985A" w14:textId="77777777" w:rsidR="000A77B3" w:rsidRPr="001A5A66" w:rsidRDefault="000A77B3" w:rsidP="000A77B3">
            <w:pPr>
              <w:pStyle w:val="Odstavecseseznamem"/>
              <w:shd w:val="clear" w:color="auto" w:fill="FFFFFF" w:themeFill="background1"/>
              <w:spacing w:afterLines="8" w:after="19"/>
              <w:jc w:val="both"/>
              <w:rPr>
                <w:rFonts w:ascii="Arial" w:eastAsia="Calibri" w:hAnsi="Arial" w:cs="Arial"/>
                <w:i/>
                <w:iCs/>
                <w:sz w:val="22"/>
                <w:lang w:val="cs-CZ"/>
              </w:rPr>
            </w:pPr>
          </w:p>
        </w:tc>
        <w:tc>
          <w:tcPr>
            <w:tcW w:w="7109" w:type="dxa"/>
            <w:shd w:val="clear" w:color="auto" w:fill="auto"/>
          </w:tcPr>
          <w:p w14:paraId="3D0598E0" w14:textId="3496481B" w:rsidR="000A77B3" w:rsidRPr="001A5A66" w:rsidRDefault="000A77B3" w:rsidP="00083133">
            <w:pPr>
              <w:pStyle w:val="Default"/>
              <w:numPr>
                <w:ilvl w:val="0"/>
                <w:numId w:val="34"/>
              </w:numPr>
              <w:shd w:val="clear" w:color="auto" w:fill="FFFFFF" w:themeFill="background1"/>
              <w:spacing w:before="8" w:afterLines="100" w:after="240"/>
              <w:jc w:val="both"/>
              <w:rPr>
                <w:rFonts w:ascii="Arial" w:hAnsi="Arial" w:cs="Arial"/>
                <w:i/>
                <w:iCs/>
                <w:sz w:val="22"/>
                <w:szCs w:val="22"/>
                <w:lang w:val="pl-PL"/>
              </w:rPr>
            </w:pPr>
            <w:r w:rsidRPr="001A5A66">
              <w:rPr>
                <w:rFonts w:ascii="Arial" w:hAnsi="Arial" w:cs="Arial"/>
                <w:i/>
                <w:iCs/>
                <w:color w:val="auto"/>
                <w:sz w:val="22"/>
                <w:szCs w:val="22"/>
                <w:lang w:val="pl-PL"/>
              </w:rPr>
              <w:t>Czy te grupy docelowe były w przeszłości wspierane poprzez podobnie ukierunkowane działania? Jeśli tak, to czy powtarzanie działania w tej samej grupie docelowej jest uzasadnione?</w:t>
            </w:r>
          </w:p>
        </w:tc>
      </w:tr>
      <w:tr w:rsidR="000A77B3" w:rsidRPr="00B4256C" w14:paraId="2E8AE478" w14:textId="77777777" w:rsidTr="00FD61CA">
        <w:tc>
          <w:tcPr>
            <w:tcW w:w="7109" w:type="dxa"/>
            <w:shd w:val="clear" w:color="auto" w:fill="auto"/>
          </w:tcPr>
          <w:p w14:paraId="5098B05A" w14:textId="6FF1A235" w:rsidR="000A77B3" w:rsidRPr="001A5A66" w:rsidRDefault="000A77B3" w:rsidP="00B4256C">
            <w:pPr>
              <w:pStyle w:val="Normlnpolsk"/>
              <w:shd w:val="clear" w:color="auto" w:fill="FFFFFF" w:themeFill="background1"/>
              <w:spacing w:afterLines="8" w:after="19"/>
              <w:rPr>
                <w:rFonts w:eastAsiaTheme="minorEastAsia" w:cs="Arial"/>
                <w:b/>
                <w:i w:val="0"/>
                <w:color w:val="2F5496" w:themeColor="accent1" w:themeShade="BF"/>
                <w:sz w:val="22"/>
                <w:lang w:val="cs-CZ" w:bidi="cs-CZ"/>
              </w:rPr>
            </w:pPr>
            <w:r w:rsidRPr="001A5A66">
              <w:rPr>
                <w:rFonts w:eastAsiaTheme="minorEastAsia" w:cs="Arial"/>
                <w:b/>
                <w:i w:val="0"/>
                <w:color w:val="2F5496" w:themeColor="accent1" w:themeShade="BF"/>
                <w:sz w:val="22"/>
                <w:lang w:val="cs-CZ" w:bidi="cs-CZ"/>
              </w:rPr>
              <w:t>Bod 4 - Logičnost projektu (váha 1,6, tj. max. 8 bodů)</w:t>
            </w:r>
          </w:p>
        </w:tc>
        <w:tc>
          <w:tcPr>
            <w:tcW w:w="7109" w:type="dxa"/>
            <w:shd w:val="clear" w:color="auto" w:fill="auto"/>
          </w:tcPr>
          <w:p w14:paraId="0CB24843" w14:textId="315CC116" w:rsidR="000A77B3" w:rsidRPr="001A5A66" w:rsidRDefault="000A77B3" w:rsidP="00B4256C">
            <w:pPr>
              <w:pStyle w:val="Normlnpolsk"/>
              <w:shd w:val="clear" w:color="auto" w:fill="FFFFFF" w:themeFill="background1"/>
              <w:spacing w:afterLines="8" w:after="19"/>
              <w:rPr>
                <w:rFonts w:eastAsiaTheme="minorEastAsia" w:cs="Arial"/>
                <w:b/>
                <w:i w:val="0"/>
                <w:color w:val="2F5496" w:themeColor="accent1" w:themeShade="BF"/>
                <w:sz w:val="22"/>
                <w:lang w:bidi="cs-CZ"/>
              </w:rPr>
            </w:pPr>
            <w:r w:rsidRPr="001A5A66">
              <w:rPr>
                <w:rFonts w:eastAsiaTheme="minorEastAsia" w:cs="Arial"/>
                <w:b/>
                <w:i w:val="0"/>
                <w:color w:val="2F5496" w:themeColor="accent1" w:themeShade="BF"/>
                <w:sz w:val="22"/>
                <w:lang w:bidi="cs-CZ"/>
              </w:rPr>
              <w:t>Punkt 4 – Logika projektu (waga 1.6, tj. maks. 8 pkt.)</w:t>
            </w:r>
          </w:p>
        </w:tc>
      </w:tr>
      <w:tr w:rsidR="00277B67" w:rsidRPr="00C269A8" w14:paraId="3E545D08" w14:textId="77777777" w:rsidTr="00FD61CA">
        <w:trPr>
          <w:trHeight w:val="634"/>
        </w:trPr>
        <w:tc>
          <w:tcPr>
            <w:tcW w:w="7109" w:type="dxa"/>
            <w:shd w:val="clear" w:color="auto" w:fill="auto"/>
          </w:tcPr>
          <w:p w14:paraId="216B96ED" w14:textId="10645CA6" w:rsidR="00277B67" w:rsidRPr="001A5A66" w:rsidRDefault="00277B67" w:rsidP="00277B67">
            <w:pPr>
              <w:shd w:val="clear" w:color="auto" w:fill="FFFFFF" w:themeFill="background1"/>
              <w:autoSpaceDE w:val="0"/>
              <w:autoSpaceDN w:val="0"/>
              <w:adjustRightInd w:val="0"/>
              <w:spacing w:afterLines="8" w:after="19"/>
              <w:rPr>
                <w:rFonts w:ascii="Arial" w:hAnsi="Arial" w:cs="Arial"/>
                <w:color w:val="000000"/>
                <w:szCs w:val="22"/>
                <w:lang w:val="cs-CZ"/>
              </w:rPr>
            </w:pPr>
            <w:r w:rsidRPr="001A5A66">
              <w:rPr>
                <w:rFonts w:ascii="Arial" w:eastAsiaTheme="minorHAnsi" w:hAnsi="Arial" w:cs="Arial"/>
                <w:szCs w:val="22"/>
                <w:lang w:val="cs-CZ" w:eastAsia="en-US" w:bidi="ar-SA"/>
              </w:rPr>
              <w:t xml:space="preserve">Hodnotitelé posoudí, zda má projekt konkrétně definovaný cíl, nakolik existuje logická provázanost mezi problémy/potenciály, které chce projekt řešit/rozvíjet, naplánovanými aktivitami a cílem projektu. </w:t>
            </w:r>
          </w:p>
        </w:tc>
        <w:tc>
          <w:tcPr>
            <w:tcW w:w="7109" w:type="dxa"/>
            <w:shd w:val="clear" w:color="auto" w:fill="auto"/>
          </w:tcPr>
          <w:p w14:paraId="3789D8F1" w14:textId="0F09A63E" w:rsidR="00277B67" w:rsidRPr="001A5A66" w:rsidRDefault="00277B67" w:rsidP="00277B67">
            <w:pPr>
              <w:pStyle w:val="Default"/>
              <w:shd w:val="clear" w:color="auto" w:fill="FFFFFF" w:themeFill="background1"/>
              <w:spacing w:before="8" w:afterLines="8" w:after="19"/>
              <w:jc w:val="both"/>
              <w:rPr>
                <w:rFonts w:ascii="Arial" w:hAnsi="Arial" w:cs="Arial"/>
                <w:i/>
                <w:iCs/>
                <w:sz w:val="22"/>
                <w:szCs w:val="22"/>
                <w:lang w:val="pl-PL"/>
              </w:rPr>
            </w:pPr>
            <w:r w:rsidRPr="001A5A66">
              <w:rPr>
                <w:rFonts w:ascii="Arial" w:hAnsi="Arial" w:cs="Arial"/>
                <w:color w:val="auto"/>
                <w:sz w:val="22"/>
                <w:szCs w:val="22"/>
                <w:lang w:val="pl-PL"/>
              </w:rPr>
              <w:t xml:space="preserve">Eksperci oceniają, czy projekt ma jasno zdefiniowany cel, w jakim stopniu istnieje logiczny </w:t>
            </w:r>
            <w:r w:rsidR="001A5A66" w:rsidRPr="001A5A66">
              <w:rPr>
                <w:rFonts w:ascii="Arial" w:hAnsi="Arial" w:cs="Arial"/>
                <w:color w:val="auto"/>
                <w:sz w:val="22"/>
                <w:szCs w:val="22"/>
                <w:lang w:val="pl-PL"/>
              </w:rPr>
              <w:t>związek</w:t>
            </w:r>
            <w:r w:rsidRPr="001A5A66">
              <w:rPr>
                <w:rFonts w:ascii="Arial" w:hAnsi="Arial" w:cs="Arial"/>
                <w:color w:val="auto"/>
                <w:sz w:val="22"/>
                <w:szCs w:val="22"/>
                <w:lang w:val="pl-PL"/>
              </w:rPr>
              <w:t xml:space="preserve"> pomiędzy problemami/potencjałami, które projekt rozwiązuje/rozwija, a planowanymi działaniami i celem projektu.</w:t>
            </w:r>
          </w:p>
        </w:tc>
      </w:tr>
      <w:tr w:rsidR="00277B67" w:rsidRPr="00C269A8" w14:paraId="5C3CC6E0" w14:textId="77777777" w:rsidTr="00FD61CA">
        <w:tc>
          <w:tcPr>
            <w:tcW w:w="7109" w:type="dxa"/>
            <w:shd w:val="clear" w:color="auto" w:fill="auto"/>
          </w:tcPr>
          <w:p w14:paraId="4581E0AF" w14:textId="227E030F" w:rsidR="00277B67" w:rsidRPr="001A5A66" w:rsidRDefault="00277B67" w:rsidP="00277B67">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A5A66">
              <w:rPr>
                <w:rFonts w:ascii="Arial" w:hAnsi="Arial" w:cs="Arial"/>
                <w:i/>
                <w:iCs/>
                <w:sz w:val="22"/>
                <w:lang w:val="cs-CZ"/>
              </w:rPr>
              <w:t xml:space="preserve">a) Je cíl projektu srozumitelný a konkrétní? </w:t>
            </w:r>
          </w:p>
        </w:tc>
        <w:tc>
          <w:tcPr>
            <w:tcW w:w="7109" w:type="dxa"/>
            <w:shd w:val="clear" w:color="auto" w:fill="auto"/>
          </w:tcPr>
          <w:p w14:paraId="22957F2E" w14:textId="19764431" w:rsidR="00277B67" w:rsidRPr="001A5A66" w:rsidRDefault="00277B67" w:rsidP="00277B67">
            <w:pPr>
              <w:pStyle w:val="Default"/>
              <w:shd w:val="clear" w:color="auto" w:fill="FFFFFF" w:themeFill="background1"/>
              <w:spacing w:before="8" w:afterLines="8" w:after="19"/>
              <w:ind w:left="298"/>
              <w:jc w:val="both"/>
              <w:rPr>
                <w:rFonts w:ascii="Arial" w:hAnsi="Arial" w:cs="Arial"/>
                <w:i/>
                <w:iCs/>
                <w:sz w:val="22"/>
                <w:szCs w:val="22"/>
                <w:lang w:val="pl-PL"/>
              </w:rPr>
            </w:pPr>
            <w:r w:rsidRPr="001A5A66">
              <w:rPr>
                <w:rFonts w:ascii="Arial" w:hAnsi="Arial" w:cs="Arial"/>
                <w:i/>
                <w:iCs/>
                <w:color w:val="auto"/>
                <w:sz w:val="22"/>
                <w:szCs w:val="22"/>
                <w:lang w:val="pl-PL"/>
              </w:rPr>
              <w:t xml:space="preserve">a) Czy cel projektu jest zrozumiały i konkretny? </w:t>
            </w:r>
          </w:p>
        </w:tc>
      </w:tr>
      <w:tr w:rsidR="00277B67" w:rsidRPr="00C269A8" w14:paraId="20AB432C" w14:textId="77777777" w:rsidTr="00FD61CA">
        <w:tc>
          <w:tcPr>
            <w:tcW w:w="7109" w:type="dxa"/>
            <w:shd w:val="clear" w:color="auto" w:fill="auto"/>
          </w:tcPr>
          <w:p w14:paraId="22A65DF0" w14:textId="73445A28" w:rsidR="00277B67" w:rsidRPr="001A5A66" w:rsidRDefault="00277B67" w:rsidP="00277B67">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A5A66">
              <w:rPr>
                <w:rFonts w:ascii="Arial" w:hAnsi="Arial" w:cs="Arial"/>
                <w:i/>
                <w:iCs/>
                <w:sz w:val="22"/>
                <w:lang w:val="cs-CZ"/>
              </w:rPr>
              <w:t xml:space="preserve">b) Na kolik jsou naplánované klíčové aktivity vhodně zvolené s ohledem na cíl projektu? </w:t>
            </w:r>
          </w:p>
        </w:tc>
        <w:tc>
          <w:tcPr>
            <w:tcW w:w="7109" w:type="dxa"/>
            <w:shd w:val="clear" w:color="auto" w:fill="auto"/>
          </w:tcPr>
          <w:p w14:paraId="636E7C81" w14:textId="402D13B6" w:rsidR="00277B67" w:rsidRPr="001A5A66" w:rsidRDefault="00277B67" w:rsidP="00277B67">
            <w:pPr>
              <w:pStyle w:val="Default"/>
              <w:shd w:val="clear" w:color="auto" w:fill="FFFFFF" w:themeFill="background1"/>
              <w:spacing w:before="8" w:afterLines="8" w:after="19"/>
              <w:ind w:left="298"/>
              <w:jc w:val="both"/>
              <w:rPr>
                <w:rFonts w:ascii="Arial" w:hAnsi="Arial" w:cs="Arial"/>
                <w:i/>
                <w:iCs/>
                <w:sz w:val="22"/>
                <w:szCs w:val="22"/>
                <w:lang w:val="pl-PL"/>
              </w:rPr>
            </w:pPr>
            <w:r w:rsidRPr="001A5A66">
              <w:rPr>
                <w:rFonts w:ascii="Arial" w:hAnsi="Arial" w:cs="Arial"/>
                <w:i/>
                <w:iCs/>
                <w:color w:val="auto"/>
                <w:sz w:val="22"/>
                <w:szCs w:val="22"/>
                <w:lang w:val="pl-PL"/>
              </w:rPr>
              <w:t xml:space="preserve">b) Na ile planowane działania kluczowe projektu są dobrane odpowiednio do celu projektu? </w:t>
            </w:r>
          </w:p>
        </w:tc>
      </w:tr>
      <w:tr w:rsidR="00277B67" w:rsidRPr="00C269A8" w14:paraId="2E3CB859" w14:textId="77777777" w:rsidTr="00404E5E">
        <w:tc>
          <w:tcPr>
            <w:tcW w:w="7109" w:type="dxa"/>
            <w:tcBorders>
              <w:bottom w:val="single" w:sz="18" w:space="0" w:color="ED7D31" w:themeColor="accent2"/>
            </w:tcBorders>
            <w:shd w:val="clear" w:color="auto" w:fill="auto"/>
          </w:tcPr>
          <w:p w14:paraId="653CAE72" w14:textId="09650D60" w:rsidR="00277B67" w:rsidRPr="001A5A66" w:rsidRDefault="00277B67" w:rsidP="00277B67">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A5A66">
              <w:rPr>
                <w:rFonts w:ascii="Arial" w:hAnsi="Arial" w:cs="Arial"/>
                <w:i/>
                <w:iCs/>
                <w:sz w:val="22"/>
                <w:lang w:val="cs-CZ"/>
              </w:rPr>
              <w:t xml:space="preserve">c) Obsahuje projekt pouze aktivity směřující k dosažení jeho cíle? </w:t>
            </w:r>
          </w:p>
        </w:tc>
        <w:tc>
          <w:tcPr>
            <w:tcW w:w="7109" w:type="dxa"/>
            <w:tcBorders>
              <w:bottom w:val="single" w:sz="18" w:space="0" w:color="ED7D31" w:themeColor="accent2"/>
            </w:tcBorders>
            <w:shd w:val="clear" w:color="auto" w:fill="auto"/>
          </w:tcPr>
          <w:p w14:paraId="066D6808" w14:textId="4A463929" w:rsidR="00277B67" w:rsidRPr="001A5A66" w:rsidRDefault="00277B67" w:rsidP="00277B67">
            <w:pPr>
              <w:pStyle w:val="Default"/>
              <w:shd w:val="clear" w:color="auto" w:fill="FFFFFF" w:themeFill="background1"/>
              <w:spacing w:before="8" w:afterLines="8" w:after="19"/>
              <w:ind w:left="294"/>
              <w:jc w:val="both"/>
              <w:rPr>
                <w:rFonts w:ascii="Arial" w:hAnsi="Arial" w:cs="Arial"/>
                <w:i/>
                <w:iCs/>
                <w:sz w:val="22"/>
                <w:szCs w:val="22"/>
                <w:lang w:val="pl-PL"/>
              </w:rPr>
            </w:pPr>
            <w:r w:rsidRPr="001A5A66">
              <w:rPr>
                <w:rFonts w:ascii="Arial" w:hAnsi="Arial" w:cs="Arial"/>
                <w:i/>
                <w:iCs/>
                <w:color w:val="auto"/>
                <w:sz w:val="22"/>
                <w:szCs w:val="22"/>
                <w:lang w:val="pl-PL"/>
              </w:rPr>
              <w:t xml:space="preserve">c) Czy projekt zawiera tylko działania prowadzące do osiągnięcia jego celów? </w:t>
            </w:r>
          </w:p>
        </w:tc>
      </w:tr>
      <w:tr w:rsidR="00CE5CFB" w:rsidRPr="00C269A8" w14:paraId="1F872B78" w14:textId="77777777" w:rsidTr="00404E5E">
        <w:tc>
          <w:tcPr>
            <w:tcW w:w="7109" w:type="dxa"/>
            <w:tcBorders>
              <w:top w:val="single" w:sz="18" w:space="0" w:color="ED7D31" w:themeColor="accent2"/>
              <w:left w:val="single" w:sz="18" w:space="0" w:color="ED7D31" w:themeColor="accent2"/>
              <w:bottom w:val="single" w:sz="18" w:space="0" w:color="ED7D31" w:themeColor="accent2"/>
              <w:right w:val="single" w:sz="18" w:space="0" w:color="ED7D31" w:themeColor="accent2"/>
            </w:tcBorders>
            <w:shd w:val="clear" w:color="auto" w:fill="auto"/>
          </w:tcPr>
          <w:p w14:paraId="313B952C" w14:textId="6B2DEA40" w:rsidR="00CE5CFB" w:rsidRPr="001A5A66" w:rsidRDefault="00CE5CFB" w:rsidP="00CE5CFB">
            <w:pPr>
              <w:shd w:val="clear" w:color="auto" w:fill="FFFFFF" w:themeFill="background1"/>
              <w:autoSpaceDE w:val="0"/>
              <w:autoSpaceDN w:val="0"/>
              <w:adjustRightInd w:val="0"/>
              <w:spacing w:afterLines="8" w:after="19"/>
              <w:rPr>
                <w:rFonts w:ascii="Arial" w:hAnsi="Arial" w:cs="Arial"/>
                <w:i/>
                <w:iCs/>
                <w:lang w:val="cs-CZ"/>
              </w:rPr>
            </w:pPr>
            <w:r w:rsidRPr="001A5A66">
              <w:rPr>
                <w:rFonts w:ascii="Arial" w:hAnsi="Arial" w:cs="Arial"/>
                <w:i/>
                <w:iCs/>
                <w:noProof/>
                <w:lang w:val="cs-CZ" w:bidi="ar-SA"/>
              </w:rPr>
              <w:drawing>
                <wp:anchor distT="0" distB="0" distL="114300" distR="114300" simplePos="0" relativeHeight="251667456" behindDoc="0" locked="0" layoutInCell="1" allowOverlap="1" wp14:anchorId="5B80855F" wp14:editId="663C134F">
                  <wp:simplePos x="0" y="0"/>
                  <wp:positionH relativeFrom="column">
                    <wp:posOffset>3175</wp:posOffset>
                  </wp:positionH>
                  <wp:positionV relativeFrom="paragraph">
                    <wp:posOffset>1270</wp:posOffset>
                  </wp:positionV>
                  <wp:extent cx="271349" cy="548640"/>
                  <wp:effectExtent l="0" t="0" r="0" b="381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1349" cy="548640"/>
                          </a:xfrm>
                          <a:prstGeom prst="rect">
                            <a:avLst/>
                          </a:prstGeom>
                        </pic:spPr>
                      </pic:pic>
                    </a:graphicData>
                  </a:graphic>
                </wp:anchor>
              </w:drawing>
            </w:r>
            <w:r w:rsidRPr="001A5A66">
              <w:rPr>
                <w:rFonts w:ascii="Arial" w:hAnsi="Arial" w:cs="Arial"/>
                <w:i/>
                <w:iCs/>
                <w:lang w:val="cs-CZ"/>
              </w:rPr>
              <w:t xml:space="preserve">První čtyři kritéria jsou strategická, podpořen může být pouze projekt, který v nich získá alespoň 70 % bodů, tj. 25,2 bodu. </w:t>
            </w:r>
            <w:r w:rsidRPr="001A5A66">
              <w:rPr>
                <w:rFonts w:ascii="Arial" w:hAnsi="Arial" w:cs="Arial"/>
                <w:i/>
                <w:iCs/>
                <w:lang w:val="cs-CZ"/>
              </w:rPr>
              <w:br/>
            </w:r>
          </w:p>
        </w:tc>
        <w:tc>
          <w:tcPr>
            <w:tcW w:w="7109" w:type="dxa"/>
            <w:tcBorders>
              <w:top w:val="single" w:sz="18" w:space="0" w:color="ED7D31" w:themeColor="accent2"/>
              <w:left w:val="single" w:sz="18" w:space="0" w:color="ED7D31" w:themeColor="accent2"/>
              <w:bottom w:val="single" w:sz="18" w:space="0" w:color="ED7D31" w:themeColor="accent2"/>
              <w:right w:val="single" w:sz="18" w:space="0" w:color="ED7D31" w:themeColor="accent2"/>
            </w:tcBorders>
            <w:shd w:val="clear" w:color="auto" w:fill="auto"/>
          </w:tcPr>
          <w:p w14:paraId="55D6765A" w14:textId="2E823E5D" w:rsidR="00CE5CFB" w:rsidRPr="001A5A66" w:rsidRDefault="00CE5CFB" w:rsidP="00CE5CFB">
            <w:pPr>
              <w:pStyle w:val="Default"/>
              <w:shd w:val="clear" w:color="auto" w:fill="FFFFFF" w:themeFill="background1"/>
              <w:spacing w:before="8" w:afterLines="8" w:after="19"/>
              <w:jc w:val="both"/>
              <w:rPr>
                <w:rFonts w:ascii="Arial" w:hAnsi="Arial" w:cs="Arial"/>
                <w:i/>
                <w:iCs/>
                <w:sz w:val="22"/>
                <w:szCs w:val="22"/>
                <w:lang w:val="pl-PL"/>
              </w:rPr>
            </w:pPr>
            <w:r w:rsidRPr="001A5A66">
              <w:rPr>
                <w:rFonts w:ascii="Arial" w:hAnsi="Arial" w:cs="Arial"/>
                <w:i/>
                <w:iCs/>
                <w:noProof/>
                <w:sz w:val="22"/>
                <w:szCs w:val="22"/>
                <w:lang w:val="pl-PL" w:eastAsia="cs-CZ"/>
              </w:rPr>
              <w:drawing>
                <wp:anchor distT="0" distB="0" distL="114300" distR="114300" simplePos="0" relativeHeight="251666432" behindDoc="0" locked="0" layoutInCell="1" allowOverlap="1" wp14:anchorId="559F3ADE" wp14:editId="553D553D">
                  <wp:simplePos x="0" y="0"/>
                  <wp:positionH relativeFrom="column">
                    <wp:posOffset>0</wp:posOffset>
                  </wp:positionH>
                  <wp:positionV relativeFrom="paragraph">
                    <wp:posOffset>8890</wp:posOffset>
                  </wp:positionV>
                  <wp:extent cx="259080" cy="523833"/>
                  <wp:effectExtent l="0" t="0" r="762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59080" cy="523833"/>
                          </a:xfrm>
                          <a:prstGeom prst="rect">
                            <a:avLst/>
                          </a:prstGeom>
                        </pic:spPr>
                      </pic:pic>
                    </a:graphicData>
                  </a:graphic>
                </wp:anchor>
              </w:drawing>
            </w:r>
            <w:r w:rsidRPr="001A5A66">
              <w:rPr>
                <w:rFonts w:ascii="Arial" w:hAnsi="Arial" w:cs="Arial"/>
                <w:i/>
                <w:iCs/>
                <w:sz w:val="22"/>
                <w:szCs w:val="22"/>
                <w:lang w:val="pl-PL"/>
              </w:rPr>
              <w:t>Pierwsze cztery kryteria mają charakter strategiczny, tylko projekt, który uzyska co najmniej 70% punktów, czyli 25,2 punktów, może otrzymać wsparcie.</w:t>
            </w:r>
          </w:p>
        </w:tc>
      </w:tr>
      <w:tr w:rsidR="006D2998" w:rsidRPr="00B4256C" w14:paraId="2F04DE7C" w14:textId="77777777" w:rsidTr="00404E5E">
        <w:tc>
          <w:tcPr>
            <w:tcW w:w="7109" w:type="dxa"/>
            <w:tcBorders>
              <w:top w:val="single" w:sz="18" w:space="0" w:color="ED7D31" w:themeColor="accent2"/>
            </w:tcBorders>
            <w:shd w:val="clear" w:color="auto" w:fill="auto"/>
          </w:tcPr>
          <w:p w14:paraId="6A790612" w14:textId="2B6441B1" w:rsidR="006D2998" w:rsidRPr="001A5A66" w:rsidRDefault="006D2998" w:rsidP="00B4256C">
            <w:pPr>
              <w:pStyle w:val="Normlnpolsk"/>
              <w:shd w:val="clear" w:color="auto" w:fill="FFFFFF" w:themeFill="background1"/>
              <w:spacing w:afterLines="8" w:after="19"/>
              <w:rPr>
                <w:rFonts w:eastAsiaTheme="minorEastAsia" w:cs="Arial"/>
                <w:b/>
                <w:i w:val="0"/>
                <w:color w:val="2F5496" w:themeColor="accent1" w:themeShade="BF"/>
                <w:sz w:val="22"/>
                <w:lang w:val="cs-CZ" w:bidi="cs-CZ"/>
              </w:rPr>
            </w:pPr>
            <w:r w:rsidRPr="001A5A66">
              <w:rPr>
                <w:rFonts w:eastAsiaTheme="minorEastAsia" w:cs="Arial"/>
                <w:b/>
                <w:i w:val="0"/>
                <w:color w:val="2F5496" w:themeColor="accent1" w:themeShade="BF"/>
                <w:sz w:val="22"/>
                <w:lang w:val="cs-CZ" w:bidi="cs-CZ"/>
              </w:rPr>
              <w:t>Bod 5 – Realističnost hodnot výstupových a výsledkových indikátorů (váha 0,4, tj. max. 2 body)</w:t>
            </w:r>
          </w:p>
        </w:tc>
        <w:tc>
          <w:tcPr>
            <w:tcW w:w="7109" w:type="dxa"/>
            <w:tcBorders>
              <w:top w:val="single" w:sz="18" w:space="0" w:color="ED7D31" w:themeColor="accent2"/>
            </w:tcBorders>
            <w:shd w:val="clear" w:color="auto" w:fill="auto"/>
          </w:tcPr>
          <w:p w14:paraId="3FEAD547" w14:textId="6479A994" w:rsidR="006D2998" w:rsidRPr="00816C79" w:rsidRDefault="006D2998" w:rsidP="00B4256C">
            <w:pPr>
              <w:pStyle w:val="Normlnpolsk"/>
              <w:shd w:val="clear" w:color="auto" w:fill="FFFFFF" w:themeFill="background1"/>
              <w:spacing w:afterLines="8" w:after="19"/>
              <w:rPr>
                <w:rFonts w:eastAsiaTheme="minorEastAsia" w:cs="Arial"/>
                <w:b/>
                <w:i w:val="0"/>
                <w:color w:val="2F5496" w:themeColor="accent1" w:themeShade="BF"/>
                <w:sz w:val="22"/>
                <w:lang w:bidi="cs-CZ"/>
              </w:rPr>
            </w:pPr>
            <w:r w:rsidRPr="00816C79">
              <w:rPr>
                <w:rFonts w:eastAsiaTheme="minorEastAsia" w:cs="Arial"/>
                <w:b/>
                <w:i w:val="0"/>
                <w:color w:val="2F5496" w:themeColor="accent1" w:themeShade="BF"/>
                <w:sz w:val="22"/>
                <w:lang w:bidi="cs-CZ"/>
              </w:rPr>
              <w:t>Punkt 5 – Realistyczność wartości wskaźników produktu i rezultatu (waga 0,4, tj. maks. 2 punkty)</w:t>
            </w:r>
          </w:p>
        </w:tc>
      </w:tr>
      <w:tr w:rsidR="006D2998" w:rsidRPr="00C269A8" w14:paraId="2021845C" w14:textId="77777777" w:rsidTr="00FD61CA">
        <w:tc>
          <w:tcPr>
            <w:tcW w:w="7109" w:type="dxa"/>
            <w:shd w:val="clear" w:color="auto" w:fill="auto"/>
          </w:tcPr>
          <w:p w14:paraId="68D7FEC8" w14:textId="5F1BE159" w:rsidR="006D2998" w:rsidRPr="001A5A66" w:rsidRDefault="006D2998" w:rsidP="006D2998">
            <w:pPr>
              <w:shd w:val="clear" w:color="auto" w:fill="FFFFFF" w:themeFill="background1"/>
              <w:autoSpaceDE w:val="0"/>
              <w:autoSpaceDN w:val="0"/>
              <w:adjustRightInd w:val="0"/>
              <w:spacing w:afterLines="8" w:after="19"/>
              <w:rPr>
                <w:rFonts w:ascii="Arial" w:eastAsiaTheme="minorHAnsi" w:hAnsi="Arial" w:cs="Arial"/>
                <w:color w:val="000000"/>
                <w:szCs w:val="22"/>
                <w:lang w:val="cs-CZ" w:eastAsia="en-US" w:bidi="ar-SA"/>
              </w:rPr>
            </w:pPr>
            <w:r w:rsidRPr="001A5A66">
              <w:rPr>
                <w:rFonts w:ascii="Arial" w:eastAsiaTheme="minorHAnsi" w:hAnsi="Arial" w:cs="Arial"/>
                <w:szCs w:val="22"/>
                <w:lang w:val="cs-CZ" w:eastAsia="en-US" w:bidi="ar-SA"/>
              </w:rPr>
              <w:lastRenderedPageBreak/>
              <w:t xml:space="preserve">Posuzuje se, zda jsou cílové hodnoty výstupových a výsledkových indikátorů na úrovni projektu realistické. </w:t>
            </w:r>
          </w:p>
        </w:tc>
        <w:tc>
          <w:tcPr>
            <w:tcW w:w="7109" w:type="dxa"/>
            <w:shd w:val="clear" w:color="auto" w:fill="auto"/>
          </w:tcPr>
          <w:p w14:paraId="4156204A" w14:textId="7B357A6F" w:rsidR="006D2998" w:rsidRPr="001A5A66" w:rsidRDefault="006D2998" w:rsidP="006D2998">
            <w:pPr>
              <w:pStyle w:val="Default"/>
              <w:shd w:val="clear" w:color="auto" w:fill="FFFFFF" w:themeFill="background1"/>
              <w:spacing w:before="8" w:afterLines="8" w:after="19"/>
              <w:jc w:val="both"/>
              <w:rPr>
                <w:rFonts w:ascii="Arial" w:hAnsi="Arial" w:cs="Arial"/>
                <w:i/>
                <w:iCs/>
                <w:sz w:val="22"/>
                <w:szCs w:val="22"/>
                <w:lang w:val="pl-PL"/>
              </w:rPr>
            </w:pPr>
            <w:r w:rsidRPr="001A5A66">
              <w:rPr>
                <w:rFonts w:ascii="Arial" w:hAnsi="Arial" w:cs="Arial"/>
                <w:color w:val="auto"/>
                <w:sz w:val="22"/>
                <w:szCs w:val="22"/>
                <w:lang w:val="pl-PL"/>
              </w:rPr>
              <w:t xml:space="preserve">Ocenia się, czy wartości docelowe wskaźników produktu i rezultatu na poziomie projektu są realistyczne. </w:t>
            </w:r>
          </w:p>
        </w:tc>
      </w:tr>
      <w:tr w:rsidR="006D2998" w:rsidRPr="00C269A8" w14:paraId="62EB14D9" w14:textId="77777777" w:rsidTr="00FD61CA">
        <w:tc>
          <w:tcPr>
            <w:tcW w:w="7109" w:type="dxa"/>
            <w:shd w:val="clear" w:color="auto" w:fill="auto"/>
          </w:tcPr>
          <w:p w14:paraId="40DF9038" w14:textId="1D4F6195" w:rsidR="006D2998" w:rsidRPr="001A5A66" w:rsidRDefault="006D2998" w:rsidP="006D2998">
            <w:pPr>
              <w:pStyle w:val="Odstavecseseznamem"/>
              <w:shd w:val="clear" w:color="auto" w:fill="FFFFFF" w:themeFill="background1"/>
              <w:autoSpaceDE w:val="0"/>
              <w:autoSpaceDN w:val="0"/>
              <w:adjustRightInd w:val="0"/>
              <w:spacing w:afterLines="8" w:after="19"/>
              <w:ind w:left="447"/>
              <w:contextualSpacing w:val="0"/>
              <w:jc w:val="both"/>
              <w:rPr>
                <w:rFonts w:ascii="Arial" w:hAnsi="Arial" w:cs="Arial"/>
                <w:i/>
                <w:iCs/>
                <w:sz w:val="22"/>
                <w:lang w:val="cs-CZ"/>
              </w:rPr>
            </w:pPr>
            <w:r w:rsidRPr="001A5A66">
              <w:rPr>
                <w:rFonts w:ascii="Arial" w:hAnsi="Arial" w:cs="Arial"/>
                <w:i/>
                <w:iCs/>
                <w:sz w:val="22"/>
                <w:lang w:val="cs-CZ"/>
              </w:rPr>
              <w:t>a) Do jaké míry jsou cílové hodnoty zvolených indikátorů výstupu a výsledku stanoveny realisticky s ohledem na plánované projektové aktivity?</w:t>
            </w:r>
            <w:r w:rsidRPr="001A5A66">
              <w:rPr>
                <w:rFonts w:ascii="Arial" w:hAnsi="Arial" w:cs="Arial"/>
                <w:i/>
                <w:iCs/>
                <w:szCs w:val="16"/>
                <w:lang w:val="cs-CZ"/>
              </w:rPr>
              <w:t xml:space="preserve"> </w:t>
            </w:r>
          </w:p>
        </w:tc>
        <w:tc>
          <w:tcPr>
            <w:tcW w:w="7109" w:type="dxa"/>
            <w:shd w:val="clear" w:color="auto" w:fill="auto"/>
          </w:tcPr>
          <w:p w14:paraId="1695AC86" w14:textId="77777777" w:rsidR="006D2998" w:rsidRPr="001A5A66" w:rsidRDefault="006D2998" w:rsidP="00083133">
            <w:pPr>
              <w:pStyle w:val="Odstavecseseznamem"/>
              <w:numPr>
                <w:ilvl w:val="0"/>
                <w:numId w:val="43"/>
              </w:numPr>
              <w:shd w:val="clear" w:color="auto" w:fill="FFFFFF" w:themeFill="background1"/>
              <w:autoSpaceDE w:val="0"/>
              <w:autoSpaceDN w:val="0"/>
              <w:adjustRightInd w:val="0"/>
              <w:spacing w:afterLines="8" w:after="19"/>
              <w:contextualSpacing w:val="0"/>
              <w:jc w:val="both"/>
              <w:rPr>
                <w:rFonts w:ascii="Arial" w:hAnsi="Arial" w:cs="Arial"/>
                <w:i/>
                <w:iCs/>
                <w:sz w:val="22"/>
              </w:rPr>
            </w:pPr>
            <w:r w:rsidRPr="001A5A66">
              <w:rPr>
                <w:rFonts w:ascii="Arial" w:hAnsi="Arial" w:cs="Arial"/>
                <w:i/>
                <w:iCs/>
                <w:sz w:val="22"/>
              </w:rPr>
              <w:t>W jakim stopniu wartości wskaźników produktu są zaplanowane adekwatnie w odniesieniu do planowanych działań?</w:t>
            </w:r>
          </w:p>
          <w:p w14:paraId="0430E5C3" w14:textId="77777777" w:rsidR="006D2998" w:rsidRPr="001A5A66" w:rsidRDefault="006D2998" w:rsidP="006D2998">
            <w:pPr>
              <w:pStyle w:val="Default"/>
              <w:shd w:val="clear" w:color="auto" w:fill="FFFFFF" w:themeFill="background1"/>
              <w:spacing w:before="8" w:afterLines="8" w:after="19"/>
              <w:ind w:left="294"/>
              <w:jc w:val="both"/>
              <w:rPr>
                <w:rFonts w:ascii="Arial" w:hAnsi="Arial" w:cs="Arial"/>
                <w:i/>
                <w:iCs/>
                <w:sz w:val="22"/>
                <w:szCs w:val="22"/>
                <w:lang w:val="pl-PL"/>
              </w:rPr>
            </w:pPr>
          </w:p>
        </w:tc>
      </w:tr>
      <w:tr w:rsidR="00831214" w:rsidRPr="00B4256C" w14:paraId="74BFAF44" w14:textId="77777777" w:rsidTr="00FD61CA">
        <w:tc>
          <w:tcPr>
            <w:tcW w:w="7109" w:type="dxa"/>
            <w:shd w:val="clear" w:color="auto" w:fill="auto"/>
          </w:tcPr>
          <w:p w14:paraId="6F8BACB5" w14:textId="3242E2AD" w:rsidR="00831214" w:rsidRPr="001A5A66" w:rsidRDefault="00831214" w:rsidP="00B4256C">
            <w:pPr>
              <w:pStyle w:val="Normlnpolsk"/>
              <w:shd w:val="clear" w:color="auto" w:fill="FFFFFF" w:themeFill="background1"/>
              <w:spacing w:afterLines="8" w:after="19"/>
              <w:rPr>
                <w:rFonts w:eastAsiaTheme="minorEastAsia" w:cs="Arial"/>
                <w:b/>
                <w:i w:val="0"/>
                <w:color w:val="2F5496" w:themeColor="accent1" w:themeShade="BF"/>
                <w:sz w:val="22"/>
                <w:lang w:val="cs-CZ" w:bidi="cs-CZ"/>
              </w:rPr>
            </w:pPr>
            <w:r w:rsidRPr="001A5A66">
              <w:rPr>
                <w:rFonts w:eastAsiaTheme="minorEastAsia" w:cs="Arial"/>
                <w:b/>
                <w:i w:val="0"/>
                <w:color w:val="2F5496" w:themeColor="accent1" w:themeShade="BF"/>
                <w:sz w:val="22"/>
                <w:lang w:val="cs-CZ" w:bidi="cs-CZ"/>
              </w:rPr>
              <w:t>Bod 6 - Úroveň projektové žádosti (váha 0,6, tj. max. 3 body)</w:t>
            </w:r>
          </w:p>
        </w:tc>
        <w:tc>
          <w:tcPr>
            <w:tcW w:w="7109" w:type="dxa"/>
            <w:shd w:val="clear" w:color="auto" w:fill="auto"/>
          </w:tcPr>
          <w:p w14:paraId="5C6DA0D3" w14:textId="2FDEC786" w:rsidR="00831214" w:rsidRPr="00816C79" w:rsidRDefault="00831214" w:rsidP="00B4256C">
            <w:pPr>
              <w:pStyle w:val="Normlnpolsk"/>
              <w:shd w:val="clear" w:color="auto" w:fill="FFFFFF" w:themeFill="background1"/>
              <w:spacing w:afterLines="8" w:after="19"/>
              <w:rPr>
                <w:rFonts w:eastAsiaTheme="minorEastAsia" w:cs="Arial"/>
                <w:b/>
                <w:i w:val="0"/>
                <w:color w:val="2F5496" w:themeColor="accent1" w:themeShade="BF"/>
                <w:sz w:val="22"/>
                <w:lang w:bidi="cs-CZ"/>
              </w:rPr>
            </w:pPr>
            <w:r w:rsidRPr="001A5A66">
              <w:rPr>
                <w:rFonts w:eastAsiaTheme="minorEastAsia" w:cs="Arial"/>
                <w:b/>
                <w:i w:val="0"/>
                <w:color w:val="2F5496" w:themeColor="accent1" w:themeShade="BF"/>
                <w:sz w:val="22"/>
                <w:lang w:bidi="cs-CZ"/>
              </w:rPr>
              <w:t xml:space="preserve">Punkt 6 – Poziom przygotowania wniosku projektowego (waga 0,6, tj. maks. 3 punkty) </w:t>
            </w:r>
          </w:p>
        </w:tc>
      </w:tr>
      <w:tr w:rsidR="00831214" w:rsidRPr="00C269A8" w14:paraId="4F8CA385" w14:textId="77777777" w:rsidTr="00FD61CA">
        <w:tc>
          <w:tcPr>
            <w:tcW w:w="7109" w:type="dxa"/>
            <w:shd w:val="clear" w:color="auto" w:fill="auto"/>
          </w:tcPr>
          <w:p w14:paraId="78B3C421" w14:textId="699EE13C" w:rsidR="00831214" w:rsidRPr="001A5A66" w:rsidRDefault="00831214" w:rsidP="00831214">
            <w:pPr>
              <w:shd w:val="clear" w:color="auto" w:fill="FFFFFF" w:themeFill="background1"/>
              <w:autoSpaceDE w:val="0"/>
              <w:autoSpaceDN w:val="0"/>
              <w:adjustRightInd w:val="0"/>
              <w:spacing w:afterLines="8" w:after="19"/>
              <w:rPr>
                <w:rFonts w:ascii="Arial" w:hAnsi="Arial" w:cs="Arial"/>
                <w:color w:val="000000"/>
                <w:szCs w:val="22"/>
                <w:lang w:val="cs-CZ"/>
              </w:rPr>
            </w:pPr>
            <w:r w:rsidRPr="001A5A66">
              <w:rPr>
                <w:rFonts w:ascii="Arial" w:hAnsi="Arial" w:cs="Arial"/>
                <w:szCs w:val="16"/>
                <w:lang w:val="cs-CZ"/>
              </w:rPr>
              <w:t>Hodnotitel posoudí</w:t>
            </w:r>
            <w:r w:rsidRPr="001A5A66">
              <w:rPr>
                <w:rFonts w:ascii="Arial" w:eastAsiaTheme="minorHAnsi" w:hAnsi="Arial" w:cs="Arial"/>
                <w:szCs w:val="22"/>
                <w:lang w:val="cs-CZ" w:eastAsia="en-US" w:bidi="ar-SA"/>
              </w:rPr>
              <w:t>, nakolik kvalitně byla připravena projektová žádost, zda jednotlivé informace jsou srozumitelné a navazují na sebe a také zda přílohy k projektové žádosti nejsou v rozporu s jejím obsahem. Předmětem hodnocení je také přehlednost a konkrétnost podrobného rozpočtu projektu.</w:t>
            </w:r>
          </w:p>
        </w:tc>
        <w:tc>
          <w:tcPr>
            <w:tcW w:w="7109" w:type="dxa"/>
            <w:shd w:val="clear" w:color="auto" w:fill="auto"/>
          </w:tcPr>
          <w:p w14:paraId="23780CB8" w14:textId="4CE7B433" w:rsidR="00831214" w:rsidRPr="001A5A66" w:rsidRDefault="00831214" w:rsidP="00831214">
            <w:pPr>
              <w:pStyle w:val="Default"/>
              <w:shd w:val="clear" w:color="auto" w:fill="FFFFFF" w:themeFill="background1"/>
              <w:spacing w:before="8" w:afterLines="8" w:after="19"/>
              <w:jc w:val="both"/>
              <w:rPr>
                <w:rFonts w:ascii="Arial" w:hAnsi="Arial" w:cs="Arial"/>
                <w:i/>
                <w:sz w:val="22"/>
                <w:szCs w:val="22"/>
                <w:lang w:val="pl-PL"/>
              </w:rPr>
            </w:pPr>
            <w:r w:rsidRPr="001A5A66">
              <w:rPr>
                <w:rFonts w:ascii="Arial" w:hAnsi="Arial" w:cs="Arial"/>
                <w:color w:val="auto"/>
                <w:sz w:val="22"/>
                <w:szCs w:val="22"/>
                <w:lang w:val="pl-PL"/>
              </w:rPr>
              <w:t>Eksperci oceniają, na ile prawidłowo został przygotowany wniosek, czy poszczególne informacje są opisane zrozumiale i czy są ze sobą wzajemnie powiązane, a także czy załączniki do wniosku nie są w sprzeczności z jego treścią. Przedmiotem oceny jest również przejrzystość i specyfika szczegółowego budżetu projektu.</w:t>
            </w:r>
          </w:p>
        </w:tc>
      </w:tr>
      <w:tr w:rsidR="00831214" w:rsidRPr="00C269A8" w14:paraId="125784BA" w14:textId="77777777" w:rsidTr="00FD61CA">
        <w:trPr>
          <w:trHeight w:val="579"/>
        </w:trPr>
        <w:tc>
          <w:tcPr>
            <w:tcW w:w="7109" w:type="dxa"/>
            <w:shd w:val="clear" w:color="auto" w:fill="auto"/>
          </w:tcPr>
          <w:p w14:paraId="38AB2782" w14:textId="3B4493FC" w:rsidR="00831214" w:rsidRPr="001A5A66" w:rsidRDefault="00831214" w:rsidP="00083133">
            <w:pPr>
              <w:pStyle w:val="Odstavecseseznamem"/>
              <w:numPr>
                <w:ilvl w:val="0"/>
                <w:numId w:val="32"/>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1A5A66">
              <w:rPr>
                <w:rFonts w:ascii="Arial" w:hAnsi="Arial" w:cs="Arial"/>
                <w:i/>
                <w:iCs/>
                <w:sz w:val="22"/>
                <w:lang w:val="cs-CZ"/>
              </w:rPr>
              <w:t>Nakolik je projektová žádost přehledná a obsahuje veškeré nezbytné informace?</w:t>
            </w:r>
          </w:p>
        </w:tc>
        <w:tc>
          <w:tcPr>
            <w:tcW w:w="7109" w:type="dxa"/>
            <w:shd w:val="clear" w:color="auto" w:fill="auto"/>
          </w:tcPr>
          <w:p w14:paraId="75E2A16B" w14:textId="140EF43C" w:rsidR="00831214" w:rsidRPr="001A5A66" w:rsidRDefault="00831214" w:rsidP="00831214">
            <w:pPr>
              <w:pStyle w:val="Default"/>
              <w:shd w:val="clear" w:color="auto" w:fill="FFFFFF" w:themeFill="background1"/>
              <w:spacing w:before="8" w:afterLines="8" w:after="19"/>
              <w:jc w:val="both"/>
              <w:rPr>
                <w:rFonts w:ascii="Arial" w:hAnsi="Arial" w:cs="Arial"/>
                <w:sz w:val="22"/>
                <w:szCs w:val="22"/>
                <w:lang w:val="pl-PL"/>
              </w:rPr>
            </w:pPr>
            <w:r w:rsidRPr="001A5A66">
              <w:rPr>
                <w:rFonts w:ascii="Arial" w:hAnsi="Arial" w:cs="Arial"/>
                <w:i/>
                <w:iCs/>
                <w:color w:val="auto"/>
                <w:sz w:val="22"/>
                <w:szCs w:val="22"/>
                <w:lang w:val="pl-PL"/>
              </w:rPr>
              <w:t>a) W jakim stopniu wniosek jest przejrzysty i zawiera wszystkie niezbędne informacje?</w:t>
            </w:r>
          </w:p>
        </w:tc>
      </w:tr>
      <w:tr w:rsidR="00831214" w:rsidRPr="00C269A8" w14:paraId="3216C847" w14:textId="77777777" w:rsidTr="00FD61CA">
        <w:trPr>
          <w:trHeight w:val="579"/>
        </w:trPr>
        <w:tc>
          <w:tcPr>
            <w:tcW w:w="7109" w:type="dxa"/>
            <w:shd w:val="clear" w:color="auto" w:fill="auto"/>
          </w:tcPr>
          <w:p w14:paraId="4A94E491" w14:textId="66EE2E5C" w:rsidR="00831214" w:rsidRPr="00816C79" w:rsidRDefault="00831214" w:rsidP="00083133">
            <w:pPr>
              <w:pStyle w:val="Odstavecseseznamem"/>
              <w:numPr>
                <w:ilvl w:val="0"/>
                <w:numId w:val="32"/>
              </w:numPr>
              <w:shd w:val="clear" w:color="auto" w:fill="FFFFFF" w:themeFill="background1"/>
              <w:autoSpaceDE w:val="0"/>
              <w:autoSpaceDN w:val="0"/>
              <w:adjustRightInd w:val="0"/>
              <w:spacing w:afterLines="8" w:after="19"/>
              <w:jc w:val="both"/>
              <w:rPr>
                <w:rFonts w:ascii="Arial" w:hAnsi="Arial" w:cs="Arial"/>
                <w:i/>
                <w:color w:val="000000"/>
                <w:sz w:val="22"/>
                <w:lang w:val="cs-CZ"/>
              </w:rPr>
            </w:pPr>
            <w:r w:rsidRPr="00816C79">
              <w:rPr>
                <w:rFonts w:ascii="Arial" w:hAnsi="Arial" w:cs="Arial"/>
                <w:i/>
                <w:iCs/>
                <w:sz w:val="22"/>
                <w:lang w:val="cs-CZ"/>
              </w:rPr>
              <w:t>Jsou uvedené informace soudržné, navazují na sebe a neodporují si vzájemně a /nebo neodporují informacím obsaženým v přílohách projektové žádosti?</w:t>
            </w:r>
          </w:p>
        </w:tc>
        <w:tc>
          <w:tcPr>
            <w:tcW w:w="7109" w:type="dxa"/>
            <w:shd w:val="clear" w:color="auto" w:fill="auto"/>
          </w:tcPr>
          <w:p w14:paraId="4D117733" w14:textId="0114851D" w:rsidR="00831214" w:rsidRPr="001A5A66" w:rsidRDefault="00831214" w:rsidP="00816C79">
            <w:pPr>
              <w:pStyle w:val="Default"/>
              <w:shd w:val="clear" w:color="auto" w:fill="FFFFFF" w:themeFill="background1"/>
              <w:spacing w:before="8" w:after="120"/>
              <w:jc w:val="both"/>
              <w:rPr>
                <w:rFonts w:ascii="Arial" w:hAnsi="Arial" w:cs="Arial"/>
                <w:i/>
                <w:iCs/>
                <w:sz w:val="22"/>
                <w:szCs w:val="22"/>
                <w:lang w:val="pl-PL"/>
              </w:rPr>
            </w:pPr>
            <w:r w:rsidRPr="00816C79">
              <w:rPr>
                <w:rFonts w:ascii="Arial" w:hAnsi="Arial" w:cs="Arial"/>
                <w:i/>
                <w:iCs/>
                <w:color w:val="auto"/>
                <w:sz w:val="22"/>
                <w:szCs w:val="22"/>
                <w:lang w:val="pl-PL"/>
              </w:rPr>
              <w:t>b)  Czy podane informacje są spójne, wzajemnie ze sobą powiązane, nie są sprzeczne lub nie są sprzeczne z informacjami zawartymi w załącznikach?</w:t>
            </w:r>
          </w:p>
        </w:tc>
      </w:tr>
      <w:tr w:rsidR="00CE5CFB" w:rsidRPr="00C269A8" w14:paraId="2B337837" w14:textId="77777777" w:rsidTr="00FD61CA">
        <w:tc>
          <w:tcPr>
            <w:tcW w:w="7109" w:type="dxa"/>
            <w:shd w:val="clear" w:color="auto" w:fill="auto"/>
          </w:tcPr>
          <w:p w14:paraId="428B9AFA" w14:textId="7152BED4" w:rsidR="00CE5CFB" w:rsidRPr="00816C79" w:rsidRDefault="00CE5CFB" w:rsidP="00CE5CFB">
            <w:pPr>
              <w:shd w:val="clear" w:color="auto" w:fill="FFFFFF" w:themeFill="background1"/>
              <w:autoSpaceDE w:val="0"/>
              <w:autoSpaceDN w:val="0"/>
              <w:adjustRightInd w:val="0"/>
              <w:spacing w:afterLines="8" w:after="19"/>
              <w:rPr>
                <w:rFonts w:ascii="Arial" w:hAnsi="Arial" w:cs="Arial"/>
                <w:color w:val="000000"/>
                <w:szCs w:val="16"/>
                <w:lang w:val="cs-CZ"/>
              </w:rPr>
            </w:pPr>
            <w:r w:rsidRPr="00816C79">
              <w:rPr>
                <w:rFonts w:ascii="Arial" w:hAnsi="Arial" w:cs="Arial"/>
                <w:b/>
                <w:color w:val="2F5496" w:themeColor="accent1" w:themeShade="BF"/>
                <w:szCs w:val="16"/>
                <w:lang w:val="cs-CZ"/>
              </w:rPr>
              <w:t xml:space="preserve">Bod 7 - </w:t>
            </w:r>
            <w:r w:rsidR="00831214" w:rsidRPr="00816C79">
              <w:rPr>
                <w:rFonts w:ascii="Arial" w:hAnsi="Arial" w:cs="Arial"/>
                <w:b/>
                <w:color w:val="2F5496" w:themeColor="accent1" w:themeShade="BF"/>
                <w:szCs w:val="16"/>
                <w:lang w:val="cs-CZ"/>
              </w:rPr>
              <w:t>Návaznost projektu na další aktivity v území</w:t>
            </w:r>
            <w:r w:rsidRPr="00816C79">
              <w:rPr>
                <w:rFonts w:ascii="Arial" w:hAnsi="Arial" w:cs="Arial"/>
                <w:b/>
                <w:color w:val="2F5496" w:themeColor="accent1" w:themeShade="BF"/>
                <w:szCs w:val="16"/>
                <w:lang w:val="cs-CZ"/>
              </w:rPr>
              <w:t xml:space="preserve"> (váha 1, tj. max. 5 bodů)</w:t>
            </w:r>
          </w:p>
        </w:tc>
        <w:tc>
          <w:tcPr>
            <w:tcW w:w="7109" w:type="dxa"/>
            <w:shd w:val="clear" w:color="auto" w:fill="auto"/>
          </w:tcPr>
          <w:p w14:paraId="00C546A2" w14:textId="73409B04" w:rsidR="00CE5CFB" w:rsidRPr="00816C79" w:rsidRDefault="00CE5CFB" w:rsidP="00CE5CFB">
            <w:pPr>
              <w:pStyle w:val="Default"/>
              <w:shd w:val="clear" w:color="auto" w:fill="FFFFFF" w:themeFill="background1"/>
              <w:spacing w:before="8" w:afterLines="8" w:after="19"/>
              <w:jc w:val="both"/>
              <w:rPr>
                <w:rFonts w:ascii="Arial" w:eastAsiaTheme="minorEastAsia" w:hAnsi="Arial" w:cs="Arial"/>
                <w:b/>
                <w:color w:val="auto"/>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7 – </w:t>
            </w:r>
            <w:r w:rsidR="00831214" w:rsidRPr="00816C79">
              <w:rPr>
                <w:rFonts w:ascii="Arial" w:eastAsiaTheme="minorEastAsia" w:hAnsi="Arial" w:cs="Arial"/>
                <w:b/>
                <w:color w:val="2F5496" w:themeColor="accent1" w:themeShade="BF"/>
                <w:sz w:val="22"/>
                <w:szCs w:val="16"/>
                <w:lang w:val="pl-PL" w:eastAsia="cs-CZ" w:bidi="cs-CZ"/>
              </w:rPr>
              <w:t>Powiązanie projektu z innymi działaniami w obsarze</w:t>
            </w:r>
            <w:r w:rsidRPr="00816C79">
              <w:rPr>
                <w:rFonts w:ascii="Arial" w:eastAsiaTheme="minorEastAsia" w:hAnsi="Arial" w:cs="Arial"/>
                <w:b/>
                <w:color w:val="2F5496" w:themeColor="accent1" w:themeShade="BF"/>
                <w:sz w:val="22"/>
                <w:szCs w:val="16"/>
                <w:lang w:val="pl-PL" w:eastAsia="cs-CZ" w:bidi="cs-CZ"/>
              </w:rPr>
              <w:t xml:space="preserve"> (waga 1, tj. maks. 5 punktów)</w:t>
            </w:r>
          </w:p>
        </w:tc>
      </w:tr>
      <w:tr w:rsidR="00CE5CFB" w:rsidRPr="00C269A8" w14:paraId="7A29721D" w14:textId="77777777" w:rsidTr="00FD61CA">
        <w:tc>
          <w:tcPr>
            <w:tcW w:w="7109" w:type="dxa"/>
            <w:shd w:val="clear" w:color="auto" w:fill="auto"/>
          </w:tcPr>
          <w:p w14:paraId="45F90546" w14:textId="5135CE75" w:rsidR="00670078" w:rsidRDefault="00670078" w:rsidP="00816C79">
            <w:pPr>
              <w:pStyle w:val="Default"/>
              <w:shd w:val="clear" w:color="auto" w:fill="FFFFFF" w:themeFill="background1"/>
              <w:spacing w:before="8" w:afterLines="8" w:after="19"/>
              <w:jc w:val="both"/>
              <w:rPr>
                <w:rFonts w:ascii="Arial" w:hAnsi="Arial" w:cs="Arial"/>
                <w:sz w:val="22"/>
                <w:szCs w:val="22"/>
              </w:rPr>
            </w:pPr>
            <w:r w:rsidRPr="001A5A66">
              <w:rPr>
                <w:rFonts w:ascii="Arial" w:hAnsi="Arial" w:cs="Arial"/>
                <w:sz w:val="22"/>
                <w:szCs w:val="22"/>
              </w:rPr>
              <w:t>Hodnotitel</w:t>
            </w:r>
            <w:r w:rsidR="009A3707" w:rsidRPr="001A5A66">
              <w:rPr>
                <w:rFonts w:ascii="Arial" w:hAnsi="Arial" w:cs="Arial"/>
                <w:sz w:val="22"/>
                <w:szCs w:val="22"/>
              </w:rPr>
              <w:t>é</w:t>
            </w:r>
            <w:r w:rsidRPr="001A5A66">
              <w:rPr>
                <w:rFonts w:ascii="Arial" w:hAnsi="Arial" w:cs="Arial"/>
                <w:sz w:val="22"/>
                <w:szCs w:val="22"/>
              </w:rPr>
              <w:t xml:space="preserve"> posoudí, do jaké míry projekt navazuje na místní či regionální úrovni (podle zaměření a územního dopadu projektu) na jiné projekty, na stávající aktivity nebo na existující strategie. </w:t>
            </w:r>
          </w:p>
          <w:p w14:paraId="183E2E28" w14:textId="77777777" w:rsidR="00816C79" w:rsidRPr="00816C79" w:rsidRDefault="00816C79" w:rsidP="00816C79">
            <w:pPr>
              <w:pStyle w:val="Default"/>
              <w:shd w:val="clear" w:color="auto" w:fill="FFFFFF" w:themeFill="background1"/>
              <w:spacing w:before="8" w:afterLines="8" w:after="19"/>
              <w:jc w:val="both"/>
              <w:rPr>
                <w:rFonts w:ascii="Arial" w:hAnsi="Arial" w:cs="Arial"/>
                <w:sz w:val="22"/>
                <w:szCs w:val="22"/>
              </w:rPr>
            </w:pPr>
          </w:p>
          <w:p w14:paraId="7D4C2C50" w14:textId="77777777" w:rsidR="00670078" w:rsidRPr="00816C79" w:rsidRDefault="00670078" w:rsidP="00670078">
            <w:pPr>
              <w:pStyle w:val="Default"/>
              <w:shd w:val="clear" w:color="auto" w:fill="FFFFFF" w:themeFill="background1"/>
              <w:spacing w:before="8" w:afterLines="8" w:after="19"/>
              <w:rPr>
                <w:rFonts w:ascii="Arial" w:hAnsi="Arial" w:cs="Arial"/>
                <w:sz w:val="22"/>
                <w:szCs w:val="22"/>
              </w:rPr>
            </w:pPr>
            <w:r w:rsidRPr="00816C79">
              <w:rPr>
                <w:rFonts w:ascii="Arial" w:hAnsi="Arial" w:cs="Arial"/>
                <w:sz w:val="22"/>
                <w:szCs w:val="22"/>
              </w:rPr>
              <w:t>Důraz je kladen na územně nejbližší úroveň realizace projektu:</w:t>
            </w:r>
          </w:p>
          <w:p w14:paraId="0FA51675" w14:textId="77777777" w:rsidR="00B66679" w:rsidRPr="00816C79" w:rsidRDefault="00B66679" w:rsidP="00816C79">
            <w:pPr>
              <w:pStyle w:val="Odstavecseseznamem"/>
              <w:numPr>
                <w:ilvl w:val="0"/>
                <w:numId w:val="39"/>
              </w:numPr>
              <w:jc w:val="both"/>
              <w:rPr>
                <w:rFonts w:ascii="Arial" w:hAnsi="Arial" w:cs="Arial"/>
                <w:sz w:val="22"/>
                <w:lang w:val="cs-CZ"/>
              </w:rPr>
            </w:pPr>
            <w:r w:rsidRPr="00816C79">
              <w:rPr>
                <w:rFonts w:ascii="Arial" w:hAnsi="Arial" w:cs="Arial"/>
                <w:sz w:val="22"/>
                <w:lang w:val="cs-CZ"/>
              </w:rPr>
              <w:t xml:space="preserve">jedná-li se o projekt místního významu, pak bude sledován zejména soulad s místními projekty/aktivitami/strategiemi; </w:t>
            </w:r>
          </w:p>
          <w:p w14:paraId="4B5B41FF" w14:textId="77777777" w:rsidR="00B66679" w:rsidRPr="00816C79" w:rsidRDefault="00B66679" w:rsidP="00816C79">
            <w:pPr>
              <w:pStyle w:val="Odstavecseseznamem"/>
              <w:numPr>
                <w:ilvl w:val="0"/>
                <w:numId w:val="39"/>
              </w:numPr>
              <w:spacing w:before="0" w:after="0"/>
              <w:jc w:val="both"/>
              <w:rPr>
                <w:rFonts w:ascii="Arial" w:hAnsi="Arial" w:cs="Arial"/>
                <w:sz w:val="22"/>
                <w:lang w:val="cs-CZ"/>
              </w:rPr>
            </w:pPr>
            <w:r w:rsidRPr="00816C79">
              <w:rPr>
                <w:rFonts w:ascii="Arial" w:hAnsi="Arial" w:cs="Arial"/>
                <w:sz w:val="22"/>
                <w:lang w:val="cs-CZ"/>
              </w:rPr>
              <w:t xml:space="preserve">je-li ambicí projektu mít dopad regionální, pak se hodnotí i vazba na projekty/aktivity/strategie regionální, případně i národní. </w:t>
            </w:r>
          </w:p>
          <w:p w14:paraId="1D443E4E" w14:textId="77777777" w:rsidR="00816C79" w:rsidRDefault="00816C79" w:rsidP="00816C79">
            <w:pPr>
              <w:spacing w:after="0"/>
              <w:rPr>
                <w:rFonts w:ascii="Arial" w:hAnsi="Arial" w:cs="Arial"/>
                <w:szCs w:val="22"/>
                <w:lang w:val="cs-CZ"/>
              </w:rPr>
            </w:pPr>
          </w:p>
          <w:p w14:paraId="293A5632" w14:textId="77777777" w:rsidR="00816C79" w:rsidRDefault="00816C79" w:rsidP="00816C79">
            <w:pPr>
              <w:spacing w:after="0"/>
              <w:rPr>
                <w:rFonts w:ascii="Arial" w:hAnsi="Arial" w:cs="Arial"/>
                <w:szCs w:val="22"/>
                <w:lang w:val="cs-CZ"/>
              </w:rPr>
            </w:pPr>
          </w:p>
          <w:p w14:paraId="657D7071" w14:textId="254416A1" w:rsidR="00816C79" w:rsidRDefault="00816C79" w:rsidP="00816C79">
            <w:pPr>
              <w:spacing w:after="0"/>
              <w:rPr>
                <w:rFonts w:ascii="Arial" w:hAnsi="Arial" w:cs="Arial"/>
                <w:szCs w:val="22"/>
                <w:lang w:val="cs-CZ"/>
              </w:rPr>
            </w:pPr>
          </w:p>
          <w:p w14:paraId="4024ED8A" w14:textId="77777777" w:rsidR="00816C79" w:rsidRDefault="00816C79" w:rsidP="00816C79">
            <w:pPr>
              <w:spacing w:after="0"/>
              <w:rPr>
                <w:rFonts w:ascii="Arial" w:hAnsi="Arial" w:cs="Arial"/>
                <w:szCs w:val="22"/>
                <w:lang w:val="cs-CZ"/>
              </w:rPr>
            </w:pPr>
          </w:p>
          <w:p w14:paraId="28E863B9" w14:textId="25DE8ABE" w:rsidR="00CE5CFB" w:rsidRPr="00816C79" w:rsidRDefault="00670078" w:rsidP="00670078">
            <w:pPr>
              <w:rPr>
                <w:rFonts w:ascii="Arial" w:eastAsiaTheme="minorHAnsi" w:hAnsi="Arial" w:cs="Arial"/>
                <w:color w:val="000000"/>
                <w:szCs w:val="22"/>
                <w:lang w:val="cs-CZ" w:eastAsia="en-US" w:bidi="ar-SA"/>
              </w:rPr>
            </w:pPr>
            <w:r w:rsidRPr="00816C79">
              <w:rPr>
                <w:rFonts w:ascii="Arial" w:hAnsi="Arial" w:cs="Arial"/>
                <w:szCs w:val="22"/>
                <w:lang w:val="cs-CZ"/>
              </w:rPr>
              <w:t xml:space="preserve">Experti dále v tomto kritériu zohlední, zda se v projektu nejedná o pouhé opakování obdobných aktivit, které v území byly již dříve realizovány. </w:t>
            </w:r>
            <w:r w:rsidR="00CE5CFB" w:rsidRPr="00816C79">
              <w:rPr>
                <w:rFonts w:ascii="Arial" w:eastAsiaTheme="minorHAnsi" w:hAnsi="Arial" w:cs="Arial"/>
                <w:color w:val="000000"/>
                <w:szCs w:val="22"/>
                <w:lang w:val="cs-CZ" w:eastAsia="en-US" w:bidi="ar-SA"/>
              </w:rPr>
              <w:t>Hodnotitel</w:t>
            </w:r>
            <w:r w:rsidR="009A3707" w:rsidRPr="00816C79">
              <w:rPr>
                <w:rFonts w:ascii="Arial" w:eastAsiaTheme="minorHAnsi" w:hAnsi="Arial" w:cs="Arial"/>
                <w:color w:val="000000"/>
                <w:szCs w:val="22"/>
                <w:lang w:val="cs-CZ" w:eastAsia="en-US" w:bidi="ar-SA"/>
              </w:rPr>
              <w:t>é</w:t>
            </w:r>
            <w:r w:rsidR="00CE5CFB" w:rsidRPr="00816C79">
              <w:rPr>
                <w:rFonts w:ascii="Arial" w:eastAsiaTheme="minorHAnsi" w:hAnsi="Arial" w:cs="Arial"/>
                <w:color w:val="000000"/>
                <w:szCs w:val="22"/>
                <w:lang w:val="cs-CZ" w:eastAsia="en-US" w:bidi="ar-SA"/>
              </w:rPr>
              <w:t xml:space="preserve"> posoudí, zda jsou navrhované projektové aktivity v souladu s aktivitami destinačních společností v dotčeném území, a to jak na české, tak na polské straně.</w:t>
            </w:r>
          </w:p>
          <w:p w14:paraId="795DECAE" w14:textId="77777777" w:rsidR="00CE5CFB" w:rsidRPr="00816C79" w:rsidRDefault="00CE5CFB" w:rsidP="00CE5CFB">
            <w:pPr>
              <w:shd w:val="clear" w:color="auto" w:fill="FFFFFF" w:themeFill="background1"/>
              <w:autoSpaceDE w:val="0"/>
              <w:autoSpaceDN w:val="0"/>
              <w:adjustRightInd w:val="0"/>
              <w:spacing w:afterLines="8" w:after="19"/>
              <w:rPr>
                <w:rFonts w:ascii="Arial" w:hAnsi="Arial" w:cs="Arial"/>
                <w:b/>
                <w:szCs w:val="16"/>
                <w:lang w:val="cs-CZ"/>
              </w:rPr>
            </w:pPr>
          </w:p>
        </w:tc>
        <w:tc>
          <w:tcPr>
            <w:tcW w:w="7109" w:type="dxa"/>
            <w:shd w:val="clear" w:color="auto" w:fill="auto"/>
          </w:tcPr>
          <w:p w14:paraId="7689B482" w14:textId="2A849AEF" w:rsidR="00670078" w:rsidRPr="00816C79" w:rsidRDefault="00670078" w:rsidP="00670078">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816C79">
              <w:rPr>
                <w:rFonts w:ascii="Arial" w:eastAsiaTheme="minorEastAsia" w:hAnsi="Arial" w:cs="Arial"/>
                <w:color w:val="auto"/>
                <w:sz w:val="22"/>
                <w:szCs w:val="16"/>
                <w:lang w:val="pl-PL" w:eastAsia="cs-CZ" w:bidi="cs-CZ"/>
              </w:rPr>
              <w:lastRenderedPageBreak/>
              <w:t xml:space="preserve">Eksperci oceniają, w jakim stopniu projekt jest powiązany na poziomie lokalnym lub regionalnym (według ukierunkowania i zasięgu oddziaływania projektu) z innymi projektami, z istniejącymi działaniami lub z istniejącymi strategiami. </w:t>
            </w:r>
          </w:p>
          <w:p w14:paraId="1BDECD99" w14:textId="77777777" w:rsidR="00670078" w:rsidRPr="00816C79" w:rsidRDefault="00670078" w:rsidP="00670078">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816C79">
              <w:rPr>
                <w:rFonts w:ascii="Arial" w:eastAsiaTheme="minorEastAsia" w:hAnsi="Arial" w:cs="Arial"/>
                <w:color w:val="auto"/>
                <w:sz w:val="22"/>
                <w:szCs w:val="16"/>
                <w:lang w:val="pl-PL" w:eastAsia="cs-CZ" w:bidi="cs-CZ"/>
              </w:rPr>
              <w:t>Nacisk kładziony jest na najbliższy terytorialnie poziom realizacji projektu:</w:t>
            </w:r>
          </w:p>
          <w:p w14:paraId="0CC73738" w14:textId="77777777" w:rsidR="00B66679" w:rsidRPr="00816C79" w:rsidRDefault="00B66679" w:rsidP="00816C79">
            <w:pPr>
              <w:pStyle w:val="Odstavecseseznamem"/>
              <w:numPr>
                <w:ilvl w:val="0"/>
                <w:numId w:val="39"/>
              </w:numPr>
              <w:jc w:val="both"/>
              <w:rPr>
                <w:rFonts w:ascii="Arial" w:hAnsi="Arial" w:cs="Arial"/>
                <w:sz w:val="22"/>
              </w:rPr>
            </w:pPr>
            <w:r w:rsidRPr="001A5A66">
              <w:rPr>
                <w:rFonts w:ascii="Arial" w:hAnsi="Arial" w:cs="Arial"/>
                <w:sz w:val="22"/>
              </w:rPr>
              <w:t xml:space="preserve">jeżeli będzie to projekt o znaczeniu lokalnym, wówczas analizowana jest w szczególności zgodność z lokalnymi projektami / działaniami / strategiami; </w:t>
            </w:r>
          </w:p>
          <w:p w14:paraId="519E1464" w14:textId="77777777" w:rsidR="00B66679" w:rsidRPr="00816C79" w:rsidRDefault="00B66679" w:rsidP="00816C79">
            <w:pPr>
              <w:pStyle w:val="Odstavecseseznamem"/>
              <w:numPr>
                <w:ilvl w:val="0"/>
                <w:numId w:val="39"/>
              </w:numPr>
              <w:jc w:val="both"/>
              <w:rPr>
                <w:rFonts w:ascii="Arial" w:eastAsiaTheme="minorEastAsia" w:hAnsi="Arial" w:cs="Arial"/>
                <w:sz w:val="22"/>
                <w:szCs w:val="16"/>
                <w:lang w:eastAsia="cs-CZ" w:bidi="cs-CZ"/>
              </w:rPr>
            </w:pPr>
            <w:r w:rsidRPr="00816C79">
              <w:rPr>
                <w:rFonts w:ascii="Arial" w:hAnsi="Arial" w:cs="Arial"/>
                <w:sz w:val="22"/>
              </w:rPr>
              <w:t xml:space="preserve">jeżeli projekt dąży do oddziaływania regionalnego, wówczas ocenia się także powiązanie z </w:t>
            </w:r>
            <w:r w:rsidRPr="00816C79">
              <w:rPr>
                <w:rFonts w:ascii="Arial" w:hAnsi="Arial" w:cs="Arial"/>
                <w:sz w:val="22"/>
              </w:rPr>
              <w:lastRenderedPageBreak/>
              <w:t>projektami/działaniami/strategiami regionalnymi lub ogólnokrajowymi.</w:t>
            </w:r>
            <w:r w:rsidRPr="00816C79">
              <w:rPr>
                <w:rFonts w:ascii="Arial" w:eastAsiaTheme="minorEastAsia" w:hAnsi="Arial" w:cs="Arial"/>
                <w:sz w:val="22"/>
                <w:szCs w:val="16"/>
                <w:lang w:eastAsia="cs-CZ" w:bidi="cs-CZ"/>
              </w:rPr>
              <w:t xml:space="preserve"> </w:t>
            </w:r>
          </w:p>
          <w:p w14:paraId="234DC91F" w14:textId="64D8FA61" w:rsidR="00CE5CFB" w:rsidRPr="00816C79" w:rsidRDefault="00670078" w:rsidP="00816C79">
            <w:pPr>
              <w:pStyle w:val="Default"/>
              <w:shd w:val="clear" w:color="auto" w:fill="FFFFFF" w:themeFill="background1"/>
              <w:spacing w:before="120" w:afterLines="8" w:after="19"/>
              <w:jc w:val="both"/>
              <w:rPr>
                <w:rFonts w:ascii="Arial" w:eastAsiaTheme="minorEastAsia" w:hAnsi="Arial" w:cs="Arial"/>
                <w:b/>
                <w:color w:val="auto"/>
                <w:sz w:val="22"/>
                <w:szCs w:val="16"/>
                <w:lang w:val="pl-PL" w:eastAsia="cs-CZ" w:bidi="cs-CZ"/>
              </w:rPr>
            </w:pPr>
            <w:r w:rsidRPr="00816C79">
              <w:rPr>
                <w:rFonts w:ascii="Arial" w:eastAsiaTheme="minorEastAsia" w:hAnsi="Arial" w:cs="Arial"/>
                <w:color w:val="auto"/>
                <w:sz w:val="22"/>
                <w:szCs w:val="16"/>
                <w:lang w:val="pl-PL" w:eastAsia="cs-CZ" w:bidi="cs-CZ"/>
              </w:rPr>
              <w:t xml:space="preserve">W tym kryterium eksperci będą również brać pod </w:t>
            </w:r>
            <w:r w:rsidR="00816C79" w:rsidRPr="00816C79">
              <w:rPr>
                <w:rFonts w:ascii="Arial" w:eastAsiaTheme="minorEastAsia" w:hAnsi="Arial" w:cs="Arial"/>
                <w:color w:val="auto"/>
                <w:sz w:val="22"/>
                <w:szCs w:val="16"/>
                <w:lang w:val="pl-PL" w:eastAsia="cs-CZ" w:bidi="cs-CZ"/>
              </w:rPr>
              <w:t>uwagę</w:t>
            </w:r>
            <w:r w:rsidRPr="00816C79">
              <w:rPr>
                <w:rFonts w:ascii="Arial" w:eastAsiaTheme="minorEastAsia" w:hAnsi="Arial" w:cs="Arial"/>
                <w:color w:val="auto"/>
                <w:sz w:val="22"/>
                <w:szCs w:val="16"/>
                <w:lang w:val="pl-PL" w:eastAsia="cs-CZ" w:bidi="cs-CZ"/>
              </w:rPr>
              <w:t xml:space="preserve"> czy projekt nie jest tylko powtórzeniem podobnych działań, które zostały już zrealizowane na danym terenie w przeszłości.</w:t>
            </w:r>
            <w:r w:rsidR="00816C79">
              <w:rPr>
                <w:rFonts w:ascii="Arial" w:eastAsiaTheme="minorEastAsia" w:hAnsi="Arial" w:cs="Arial"/>
                <w:color w:val="auto"/>
                <w:sz w:val="22"/>
                <w:szCs w:val="16"/>
                <w:lang w:val="pl-PL" w:eastAsia="cs-CZ" w:bidi="cs-CZ"/>
              </w:rPr>
              <w:t xml:space="preserve"> </w:t>
            </w:r>
            <w:r w:rsidR="009A3707" w:rsidRPr="001A5A66">
              <w:rPr>
                <w:rFonts w:ascii="Arial" w:hAnsi="Arial" w:cs="Arial"/>
                <w:sz w:val="22"/>
                <w:szCs w:val="22"/>
                <w:lang w:val="pl-PL"/>
              </w:rPr>
              <w:t>Eksperci oceniają</w:t>
            </w:r>
            <w:r w:rsidR="00CE5CFB" w:rsidRPr="001A5A66">
              <w:rPr>
                <w:rFonts w:ascii="Arial" w:hAnsi="Arial" w:cs="Arial"/>
                <w:sz w:val="22"/>
                <w:szCs w:val="22"/>
                <w:lang w:val="pl-PL"/>
              </w:rPr>
              <w:t xml:space="preserve">, czy </w:t>
            </w:r>
            <w:r w:rsidR="00CE5CFB" w:rsidRPr="00816C79">
              <w:rPr>
                <w:rFonts w:ascii="Arial" w:hAnsi="Arial" w:cs="Arial"/>
                <w:sz w:val="22"/>
                <w:szCs w:val="22"/>
                <w:lang w:val="pl-PL"/>
              </w:rPr>
              <w:t>zaproponowane działania projektu zgodne są z działaniami pozostałych organizacji turystycznych w danym regionie, zarówno po polskiej, jak i czeskiej stronie.</w:t>
            </w:r>
          </w:p>
        </w:tc>
      </w:tr>
      <w:tr w:rsidR="00670078" w:rsidRPr="00C269A8" w14:paraId="01D78C7E" w14:textId="77777777" w:rsidTr="00FD61CA">
        <w:tc>
          <w:tcPr>
            <w:tcW w:w="7109" w:type="dxa"/>
            <w:shd w:val="clear" w:color="auto" w:fill="auto"/>
          </w:tcPr>
          <w:p w14:paraId="709794C5" w14:textId="203986CC" w:rsidR="00670078" w:rsidRPr="00816C79" w:rsidRDefault="00670078" w:rsidP="00816C79">
            <w:pPr>
              <w:pStyle w:val="Odstavecseseznamem"/>
              <w:numPr>
                <w:ilvl w:val="0"/>
                <w:numId w:val="24"/>
              </w:numPr>
              <w:shd w:val="clear" w:color="auto" w:fill="FFFFFF" w:themeFill="background1"/>
              <w:autoSpaceDE w:val="0"/>
              <w:autoSpaceDN w:val="0"/>
              <w:adjustRightInd w:val="0"/>
              <w:spacing w:after="120"/>
              <w:ind w:left="714" w:hanging="357"/>
              <w:jc w:val="both"/>
              <w:rPr>
                <w:rFonts w:ascii="Arial" w:hAnsi="Arial" w:cs="Arial"/>
                <w:color w:val="000000"/>
                <w:sz w:val="22"/>
                <w:lang w:val="cs-CZ"/>
              </w:rPr>
            </w:pPr>
            <w:r w:rsidRPr="00816C79">
              <w:rPr>
                <w:rFonts w:ascii="Arial" w:hAnsi="Arial" w:cs="Arial"/>
                <w:i/>
                <w:iCs/>
                <w:sz w:val="22"/>
                <w:lang w:val="cs-CZ"/>
              </w:rPr>
              <w:lastRenderedPageBreak/>
              <w:t xml:space="preserve">Do jaké míry projekt navazuje na jiné projekty nebo na stávající aktivity v území? </w:t>
            </w:r>
          </w:p>
        </w:tc>
        <w:tc>
          <w:tcPr>
            <w:tcW w:w="7109" w:type="dxa"/>
            <w:shd w:val="clear" w:color="auto" w:fill="auto"/>
          </w:tcPr>
          <w:p w14:paraId="02333727" w14:textId="25FDA9FC" w:rsidR="00670078" w:rsidRPr="001A5A66" w:rsidRDefault="00670078" w:rsidP="00083133">
            <w:pPr>
              <w:pStyle w:val="Default"/>
              <w:numPr>
                <w:ilvl w:val="0"/>
                <w:numId w:val="25"/>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W jakim stopniu projekt jest powiązany z innymi projektami lub z istniejącymi działaniami na terytorium? </w:t>
            </w:r>
          </w:p>
        </w:tc>
      </w:tr>
      <w:tr w:rsidR="00CE5CFB" w:rsidRPr="00C269A8" w14:paraId="119EFDB0" w14:textId="77777777" w:rsidTr="00670078">
        <w:trPr>
          <w:trHeight w:val="697"/>
        </w:trPr>
        <w:tc>
          <w:tcPr>
            <w:tcW w:w="7109" w:type="dxa"/>
            <w:shd w:val="clear" w:color="auto" w:fill="auto"/>
          </w:tcPr>
          <w:p w14:paraId="58446A9E" w14:textId="77777777" w:rsidR="00CE5CFB" w:rsidRDefault="00CE5CFB" w:rsidP="00083133">
            <w:pPr>
              <w:pStyle w:val="Odstavecseseznamem"/>
              <w:numPr>
                <w:ilvl w:val="0"/>
                <w:numId w:val="25"/>
              </w:numPr>
              <w:rPr>
                <w:rFonts w:ascii="Arial" w:hAnsi="Arial" w:cs="Arial"/>
                <w:i/>
                <w:iCs/>
                <w:sz w:val="22"/>
                <w:lang w:val="cs-CZ"/>
              </w:rPr>
            </w:pPr>
            <w:r w:rsidRPr="00816C79">
              <w:rPr>
                <w:rFonts w:ascii="Arial" w:hAnsi="Arial" w:cs="Arial"/>
                <w:i/>
                <w:iCs/>
                <w:sz w:val="22"/>
                <w:lang w:val="cs-CZ"/>
              </w:rPr>
              <w:t xml:space="preserve">Do jaké míry projekt navazuje na marketingové aktivity destinačních společností v území? </w:t>
            </w:r>
          </w:p>
          <w:p w14:paraId="6DEC148E" w14:textId="742E542C" w:rsidR="00816C79" w:rsidRPr="00816C79" w:rsidRDefault="00816C79" w:rsidP="00816C79">
            <w:pPr>
              <w:rPr>
                <w:rFonts w:ascii="Arial" w:hAnsi="Arial" w:cs="Arial"/>
                <w:i/>
                <w:iCs/>
                <w:lang w:val="cs-CZ"/>
              </w:rPr>
            </w:pPr>
          </w:p>
        </w:tc>
        <w:tc>
          <w:tcPr>
            <w:tcW w:w="7109" w:type="dxa"/>
            <w:shd w:val="clear" w:color="auto" w:fill="auto"/>
          </w:tcPr>
          <w:p w14:paraId="14DD875F" w14:textId="68C1B70A" w:rsidR="00CE5CFB" w:rsidRPr="00816C79" w:rsidRDefault="00CE5CFB" w:rsidP="00083133">
            <w:pPr>
              <w:pStyle w:val="Default"/>
              <w:numPr>
                <w:ilvl w:val="0"/>
                <w:numId w:val="38"/>
              </w:numPr>
              <w:shd w:val="clear" w:color="auto" w:fill="FFFFFF" w:themeFill="background1"/>
              <w:spacing w:before="8" w:afterLines="8" w:after="19"/>
              <w:rPr>
                <w:rFonts w:ascii="Arial" w:hAnsi="Arial" w:cs="Arial"/>
                <w:i/>
                <w:iCs/>
                <w:color w:val="auto"/>
                <w:sz w:val="22"/>
                <w:szCs w:val="22"/>
                <w:lang w:val="pl-PL"/>
              </w:rPr>
            </w:pPr>
            <w:r w:rsidRPr="00816C79">
              <w:rPr>
                <w:rFonts w:ascii="Arial" w:hAnsi="Arial" w:cs="Arial"/>
                <w:i/>
                <w:iCs/>
                <w:color w:val="auto"/>
                <w:sz w:val="22"/>
                <w:szCs w:val="22"/>
                <w:lang w:val="pl-PL"/>
              </w:rPr>
              <w:t>W jakim stopniu projekt nawiązuje do działań marketingowych innych organizacji turystycznych w regionie?</w:t>
            </w:r>
          </w:p>
        </w:tc>
      </w:tr>
      <w:tr w:rsidR="00AB4253" w:rsidRPr="00B4256C" w14:paraId="3859E6B7" w14:textId="77777777" w:rsidTr="00FD61CA">
        <w:tc>
          <w:tcPr>
            <w:tcW w:w="7109" w:type="dxa"/>
            <w:shd w:val="clear" w:color="auto" w:fill="auto"/>
          </w:tcPr>
          <w:p w14:paraId="221345C5" w14:textId="34B1A37B" w:rsidR="00AB4253" w:rsidRPr="001A5A66" w:rsidRDefault="00AB4253" w:rsidP="00AB4253">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1A5A66">
              <w:rPr>
                <w:rFonts w:ascii="Arial" w:eastAsiaTheme="minorEastAsia" w:hAnsi="Arial" w:cs="Arial"/>
                <w:b/>
                <w:color w:val="2F5496" w:themeColor="accent1" w:themeShade="BF"/>
                <w:sz w:val="22"/>
                <w:szCs w:val="16"/>
                <w:lang w:eastAsia="cs-CZ" w:bidi="cs-CZ"/>
              </w:rPr>
              <w:t xml:space="preserve">Bod 8 - Organizační a technická proveditelnost </w:t>
            </w:r>
            <w:ins w:id="58" w:author="Pikna Jan" w:date="2023-09-21T13:33:00Z">
              <w:r w:rsidR="005258A1" w:rsidRPr="005258A1">
                <w:rPr>
                  <w:rFonts w:ascii="Arial" w:eastAsiaTheme="minorEastAsia" w:hAnsi="Arial" w:cs="Arial"/>
                  <w:b/>
                  <w:color w:val="2F5496" w:themeColor="accent1" w:themeShade="BF"/>
                  <w:sz w:val="22"/>
                  <w:szCs w:val="16"/>
                  <w:lang w:eastAsia="cs-CZ" w:bidi="cs-CZ"/>
                </w:rPr>
                <w:t xml:space="preserve">a proveditelnost v plánovaném čase </w:t>
              </w:r>
            </w:ins>
            <w:r w:rsidRPr="001A5A66">
              <w:rPr>
                <w:rFonts w:ascii="Arial" w:eastAsiaTheme="minorEastAsia" w:hAnsi="Arial" w:cs="Arial"/>
                <w:b/>
                <w:color w:val="2F5496" w:themeColor="accent1" w:themeShade="BF"/>
                <w:sz w:val="22"/>
                <w:szCs w:val="16"/>
                <w:lang w:eastAsia="cs-CZ" w:bidi="cs-CZ"/>
              </w:rPr>
              <w:t>(váha 1,</w:t>
            </w:r>
            <w:ins w:id="59" w:author="Pikna Jan" w:date="2023-11-03T12:02:00Z">
              <w:r w:rsidR="008A230A">
                <w:rPr>
                  <w:rFonts w:ascii="Arial" w:eastAsiaTheme="minorEastAsia" w:hAnsi="Arial" w:cs="Arial"/>
                  <w:b/>
                  <w:color w:val="2F5496" w:themeColor="accent1" w:themeShade="BF"/>
                  <w:sz w:val="22"/>
                  <w:szCs w:val="16"/>
                  <w:lang w:eastAsia="cs-CZ" w:bidi="cs-CZ"/>
                </w:rPr>
                <w:t>4</w:t>
              </w:r>
            </w:ins>
            <w:del w:id="60" w:author="Pikna Jan" w:date="2023-11-03T12:02:00Z">
              <w:r w:rsidRPr="001A5A66" w:rsidDel="008A230A">
                <w:rPr>
                  <w:rFonts w:ascii="Arial" w:eastAsiaTheme="minorEastAsia" w:hAnsi="Arial" w:cs="Arial"/>
                  <w:b/>
                  <w:color w:val="2F5496" w:themeColor="accent1" w:themeShade="BF"/>
                  <w:sz w:val="22"/>
                  <w:szCs w:val="16"/>
                  <w:lang w:eastAsia="cs-CZ" w:bidi="cs-CZ"/>
                </w:rPr>
                <w:delText>0</w:delText>
              </w:r>
            </w:del>
            <w:r w:rsidRPr="001A5A66">
              <w:rPr>
                <w:rFonts w:ascii="Arial" w:eastAsiaTheme="minorEastAsia" w:hAnsi="Arial" w:cs="Arial"/>
                <w:b/>
                <w:color w:val="2F5496" w:themeColor="accent1" w:themeShade="BF"/>
                <w:sz w:val="22"/>
                <w:szCs w:val="16"/>
                <w:lang w:eastAsia="cs-CZ" w:bidi="cs-CZ"/>
              </w:rPr>
              <w:t xml:space="preserve">, tj. max. </w:t>
            </w:r>
            <w:ins w:id="61" w:author="Pikna Jan" w:date="2023-11-03T12:02:00Z">
              <w:r w:rsidR="008A230A">
                <w:rPr>
                  <w:rFonts w:ascii="Arial" w:eastAsiaTheme="minorEastAsia" w:hAnsi="Arial" w:cs="Arial"/>
                  <w:b/>
                  <w:color w:val="2F5496" w:themeColor="accent1" w:themeShade="BF"/>
                  <w:sz w:val="22"/>
                  <w:szCs w:val="16"/>
                  <w:lang w:eastAsia="cs-CZ" w:bidi="cs-CZ"/>
                </w:rPr>
                <w:t>7</w:t>
              </w:r>
            </w:ins>
            <w:del w:id="62" w:author="Pikna Jan" w:date="2023-11-03T12:02:00Z">
              <w:r w:rsidRPr="001A5A66" w:rsidDel="008A230A">
                <w:rPr>
                  <w:rFonts w:ascii="Arial" w:eastAsiaTheme="minorEastAsia" w:hAnsi="Arial" w:cs="Arial"/>
                  <w:b/>
                  <w:color w:val="2F5496" w:themeColor="accent1" w:themeShade="BF"/>
                  <w:sz w:val="22"/>
                  <w:szCs w:val="16"/>
                  <w:lang w:eastAsia="cs-CZ" w:bidi="cs-CZ"/>
                </w:rPr>
                <w:delText>5</w:delText>
              </w:r>
            </w:del>
            <w:r w:rsidRPr="001A5A66">
              <w:rPr>
                <w:rFonts w:ascii="Arial" w:eastAsiaTheme="minorEastAsia" w:hAnsi="Arial" w:cs="Arial"/>
                <w:b/>
                <w:color w:val="2F5496" w:themeColor="accent1" w:themeShade="BF"/>
                <w:sz w:val="22"/>
                <w:szCs w:val="16"/>
                <w:lang w:eastAsia="cs-CZ" w:bidi="cs-CZ"/>
              </w:rPr>
              <w:t xml:space="preserve"> bodů)</w:t>
            </w:r>
          </w:p>
        </w:tc>
        <w:tc>
          <w:tcPr>
            <w:tcW w:w="7109" w:type="dxa"/>
            <w:shd w:val="clear" w:color="auto" w:fill="auto"/>
          </w:tcPr>
          <w:p w14:paraId="58686790" w14:textId="0D6C0BB2" w:rsidR="00AB4253" w:rsidRPr="001A5A66" w:rsidRDefault="00AB4253" w:rsidP="00AB4253">
            <w:pPr>
              <w:pStyle w:val="Default"/>
              <w:shd w:val="clear" w:color="auto" w:fill="FFFFFF" w:themeFill="background1"/>
              <w:spacing w:before="8" w:afterLines="8" w:after="19"/>
              <w:jc w:val="both"/>
              <w:rPr>
                <w:rFonts w:ascii="Arial" w:hAnsi="Arial" w:cs="Arial"/>
                <w:color w:val="2F5496" w:themeColor="accent1" w:themeShade="BF"/>
                <w:sz w:val="16"/>
                <w:szCs w:val="16"/>
                <w:lang w:val="pl-PL"/>
              </w:rPr>
            </w:pPr>
            <w:r w:rsidRPr="00816C79">
              <w:rPr>
                <w:rFonts w:ascii="Arial" w:eastAsiaTheme="minorEastAsia" w:hAnsi="Arial" w:cs="Arial"/>
                <w:b/>
                <w:color w:val="2F5496" w:themeColor="accent1" w:themeShade="BF"/>
                <w:sz w:val="22"/>
                <w:szCs w:val="16"/>
                <w:lang w:val="pl-PL" w:eastAsia="cs-CZ" w:bidi="cs-CZ"/>
              </w:rPr>
              <w:t>Punkt 8 – Wykonalność organizacyjna i techniczna</w:t>
            </w:r>
            <w:ins w:id="63" w:author="Pikna Jan" w:date="2023-09-21T13:35:00Z">
              <w:r w:rsidR="005258A1">
                <w:rPr>
                  <w:rFonts w:ascii="Arial" w:eastAsiaTheme="minorEastAsia" w:hAnsi="Arial" w:cs="Arial"/>
                  <w:b/>
                  <w:color w:val="2F5496" w:themeColor="accent1" w:themeShade="BF"/>
                  <w:sz w:val="22"/>
                  <w:szCs w:val="16"/>
                  <w:lang w:val="pl-PL" w:eastAsia="cs-CZ" w:bidi="cs-CZ"/>
                </w:rPr>
                <w:t xml:space="preserve"> </w:t>
              </w:r>
              <w:r w:rsidR="005258A1" w:rsidRPr="005258A1">
                <w:rPr>
                  <w:rFonts w:ascii="Arial" w:eastAsiaTheme="minorEastAsia" w:hAnsi="Arial" w:cs="Arial"/>
                  <w:b/>
                  <w:color w:val="2F5496" w:themeColor="accent1" w:themeShade="BF"/>
                  <w:sz w:val="22"/>
                  <w:szCs w:val="16"/>
                  <w:lang w:val="pl-PL" w:eastAsia="cs-CZ" w:bidi="cs-CZ"/>
                </w:rPr>
                <w:t>i wykonalność działań w zaplanowanym czasie</w:t>
              </w:r>
            </w:ins>
            <w:r w:rsidRPr="00816C79">
              <w:rPr>
                <w:rFonts w:ascii="Arial" w:eastAsiaTheme="minorEastAsia" w:hAnsi="Arial" w:cs="Arial"/>
                <w:b/>
                <w:color w:val="2F5496" w:themeColor="accent1" w:themeShade="BF"/>
                <w:sz w:val="22"/>
                <w:szCs w:val="16"/>
                <w:lang w:val="pl-PL" w:eastAsia="cs-CZ" w:bidi="cs-CZ"/>
              </w:rPr>
              <w:t xml:space="preserve"> (waga 1.</w:t>
            </w:r>
            <w:del w:id="64" w:author="Pikna Jan" w:date="2023-11-03T12:02:00Z">
              <w:r w:rsidRPr="00816C79" w:rsidDel="008A230A">
                <w:rPr>
                  <w:rFonts w:ascii="Arial" w:eastAsiaTheme="minorEastAsia" w:hAnsi="Arial" w:cs="Arial"/>
                  <w:b/>
                  <w:color w:val="2F5496" w:themeColor="accent1" w:themeShade="BF"/>
                  <w:sz w:val="22"/>
                  <w:szCs w:val="16"/>
                  <w:lang w:val="pl-PL" w:eastAsia="cs-CZ" w:bidi="cs-CZ"/>
                </w:rPr>
                <w:delText>0</w:delText>
              </w:r>
            </w:del>
            <w:ins w:id="65" w:author="Pikna Jan" w:date="2023-11-03T12:02:00Z">
              <w:r w:rsidR="008A230A">
                <w:rPr>
                  <w:rFonts w:ascii="Arial" w:eastAsiaTheme="minorEastAsia" w:hAnsi="Arial" w:cs="Arial"/>
                  <w:b/>
                  <w:color w:val="2F5496" w:themeColor="accent1" w:themeShade="BF"/>
                  <w:sz w:val="22"/>
                  <w:szCs w:val="16"/>
                  <w:lang w:val="pl-PL" w:eastAsia="cs-CZ" w:bidi="cs-CZ"/>
                </w:rPr>
                <w:t>4</w:t>
              </w:r>
            </w:ins>
            <w:r w:rsidRPr="00816C79">
              <w:rPr>
                <w:rFonts w:ascii="Arial" w:eastAsiaTheme="minorEastAsia" w:hAnsi="Arial" w:cs="Arial"/>
                <w:b/>
                <w:color w:val="2F5496" w:themeColor="accent1" w:themeShade="BF"/>
                <w:sz w:val="22"/>
                <w:szCs w:val="16"/>
                <w:lang w:val="pl-PL" w:eastAsia="cs-CZ" w:bidi="cs-CZ"/>
              </w:rPr>
              <w:t xml:space="preserve">, tj. maks. </w:t>
            </w:r>
            <w:ins w:id="66" w:author="Pikna Jan" w:date="2023-11-03T12:02:00Z">
              <w:r w:rsidR="008A230A">
                <w:rPr>
                  <w:rFonts w:ascii="Arial" w:eastAsiaTheme="minorEastAsia" w:hAnsi="Arial" w:cs="Arial"/>
                  <w:b/>
                  <w:color w:val="2F5496" w:themeColor="accent1" w:themeShade="BF"/>
                  <w:sz w:val="22"/>
                  <w:szCs w:val="16"/>
                  <w:lang w:val="pl-PL" w:eastAsia="cs-CZ" w:bidi="cs-CZ"/>
                </w:rPr>
                <w:t>7</w:t>
              </w:r>
            </w:ins>
            <w:del w:id="67" w:author="Pikna Jan" w:date="2023-11-03T12:02:00Z">
              <w:r w:rsidRPr="00816C79" w:rsidDel="008A230A">
                <w:rPr>
                  <w:rFonts w:ascii="Arial" w:eastAsiaTheme="minorEastAsia" w:hAnsi="Arial" w:cs="Arial"/>
                  <w:b/>
                  <w:color w:val="2F5496" w:themeColor="accent1" w:themeShade="BF"/>
                  <w:sz w:val="22"/>
                  <w:szCs w:val="16"/>
                  <w:lang w:val="pl-PL" w:eastAsia="cs-CZ" w:bidi="cs-CZ"/>
                </w:rPr>
                <w:delText>5</w:delText>
              </w:r>
            </w:del>
            <w:r w:rsidRPr="00816C79">
              <w:rPr>
                <w:rFonts w:ascii="Arial" w:eastAsiaTheme="minorEastAsia" w:hAnsi="Arial" w:cs="Arial"/>
                <w:b/>
                <w:color w:val="2F5496" w:themeColor="accent1" w:themeShade="BF"/>
                <w:sz w:val="22"/>
                <w:szCs w:val="16"/>
                <w:lang w:val="pl-PL" w:eastAsia="cs-CZ" w:bidi="cs-CZ"/>
              </w:rPr>
              <w:t xml:space="preserve"> pkt.)</w:t>
            </w:r>
          </w:p>
        </w:tc>
      </w:tr>
      <w:tr w:rsidR="003637A5" w:rsidRPr="00C269A8" w14:paraId="71804EA3" w14:textId="77777777" w:rsidTr="00FD61CA">
        <w:tc>
          <w:tcPr>
            <w:tcW w:w="7109" w:type="dxa"/>
            <w:shd w:val="clear" w:color="auto" w:fill="auto"/>
          </w:tcPr>
          <w:p w14:paraId="4E37FE68" w14:textId="72B25C1A" w:rsidR="003637A5" w:rsidRPr="001A5A66" w:rsidRDefault="003637A5" w:rsidP="003637A5">
            <w:pPr>
              <w:pStyle w:val="Default"/>
              <w:shd w:val="clear" w:color="auto" w:fill="FFFFFF" w:themeFill="background1"/>
              <w:spacing w:before="8" w:afterLines="8" w:after="19"/>
              <w:jc w:val="both"/>
              <w:rPr>
                <w:rFonts w:ascii="Arial" w:eastAsiaTheme="minorEastAsia" w:hAnsi="Arial" w:cs="Arial"/>
                <w:b/>
                <w:color w:val="auto"/>
                <w:sz w:val="22"/>
                <w:szCs w:val="22"/>
                <w:lang w:eastAsia="cs-CZ" w:bidi="cs-CZ"/>
              </w:rPr>
            </w:pPr>
            <w:r w:rsidRPr="001A5A66">
              <w:rPr>
                <w:rFonts w:ascii="Arial" w:hAnsi="Arial" w:cs="Arial"/>
                <w:sz w:val="22"/>
                <w:szCs w:val="22"/>
              </w:rPr>
              <w:t>Hodnotitelé berou v úvahu tyto aspekty:</w:t>
            </w:r>
          </w:p>
        </w:tc>
        <w:tc>
          <w:tcPr>
            <w:tcW w:w="7109" w:type="dxa"/>
            <w:shd w:val="clear" w:color="auto" w:fill="auto"/>
          </w:tcPr>
          <w:p w14:paraId="5527C368" w14:textId="3F844882" w:rsidR="003637A5" w:rsidRPr="00816C79" w:rsidRDefault="003637A5" w:rsidP="003637A5">
            <w:pPr>
              <w:pStyle w:val="Default"/>
              <w:shd w:val="clear" w:color="auto" w:fill="FFFFFF" w:themeFill="background1"/>
              <w:spacing w:before="8" w:afterLines="8" w:after="19"/>
              <w:jc w:val="both"/>
              <w:rPr>
                <w:rFonts w:ascii="Arial" w:eastAsiaTheme="minorEastAsia" w:hAnsi="Arial" w:cs="Arial"/>
                <w:b/>
                <w:color w:val="auto"/>
                <w:sz w:val="22"/>
                <w:szCs w:val="22"/>
                <w:lang w:val="pl-PL" w:eastAsia="cs-CZ" w:bidi="cs-CZ"/>
              </w:rPr>
            </w:pPr>
            <w:r w:rsidRPr="001A5A66">
              <w:rPr>
                <w:rFonts w:ascii="Arial" w:hAnsi="Arial" w:cs="Arial"/>
                <w:sz w:val="22"/>
                <w:szCs w:val="22"/>
                <w:lang w:val="pl-PL"/>
              </w:rPr>
              <w:t>Eksperci biorą pod uwagę poniższe aspekty:</w:t>
            </w:r>
          </w:p>
        </w:tc>
      </w:tr>
      <w:tr w:rsidR="003637A5" w:rsidRPr="00C269A8" w14:paraId="45AEA636" w14:textId="77777777" w:rsidTr="00FD61CA">
        <w:tc>
          <w:tcPr>
            <w:tcW w:w="7109" w:type="dxa"/>
            <w:shd w:val="clear" w:color="auto" w:fill="auto"/>
          </w:tcPr>
          <w:p w14:paraId="6BF4C76E" w14:textId="34206F58" w:rsidR="003637A5" w:rsidRPr="00816C79" w:rsidRDefault="003637A5" w:rsidP="00871559">
            <w:pPr>
              <w:pStyle w:val="Odstavecseseznamem"/>
              <w:numPr>
                <w:ilvl w:val="0"/>
                <w:numId w:val="27"/>
              </w:numPr>
              <w:shd w:val="clear" w:color="auto" w:fill="FFFFFF" w:themeFill="background1"/>
              <w:autoSpaceDE w:val="0"/>
              <w:autoSpaceDN w:val="0"/>
              <w:adjustRightInd w:val="0"/>
              <w:spacing w:afterLines="8" w:after="19"/>
              <w:ind w:hanging="263"/>
              <w:contextualSpacing w:val="0"/>
              <w:jc w:val="both"/>
              <w:rPr>
                <w:rFonts w:ascii="Arial" w:hAnsi="Arial" w:cs="Arial"/>
                <w:color w:val="000000"/>
                <w:sz w:val="22"/>
                <w:lang w:val="cs-CZ"/>
              </w:rPr>
            </w:pPr>
            <w:r w:rsidRPr="00816C79">
              <w:rPr>
                <w:rFonts w:ascii="Arial" w:hAnsi="Arial" w:cs="Arial"/>
                <w:i/>
                <w:iCs/>
                <w:sz w:val="22"/>
                <w:lang w:val="cs-CZ"/>
              </w:rPr>
              <w:t xml:space="preserve">Do jaké míry jsou v projektu jasně a srozumitelně popsány použité postupy a technická řešení? </w:t>
            </w:r>
          </w:p>
        </w:tc>
        <w:tc>
          <w:tcPr>
            <w:tcW w:w="7109" w:type="dxa"/>
            <w:shd w:val="clear" w:color="auto" w:fill="auto"/>
          </w:tcPr>
          <w:p w14:paraId="2893B5B5" w14:textId="363FFBF5" w:rsidR="003637A5" w:rsidRPr="001A5A66" w:rsidRDefault="003637A5" w:rsidP="00083133">
            <w:pPr>
              <w:pStyle w:val="Default"/>
              <w:numPr>
                <w:ilvl w:val="0"/>
                <w:numId w:val="26"/>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color w:val="auto"/>
                <w:sz w:val="22"/>
                <w:szCs w:val="22"/>
                <w:lang w:val="pl-PL"/>
              </w:rPr>
              <w:t xml:space="preserve"> W jakim stopniu są jasno i zrozumiale opisan</w:t>
            </w:r>
            <w:r w:rsidR="000F0692">
              <w:rPr>
                <w:rFonts w:ascii="Arial" w:hAnsi="Arial" w:cs="Arial"/>
                <w:i/>
                <w:iCs/>
                <w:color w:val="auto"/>
                <w:sz w:val="22"/>
                <w:szCs w:val="22"/>
                <w:lang w:val="pl-PL"/>
              </w:rPr>
              <w:t>e</w:t>
            </w:r>
            <w:r w:rsidRPr="00816C79">
              <w:rPr>
                <w:rFonts w:ascii="Arial" w:hAnsi="Arial" w:cs="Arial"/>
                <w:i/>
                <w:iCs/>
                <w:color w:val="auto"/>
                <w:sz w:val="22"/>
                <w:szCs w:val="22"/>
                <w:lang w:val="pl-PL"/>
              </w:rPr>
              <w:t xml:space="preserve"> w projekcie podejmowane działania i rozwiązania techniczne? </w:t>
            </w:r>
          </w:p>
        </w:tc>
      </w:tr>
      <w:tr w:rsidR="003637A5" w:rsidRPr="00C269A8" w14:paraId="2528F86D" w14:textId="77777777" w:rsidTr="00FD61CA">
        <w:tc>
          <w:tcPr>
            <w:tcW w:w="7109" w:type="dxa"/>
            <w:shd w:val="clear" w:color="auto" w:fill="auto"/>
          </w:tcPr>
          <w:p w14:paraId="0B4F3E68" w14:textId="58C194BF" w:rsidR="003637A5" w:rsidRPr="00816C79" w:rsidRDefault="003637A5" w:rsidP="003637A5">
            <w:pPr>
              <w:shd w:val="clear" w:color="auto" w:fill="FFFFFF" w:themeFill="background1"/>
              <w:autoSpaceDE w:val="0"/>
              <w:autoSpaceDN w:val="0"/>
              <w:adjustRightInd w:val="0"/>
              <w:spacing w:afterLines="8" w:after="19"/>
              <w:ind w:left="447"/>
              <w:rPr>
                <w:rFonts w:ascii="Arial" w:hAnsi="Arial" w:cs="Arial"/>
                <w:i/>
                <w:iCs/>
                <w:lang w:val="cs-CZ"/>
              </w:rPr>
            </w:pPr>
            <w:r w:rsidRPr="00816C79">
              <w:rPr>
                <w:rFonts w:ascii="Arial" w:hAnsi="Arial" w:cs="Arial"/>
                <w:i/>
                <w:iCs/>
                <w:lang w:val="cs-CZ"/>
              </w:rPr>
              <w:t>b) Je dle popsaných postupů a technických řešení projekt realizovatelný a byly zvoleny takové postupy a řešení, které jsou vhodné pro dosahování stanovených cílů projektu (tj. je způsob, jaký žadatel zvolil pro realizaci aktivit projektu a pro dosahování cílů, vhodný/nejlepší možný)?</w:t>
            </w:r>
          </w:p>
          <w:p w14:paraId="105EC3F6" w14:textId="77777777" w:rsidR="003637A5" w:rsidRPr="001A5A66" w:rsidRDefault="003637A5" w:rsidP="003637A5">
            <w:pPr>
              <w:pStyle w:val="Default"/>
              <w:shd w:val="clear" w:color="auto" w:fill="FFFFFF" w:themeFill="background1"/>
              <w:spacing w:before="8" w:afterLines="8" w:after="19"/>
              <w:ind w:left="720"/>
              <w:rPr>
                <w:rFonts w:ascii="Arial" w:hAnsi="Arial" w:cs="Arial"/>
                <w:i/>
                <w:iCs/>
                <w:sz w:val="22"/>
                <w:szCs w:val="22"/>
              </w:rPr>
            </w:pPr>
          </w:p>
        </w:tc>
        <w:tc>
          <w:tcPr>
            <w:tcW w:w="7109" w:type="dxa"/>
            <w:shd w:val="clear" w:color="auto" w:fill="auto"/>
          </w:tcPr>
          <w:p w14:paraId="1E90696B" w14:textId="49736832" w:rsidR="003637A5" w:rsidRPr="001A5A66" w:rsidRDefault="003637A5" w:rsidP="00083133">
            <w:pPr>
              <w:pStyle w:val="Default"/>
              <w:numPr>
                <w:ilvl w:val="0"/>
                <w:numId w:val="26"/>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lang w:val="pl-PL"/>
              </w:rPr>
              <w:t xml:space="preserve"> </w:t>
            </w:r>
            <w:r w:rsidRPr="00816C79">
              <w:rPr>
                <w:rFonts w:ascii="Arial" w:hAnsi="Arial" w:cs="Arial"/>
                <w:i/>
                <w:iCs/>
                <w:sz w:val="22"/>
                <w:szCs w:val="22"/>
                <w:lang w:val="pl-PL"/>
              </w:rPr>
              <w:t xml:space="preserve">Czy zgodnie z opisanymi zasadami postępowania i rozwiązaniami technicznymi można zrealizować projekt? Czy zostały wybrane takie zasady realizacji i rozwiązania, które są adekwatne do osiągnięcia zakładanych celów w projekcie? (tzn. czy dana metoda, którą wybrał wnioskodawca do realizacji działań i osiągnięcia celów, jest adekwatna/najlepsza możliwa? </w:t>
            </w:r>
          </w:p>
        </w:tc>
      </w:tr>
      <w:tr w:rsidR="003637A5" w:rsidRPr="00C269A8" w14:paraId="6793853B" w14:textId="77777777" w:rsidTr="00FD61CA">
        <w:tc>
          <w:tcPr>
            <w:tcW w:w="7109" w:type="dxa"/>
            <w:shd w:val="clear" w:color="auto" w:fill="auto"/>
          </w:tcPr>
          <w:p w14:paraId="3BF9E1D6" w14:textId="76575407" w:rsidR="003637A5" w:rsidRPr="00816C79" w:rsidRDefault="003637A5" w:rsidP="003637A5">
            <w:pPr>
              <w:pStyle w:val="Default"/>
              <w:shd w:val="clear" w:color="auto" w:fill="FFFFFF" w:themeFill="background1"/>
              <w:spacing w:before="8" w:afterLines="8" w:after="19"/>
              <w:ind w:left="447"/>
              <w:rPr>
                <w:rFonts w:ascii="Arial" w:hAnsi="Arial" w:cs="Arial"/>
                <w:i/>
                <w:iCs/>
                <w:sz w:val="22"/>
                <w:szCs w:val="22"/>
              </w:rPr>
            </w:pPr>
            <w:r w:rsidRPr="001A5A66">
              <w:rPr>
                <w:rFonts w:ascii="Arial" w:hAnsi="Arial" w:cs="Arial"/>
                <w:i/>
                <w:iCs/>
                <w:sz w:val="22"/>
                <w:szCs w:val="22"/>
              </w:rPr>
              <w:t>c) Jsou v případě stavebních investic využity takové technologie/ postupy, které vytváří předpokl</w:t>
            </w:r>
            <w:r w:rsidRPr="00816C79">
              <w:rPr>
                <w:rFonts w:ascii="Arial" w:hAnsi="Arial" w:cs="Arial"/>
                <w:i/>
                <w:iCs/>
                <w:sz w:val="22"/>
                <w:szCs w:val="22"/>
              </w:rPr>
              <w:t>ady pro zajištění fyzické udržitelnosti projektu?</w:t>
            </w:r>
          </w:p>
          <w:p w14:paraId="5C2D7351" w14:textId="77777777" w:rsidR="003637A5" w:rsidRPr="00816C79" w:rsidRDefault="003637A5" w:rsidP="003637A5">
            <w:pPr>
              <w:pStyle w:val="Default"/>
              <w:shd w:val="clear" w:color="auto" w:fill="FFFFFF" w:themeFill="background1"/>
              <w:spacing w:before="8" w:afterLines="8" w:after="19"/>
              <w:ind w:left="720"/>
              <w:rPr>
                <w:rFonts w:ascii="Arial" w:hAnsi="Arial" w:cs="Arial"/>
                <w:i/>
                <w:iCs/>
                <w:sz w:val="22"/>
                <w:szCs w:val="22"/>
              </w:rPr>
            </w:pPr>
          </w:p>
        </w:tc>
        <w:tc>
          <w:tcPr>
            <w:tcW w:w="7109" w:type="dxa"/>
            <w:shd w:val="clear" w:color="auto" w:fill="auto"/>
          </w:tcPr>
          <w:p w14:paraId="56ADE0BD" w14:textId="4DF7556E" w:rsidR="003637A5" w:rsidRPr="00816C79" w:rsidRDefault="003637A5" w:rsidP="00083133">
            <w:pPr>
              <w:pStyle w:val="Default"/>
              <w:numPr>
                <w:ilvl w:val="0"/>
                <w:numId w:val="26"/>
              </w:numPr>
              <w:shd w:val="clear" w:color="auto" w:fill="FFFFFF" w:themeFill="background1"/>
              <w:spacing w:before="8" w:afterLines="8" w:after="19"/>
              <w:jc w:val="both"/>
              <w:rPr>
                <w:rFonts w:ascii="Arial" w:hAnsi="Arial" w:cs="Arial"/>
                <w:i/>
                <w:iCs/>
                <w:sz w:val="22"/>
                <w:szCs w:val="22"/>
                <w:lang w:val="pl-PL"/>
              </w:rPr>
            </w:pPr>
            <w:r w:rsidRPr="00816C79">
              <w:rPr>
                <w:rFonts w:ascii="Arial" w:hAnsi="Arial" w:cs="Arial"/>
                <w:i/>
                <w:iCs/>
                <w:sz w:val="22"/>
                <w:szCs w:val="22"/>
                <w:lang w:val="pl-PL"/>
              </w:rPr>
              <w:t>Czy w przypadku inwestycji budowlanych wykorzystane/preferowane technologie nie wpływają negatywnie na środowisko naturalne?</w:t>
            </w:r>
          </w:p>
        </w:tc>
      </w:tr>
      <w:tr w:rsidR="005258A1" w:rsidRPr="005258A1" w14:paraId="52FED7C8" w14:textId="77777777" w:rsidTr="00FD61CA">
        <w:trPr>
          <w:ins w:id="68" w:author="Pikna Jan" w:date="2023-09-21T13:34:00Z"/>
        </w:trPr>
        <w:tc>
          <w:tcPr>
            <w:tcW w:w="7109" w:type="dxa"/>
            <w:shd w:val="clear" w:color="auto" w:fill="auto"/>
          </w:tcPr>
          <w:p w14:paraId="0B4477AA" w14:textId="6489BA1C" w:rsidR="005258A1" w:rsidRPr="001A5A66" w:rsidRDefault="005258A1" w:rsidP="005258A1">
            <w:pPr>
              <w:pStyle w:val="Default"/>
              <w:shd w:val="clear" w:color="auto" w:fill="FFFFFF" w:themeFill="background1"/>
              <w:spacing w:before="8" w:afterLines="8" w:after="19"/>
              <w:ind w:left="447"/>
              <w:rPr>
                <w:ins w:id="69" w:author="Pikna Jan" w:date="2023-09-21T13:34:00Z"/>
                <w:rFonts w:ascii="Arial" w:hAnsi="Arial" w:cs="Arial"/>
                <w:i/>
                <w:iCs/>
                <w:sz w:val="22"/>
                <w:szCs w:val="22"/>
              </w:rPr>
            </w:pPr>
            <w:ins w:id="70" w:author="Pikna Jan" w:date="2023-09-21T13:34:00Z">
              <w:r w:rsidRPr="005258A1">
                <w:rPr>
                  <w:rFonts w:ascii="Arial" w:hAnsi="Arial" w:cs="Arial"/>
                  <w:i/>
                  <w:iCs/>
                  <w:color w:val="auto"/>
                  <w:sz w:val="22"/>
                  <w:szCs w:val="22"/>
                </w:rPr>
                <w:lastRenderedPageBreak/>
                <w:t>d)</w:t>
              </w:r>
              <w:r>
                <w:rPr>
                  <w:rFonts w:ascii="Arial" w:hAnsi="Arial" w:cs="Arial"/>
                  <w:i/>
                  <w:iCs/>
                  <w:color w:val="auto"/>
                  <w:sz w:val="22"/>
                  <w:szCs w:val="22"/>
                </w:rPr>
                <w:t xml:space="preserve"> </w:t>
              </w:r>
              <w:r w:rsidRPr="00DE454A">
                <w:rPr>
                  <w:rFonts w:ascii="Arial" w:hAnsi="Arial" w:cs="Arial"/>
                  <w:i/>
                  <w:iCs/>
                  <w:color w:val="auto"/>
                  <w:sz w:val="22"/>
                  <w:szCs w:val="22"/>
                </w:rPr>
                <w:t>Je harmonogram projektu a délka realizace odpovídající realizovaným aktivitám. Je reálné zvládnutí všech aktivit projektu ve stanoveném čase v požadované kvalitě a nedochází k neopodstatněnému prodlužování realizace projektu?</w:t>
              </w:r>
            </w:ins>
          </w:p>
        </w:tc>
        <w:tc>
          <w:tcPr>
            <w:tcW w:w="7109" w:type="dxa"/>
            <w:shd w:val="clear" w:color="auto" w:fill="auto"/>
          </w:tcPr>
          <w:p w14:paraId="5CAF7A97" w14:textId="63C1C4C9" w:rsidR="005258A1" w:rsidRPr="00871559" w:rsidRDefault="005258A1" w:rsidP="00083133">
            <w:pPr>
              <w:pStyle w:val="Default"/>
              <w:numPr>
                <w:ilvl w:val="0"/>
                <w:numId w:val="26"/>
              </w:numPr>
              <w:shd w:val="clear" w:color="auto" w:fill="FFFFFF" w:themeFill="background1"/>
              <w:spacing w:before="8" w:afterLines="8" w:after="19"/>
              <w:jc w:val="both"/>
              <w:rPr>
                <w:ins w:id="71" w:author="Pikna Jan" w:date="2023-09-21T13:34:00Z"/>
                <w:rFonts w:ascii="Arial" w:hAnsi="Arial" w:cs="Arial"/>
                <w:i/>
                <w:iCs/>
                <w:sz w:val="22"/>
                <w:szCs w:val="22"/>
              </w:rPr>
            </w:pPr>
            <w:ins w:id="72" w:author="Pikna Jan" w:date="2023-09-21T13:35:00Z">
              <w:r w:rsidRPr="005258A1">
                <w:rPr>
                  <w:rFonts w:ascii="Arial" w:hAnsi="Arial" w:cs="Arial"/>
                  <w:i/>
                  <w:iCs/>
                  <w:sz w:val="22"/>
                  <w:szCs w:val="22"/>
                </w:rPr>
                <w:t>Czy harmonogram projektu oraz długość jego realizacji odpowiada zaplanowanym działaniom? Czy realna jest realizacja wszystkich działań projektu w określonym czasie na odpowiednim poziomie jakości i czy nie dochodzi do nieuzasadnionego wydłużania realizacji projektu?</w:t>
              </w:r>
            </w:ins>
          </w:p>
        </w:tc>
      </w:tr>
      <w:tr w:rsidR="003637A5" w:rsidRPr="00B4256C" w14:paraId="6032A8CA" w14:textId="77777777" w:rsidTr="00FD61CA">
        <w:tc>
          <w:tcPr>
            <w:tcW w:w="7109" w:type="dxa"/>
            <w:shd w:val="clear" w:color="auto" w:fill="auto"/>
          </w:tcPr>
          <w:p w14:paraId="2FCF3D2C" w14:textId="7392BBD1" w:rsidR="003637A5" w:rsidRPr="00816C79" w:rsidRDefault="003637A5" w:rsidP="003637A5">
            <w:pPr>
              <w:shd w:val="clear" w:color="auto" w:fill="FFFFFF" w:themeFill="background1"/>
              <w:spacing w:afterLines="8" w:after="19"/>
              <w:rPr>
                <w:rFonts w:ascii="Arial" w:hAnsi="Arial" w:cs="Arial"/>
                <w:b/>
                <w:color w:val="2F5496" w:themeColor="accent1" w:themeShade="BF"/>
                <w:szCs w:val="16"/>
                <w:lang w:val="cs-CZ"/>
              </w:rPr>
            </w:pPr>
            <w:r w:rsidRPr="00816C79">
              <w:rPr>
                <w:rFonts w:ascii="Arial" w:hAnsi="Arial" w:cs="Arial"/>
                <w:b/>
                <w:color w:val="2F5496" w:themeColor="accent1" w:themeShade="BF"/>
                <w:szCs w:val="16"/>
                <w:lang w:val="cs-CZ"/>
              </w:rPr>
              <w:t>Bod 9 - Propagační aktivity (váha 1,6, tj. max. 8 bodů)</w:t>
            </w:r>
          </w:p>
        </w:tc>
        <w:tc>
          <w:tcPr>
            <w:tcW w:w="7109" w:type="dxa"/>
            <w:shd w:val="clear" w:color="auto" w:fill="auto"/>
          </w:tcPr>
          <w:p w14:paraId="3C6A9714" w14:textId="2339FC27" w:rsidR="003637A5" w:rsidRPr="001A5A66" w:rsidRDefault="003637A5" w:rsidP="003637A5">
            <w:pPr>
              <w:pStyle w:val="Default"/>
              <w:shd w:val="clear" w:color="auto" w:fill="FFFFFF" w:themeFill="background1"/>
              <w:spacing w:before="8" w:afterLines="8" w:after="19"/>
              <w:jc w:val="both"/>
              <w:rPr>
                <w:rFonts w:ascii="Arial" w:hAnsi="Arial" w:cs="Arial"/>
                <w:color w:val="2F5496" w:themeColor="accent1" w:themeShade="BF"/>
                <w:sz w:val="16"/>
                <w:szCs w:val="16"/>
                <w:lang w:val="pl-PL"/>
              </w:rPr>
            </w:pPr>
            <w:r w:rsidRPr="00816C79">
              <w:rPr>
                <w:rFonts w:ascii="Arial" w:eastAsiaTheme="minorEastAsia" w:hAnsi="Arial" w:cs="Arial"/>
                <w:b/>
                <w:color w:val="2F5496" w:themeColor="accent1" w:themeShade="BF"/>
                <w:sz w:val="22"/>
                <w:szCs w:val="16"/>
                <w:lang w:val="pl-PL" w:eastAsia="cs-CZ" w:bidi="cs-CZ"/>
              </w:rPr>
              <w:t>Punkt 9 –</w:t>
            </w:r>
            <w:r w:rsidRPr="00816C79">
              <w:rPr>
                <w:color w:val="2F5496" w:themeColor="accent1" w:themeShade="BF"/>
                <w:lang w:val="pl-PL"/>
              </w:rPr>
              <w:t xml:space="preserve"> </w:t>
            </w:r>
            <w:r w:rsidRPr="00816C79">
              <w:rPr>
                <w:rFonts w:ascii="Arial" w:eastAsiaTheme="minorEastAsia" w:hAnsi="Arial" w:cs="Arial"/>
                <w:b/>
                <w:color w:val="2F5496" w:themeColor="accent1" w:themeShade="BF"/>
                <w:sz w:val="22"/>
                <w:szCs w:val="16"/>
                <w:lang w:val="pl-PL" w:eastAsia="cs-CZ" w:bidi="cs-CZ"/>
              </w:rPr>
              <w:t>Działania promocyjne</w:t>
            </w:r>
            <w:r w:rsidRPr="001A5A66">
              <w:rPr>
                <w:rFonts w:ascii="Arial" w:hAnsi="Arial" w:cs="Arial"/>
                <w:b/>
                <w:color w:val="2F5496" w:themeColor="accent1" w:themeShade="BF"/>
                <w:sz w:val="16"/>
                <w:szCs w:val="16"/>
                <w:lang w:val="pl-PL"/>
              </w:rPr>
              <w:t xml:space="preserve"> </w:t>
            </w:r>
            <w:r w:rsidRPr="00816C79">
              <w:rPr>
                <w:rFonts w:ascii="Arial" w:eastAsiaTheme="minorEastAsia" w:hAnsi="Arial" w:cs="Arial"/>
                <w:b/>
                <w:color w:val="2F5496" w:themeColor="accent1" w:themeShade="BF"/>
                <w:sz w:val="22"/>
                <w:szCs w:val="16"/>
                <w:lang w:val="pl-PL" w:eastAsia="cs-CZ" w:bidi="cs-CZ"/>
              </w:rPr>
              <w:t>(waga 1.6, tj. maks. 8 pkt.)</w:t>
            </w:r>
          </w:p>
        </w:tc>
      </w:tr>
      <w:tr w:rsidR="003637A5" w:rsidRPr="00C269A8" w14:paraId="181D8983" w14:textId="77777777" w:rsidTr="00FD61CA">
        <w:tc>
          <w:tcPr>
            <w:tcW w:w="7109" w:type="dxa"/>
            <w:shd w:val="clear" w:color="auto" w:fill="auto"/>
          </w:tcPr>
          <w:p w14:paraId="12823503" w14:textId="572D00AD" w:rsidR="003637A5" w:rsidRPr="001A5A66" w:rsidRDefault="009A3707" w:rsidP="003637A5">
            <w:pPr>
              <w:pStyle w:val="Default"/>
              <w:shd w:val="clear" w:color="auto" w:fill="FFFFFF" w:themeFill="background1"/>
              <w:spacing w:before="8" w:afterLines="8" w:after="19"/>
              <w:jc w:val="both"/>
              <w:rPr>
                <w:rFonts w:ascii="Arial" w:hAnsi="Arial" w:cs="Arial"/>
                <w:sz w:val="22"/>
                <w:szCs w:val="22"/>
              </w:rPr>
            </w:pPr>
            <w:r w:rsidRPr="001A5A66">
              <w:rPr>
                <w:rFonts w:ascii="Arial" w:hAnsi="Arial" w:cs="Arial"/>
                <w:szCs w:val="22"/>
              </w:rPr>
              <w:t>Hodnotitelé posoudí</w:t>
            </w:r>
            <w:r w:rsidR="003637A5" w:rsidRPr="001A5A66">
              <w:rPr>
                <w:rFonts w:ascii="Arial" w:hAnsi="Arial" w:cs="Arial"/>
                <w:szCs w:val="16"/>
              </w:rPr>
              <w:t>, nakolik správně a přiměřeně byly naplánované propagační aktivity a jak tyto propagační aktivity pomohou oslovit cílové skupiny projektu.</w:t>
            </w:r>
          </w:p>
        </w:tc>
        <w:tc>
          <w:tcPr>
            <w:tcW w:w="7109" w:type="dxa"/>
            <w:shd w:val="clear" w:color="auto" w:fill="auto"/>
          </w:tcPr>
          <w:p w14:paraId="28386F96" w14:textId="26C7F9D3" w:rsidR="003637A5" w:rsidRPr="001A5A66" w:rsidRDefault="009A3707" w:rsidP="003637A5">
            <w:pPr>
              <w:pStyle w:val="Default"/>
              <w:shd w:val="clear" w:color="auto" w:fill="FFFFFF" w:themeFill="background1"/>
              <w:spacing w:before="8" w:afterLines="8" w:after="19"/>
              <w:jc w:val="both"/>
              <w:rPr>
                <w:rFonts w:ascii="Arial" w:hAnsi="Arial" w:cs="Arial"/>
                <w:sz w:val="22"/>
                <w:szCs w:val="22"/>
                <w:lang w:val="pl-PL"/>
              </w:rPr>
            </w:pPr>
            <w:r w:rsidRPr="00816C79">
              <w:rPr>
                <w:rFonts w:ascii="Arial" w:hAnsi="Arial" w:cs="Arial"/>
                <w:szCs w:val="16"/>
                <w:lang w:val="pl-PL"/>
              </w:rPr>
              <w:t xml:space="preserve">Eksperci oceniają, </w:t>
            </w:r>
            <w:r w:rsidR="003637A5" w:rsidRPr="00816C79">
              <w:rPr>
                <w:rFonts w:ascii="Arial" w:hAnsi="Arial" w:cs="Arial"/>
                <w:szCs w:val="16"/>
                <w:lang w:val="pl-PL"/>
              </w:rPr>
              <w:t>na ile właściwie i adekwatnie zostały zaplanowane działania promocyjne oraz jak te działania promocyjne pomogą dotrzeć do grup docelowych projektu.</w:t>
            </w:r>
          </w:p>
        </w:tc>
      </w:tr>
      <w:tr w:rsidR="003637A5" w:rsidRPr="00C269A8" w14:paraId="3FE6378F" w14:textId="77777777" w:rsidTr="00FD61CA">
        <w:tc>
          <w:tcPr>
            <w:tcW w:w="7109" w:type="dxa"/>
            <w:shd w:val="clear" w:color="auto" w:fill="auto"/>
          </w:tcPr>
          <w:p w14:paraId="40312D06" w14:textId="2F66F5B2" w:rsidR="003637A5" w:rsidRPr="001A5A66" w:rsidRDefault="003637A5" w:rsidP="00083133">
            <w:pPr>
              <w:pStyle w:val="Default"/>
              <w:numPr>
                <w:ilvl w:val="0"/>
                <w:numId w:val="28"/>
              </w:numPr>
              <w:shd w:val="clear" w:color="auto" w:fill="FFFFFF" w:themeFill="background1"/>
              <w:spacing w:before="8" w:afterLines="8" w:after="19"/>
              <w:jc w:val="both"/>
              <w:rPr>
                <w:rFonts w:ascii="Arial" w:eastAsiaTheme="minorEastAsia" w:hAnsi="Arial" w:cs="Arial"/>
                <w:i/>
                <w:iCs/>
                <w:color w:val="auto"/>
                <w:sz w:val="22"/>
                <w:szCs w:val="20"/>
                <w:lang w:eastAsia="cs-CZ" w:bidi="cs-CZ"/>
              </w:rPr>
            </w:pPr>
            <w:r w:rsidRPr="001A5A66">
              <w:rPr>
                <w:rFonts w:ascii="Arial" w:eastAsiaTheme="minorEastAsia" w:hAnsi="Arial" w:cs="Arial"/>
                <w:i/>
                <w:iCs/>
                <w:color w:val="auto"/>
                <w:sz w:val="22"/>
                <w:szCs w:val="20"/>
                <w:lang w:eastAsia="cs-CZ" w:bidi="cs-CZ"/>
              </w:rPr>
              <w:t xml:space="preserve">Do jaké míry byly v projektu zvolené správné postupy pro oslovení cílových skupin projektu? </w:t>
            </w:r>
          </w:p>
        </w:tc>
        <w:tc>
          <w:tcPr>
            <w:tcW w:w="7109" w:type="dxa"/>
            <w:shd w:val="clear" w:color="auto" w:fill="auto"/>
          </w:tcPr>
          <w:p w14:paraId="39990F21" w14:textId="68EB0772" w:rsidR="003637A5" w:rsidRPr="00816C79" w:rsidRDefault="003637A5" w:rsidP="00083133">
            <w:pPr>
              <w:pStyle w:val="Default"/>
              <w:numPr>
                <w:ilvl w:val="0"/>
                <w:numId w:val="46"/>
              </w:numPr>
              <w:shd w:val="clear" w:color="auto" w:fill="FFFFFF" w:themeFill="background1"/>
              <w:spacing w:before="8" w:afterLines="8" w:after="19"/>
              <w:jc w:val="both"/>
              <w:rPr>
                <w:rFonts w:ascii="Arial" w:eastAsiaTheme="minorEastAsia" w:hAnsi="Arial" w:cs="Arial"/>
                <w:i/>
                <w:iCs/>
                <w:color w:val="auto"/>
                <w:sz w:val="22"/>
                <w:szCs w:val="20"/>
                <w:lang w:val="pl-PL" w:eastAsia="cs-CZ" w:bidi="cs-CZ"/>
              </w:rPr>
            </w:pPr>
            <w:r w:rsidRPr="00816C79">
              <w:rPr>
                <w:rFonts w:ascii="Arial" w:eastAsiaTheme="minorEastAsia" w:hAnsi="Arial" w:cs="Arial"/>
                <w:i/>
                <w:iCs/>
                <w:color w:val="auto"/>
                <w:sz w:val="22"/>
                <w:szCs w:val="20"/>
                <w:lang w:val="pl-PL" w:eastAsia="cs-CZ" w:bidi="cs-CZ"/>
              </w:rPr>
              <w:t xml:space="preserve">Do jakiego stopnia zostały w projekcie wybrane właściwe metody służące dotarciu do grup docelowych projektu? </w:t>
            </w:r>
          </w:p>
        </w:tc>
      </w:tr>
      <w:tr w:rsidR="003637A5" w:rsidRPr="00C269A8" w14:paraId="10234AFD" w14:textId="77777777" w:rsidTr="00FD61CA">
        <w:tc>
          <w:tcPr>
            <w:tcW w:w="7109" w:type="dxa"/>
            <w:shd w:val="clear" w:color="auto" w:fill="auto"/>
          </w:tcPr>
          <w:p w14:paraId="397C45EF" w14:textId="614A387D" w:rsidR="003637A5" w:rsidRPr="001A5A66" w:rsidRDefault="003637A5" w:rsidP="00083133">
            <w:pPr>
              <w:pStyle w:val="Default"/>
              <w:numPr>
                <w:ilvl w:val="0"/>
                <w:numId w:val="44"/>
              </w:numPr>
              <w:shd w:val="clear" w:color="auto" w:fill="FFFFFF" w:themeFill="background1"/>
              <w:spacing w:before="8" w:afterLines="8" w:after="19"/>
              <w:jc w:val="both"/>
              <w:rPr>
                <w:rFonts w:ascii="Arial" w:eastAsiaTheme="minorEastAsia" w:hAnsi="Arial" w:cs="Arial"/>
                <w:i/>
                <w:iCs/>
                <w:color w:val="auto"/>
                <w:sz w:val="22"/>
                <w:szCs w:val="20"/>
                <w:lang w:eastAsia="cs-CZ" w:bidi="cs-CZ"/>
              </w:rPr>
            </w:pPr>
            <w:r w:rsidRPr="001A5A66">
              <w:rPr>
                <w:rFonts w:ascii="Arial" w:eastAsiaTheme="minorEastAsia" w:hAnsi="Arial" w:cs="Arial"/>
                <w:i/>
                <w:iCs/>
                <w:color w:val="auto"/>
                <w:sz w:val="22"/>
                <w:szCs w:val="20"/>
                <w:lang w:eastAsia="cs-CZ" w:bidi="cs-CZ"/>
              </w:rPr>
              <w:t xml:space="preserve">Nakolik jsou tyto postupy přiměřené s ohledem na aktivity, cíle a rozpočet projektu? </w:t>
            </w:r>
          </w:p>
        </w:tc>
        <w:tc>
          <w:tcPr>
            <w:tcW w:w="7109" w:type="dxa"/>
            <w:shd w:val="clear" w:color="auto" w:fill="auto"/>
          </w:tcPr>
          <w:p w14:paraId="6F93B212" w14:textId="04A25B99" w:rsidR="003637A5" w:rsidRPr="00816C79" w:rsidRDefault="003637A5" w:rsidP="00083133">
            <w:pPr>
              <w:pStyle w:val="Default"/>
              <w:numPr>
                <w:ilvl w:val="0"/>
                <w:numId w:val="47"/>
              </w:numPr>
              <w:shd w:val="clear" w:color="auto" w:fill="FFFFFF" w:themeFill="background1"/>
              <w:spacing w:before="8" w:afterLines="8" w:after="19"/>
              <w:jc w:val="both"/>
              <w:rPr>
                <w:rFonts w:ascii="Arial" w:eastAsiaTheme="minorEastAsia" w:hAnsi="Arial" w:cs="Arial"/>
                <w:i/>
                <w:iCs/>
                <w:color w:val="auto"/>
                <w:sz w:val="22"/>
                <w:szCs w:val="20"/>
                <w:lang w:val="pl-PL" w:eastAsia="cs-CZ" w:bidi="cs-CZ"/>
              </w:rPr>
            </w:pPr>
            <w:r w:rsidRPr="00816C79">
              <w:rPr>
                <w:rFonts w:ascii="Arial" w:eastAsiaTheme="minorEastAsia" w:hAnsi="Arial" w:cs="Arial"/>
                <w:i/>
                <w:iCs/>
                <w:color w:val="auto"/>
                <w:sz w:val="22"/>
                <w:szCs w:val="20"/>
                <w:lang w:val="pl-PL" w:eastAsia="cs-CZ" w:bidi="cs-CZ"/>
              </w:rPr>
              <w:t xml:space="preserve">W jakim stopniu wybrane metody promocji są adekwatne do działań, celów i budżetu projektu? </w:t>
            </w:r>
          </w:p>
        </w:tc>
      </w:tr>
      <w:tr w:rsidR="003637A5" w:rsidRPr="00C269A8" w14:paraId="31F4B5D8" w14:textId="77777777" w:rsidTr="00FD61CA">
        <w:tc>
          <w:tcPr>
            <w:tcW w:w="7109" w:type="dxa"/>
            <w:shd w:val="clear" w:color="auto" w:fill="auto"/>
          </w:tcPr>
          <w:p w14:paraId="3500757F" w14:textId="706B9A7B" w:rsidR="003637A5" w:rsidRPr="00816C79" w:rsidRDefault="003637A5" w:rsidP="00083133">
            <w:pPr>
              <w:pStyle w:val="Odstavecseseznamem"/>
              <w:numPr>
                <w:ilvl w:val="0"/>
                <w:numId w:val="45"/>
              </w:numPr>
              <w:shd w:val="clear" w:color="auto" w:fill="FFFFFF" w:themeFill="background1"/>
              <w:spacing w:afterLines="8" w:after="19"/>
              <w:contextualSpacing w:val="0"/>
              <w:rPr>
                <w:rFonts w:ascii="Arial" w:eastAsiaTheme="minorEastAsia" w:hAnsi="Arial" w:cs="Arial"/>
                <w:i/>
                <w:iCs/>
                <w:sz w:val="22"/>
                <w:szCs w:val="20"/>
                <w:lang w:val="cs-CZ" w:eastAsia="cs-CZ" w:bidi="cs-CZ"/>
              </w:rPr>
            </w:pPr>
            <w:r w:rsidRPr="00816C79">
              <w:rPr>
                <w:rFonts w:ascii="Arial" w:eastAsiaTheme="minorEastAsia" w:hAnsi="Arial" w:cs="Arial"/>
                <w:i/>
                <w:iCs/>
                <w:sz w:val="22"/>
                <w:szCs w:val="20"/>
                <w:lang w:val="cs-CZ" w:eastAsia="cs-CZ" w:bidi="cs-CZ"/>
              </w:rPr>
              <w:t>Do jaké míry jsou propagační aktivity partnerů propojené či společné?</w:t>
            </w:r>
          </w:p>
        </w:tc>
        <w:tc>
          <w:tcPr>
            <w:tcW w:w="7109" w:type="dxa"/>
            <w:shd w:val="clear" w:color="auto" w:fill="auto"/>
          </w:tcPr>
          <w:p w14:paraId="6ED30F09" w14:textId="216A125A" w:rsidR="003637A5" w:rsidRPr="00816C79" w:rsidRDefault="003637A5" w:rsidP="00083133">
            <w:pPr>
              <w:pStyle w:val="Default"/>
              <w:numPr>
                <w:ilvl w:val="0"/>
                <w:numId w:val="48"/>
              </w:numPr>
              <w:shd w:val="clear" w:color="auto" w:fill="FFFFFF" w:themeFill="background1"/>
              <w:spacing w:before="8" w:afterLines="8" w:after="19"/>
              <w:jc w:val="both"/>
              <w:rPr>
                <w:rFonts w:ascii="Arial" w:eastAsiaTheme="minorEastAsia" w:hAnsi="Arial" w:cs="Arial"/>
                <w:i/>
                <w:iCs/>
                <w:color w:val="auto"/>
                <w:sz w:val="22"/>
                <w:szCs w:val="20"/>
                <w:lang w:val="pl-PL" w:eastAsia="cs-CZ" w:bidi="cs-CZ"/>
              </w:rPr>
            </w:pPr>
            <w:r w:rsidRPr="00816C79">
              <w:rPr>
                <w:rFonts w:ascii="Arial" w:eastAsiaTheme="minorEastAsia" w:hAnsi="Arial" w:cs="Arial"/>
                <w:i/>
                <w:iCs/>
                <w:color w:val="auto"/>
                <w:sz w:val="22"/>
                <w:szCs w:val="20"/>
                <w:lang w:val="pl-PL" w:eastAsia="cs-CZ" w:bidi="cs-CZ"/>
              </w:rPr>
              <w:t xml:space="preserve">Na ile działania promocyjne partnerów są spójne i wspólne? </w:t>
            </w:r>
          </w:p>
        </w:tc>
      </w:tr>
      <w:tr w:rsidR="003637A5" w:rsidRPr="00C269A8" w14:paraId="6D59352A" w14:textId="77777777" w:rsidTr="00FD61CA">
        <w:tc>
          <w:tcPr>
            <w:tcW w:w="7109" w:type="dxa"/>
            <w:shd w:val="clear" w:color="auto" w:fill="auto"/>
          </w:tcPr>
          <w:p w14:paraId="2F84B565" w14:textId="72D07566" w:rsidR="003637A5" w:rsidRPr="00816C79" w:rsidRDefault="003637A5" w:rsidP="003637A5">
            <w:pPr>
              <w:shd w:val="clear" w:color="auto" w:fill="FFFFFF" w:themeFill="background1"/>
              <w:spacing w:afterLines="8" w:after="19"/>
              <w:ind w:left="447"/>
              <w:rPr>
                <w:rFonts w:ascii="Arial" w:hAnsi="Arial" w:cs="Arial"/>
                <w:i/>
                <w:iCs/>
                <w:lang w:val="cs-CZ"/>
              </w:rPr>
            </w:pPr>
            <w:r w:rsidRPr="00816C79">
              <w:rPr>
                <w:rFonts w:ascii="Arial" w:hAnsi="Arial" w:cs="Arial"/>
                <w:i/>
                <w:iCs/>
                <w:lang w:val="cs-CZ"/>
              </w:rPr>
              <w:t>d) Zde je nutné zhodnotit, nakolik správně a přiměřeně byly naplánované propagační aktivity a jak tyto propagační aktivity pomohou oslovit cílové skupiny projektu.</w:t>
            </w:r>
          </w:p>
        </w:tc>
        <w:tc>
          <w:tcPr>
            <w:tcW w:w="7109" w:type="dxa"/>
            <w:shd w:val="clear" w:color="auto" w:fill="auto"/>
          </w:tcPr>
          <w:p w14:paraId="112FAEFF" w14:textId="5C2B5F10" w:rsidR="003637A5" w:rsidRPr="00816C79" w:rsidRDefault="003637A5" w:rsidP="00083133">
            <w:pPr>
              <w:pStyle w:val="Default"/>
              <w:numPr>
                <w:ilvl w:val="0"/>
                <w:numId w:val="48"/>
              </w:numPr>
              <w:shd w:val="clear" w:color="auto" w:fill="FFFFFF" w:themeFill="background1"/>
              <w:spacing w:before="8" w:afterLines="8" w:after="19"/>
              <w:jc w:val="both"/>
              <w:rPr>
                <w:rFonts w:ascii="Arial" w:eastAsiaTheme="minorEastAsia" w:hAnsi="Arial" w:cs="Arial"/>
                <w:i/>
                <w:iCs/>
                <w:color w:val="auto"/>
                <w:sz w:val="22"/>
                <w:szCs w:val="20"/>
                <w:lang w:val="pl-PL" w:eastAsia="cs-CZ" w:bidi="cs-CZ"/>
              </w:rPr>
            </w:pPr>
            <w:r w:rsidRPr="00816C79">
              <w:rPr>
                <w:rFonts w:ascii="Arial" w:eastAsiaTheme="minorEastAsia" w:hAnsi="Arial" w:cs="Arial"/>
                <w:i/>
                <w:iCs/>
                <w:color w:val="auto"/>
                <w:sz w:val="22"/>
                <w:szCs w:val="20"/>
                <w:lang w:val="pl-PL" w:eastAsia="cs-CZ" w:bidi="cs-CZ"/>
              </w:rPr>
              <w:t>W ramach tego kryterium powinno zostać podane ocenie, na ile właściwie i adekwatnie zostały zaplanowane działania promocyjne oraz jak te działania promocyjne pomogą dotrzeć do grup docelowych projektu.</w:t>
            </w:r>
          </w:p>
        </w:tc>
      </w:tr>
      <w:tr w:rsidR="005A71DB" w:rsidRPr="00C269A8" w14:paraId="0C0C9DF1" w14:textId="77777777" w:rsidTr="00FD61CA">
        <w:tc>
          <w:tcPr>
            <w:tcW w:w="7109" w:type="dxa"/>
            <w:shd w:val="clear" w:color="auto" w:fill="auto"/>
          </w:tcPr>
          <w:p w14:paraId="16EA61FD" w14:textId="77777777" w:rsidR="005A71DB" w:rsidRPr="00816C79" w:rsidRDefault="005A71DB" w:rsidP="00083133">
            <w:pPr>
              <w:pStyle w:val="Odstavecseseznamem"/>
              <w:numPr>
                <w:ilvl w:val="0"/>
                <w:numId w:val="49"/>
              </w:numPr>
              <w:shd w:val="clear" w:color="auto" w:fill="FFFFFF" w:themeFill="background1"/>
              <w:spacing w:afterLines="8" w:after="19"/>
              <w:rPr>
                <w:rFonts w:ascii="Arial" w:eastAsiaTheme="minorEastAsia" w:hAnsi="Arial" w:cs="Arial"/>
                <w:i/>
                <w:iCs/>
                <w:sz w:val="22"/>
                <w:szCs w:val="20"/>
                <w:lang w:val="cs-CZ" w:eastAsia="cs-CZ" w:bidi="cs-CZ"/>
              </w:rPr>
            </w:pPr>
            <w:r w:rsidRPr="00816C79">
              <w:rPr>
                <w:rFonts w:ascii="Arial" w:eastAsiaTheme="minorEastAsia" w:hAnsi="Arial" w:cs="Arial"/>
                <w:i/>
                <w:iCs/>
                <w:sz w:val="22"/>
                <w:szCs w:val="20"/>
                <w:lang w:val="cs-CZ" w:eastAsia="cs-CZ" w:bidi="cs-CZ"/>
              </w:rPr>
              <w:t xml:space="preserve">Využívá projekt moderní formy propagace, je-li to vhodné? </w:t>
            </w:r>
          </w:p>
          <w:p w14:paraId="30209C2B" w14:textId="77777777" w:rsidR="005A71DB" w:rsidRPr="00816C79" w:rsidRDefault="005A71DB" w:rsidP="003637A5">
            <w:pPr>
              <w:shd w:val="clear" w:color="auto" w:fill="FFFFFF" w:themeFill="background1"/>
              <w:spacing w:afterLines="8" w:after="19"/>
              <w:ind w:left="447"/>
              <w:rPr>
                <w:rFonts w:ascii="Arial" w:hAnsi="Arial" w:cs="Arial"/>
                <w:i/>
                <w:iCs/>
                <w:lang w:val="cs-CZ"/>
              </w:rPr>
            </w:pPr>
          </w:p>
        </w:tc>
        <w:tc>
          <w:tcPr>
            <w:tcW w:w="7109" w:type="dxa"/>
            <w:shd w:val="clear" w:color="auto" w:fill="auto"/>
          </w:tcPr>
          <w:p w14:paraId="6E13E387" w14:textId="3954EF54" w:rsidR="005A71DB" w:rsidRPr="00816C79" w:rsidRDefault="005A71DB" w:rsidP="00083133">
            <w:pPr>
              <w:pStyle w:val="Odstavecseseznamem"/>
              <w:numPr>
                <w:ilvl w:val="0"/>
                <w:numId w:val="50"/>
              </w:numPr>
              <w:shd w:val="clear" w:color="auto" w:fill="FFFFFF" w:themeFill="background1"/>
              <w:spacing w:afterLines="8" w:after="19"/>
              <w:rPr>
                <w:rFonts w:ascii="Arial" w:eastAsiaTheme="minorEastAsia" w:hAnsi="Arial" w:cs="Arial"/>
                <w:i/>
                <w:iCs/>
                <w:sz w:val="22"/>
                <w:szCs w:val="20"/>
                <w:lang w:eastAsia="cs-CZ" w:bidi="cs-CZ"/>
              </w:rPr>
            </w:pPr>
            <w:r w:rsidRPr="001A5A66">
              <w:rPr>
                <w:rFonts w:ascii="Arial" w:eastAsiaTheme="minorEastAsia" w:hAnsi="Arial" w:cs="Arial"/>
                <w:i/>
                <w:iCs/>
                <w:sz w:val="22"/>
                <w:szCs w:val="20"/>
                <w:lang w:eastAsia="cs-CZ" w:bidi="cs-CZ"/>
              </w:rPr>
              <w:t>Czy projekt wykorzystuje nowoczesne formy promocji, jeżeli jest w</w:t>
            </w:r>
            <w:r w:rsidR="00A826B5" w:rsidRPr="00816C79">
              <w:rPr>
                <w:rFonts w:ascii="Arial" w:eastAsiaTheme="minorEastAsia" w:hAnsi="Arial" w:cs="Arial"/>
                <w:i/>
                <w:iCs/>
                <w:sz w:val="22"/>
                <w:szCs w:val="20"/>
                <w:lang w:eastAsia="cs-CZ" w:bidi="cs-CZ"/>
              </w:rPr>
              <w:t>s</w:t>
            </w:r>
            <w:r w:rsidRPr="00816C79">
              <w:rPr>
                <w:rFonts w:ascii="Arial" w:eastAsiaTheme="minorEastAsia" w:hAnsi="Arial" w:cs="Arial"/>
                <w:i/>
                <w:iCs/>
                <w:sz w:val="22"/>
                <w:szCs w:val="20"/>
                <w:lang w:eastAsia="cs-CZ" w:bidi="cs-CZ"/>
              </w:rPr>
              <w:t>kazane?</w:t>
            </w:r>
          </w:p>
        </w:tc>
      </w:tr>
      <w:tr w:rsidR="003637A5" w:rsidRPr="00B4256C" w14:paraId="4DAE8E9E" w14:textId="77777777" w:rsidTr="00FD61CA">
        <w:tc>
          <w:tcPr>
            <w:tcW w:w="7109" w:type="dxa"/>
            <w:shd w:val="clear" w:color="auto" w:fill="auto"/>
          </w:tcPr>
          <w:p w14:paraId="13F0F6C3" w14:textId="3E24B286" w:rsidR="003637A5" w:rsidRPr="001A5A66" w:rsidRDefault="003637A5" w:rsidP="00B4256C">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1A5A66">
              <w:rPr>
                <w:rFonts w:ascii="Arial" w:eastAsiaTheme="minorEastAsia" w:hAnsi="Arial" w:cs="Arial"/>
                <w:b/>
                <w:color w:val="2F5496" w:themeColor="accent1" w:themeShade="BF"/>
                <w:sz w:val="22"/>
                <w:szCs w:val="16"/>
                <w:lang w:eastAsia="cs-CZ" w:bidi="cs-CZ"/>
              </w:rPr>
              <w:t xml:space="preserve">Bod 10 - </w:t>
            </w:r>
            <w:r w:rsidR="009D4A67" w:rsidRPr="001A5A66">
              <w:rPr>
                <w:rFonts w:ascii="Arial" w:eastAsiaTheme="minorEastAsia" w:hAnsi="Arial" w:cs="Arial"/>
                <w:b/>
                <w:color w:val="2F5496" w:themeColor="accent1" w:themeShade="BF"/>
                <w:sz w:val="22"/>
                <w:szCs w:val="16"/>
                <w:lang w:eastAsia="cs-CZ" w:bidi="cs-CZ"/>
              </w:rPr>
              <w:t xml:space="preserve">Proveditelnost </w:t>
            </w:r>
            <w:del w:id="73" w:author="Pikna Jan" w:date="2023-09-21T13:36:00Z">
              <w:r w:rsidR="009D4A67" w:rsidRPr="001A5A66" w:rsidDel="000A4996">
                <w:rPr>
                  <w:rFonts w:ascii="Arial" w:eastAsiaTheme="minorEastAsia" w:hAnsi="Arial" w:cs="Arial"/>
                  <w:b/>
                  <w:color w:val="2F5496" w:themeColor="accent1" w:themeShade="BF"/>
                  <w:sz w:val="22"/>
                  <w:szCs w:val="16"/>
                  <w:lang w:eastAsia="cs-CZ" w:bidi="cs-CZ"/>
                </w:rPr>
                <w:delText xml:space="preserve">v plánovaném čase </w:delText>
              </w:r>
            </w:del>
            <w:del w:id="74" w:author="Pikna Jan" w:date="2023-11-03T11:30:00Z">
              <w:r w:rsidR="009D4A67" w:rsidRPr="001A5A66" w:rsidDel="00B464BF">
                <w:rPr>
                  <w:rFonts w:ascii="Arial" w:eastAsiaTheme="minorEastAsia" w:hAnsi="Arial" w:cs="Arial"/>
                  <w:b/>
                  <w:color w:val="2F5496" w:themeColor="accent1" w:themeShade="BF"/>
                  <w:sz w:val="22"/>
                  <w:szCs w:val="16"/>
                  <w:lang w:eastAsia="cs-CZ" w:bidi="cs-CZ"/>
                </w:rPr>
                <w:delText>a</w:delText>
              </w:r>
            </w:del>
            <w:r w:rsidR="009D4A67" w:rsidRPr="001A5A66">
              <w:rPr>
                <w:rFonts w:ascii="Arial" w:eastAsiaTheme="minorEastAsia" w:hAnsi="Arial" w:cs="Arial"/>
                <w:b/>
                <w:color w:val="2F5496" w:themeColor="accent1" w:themeShade="BF"/>
                <w:sz w:val="22"/>
                <w:szCs w:val="16"/>
                <w:lang w:eastAsia="cs-CZ" w:bidi="cs-CZ"/>
              </w:rPr>
              <w:t xml:space="preserve"> popsanými osobami</w:t>
            </w:r>
            <w:r w:rsidRPr="001A5A66">
              <w:rPr>
                <w:rFonts w:ascii="Arial" w:eastAsiaTheme="minorEastAsia" w:hAnsi="Arial" w:cs="Arial"/>
                <w:b/>
                <w:color w:val="2F5496" w:themeColor="accent1" w:themeShade="BF"/>
                <w:sz w:val="22"/>
                <w:szCs w:val="16"/>
                <w:lang w:eastAsia="cs-CZ" w:bidi="cs-CZ"/>
              </w:rPr>
              <w:t xml:space="preserve"> (váha </w:t>
            </w:r>
            <w:del w:id="75" w:author="Pikna Jan" w:date="2023-11-03T12:02:00Z">
              <w:r w:rsidRPr="001A5A66" w:rsidDel="008A230A">
                <w:rPr>
                  <w:rFonts w:ascii="Arial" w:eastAsiaTheme="minorEastAsia" w:hAnsi="Arial" w:cs="Arial"/>
                  <w:b/>
                  <w:color w:val="2F5496" w:themeColor="accent1" w:themeShade="BF"/>
                  <w:sz w:val="22"/>
                  <w:szCs w:val="16"/>
                  <w:lang w:eastAsia="cs-CZ" w:bidi="cs-CZ"/>
                </w:rPr>
                <w:delText>1,</w:delText>
              </w:r>
            </w:del>
            <w:r w:rsidRPr="001A5A66">
              <w:rPr>
                <w:rFonts w:ascii="Arial" w:eastAsiaTheme="minorEastAsia" w:hAnsi="Arial" w:cs="Arial"/>
                <w:b/>
                <w:color w:val="2F5496" w:themeColor="accent1" w:themeShade="BF"/>
                <w:sz w:val="22"/>
                <w:szCs w:val="16"/>
                <w:lang w:eastAsia="cs-CZ" w:bidi="cs-CZ"/>
              </w:rPr>
              <w:t>0</w:t>
            </w:r>
            <w:ins w:id="76" w:author="Pikna Jan" w:date="2023-11-03T12:02:00Z">
              <w:r w:rsidR="008A230A">
                <w:rPr>
                  <w:rFonts w:ascii="Arial" w:eastAsiaTheme="minorEastAsia" w:hAnsi="Arial" w:cs="Arial"/>
                  <w:b/>
                  <w:color w:val="2F5496" w:themeColor="accent1" w:themeShade="BF"/>
                  <w:sz w:val="22"/>
                  <w:szCs w:val="16"/>
                  <w:lang w:eastAsia="cs-CZ" w:bidi="cs-CZ"/>
                </w:rPr>
                <w:t>,6</w:t>
              </w:r>
            </w:ins>
            <w:r w:rsidRPr="001A5A66">
              <w:rPr>
                <w:rFonts w:ascii="Arial" w:eastAsiaTheme="minorEastAsia" w:hAnsi="Arial" w:cs="Arial"/>
                <w:b/>
                <w:color w:val="2F5496" w:themeColor="accent1" w:themeShade="BF"/>
                <w:sz w:val="22"/>
                <w:szCs w:val="16"/>
                <w:lang w:eastAsia="cs-CZ" w:bidi="cs-CZ"/>
              </w:rPr>
              <w:t xml:space="preserve">, tj. max. </w:t>
            </w:r>
            <w:ins w:id="77" w:author="Pikna Jan" w:date="2023-11-03T12:02:00Z">
              <w:r w:rsidR="008A230A">
                <w:rPr>
                  <w:rFonts w:ascii="Arial" w:eastAsiaTheme="minorEastAsia" w:hAnsi="Arial" w:cs="Arial"/>
                  <w:b/>
                  <w:color w:val="2F5496" w:themeColor="accent1" w:themeShade="BF"/>
                  <w:sz w:val="22"/>
                  <w:szCs w:val="16"/>
                  <w:lang w:eastAsia="cs-CZ" w:bidi="cs-CZ"/>
                </w:rPr>
                <w:t>3</w:t>
              </w:r>
            </w:ins>
            <w:del w:id="78" w:author="Pikna Jan" w:date="2023-11-03T12:02:00Z">
              <w:r w:rsidRPr="001A5A66" w:rsidDel="008A230A">
                <w:rPr>
                  <w:rFonts w:ascii="Arial" w:eastAsiaTheme="minorEastAsia" w:hAnsi="Arial" w:cs="Arial"/>
                  <w:b/>
                  <w:color w:val="2F5496" w:themeColor="accent1" w:themeShade="BF"/>
                  <w:sz w:val="22"/>
                  <w:szCs w:val="16"/>
                  <w:lang w:eastAsia="cs-CZ" w:bidi="cs-CZ"/>
                </w:rPr>
                <w:delText>5</w:delText>
              </w:r>
            </w:del>
            <w:r w:rsidRPr="001A5A66">
              <w:rPr>
                <w:rFonts w:ascii="Arial" w:eastAsiaTheme="minorEastAsia" w:hAnsi="Arial" w:cs="Arial"/>
                <w:b/>
                <w:color w:val="2F5496" w:themeColor="accent1" w:themeShade="BF"/>
                <w:sz w:val="22"/>
                <w:szCs w:val="16"/>
                <w:lang w:eastAsia="cs-CZ" w:bidi="cs-CZ"/>
              </w:rPr>
              <w:t xml:space="preserve"> bod</w:t>
            </w:r>
            <w:ins w:id="79" w:author="Pikna Jan" w:date="2023-11-03T12:02:00Z">
              <w:r w:rsidR="008A230A">
                <w:rPr>
                  <w:rFonts w:ascii="Arial" w:eastAsiaTheme="minorEastAsia" w:hAnsi="Arial" w:cs="Arial"/>
                  <w:b/>
                  <w:color w:val="2F5496" w:themeColor="accent1" w:themeShade="BF"/>
                  <w:sz w:val="22"/>
                  <w:szCs w:val="16"/>
                  <w:lang w:eastAsia="cs-CZ" w:bidi="cs-CZ"/>
                </w:rPr>
                <w:t>y</w:t>
              </w:r>
            </w:ins>
            <w:del w:id="80" w:author="Pikna Jan" w:date="2023-11-03T12:02:00Z">
              <w:r w:rsidRPr="001A5A66" w:rsidDel="008A230A">
                <w:rPr>
                  <w:rFonts w:ascii="Arial" w:eastAsiaTheme="minorEastAsia" w:hAnsi="Arial" w:cs="Arial"/>
                  <w:b/>
                  <w:color w:val="2F5496" w:themeColor="accent1" w:themeShade="BF"/>
                  <w:sz w:val="22"/>
                  <w:szCs w:val="16"/>
                  <w:lang w:eastAsia="cs-CZ" w:bidi="cs-CZ"/>
                </w:rPr>
                <w:delText>ů</w:delText>
              </w:r>
            </w:del>
            <w:r w:rsidRPr="001A5A66">
              <w:rPr>
                <w:rFonts w:ascii="Arial" w:eastAsiaTheme="minorEastAsia" w:hAnsi="Arial" w:cs="Arial"/>
                <w:b/>
                <w:color w:val="2F5496" w:themeColor="accent1" w:themeShade="BF"/>
                <w:sz w:val="22"/>
                <w:szCs w:val="16"/>
                <w:lang w:eastAsia="cs-CZ" w:bidi="cs-CZ"/>
              </w:rPr>
              <w:t>)</w:t>
            </w:r>
          </w:p>
        </w:tc>
        <w:tc>
          <w:tcPr>
            <w:tcW w:w="7109" w:type="dxa"/>
            <w:shd w:val="clear" w:color="auto" w:fill="auto"/>
          </w:tcPr>
          <w:p w14:paraId="1E3761C5" w14:textId="4834F406" w:rsidR="003637A5" w:rsidRPr="00816C79" w:rsidRDefault="003637A5" w:rsidP="003637A5">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Punkt 10 –</w:t>
            </w:r>
            <w:r w:rsidR="009D4A67" w:rsidRPr="00816C79">
              <w:rPr>
                <w:rFonts w:ascii="Arial" w:eastAsiaTheme="minorEastAsia" w:hAnsi="Arial" w:cs="Arial"/>
                <w:b/>
                <w:color w:val="2F5496" w:themeColor="accent1" w:themeShade="BF"/>
                <w:sz w:val="22"/>
                <w:szCs w:val="16"/>
                <w:lang w:val="pl-PL" w:eastAsia="cs-CZ" w:bidi="cs-CZ"/>
              </w:rPr>
              <w:t xml:space="preserve"> Wykonalność działań </w:t>
            </w:r>
            <w:del w:id="81" w:author="Pikna Jan" w:date="2023-09-21T13:37:00Z">
              <w:r w:rsidR="009D4A67" w:rsidRPr="00816C79" w:rsidDel="000A4996">
                <w:rPr>
                  <w:rFonts w:ascii="Arial" w:eastAsiaTheme="minorEastAsia" w:hAnsi="Arial" w:cs="Arial"/>
                  <w:b/>
                  <w:color w:val="2F5496" w:themeColor="accent1" w:themeShade="BF"/>
                  <w:sz w:val="22"/>
                  <w:szCs w:val="16"/>
                  <w:lang w:val="pl-PL" w:eastAsia="cs-CZ" w:bidi="cs-CZ"/>
                </w:rPr>
                <w:delText xml:space="preserve">w zaplanowanym czasie </w:delText>
              </w:r>
            </w:del>
            <w:del w:id="82" w:author="Pikna Jan" w:date="2023-11-03T11:30:00Z">
              <w:r w:rsidR="009D4A67" w:rsidRPr="00816C79" w:rsidDel="00B464BF">
                <w:rPr>
                  <w:rFonts w:ascii="Arial" w:eastAsiaTheme="minorEastAsia" w:hAnsi="Arial" w:cs="Arial"/>
                  <w:b/>
                  <w:color w:val="2F5496" w:themeColor="accent1" w:themeShade="BF"/>
                  <w:sz w:val="22"/>
                  <w:szCs w:val="16"/>
                  <w:lang w:val="pl-PL" w:eastAsia="cs-CZ" w:bidi="cs-CZ"/>
                </w:rPr>
                <w:delText>i</w:delText>
              </w:r>
            </w:del>
            <w:r w:rsidR="009D4A67" w:rsidRPr="00816C79">
              <w:rPr>
                <w:rFonts w:ascii="Arial" w:eastAsiaTheme="minorEastAsia" w:hAnsi="Arial" w:cs="Arial"/>
                <w:b/>
                <w:color w:val="2F5496" w:themeColor="accent1" w:themeShade="BF"/>
                <w:sz w:val="22"/>
                <w:szCs w:val="16"/>
                <w:lang w:val="pl-PL" w:eastAsia="cs-CZ" w:bidi="cs-CZ"/>
              </w:rPr>
              <w:t xml:space="preserve"> przy zaangażowaniu wskazanych osób</w:t>
            </w:r>
            <w:r w:rsidRPr="00816C79">
              <w:rPr>
                <w:rFonts w:ascii="Arial" w:eastAsiaTheme="minorEastAsia" w:hAnsi="Arial" w:cs="Arial"/>
                <w:b/>
                <w:color w:val="2F5496" w:themeColor="accent1" w:themeShade="BF"/>
                <w:sz w:val="22"/>
                <w:szCs w:val="16"/>
                <w:lang w:val="pl-PL" w:eastAsia="cs-CZ" w:bidi="cs-CZ"/>
              </w:rPr>
              <w:t xml:space="preserve"> (waga </w:t>
            </w:r>
            <w:del w:id="83" w:author="Pikna Jan" w:date="2023-11-03T12:02:00Z">
              <w:r w:rsidRPr="00816C79" w:rsidDel="008A230A">
                <w:rPr>
                  <w:rFonts w:ascii="Arial" w:eastAsiaTheme="minorEastAsia" w:hAnsi="Arial" w:cs="Arial"/>
                  <w:b/>
                  <w:color w:val="2F5496" w:themeColor="accent1" w:themeShade="BF"/>
                  <w:sz w:val="22"/>
                  <w:szCs w:val="16"/>
                  <w:lang w:val="pl-PL" w:eastAsia="cs-CZ" w:bidi="cs-CZ"/>
                </w:rPr>
                <w:delText>1.</w:delText>
              </w:r>
            </w:del>
            <w:r w:rsidRPr="00816C79">
              <w:rPr>
                <w:rFonts w:ascii="Arial" w:eastAsiaTheme="minorEastAsia" w:hAnsi="Arial" w:cs="Arial"/>
                <w:b/>
                <w:color w:val="2F5496" w:themeColor="accent1" w:themeShade="BF"/>
                <w:sz w:val="22"/>
                <w:szCs w:val="16"/>
                <w:lang w:val="pl-PL" w:eastAsia="cs-CZ" w:bidi="cs-CZ"/>
              </w:rPr>
              <w:t>0</w:t>
            </w:r>
            <w:ins w:id="84" w:author="Pikna Jan" w:date="2023-11-03T12:02:00Z">
              <w:r w:rsidR="008A230A">
                <w:rPr>
                  <w:rFonts w:ascii="Arial" w:eastAsiaTheme="minorEastAsia" w:hAnsi="Arial" w:cs="Arial"/>
                  <w:b/>
                  <w:color w:val="2F5496" w:themeColor="accent1" w:themeShade="BF"/>
                  <w:sz w:val="22"/>
                  <w:szCs w:val="16"/>
                  <w:lang w:val="pl-PL" w:eastAsia="cs-CZ" w:bidi="cs-CZ"/>
                </w:rPr>
                <w:t>.6</w:t>
              </w:r>
            </w:ins>
            <w:r w:rsidRPr="00816C79">
              <w:rPr>
                <w:rFonts w:ascii="Arial" w:eastAsiaTheme="minorEastAsia" w:hAnsi="Arial" w:cs="Arial"/>
                <w:b/>
                <w:color w:val="2F5496" w:themeColor="accent1" w:themeShade="BF"/>
                <w:sz w:val="22"/>
                <w:szCs w:val="16"/>
                <w:lang w:val="pl-PL" w:eastAsia="cs-CZ" w:bidi="cs-CZ"/>
              </w:rPr>
              <w:t xml:space="preserve">, tj. maks. </w:t>
            </w:r>
            <w:ins w:id="85" w:author="Pikna Jan" w:date="2023-11-03T12:02:00Z">
              <w:r w:rsidR="008A230A">
                <w:rPr>
                  <w:rFonts w:ascii="Arial" w:eastAsiaTheme="minorEastAsia" w:hAnsi="Arial" w:cs="Arial"/>
                  <w:b/>
                  <w:color w:val="2F5496" w:themeColor="accent1" w:themeShade="BF"/>
                  <w:sz w:val="22"/>
                  <w:szCs w:val="16"/>
                  <w:lang w:val="pl-PL" w:eastAsia="cs-CZ" w:bidi="cs-CZ"/>
                </w:rPr>
                <w:t>3</w:t>
              </w:r>
            </w:ins>
            <w:del w:id="86" w:author="Pikna Jan" w:date="2023-11-03T12:02:00Z">
              <w:r w:rsidRPr="00816C79" w:rsidDel="008A230A">
                <w:rPr>
                  <w:rFonts w:ascii="Arial" w:eastAsiaTheme="minorEastAsia" w:hAnsi="Arial" w:cs="Arial"/>
                  <w:b/>
                  <w:color w:val="2F5496" w:themeColor="accent1" w:themeShade="BF"/>
                  <w:sz w:val="22"/>
                  <w:szCs w:val="16"/>
                  <w:lang w:val="pl-PL" w:eastAsia="cs-CZ" w:bidi="cs-CZ"/>
                </w:rPr>
                <w:delText>5</w:delText>
              </w:r>
            </w:del>
            <w:r w:rsidRPr="00816C79">
              <w:rPr>
                <w:rFonts w:ascii="Arial" w:eastAsiaTheme="minorEastAsia" w:hAnsi="Arial" w:cs="Arial"/>
                <w:b/>
                <w:color w:val="2F5496" w:themeColor="accent1" w:themeShade="BF"/>
                <w:sz w:val="22"/>
                <w:szCs w:val="16"/>
                <w:lang w:val="pl-PL" w:eastAsia="cs-CZ" w:bidi="cs-CZ"/>
              </w:rPr>
              <w:t xml:space="preserve"> pkt.) </w:t>
            </w:r>
          </w:p>
        </w:tc>
      </w:tr>
      <w:tr w:rsidR="009D4A67" w:rsidRPr="00C269A8" w14:paraId="0A350BB6" w14:textId="77777777" w:rsidTr="00FD61CA">
        <w:tc>
          <w:tcPr>
            <w:tcW w:w="7109" w:type="dxa"/>
            <w:shd w:val="clear" w:color="auto" w:fill="auto"/>
          </w:tcPr>
          <w:p w14:paraId="3F1BE531" w14:textId="78C09529" w:rsidR="009D4A67" w:rsidRPr="00816C79" w:rsidRDefault="009D4A67" w:rsidP="009D4A67">
            <w:pPr>
              <w:pStyle w:val="Default"/>
              <w:shd w:val="clear" w:color="auto" w:fill="FFFFFF" w:themeFill="background1"/>
              <w:spacing w:before="8" w:afterLines="8" w:after="19"/>
              <w:jc w:val="both"/>
              <w:rPr>
                <w:rFonts w:ascii="Arial" w:hAnsi="Arial" w:cs="Arial"/>
                <w:sz w:val="22"/>
                <w:szCs w:val="22"/>
              </w:rPr>
            </w:pPr>
            <w:r w:rsidRPr="001A5A66">
              <w:rPr>
                <w:rFonts w:ascii="Arial" w:hAnsi="Arial" w:cs="Arial"/>
                <w:sz w:val="22"/>
                <w:szCs w:val="22"/>
              </w:rPr>
              <w:t>Hodnotitel</w:t>
            </w:r>
            <w:r w:rsidR="005C3D84" w:rsidRPr="001A5A66">
              <w:rPr>
                <w:rFonts w:ascii="Arial" w:hAnsi="Arial" w:cs="Arial"/>
                <w:sz w:val="22"/>
                <w:szCs w:val="22"/>
              </w:rPr>
              <w:t>é</w:t>
            </w:r>
            <w:r w:rsidRPr="001A5A66">
              <w:rPr>
                <w:rFonts w:ascii="Arial" w:hAnsi="Arial" w:cs="Arial"/>
                <w:sz w:val="22"/>
                <w:szCs w:val="22"/>
              </w:rPr>
              <w:t xml:space="preserve"> pos</w:t>
            </w:r>
            <w:r w:rsidR="005C3D84" w:rsidRPr="001A5A66">
              <w:rPr>
                <w:rFonts w:ascii="Arial" w:hAnsi="Arial" w:cs="Arial"/>
                <w:sz w:val="22"/>
                <w:szCs w:val="22"/>
              </w:rPr>
              <w:t>oudí</w:t>
            </w:r>
            <w:r w:rsidRPr="001A5A66">
              <w:rPr>
                <w:rFonts w:ascii="Arial" w:hAnsi="Arial" w:cs="Arial"/>
                <w:sz w:val="22"/>
                <w:szCs w:val="22"/>
              </w:rPr>
              <w:t xml:space="preserve">, zda </w:t>
            </w:r>
            <w:del w:id="87" w:author="Pikna Jan" w:date="2023-09-21T13:36:00Z">
              <w:r w:rsidRPr="001A5A66" w:rsidDel="000A4996">
                <w:rPr>
                  <w:rFonts w:ascii="Arial" w:hAnsi="Arial" w:cs="Arial"/>
                  <w:sz w:val="22"/>
                  <w:szCs w:val="22"/>
                </w:rPr>
                <w:delText>čas plánovaný na aktivity je přiměřený (ani krátký ani příliš dlouhý), zda uveden</w:delText>
              </w:r>
              <w:r w:rsidRPr="00816C79" w:rsidDel="000A4996">
                <w:rPr>
                  <w:rFonts w:ascii="Arial" w:hAnsi="Arial" w:cs="Arial"/>
                  <w:sz w:val="22"/>
                  <w:szCs w:val="22"/>
                </w:rPr>
                <w:delText xml:space="preserve">ými postupy bude projekt v plánovaném čase zvládnutelný a zda </w:delText>
              </w:r>
            </w:del>
            <w:r w:rsidRPr="00816C79">
              <w:rPr>
                <w:rFonts w:ascii="Arial" w:hAnsi="Arial" w:cs="Arial"/>
                <w:sz w:val="22"/>
                <w:szCs w:val="22"/>
              </w:rPr>
              <w:t xml:space="preserve">všichni partneři mají organizační a personální předpoklady aktivity projektu realizovat. </w:t>
            </w:r>
          </w:p>
          <w:p w14:paraId="346206A6" w14:textId="77777777" w:rsidR="009D4A67" w:rsidRPr="00816C79" w:rsidRDefault="009D4A67" w:rsidP="009D4A67">
            <w:pPr>
              <w:pStyle w:val="Odstavecseseznamem"/>
              <w:shd w:val="clear" w:color="auto" w:fill="FFFFFF" w:themeFill="background1"/>
              <w:spacing w:afterLines="8" w:after="19"/>
              <w:jc w:val="both"/>
              <w:rPr>
                <w:rFonts w:ascii="Arial" w:hAnsi="Arial" w:cs="Arial"/>
                <w:sz w:val="22"/>
                <w:lang w:val="cs-CZ"/>
              </w:rPr>
            </w:pPr>
          </w:p>
        </w:tc>
        <w:tc>
          <w:tcPr>
            <w:tcW w:w="7109" w:type="dxa"/>
            <w:shd w:val="clear" w:color="auto" w:fill="auto"/>
          </w:tcPr>
          <w:p w14:paraId="2FA5E453" w14:textId="74183C0B" w:rsidR="009D4A67" w:rsidRPr="001A5A66" w:rsidRDefault="005C3D84" w:rsidP="009D4A67">
            <w:pPr>
              <w:pStyle w:val="Default"/>
              <w:shd w:val="clear" w:color="auto" w:fill="FFFFFF" w:themeFill="background1"/>
              <w:spacing w:before="8" w:afterLines="8" w:after="19"/>
              <w:jc w:val="both"/>
              <w:rPr>
                <w:rFonts w:ascii="Arial" w:hAnsi="Arial" w:cs="Arial"/>
                <w:i/>
                <w:sz w:val="22"/>
                <w:szCs w:val="22"/>
                <w:lang w:val="pl-PL"/>
              </w:rPr>
            </w:pPr>
            <w:r w:rsidRPr="00816C79">
              <w:rPr>
                <w:rFonts w:ascii="Arial" w:hAnsi="Arial" w:cs="Arial"/>
                <w:sz w:val="22"/>
                <w:szCs w:val="22"/>
                <w:lang w:val="pl-PL"/>
              </w:rPr>
              <w:t>Eksperci oceniają</w:t>
            </w:r>
            <w:r w:rsidR="009D4A67" w:rsidRPr="00816C79">
              <w:rPr>
                <w:rFonts w:ascii="Arial" w:hAnsi="Arial" w:cs="Arial"/>
                <w:sz w:val="22"/>
                <w:szCs w:val="22"/>
                <w:lang w:val="pl-PL"/>
              </w:rPr>
              <w:t xml:space="preserve">, czy </w:t>
            </w:r>
            <w:del w:id="88" w:author="Pikna Jan" w:date="2023-09-21T13:37:00Z">
              <w:r w:rsidR="009D4A67" w:rsidRPr="00816C79" w:rsidDel="000A4996">
                <w:rPr>
                  <w:rFonts w:ascii="Arial" w:hAnsi="Arial" w:cs="Arial"/>
                  <w:sz w:val="22"/>
                  <w:szCs w:val="22"/>
                  <w:lang w:val="pl-PL"/>
                </w:rPr>
                <w:delText xml:space="preserve">czas zaplanowany na działania jest adekwatny (ani zbyt krótki, ani zbyt długi), czy przy zastosowaniu opisanych procedur projekt będzie można zrealizować w zaplanowanym czasie i czy </w:delText>
              </w:r>
            </w:del>
            <w:r w:rsidR="009D4A67" w:rsidRPr="00816C79">
              <w:rPr>
                <w:rFonts w:ascii="Arial" w:hAnsi="Arial" w:cs="Arial"/>
                <w:sz w:val="22"/>
                <w:szCs w:val="22"/>
                <w:lang w:val="pl-PL"/>
              </w:rPr>
              <w:t xml:space="preserve">wszyscy partnerzy spełniają przesłanki organizacyjne i kadrowe, aby zrealizować projekt. </w:t>
            </w:r>
          </w:p>
        </w:tc>
      </w:tr>
      <w:tr w:rsidR="009D4A67" w:rsidRPr="00C269A8" w14:paraId="0442D017" w14:textId="77777777" w:rsidTr="00FD61CA">
        <w:tc>
          <w:tcPr>
            <w:tcW w:w="7109" w:type="dxa"/>
            <w:shd w:val="clear" w:color="auto" w:fill="auto"/>
          </w:tcPr>
          <w:p w14:paraId="300F0A81" w14:textId="3EE6AFE6" w:rsidR="009D4A67" w:rsidRPr="00816C79" w:rsidRDefault="009D4A67" w:rsidP="00083133">
            <w:pPr>
              <w:pStyle w:val="Odstavecseseznamem"/>
              <w:numPr>
                <w:ilvl w:val="0"/>
                <w:numId w:val="29"/>
              </w:numPr>
              <w:rPr>
                <w:rFonts w:ascii="Arial" w:hAnsi="Arial" w:cs="Arial"/>
                <w:i/>
                <w:iCs/>
                <w:sz w:val="22"/>
                <w:lang w:val="cs-CZ"/>
              </w:rPr>
            </w:pPr>
            <w:r w:rsidRPr="00816C79">
              <w:rPr>
                <w:rFonts w:ascii="Arial" w:hAnsi="Arial" w:cs="Arial"/>
                <w:i/>
                <w:iCs/>
                <w:sz w:val="22"/>
                <w:lang w:val="cs-CZ"/>
              </w:rPr>
              <w:t xml:space="preserve">Nakolik je navržený personál projektu předpokladem </w:t>
            </w:r>
            <w:ins w:id="89" w:author="Pikna Jan" w:date="2023-09-21T13:36:00Z">
              <w:r w:rsidR="000A4996">
                <w:rPr>
                  <w:rFonts w:ascii="Arial" w:hAnsi="Arial" w:cs="Arial"/>
                  <w:i/>
                  <w:iCs/>
                  <w:sz w:val="22"/>
                </w:rPr>
                <w:t xml:space="preserve">kvalitního </w:t>
              </w:r>
            </w:ins>
            <w:r w:rsidRPr="00816C79">
              <w:rPr>
                <w:rFonts w:ascii="Arial" w:hAnsi="Arial" w:cs="Arial"/>
                <w:i/>
                <w:iCs/>
                <w:sz w:val="22"/>
                <w:lang w:val="cs-CZ"/>
              </w:rPr>
              <w:t>zvládnutí aktivit projektu</w:t>
            </w:r>
            <w:del w:id="90" w:author="Pikna Jan" w:date="2023-09-21T13:36:00Z">
              <w:r w:rsidRPr="00816C79" w:rsidDel="000A4996">
                <w:rPr>
                  <w:rFonts w:ascii="Arial" w:hAnsi="Arial" w:cs="Arial"/>
                  <w:i/>
                  <w:iCs/>
                  <w:sz w:val="22"/>
                  <w:lang w:val="cs-CZ"/>
                </w:rPr>
                <w:delText xml:space="preserve"> v daném čase a kvalitě</w:delText>
              </w:r>
            </w:del>
            <w:r w:rsidRPr="00816C79">
              <w:rPr>
                <w:rFonts w:ascii="Arial" w:hAnsi="Arial" w:cs="Arial"/>
                <w:i/>
                <w:iCs/>
                <w:sz w:val="22"/>
                <w:lang w:val="cs-CZ"/>
              </w:rPr>
              <w:t xml:space="preserve">? (Posuzuje se </w:t>
            </w:r>
            <w:r w:rsidRPr="00816C79">
              <w:rPr>
                <w:rFonts w:ascii="Arial" w:hAnsi="Arial" w:cs="Arial"/>
                <w:i/>
                <w:iCs/>
                <w:sz w:val="22"/>
                <w:lang w:val="cs-CZ"/>
              </w:rPr>
              <w:lastRenderedPageBreak/>
              <w:t>adekvátní počet, odbornost, jazyková vybavenost personálu apod.).</w:t>
            </w:r>
          </w:p>
        </w:tc>
        <w:tc>
          <w:tcPr>
            <w:tcW w:w="7109" w:type="dxa"/>
            <w:shd w:val="clear" w:color="auto" w:fill="auto"/>
          </w:tcPr>
          <w:p w14:paraId="4C12B1FB" w14:textId="72E5C33B" w:rsidR="009D4A67" w:rsidRPr="00816C79" w:rsidRDefault="00A826B5" w:rsidP="00083133">
            <w:pPr>
              <w:pStyle w:val="Odstavecseseznamem"/>
              <w:numPr>
                <w:ilvl w:val="0"/>
                <w:numId w:val="30"/>
              </w:numPr>
              <w:rPr>
                <w:rFonts w:ascii="Arial" w:hAnsi="Arial" w:cs="Arial"/>
                <w:i/>
                <w:iCs/>
                <w:color w:val="000000"/>
                <w:sz w:val="22"/>
              </w:rPr>
            </w:pPr>
            <w:r w:rsidRPr="001A5A66">
              <w:rPr>
                <w:rFonts w:ascii="Arial" w:hAnsi="Arial" w:cs="Arial"/>
                <w:i/>
                <w:iCs/>
                <w:sz w:val="22"/>
              </w:rPr>
              <w:lastRenderedPageBreak/>
              <w:t>W jakim stopniu proponowana kadra projektowa jest</w:t>
            </w:r>
            <w:r w:rsidR="000C0379" w:rsidRPr="001A5A66">
              <w:rPr>
                <w:rFonts w:ascii="Arial" w:hAnsi="Arial" w:cs="Arial"/>
                <w:i/>
                <w:iCs/>
                <w:sz w:val="22"/>
              </w:rPr>
              <w:t xml:space="preserve"> </w:t>
            </w:r>
            <w:ins w:id="91" w:author="Pikna Jan" w:date="2023-09-21T13:37:00Z">
              <w:r w:rsidR="000A4996" w:rsidRPr="00FB0976">
                <w:rPr>
                  <w:rFonts w:ascii="Arial" w:hAnsi="Arial" w:cs="Arial"/>
                  <w:i/>
                  <w:iCs/>
                  <w:sz w:val="22"/>
                </w:rPr>
                <w:t xml:space="preserve">przesłanką  </w:t>
              </w:r>
            </w:ins>
            <w:del w:id="92" w:author="Pikna Jan" w:date="2023-09-21T13:37:00Z">
              <w:r w:rsidR="00816C79" w:rsidRPr="001A5A66" w:rsidDel="000A4996">
                <w:rPr>
                  <w:rFonts w:ascii="Arial" w:hAnsi="Arial" w:cs="Arial"/>
                  <w:i/>
                  <w:iCs/>
                  <w:sz w:val="22"/>
                </w:rPr>
                <w:delText>gwarancją</w:delText>
              </w:r>
              <w:r w:rsidR="00816C79" w:rsidRPr="00816C79" w:rsidDel="000A4996">
                <w:rPr>
                  <w:rFonts w:ascii="Arial" w:hAnsi="Arial" w:cs="Arial"/>
                  <w:i/>
                  <w:iCs/>
                  <w:sz w:val="22"/>
                </w:rPr>
                <w:delText xml:space="preserve"> </w:delText>
              </w:r>
            </w:del>
            <w:ins w:id="93" w:author="Pikna Jan" w:date="2023-09-21T13:37:00Z">
              <w:r w:rsidR="000A4996">
                <w:rPr>
                  <w:rFonts w:ascii="Arial" w:hAnsi="Arial" w:cs="Arial"/>
                  <w:i/>
                  <w:iCs/>
                  <w:sz w:val="22"/>
                </w:rPr>
                <w:t xml:space="preserve">jakośćowej </w:t>
              </w:r>
            </w:ins>
            <w:r w:rsidR="00816C79" w:rsidRPr="00816C79">
              <w:rPr>
                <w:rFonts w:ascii="Arial" w:hAnsi="Arial" w:cs="Arial"/>
                <w:i/>
                <w:iCs/>
                <w:sz w:val="22"/>
              </w:rPr>
              <w:t>realizacji</w:t>
            </w:r>
            <w:r w:rsidRPr="00816C79">
              <w:rPr>
                <w:rFonts w:ascii="Arial" w:hAnsi="Arial" w:cs="Arial"/>
                <w:i/>
                <w:iCs/>
                <w:sz w:val="22"/>
              </w:rPr>
              <w:t xml:space="preserve"> działań projektowych w określonym czasie i jakości? (Oceniana jest </w:t>
            </w:r>
            <w:r w:rsidRPr="00816C79">
              <w:rPr>
                <w:rFonts w:ascii="Arial" w:hAnsi="Arial" w:cs="Arial"/>
                <w:i/>
                <w:iCs/>
                <w:sz w:val="22"/>
              </w:rPr>
              <w:lastRenderedPageBreak/>
              <w:t>adekwatna liczba, fachowość, umiejętności językowe personelu, itp.).</w:t>
            </w:r>
          </w:p>
        </w:tc>
      </w:tr>
      <w:tr w:rsidR="009D4A67" w:rsidRPr="00C269A8" w14:paraId="369C3401" w14:textId="77777777" w:rsidTr="00FD61CA">
        <w:tc>
          <w:tcPr>
            <w:tcW w:w="7109" w:type="dxa"/>
            <w:shd w:val="clear" w:color="auto" w:fill="auto"/>
          </w:tcPr>
          <w:p w14:paraId="1235B708" w14:textId="18DBA506" w:rsidR="009D4A67" w:rsidRPr="00816C79" w:rsidRDefault="009D4A67" w:rsidP="00871559">
            <w:pPr>
              <w:pStyle w:val="Default"/>
              <w:ind w:left="720"/>
              <w:rPr>
                <w:rFonts w:ascii="Arial" w:hAnsi="Arial" w:cs="Arial"/>
                <w:i/>
                <w:iCs/>
                <w:sz w:val="22"/>
                <w:szCs w:val="22"/>
              </w:rPr>
            </w:pPr>
            <w:del w:id="94" w:author="Pikna Jan" w:date="2023-09-21T13:36:00Z">
              <w:r w:rsidRPr="001A5A66" w:rsidDel="000A4996">
                <w:rPr>
                  <w:rFonts w:ascii="Arial" w:hAnsi="Arial" w:cs="Arial"/>
                  <w:i/>
                  <w:iCs/>
                  <w:color w:val="auto"/>
                  <w:sz w:val="22"/>
                  <w:szCs w:val="22"/>
                </w:rPr>
                <w:lastRenderedPageBreak/>
                <w:delText xml:space="preserve">Je harmonogram projektu a délka realizace odpovídající realizovaným aktivitám. Je reálné zvládnutí všech aktivit projektu ve stanoveném čase v požadované kvalitě a nedochází k </w:delText>
              </w:r>
              <w:r w:rsidRPr="00816C79" w:rsidDel="000A4996">
                <w:rPr>
                  <w:rFonts w:ascii="Arial" w:hAnsi="Arial" w:cs="Arial"/>
                  <w:i/>
                  <w:iCs/>
                  <w:color w:val="auto"/>
                  <w:sz w:val="22"/>
                  <w:szCs w:val="22"/>
                </w:rPr>
                <w:delText>neopodstatněnému prodlužování realizace projektu?</w:delText>
              </w:r>
            </w:del>
          </w:p>
        </w:tc>
        <w:tc>
          <w:tcPr>
            <w:tcW w:w="7109" w:type="dxa"/>
            <w:shd w:val="clear" w:color="auto" w:fill="auto"/>
          </w:tcPr>
          <w:p w14:paraId="0090305E" w14:textId="78431B73" w:rsidR="009D4A67" w:rsidRPr="001A5A66" w:rsidRDefault="009D4A67" w:rsidP="009D4A67">
            <w:pPr>
              <w:pStyle w:val="Default"/>
              <w:shd w:val="clear" w:color="auto" w:fill="FFFFFF" w:themeFill="background1"/>
              <w:spacing w:before="8" w:afterLines="8" w:after="19"/>
              <w:ind w:left="360"/>
              <w:jc w:val="both"/>
              <w:rPr>
                <w:rFonts w:ascii="Arial" w:hAnsi="Arial" w:cs="Arial"/>
                <w:sz w:val="22"/>
                <w:szCs w:val="22"/>
                <w:lang w:val="pl-PL"/>
              </w:rPr>
            </w:pPr>
            <w:del w:id="95" w:author="Pikna Jan" w:date="2023-09-21T13:37:00Z">
              <w:r w:rsidRPr="00816C79" w:rsidDel="000A4996">
                <w:rPr>
                  <w:rFonts w:ascii="Arial" w:hAnsi="Arial" w:cs="Arial"/>
                  <w:i/>
                  <w:iCs/>
                  <w:color w:val="auto"/>
                  <w:sz w:val="22"/>
                  <w:szCs w:val="22"/>
                  <w:lang w:val="pl-PL"/>
                </w:rPr>
                <w:delText>b) Czy harmonogram projektu oraz długość jego realizacji odpowiada zaplanowanym działaniom? Czy realna jest realizacja wszystkich działań projektu w określonym czasie na odpowiednim poziomie jakości i czy nie dochodzi</w:delText>
              </w:r>
              <w:r w:rsidRPr="00816C79" w:rsidDel="000A4996">
                <w:rPr>
                  <w:rFonts w:ascii="Arial" w:hAnsi="Arial" w:cs="Arial"/>
                  <w:i/>
                  <w:iCs/>
                  <w:sz w:val="22"/>
                  <w:szCs w:val="22"/>
                  <w:lang w:val="pl-PL"/>
                </w:rPr>
                <w:delText xml:space="preserve"> do nieuzasadnionego wydłużania realizacji projektu? </w:delText>
              </w:r>
            </w:del>
          </w:p>
        </w:tc>
      </w:tr>
      <w:tr w:rsidR="003637A5" w:rsidRPr="00B4256C" w14:paraId="7D7BA8BA" w14:textId="77777777" w:rsidTr="00FD61CA">
        <w:tc>
          <w:tcPr>
            <w:tcW w:w="7109" w:type="dxa"/>
            <w:shd w:val="clear" w:color="auto" w:fill="auto"/>
          </w:tcPr>
          <w:p w14:paraId="2183EA80" w14:textId="4B1B4C6B" w:rsidR="003637A5" w:rsidRPr="001A5A66" w:rsidRDefault="003637A5" w:rsidP="00B4256C">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1A5A66">
              <w:rPr>
                <w:rFonts w:ascii="Arial" w:eastAsiaTheme="minorEastAsia" w:hAnsi="Arial" w:cs="Arial"/>
                <w:b/>
                <w:color w:val="2F5496" w:themeColor="accent1" w:themeShade="BF"/>
                <w:sz w:val="22"/>
                <w:szCs w:val="16"/>
                <w:lang w:eastAsia="cs-CZ" w:bidi="cs-CZ"/>
              </w:rPr>
              <w:t xml:space="preserve">Bod 11 - Přiměřenost rozpočtu </w:t>
            </w:r>
            <w:del w:id="96" w:author="Pikna Jan" w:date="2023-09-19T10:23:00Z">
              <w:r w:rsidR="002273AE" w:rsidRPr="001A5A66" w:rsidDel="00F8250B">
                <w:rPr>
                  <w:rFonts w:ascii="Arial" w:eastAsiaTheme="minorEastAsia" w:hAnsi="Arial" w:cs="Arial"/>
                  <w:b/>
                  <w:color w:val="2F5496" w:themeColor="accent1" w:themeShade="BF"/>
                  <w:sz w:val="22"/>
                  <w:szCs w:val="16"/>
                  <w:lang w:eastAsia="cs-CZ" w:bidi="cs-CZ"/>
                </w:rPr>
                <w:delText>(váha 0,5, tj. max. 2,5 body)</w:delText>
              </w:r>
            </w:del>
          </w:p>
        </w:tc>
        <w:tc>
          <w:tcPr>
            <w:tcW w:w="7109" w:type="dxa"/>
            <w:shd w:val="clear" w:color="auto" w:fill="auto"/>
          </w:tcPr>
          <w:p w14:paraId="5CC7F129" w14:textId="75C2DCBD" w:rsidR="003637A5" w:rsidRPr="00816C79" w:rsidRDefault="003637A5" w:rsidP="003637A5">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Punkt 11 – Adekwatność budżetu</w:t>
            </w:r>
            <w:r w:rsidRPr="00816C79" w:rsidDel="00721560">
              <w:rPr>
                <w:rFonts w:ascii="Arial" w:eastAsiaTheme="minorEastAsia" w:hAnsi="Arial" w:cs="Arial"/>
                <w:b/>
                <w:color w:val="2F5496" w:themeColor="accent1" w:themeShade="BF"/>
                <w:sz w:val="22"/>
                <w:szCs w:val="16"/>
                <w:lang w:val="pl-PL" w:eastAsia="cs-CZ" w:bidi="cs-CZ"/>
              </w:rPr>
              <w:t xml:space="preserve"> </w:t>
            </w:r>
            <w:del w:id="97" w:author="Pikna Jan" w:date="2023-09-19T10:24:00Z">
              <w:r w:rsidR="002273AE" w:rsidRPr="00816C79" w:rsidDel="00F8250B">
                <w:rPr>
                  <w:rFonts w:ascii="Arial" w:eastAsiaTheme="minorEastAsia" w:hAnsi="Arial" w:cs="Arial"/>
                  <w:b/>
                  <w:color w:val="2F5496" w:themeColor="accent1" w:themeShade="BF"/>
                  <w:sz w:val="22"/>
                  <w:szCs w:val="16"/>
                  <w:lang w:val="pl-PL" w:eastAsia="cs-CZ" w:bidi="cs-CZ"/>
                </w:rPr>
                <w:delText>(waga 0.5, tj. maks. 2,5 pkt.)</w:delText>
              </w:r>
            </w:del>
          </w:p>
        </w:tc>
      </w:tr>
      <w:tr w:rsidR="00161768" w:rsidRPr="00C269A8" w14:paraId="67196245" w14:textId="77777777" w:rsidTr="00161768">
        <w:trPr>
          <w:trHeight w:val="837"/>
        </w:trPr>
        <w:tc>
          <w:tcPr>
            <w:tcW w:w="7109" w:type="dxa"/>
            <w:shd w:val="clear" w:color="auto" w:fill="auto"/>
          </w:tcPr>
          <w:p w14:paraId="305604E0" w14:textId="47AA214E" w:rsidR="00161768" w:rsidRPr="00816C79" w:rsidRDefault="00161768" w:rsidP="00161768">
            <w:pPr>
              <w:shd w:val="clear" w:color="auto" w:fill="FFFFFF" w:themeFill="background1"/>
              <w:spacing w:afterLines="8" w:after="19"/>
              <w:rPr>
                <w:rFonts w:ascii="Arial" w:eastAsia="Calibri" w:hAnsi="Arial" w:cs="Arial"/>
                <w:b/>
                <w:szCs w:val="22"/>
                <w:lang w:val="cs-CZ"/>
              </w:rPr>
            </w:pPr>
            <w:r w:rsidRPr="00816C79">
              <w:rPr>
                <w:rFonts w:ascii="Arial" w:hAnsi="Arial" w:cs="Arial"/>
                <w:szCs w:val="22"/>
                <w:lang w:val="cs-CZ"/>
              </w:rPr>
              <w:t xml:space="preserve">Experti podrobně posoudí jednotlivé položky rozpočtu z hlediska následujících otázek a navrhnou případná krácení. Pokud nenavrhnou krácení, udělí v tomto kritériu </w:t>
            </w:r>
            <w:ins w:id="98" w:author="Pikna Jan" w:date="2023-09-19T10:23:00Z">
              <w:r w:rsidR="00F8250B">
                <w:rPr>
                  <w:rFonts w:ascii="Arial" w:hAnsi="Arial" w:cs="Arial"/>
                  <w:szCs w:val="22"/>
                  <w:lang w:val="cs-CZ"/>
                </w:rPr>
                <w:t>2,</w:t>
              </w:r>
            </w:ins>
            <w:r w:rsidRPr="00816C79">
              <w:rPr>
                <w:rFonts w:ascii="Arial" w:hAnsi="Arial" w:cs="Arial"/>
                <w:szCs w:val="22"/>
                <w:lang w:val="cs-CZ"/>
              </w:rPr>
              <w:t xml:space="preserve">5 bodů. V opačném případě udělí 0 bodů. </w:t>
            </w:r>
          </w:p>
        </w:tc>
        <w:tc>
          <w:tcPr>
            <w:tcW w:w="7109" w:type="dxa"/>
            <w:shd w:val="clear" w:color="auto" w:fill="auto"/>
          </w:tcPr>
          <w:p w14:paraId="3E874972" w14:textId="6F23584A" w:rsidR="00161768" w:rsidRPr="00816C79" w:rsidRDefault="00161768" w:rsidP="00161768">
            <w:pPr>
              <w:pStyle w:val="Default"/>
              <w:shd w:val="clear" w:color="auto" w:fill="FFFFFF" w:themeFill="background1"/>
              <w:spacing w:before="8" w:afterLines="8" w:after="19"/>
              <w:jc w:val="both"/>
              <w:rPr>
                <w:rFonts w:ascii="Arial" w:hAnsi="Arial" w:cs="Arial"/>
                <w:sz w:val="22"/>
                <w:szCs w:val="22"/>
                <w:lang w:val="pl-PL"/>
              </w:rPr>
            </w:pPr>
            <w:r w:rsidRPr="001A5A66">
              <w:rPr>
                <w:rFonts w:ascii="Arial" w:hAnsi="Arial" w:cs="Arial"/>
                <w:sz w:val="22"/>
                <w:szCs w:val="22"/>
                <w:lang w:val="pl-PL"/>
              </w:rPr>
              <w:t xml:space="preserve">Eksperci szczegółowo ocenią poszczególne pozycje budżetowe </w:t>
            </w:r>
            <w:r w:rsidR="00A826B5" w:rsidRPr="00816C79">
              <w:rPr>
                <w:rFonts w:ascii="Arial" w:hAnsi="Arial" w:cs="Arial"/>
                <w:sz w:val="22"/>
                <w:szCs w:val="22"/>
                <w:lang w:val="pl-PL"/>
              </w:rPr>
              <w:t>uwzględniając następujące pytania</w:t>
            </w:r>
            <w:r w:rsidRPr="00816C79">
              <w:rPr>
                <w:rFonts w:ascii="Arial" w:hAnsi="Arial" w:cs="Arial"/>
                <w:sz w:val="22"/>
                <w:szCs w:val="22"/>
                <w:lang w:val="pl-PL"/>
              </w:rPr>
              <w:t xml:space="preserve"> i zaproponują ewentualne obniżenia. Jeśli nie zaproponują obniżenia, przyznają w tym kryterium </w:t>
            </w:r>
            <w:ins w:id="99" w:author="Pikna Jan" w:date="2023-09-19T10:24:00Z">
              <w:r w:rsidR="00F8250B">
                <w:rPr>
                  <w:rFonts w:ascii="Arial" w:hAnsi="Arial" w:cs="Arial"/>
                  <w:sz w:val="22"/>
                  <w:szCs w:val="22"/>
                  <w:lang w:val="pl-PL"/>
                </w:rPr>
                <w:t>2,</w:t>
              </w:r>
            </w:ins>
            <w:r w:rsidRPr="00816C79">
              <w:rPr>
                <w:rFonts w:ascii="Arial" w:hAnsi="Arial" w:cs="Arial"/>
                <w:sz w:val="22"/>
                <w:szCs w:val="22"/>
                <w:lang w:val="pl-PL"/>
              </w:rPr>
              <w:t>5 punktów. W przeciwnym razie przyznają 0 punktów.</w:t>
            </w:r>
          </w:p>
        </w:tc>
      </w:tr>
      <w:tr w:rsidR="00161768" w:rsidRPr="00C269A8" w14:paraId="58C0F2FF" w14:textId="77777777" w:rsidTr="00161768">
        <w:trPr>
          <w:trHeight w:val="467"/>
        </w:trPr>
        <w:tc>
          <w:tcPr>
            <w:tcW w:w="7109" w:type="dxa"/>
            <w:shd w:val="clear" w:color="auto" w:fill="auto"/>
          </w:tcPr>
          <w:p w14:paraId="6E876033" w14:textId="42495FB1" w:rsidR="00161768" w:rsidRPr="00816C79" w:rsidRDefault="00161768" w:rsidP="00083133">
            <w:pPr>
              <w:pStyle w:val="Odstavecseseznamem"/>
              <w:numPr>
                <w:ilvl w:val="0"/>
                <w:numId w:val="31"/>
              </w:numPr>
              <w:shd w:val="clear" w:color="auto" w:fill="FFFFFF" w:themeFill="background1"/>
              <w:autoSpaceDE w:val="0"/>
              <w:autoSpaceDN w:val="0"/>
              <w:adjustRightInd w:val="0"/>
              <w:spacing w:afterLines="8" w:after="19"/>
              <w:jc w:val="both"/>
              <w:rPr>
                <w:rFonts w:ascii="Arial" w:hAnsi="Arial" w:cs="Arial"/>
                <w:sz w:val="22"/>
                <w:lang w:val="cs-CZ"/>
              </w:rPr>
            </w:pPr>
            <w:r w:rsidRPr="00816C79">
              <w:rPr>
                <w:rFonts w:ascii="Arial" w:hAnsi="Arial" w:cs="Arial"/>
                <w:i/>
                <w:iCs/>
                <w:sz w:val="22"/>
                <w:lang w:val="cs-CZ"/>
              </w:rPr>
              <w:t xml:space="preserve">Souvisí výdaje projektu s plánovanými aktivitami? </w:t>
            </w:r>
          </w:p>
        </w:tc>
        <w:tc>
          <w:tcPr>
            <w:tcW w:w="7109" w:type="dxa"/>
            <w:shd w:val="clear" w:color="auto" w:fill="auto"/>
          </w:tcPr>
          <w:p w14:paraId="5A826DF3" w14:textId="0E3CA5A6" w:rsidR="00161768" w:rsidRPr="001A5A66" w:rsidRDefault="00161768" w:rsidP="00083133">
            <w:pPr>
              <w:pStyle w:val="Default"/>
              <w:numPr>
                <w:ilvl w:val="0"/>
                <w:numId w:val="13"/>
              </w:numPr>
              <w:shd w:val="clear" w:color="auto" w:fill="FFFFFF" w:themeFill="background1"/>
              <w:spacing w:before="8" w:afterLines="8" w:after="19"/>
              <w:jc w:val="both"/>
              <w:rPr>
                <w:rFonts w:ascii="Arial" w:hAnsi="Arial" w:cs="Arial"/>
                <w:sz w:val="22"/>
                <w:szCs w:val="22"/>
                <w:lang w:val="pl-PL"/>
              </w:rPr>
            </w:pPr>
            <w:r w:rsidRPr="001A5A66">
              <w:rPr>
                <w:rFonts w:ascii="Arial" w:hAnsi="Arial" w:cs="Arial"/>
                <w:i/>
                <w:iCs/>
                <w:sz w:val="22"/>
                <w:szCs w:val="22"/>
                <w:lang w:val="pl-PL"/>
              </w:rPr>
              <w:t xml:space="preserve">Czy wydatki projektu są związane z planowanymi działaniami? </w:t>
            </w:r>
          </w:p>
        </w:tc>
      </w:tr>
      <w:tr w:rsidR="00161768" w:rsidRPr="00C269A8" w14:paraId="2E233AD8" w14:textId="77777777" w:rsidTr="00161768">
        <w:trPr>
          <w:trHeight w:val="467"/>
        </w:trPr>
        <w:tc>
          <w:tcPr>
            <w:tcW w:w="7109" w:type="dxa"/>
            <w:shd w:val="clear" w:color="auto" w:fill="auto"/>
          </w:tcPr>
          <w:p w14:paraId="7C8A3157" w14:textId="041B2D5D" w:rsidR="00161768" w:rsidRPr="001A5A66" w:rsidRDefault="00161768" w:rsidP="00083133">
            <w:pPr>
              <w:pStyle w:val="Default"/>
              <w:numPr>
                <w:ilvl w:val="0"/>
                <w:numId w:val="31"/>
              </w:numPr>
              <w:shd w:val="clear" w:color="auto" w:fill="FFFFFF" w:themeFill="background1"/>
              <w:spacing w:before="8" w:afterLines="8" w:after="19"/>
              <w:jc w:val="both"/>
              <w:rPr>
                <w:rFonts w:ascii="Arial" w:hAnsi="Arial" w:cs="Arial"/>
                <w:color w:val="auto"/>
                <w:sz w:val="22"/>
                <w:szCs w:val="22"/>
              </w:rPr>
            </w:pPr>
            <w:r w:rsidRPr="001A5A66">
              <w:rPr>
                <w:rFonts w:ascii="Arial" w:hAnsi="Arial" w:cs="Arial"/>
                <w:i/>
                <w:iCs/>
                <w:color w:val="auto"/>
                <w:sz w:val="22"/>
                <w:szCs w:val="22"/>
              </w:rPr>
              <w:t xml:space="preserve">Jsou výdaje projektu efektivní a odpovídají cenám v místě a v čase obvyklým? </w:t>
            </w:r>
          </w:p>
        </w:tc>
        <w:tc>
          <w:tcPr>
            <w:tcW w:w="7109" w:type="dxa"/>
            <w:shd w:val="clear" w:color="auto" w:fill="auto"/>
          </w:tcPr>
          <w:p w14:paraId="5C93D36F" w14:textId="0868F88F" w:rsidR="00161768" w:rsidRPr="00816C79" w:rsidRDefault="00161768" w:rsidP="00083133">
            <w:pPr>
              <w:pStyle w:val="Default"/>
              <w:numPr>
                <w:ilvl w:val="0"/>
                <w:numId w:val="13"/>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Czy wydatki projektu są efektywne i adekwatne do cen ogólnie obowiązujących w danym czasie i miejscu? </w:t>
            </w:r>
          </w:p>
        </w:tc>
      </w:tr>
    </w:tbl>
    <w:p w14:paraId="0AF7E439" w14:textId="08A5DD61" w:rsidR="002566FD" w:rsidRDefault="002566FD"/>
    <w:p w14:paraId="5E2A973F" w14:textId="77777777" w:rsidR="00816C79" w:rsidRDefault="00816C79"/>
    <w:tbl>
      <w:tblPr>
        <w:tblStyle w:val="Mkatabulky"/>
        <w:tblW w:w="14218" w:type="dxa"/>
        <w:tblLook w:val="04A0" w:firstRow="1" w:lastRow="0" w:firstColumn="1" w:lastColumn="0" w:noHBand="0" w:noVBand="1"/>
      </w:tblPr>
      <w:tblGrid>
        <w:gridCol w:w="7109"/>
        <w:gridCol w:w="7109"/>
      </w:tblGrid>
      <w:tr w:rsidR="004E5928" w:rsidRPr="00C269A8" w14:paraId="06C73B90" w14:textId="77777777" w:rsidTr="00B4256C">
        <w:trPr>
          <w:trHeight w:val="511"/>
        </w:trPr>
        <w:tc>
          <w:tcPr>
            <w:tcW w:w="7109" w:type="dxa"/>
            <w:shd w:val="clear" w:color="auto" w:fill="B4C6E7" w:themeFill="accent1" w:themeFillTint="66"/>
          </w:tcPr>
          <w:p w14:paraId="0CF49D24" w14:textId="25C3CF9C" w:rsidR="004E5928" w:rsidRPr="00816C79" w:rsidRDefault="004E5928" w:rsidP="00B4256C">
            <w:pPr>
              <w:pStyle w:val="Nadpis2"/>
              <w:rPr>
                <w:lang w:val="cs-CZ"/>
              </w:rPr>
            </w:pPr>
            <w:bookmarkStart w:id="100" w:name="_Toc97559786"/>
            <w:r w:rsidRPr="00816C79">
              <w:rPr>
                <w:lang w:val="cs-CZ"/>
              </w:rPr>
              <w:t>2.3</w:t>
            </w:r>
            <w:r w:rsidRPr="00816C79">
              <w:rPr>
                <w:lang w:val="cs-CZ"/>
              </w:rPr>
              <w:tab/>
              <w:t>Hodnocení přeshraničního dopadu</w:t>
            </w:r>
            <w:bookmarkEnd w:id="100"/>
            <w:r w:rsidRPr="00816C79">
              <w:rPr>
                <w:lang w:val="cs-CZ"/>
              </w:rPr>
              <w:t xml:space="preserve"> (až 40 bodů)</w:t>
            </w:r>
          </w:p>
        </w:tc>
        <w:tc>
          <w:tcPr>
            <w:tcW w:w="7109" w:type="dxa"/>
            <w:shd w:val="clear" w:color="auto" w:fill="B4C6E7" w:themeFill="accent1" w:themeFillTint="66"/>
          </w:tcPr>
          <w:p w14:paraId="1F3D1E7C" w14:textId="71363F70" w:rsidR="004E5928" w:rsidRPr="00B4256C" w:rsidRDefault="004E5928" w:rsidP="00B4256C">
            <w:pPr>
              <w:pStyle w:val="Nadpis2"/>
            </w:pPr>
            <w:r w:rsidRPr="00B4256C">
              <w:t>2.3 Ocena wpływu transgranicznego (do 40 punktów)</w:t>
            </w:r>
          </w:p>
        </w:tc>
      </w:tr>
      <w:tr w:rsidR="004E5928" w:rsidRPr="00B4256C" w14:paraId="72BA577F" w14:textId="77777777" w:rsidTr="00FD61CA">
        <w:tc>
          <w:tcPr>
            <w:tcW w:w="7109" w:type="dxa"/>
            <w:shd w:val="clear" w:color="auto" w:fill="auto"/>
          </w:tcPr>
          <w:p w14:paraId="2444C5DA" w14:textId="520498FD"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816C79">
              <w:rPr>
                <w:rFonts w:ascii="Arial" w:eastAsiaTheme="minorEastAsia" w:hAnsi="Arial" w:cs="Arial"/>
                <w:b/>
                <w:color w:val="2F5496" w:themeColor="accent1" w:themeShade="BF"/>
                <w:sz w:val="22"/>
                <w:szCs w:val="16"/>
                <w:lang w:eastAsia="cs-CZ" w:bidi="cs-CZ"/>
              </w:rPr>
              <w:t xml:space="preserve">Bod 1 - Přidaná hodnota společné realizace projektu (váha 2,0, tj. max. 10 b.) </w:t>
            </w:r>
          </w:p>
        </w:tc>
        <w:tc>
          <w:tcPr>
            <w:tcW w:w="7109" w:type="dxa"/>
            <w:shd w:val="clear" w:color="auto" w:fill="auto"/>
          </w:tcPr>
          <w:p w14:paraId="7D66FB0F" w14:textId="377F6500"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1 – Wartość dodana wspólnej realizacji projektu (waga 2.0, tj. maks. 10 pkt.) </w:t>
            </w:r>
          </w:p>
        </w:tc>
      </w:tr>
      <w:tr w:rsidR="004E5928" w:rsidRPr="00C269A8" w14:paraId="235BC1F0" w14:textId="77777777" w:rsidTr="00FD61CA">
        <w:tc>
          <w:tcPr>
            <w:tcW w:w="7109" w:type="dxa"/>
            <w:shd w:val="clear" w:color="auto" w:fill="auto"/>
          </w:tcPr>
          <w:p w14:paraId="71BB9673" w14:textId="51889894" w:rsidR="004E5928" w:rsidRPr="00816C79" w:rsidRDefault="004E5928" w:rsidP="004E5928">
            <w:pPr>
              <w:pStyle w:val="Odstavecseseznamem"/>
              <w:shd w:val="clear" w:color="auto" w:fill="FFFFFF" w:themeFill="background1"/>
              <w:autoSpaceDE w:val="0"/>
              <w:autoSpaceDN w:val="0"/>
              <w:adjustRightInd w:val="0"/>
              <w:spacing w:afterLines="8" w:after="19"/>
              <w:ind w:left="0"/>
              <w:contextualSpacing w:val="0"/>
              <w:jc w:val="both"/>
              <w:rPr>
                <w:rFonts w:ascii="Arial" w:hAnsi="Arial" w:cs="Arial"/>
                <w:color w:val="000000"/>
                <w:sz w:val="22"/>
                <w:lang w:val="cs-CZ"/>
              </w:rPr>
            </w:pPr>
            <w:r w:rsidRPr="00816C79">
              <w:rPr>
                <w:rFonts w:ascii="Arial" w:hAnsi="Arial" w:cs="Arial"/>
                <w:sz w:val="22"/>
                <w:lang w:val="cs-CZ"/>
              </w:rPr>
              <w:t xml:space="preserve">Hodnotitel je povinen v rámci hodnocení vzít v úvahu zejména tyto aspekty: </w:t>
            </w:r>
          </w:p>
        </w:tc>
        <w:tc>
          <w:tcPr>
            <w:tcW w:w="7109" w:type="dxa"/>
            <w:shd w:val="clear" w:color="auto" w:fill="auto"/>
          </w:tcPr>
          <w:p w14:paraId="4487A899" w14:textId="71F3E5B9" w:rsidR="004E5928" w:rsidRPr="00816C79" w:rsidRDefault="004E5928" w:rsidP="004E5928">
            <w:pPr>
              <w:pStyle w:val="Default"/>
              <w:shd w:val="clear" w:color="auto" w:fill="FFFFFF" w:themeFill="background1"/>
              <w:spacing w:before="8" w:afterLines="8" w:after="19"/>
              <w:jc w:val="both"/>
              <w:rPr>
                <w:rFonts w:ascii="Arial" w:hAnsi="Arial" w:cs="Arial"/>
                <w:i/>
                <w:iCs/>
                <w:sz w:val="22"/>
                <w:szCs w:val="22"/>
                <w:lang w:val="pl-PL"/>
              </w:rPr>
            </w:pPr>
            <w:r w:rsidRPr="00816C79">
              <w:rPr>
                <w:rFonts w:ascii="Arial" w:hAnsi="Arial" w:cs="Arial"/>
                <w:sz w:val="22"/>
                <w:szCs w:val="22"/>
                <w:lang w:val="pl-PL"/>
              </w:rPr>
              <w:t xml:space="preserve">Oceniający ma obowiązek uwzględnienia przede wszystkim następujących aspektów: </w:t>
            </w:r>
          </w:p>
        </w:tc>
      </w:tr>
      <w:tr w:rsidR="004E5928" w:rsidRPr="00C269A8" w14:paraId="75604435" w14:textId="77777777" w:rsidTr="00FD61CA">
        <w:tc>
          <w:tcPr>
            <w:tcW w:w="7109" w:type="dxa"/>
            <w:shd w:val="clear" w:color="auto" w:fill="auto"/>
          </w:tcPr>
          <w:p w14:paraId="122BCB30" w14:textId="665290B2" w:rsidR="004E5928" w:rsidRPr="00816C79" w:rsidRDefault="004E5928" w:rsidP="004E5928">
            <w:pPr>
              <w:pStyle w:val="Odstavecseseznamem"/>
              <w:numPr>
                <w:ilvl w:val="0"/>
                <w:numId w:val="4"/>
              </w:numPr>
              <w:shd w:val="clear" w:color="auto" w:fill="FFFFFF" w:themeFill="background1"/>
              <w:autoSpaceDE w:val="0"/>
              <w:autoSpaceDN w:val="0"/>
              <w:adjustRightInd w:val="0"/>
              <w:spacing w:afterLines="8" w:after="19"/>
              <w:jc w:val="both"/>
              <w:rPr>
                <w:rFonts w:ascii="Arial" w:hAnsi="Arial" w:cs="Arial"/>
                <w:i/>
                <w:iCs/>
                <w:color w:val="000000"/>
                <w:sz w:val="22"/>
                <w:lang w:val="cs-CZ"/>
              </w:rPr>
            </w:pPr>
            <w:r w:rsidRPr="00816C79">
              <w:rPr>
                <w:rFonts w:ascii="Arial" w:hAnsi="Arial" w:cs="Arial"/>
                <w:i/>
                <w:iCs/>
                <w:sz w:val="22"/>
                <w:lang w:val="cs-CZ"/>
              </w:rPr>
              <w:t xml:space="preserve">Do jaké míry řeší projekt společný problém/rozvíjí společný potenciál partnerů, nikoliv jejích individuální problémy/potenciály? </w:t>
            </w:r>
          </w:p>
        </w:tc>
        <w:tc>
          <w:tcPr>
            <w:tcW w:w="7109" w:type="dxa"/>
            <w:shd w:val="clear" w:color="auto" w:fill="auto"/>
          </w:tcPr>
          <w:p w14:paraId="351EB05A" w14:textId="12CD75AA" w:rsidR="004E5928" w:rsidRPr="00816C79" w:rsidRDefault="004E5928" w:rsidP="004E5928">
            <w:pPr>
              <w:pStyle w:val="Default"/>
              <w:numPr>
                <w:ilvl w:val="0"/>
                <w:numId w:val="5"/>
              </w:numPr>
              <w:shd w:val="clear" w:color="auto" w:fill="FFFFFF" w:themeFill="background1"/>
              <w:spacing w:before="8" w:afterLines="8" w:after="19"/>
              <w:jc w:val="both"/>
              <w:rPr>
                <w:rFonts w:ascii="Arial" w:hAnsi="Arial" w:cs="Arial"/>
                <w:i/>
                <w:iCs/>
                <w:sz w:val="22"/>
                <w:szCs w:val="22"/>
                <w:lang w:val="pl-PL"/>
              </w:rPr>
            </w:pPr>
            <w:r w:rsidRPr="00816C79">
              <w:rPr>
                <w:rFonts w:ascii="Arial" w:hAnsi="Arial" w:cs="Arial"/>
                <w:i/>
                <w:iCs/>
                <w:sz w:val="22"/>
                <w:szCs w:val="22"/>
                <w:lang w:val="pl-PL"/>
              </w:rPr>
              <w:t xml:space="preserve">W jakim stopniu projekt rozwiązuje wspólny problem/rozwija wspólny potencjał partnerów, a nie ich indywidualne problemy/potencjały? </w:t>
            </w:r>
          </w:p>
        </w:tc>
      </w:tr>
      <w:tr w:rsidR="004E5928" w:rsidRPr="00C269A8" w14:paraId="00D9CDDD" w14:textId="77777777" w:rsidTr="00FD61CA">
        <w:trPr>
          <w:trHeight w:val="608"/>
        </w:trPr>
        <w:tc>
          <w:tcPr>
            <w:tcW w:w="7109" w:type="dxa"/>
            <w:shd w:val="clear" w:color="auto" w:fill="auto"/>
          </w:tcPr>
          <w:p w14:paraId="0925AB74" w14:textId="63FA3B70" w:rsidR="004E5928" w:rsidRPr="00816C79" w:rsidRDefault="004E5928" w:rsidP="004E5928">
            <w:pPr>
              <w:pStyle w:val="Odstavecseseznamem"/>
              <w:numPr>
                <w:ilvl w:val="0"/>
                <w:numId w:val="4"/>
              </w:numPr>
              <w:shd w:val="clear" w:color="auto" w:fill="FFFFFF" w:themeFill="background1"/>
              <w:autoSpaceDE w:val="0"/>
              <w:autoSpaceDN w:val="0"/>
              <w:adjustRightInd w:val="0"/>
              <w:spacing w:afterLines="8" w:after="19"/>
              <w:jc w:val="both"/>
              <w:rPr>
                <w:rFonts w:ascii="Arial" w:hAnsi="Arial" w:cs="Arial"/>
                <w:i/>
                <w:iCs/>
                <w:sz w:val="22"/>
                <w:lang w:val="cs-CZ"/>
              </w:rPr>
            </w:pPr>
            <w:r w:rsidRPr="00816C79">
              <w:rPr>
                <w:rFonts w:ascii="Arial" w:hAnsi="Arial" w:cs="Arial"/>
                <w:i/>
                <w:iCs/>
                <w:sz w:val="22"/>
                <w:lang w:val="cs-CZ"/>
              </w:rPr>
              <w:t xml:space="preserve">Nakolik jsou výsledky a dopady projektu významnější než v případě realizace dvou individuálních projektů v rámci národních či tematických programů? </w:t>
            </w:r>
          </w:p>
        </w:tc>
        <w:tc>
          <w:tcPr>
            <w:tcW w:w="7109" w:type="dxa"/>
            <w:shd w:val="clear" w:color="auto" w:fill="auto"/>
          </w:tcPr>
          <w:p w14:paraId="052F40E9" w14:textId="1D6B348B" w:rsidR="004E5928" w:rsidRPr="00816C79" w:rsidRDefault="004E5928" w:rsidP="004E5928">
            <w:pPr>
              <w:pStyle w:val="Default"/>
              <w:numPr>
                <w:ilvl w:val="0"/>
                <w:numId w:val="5"/>
              </w:numPr>
              <w:shd w:val="clear" w:color="auto" w:fill="FFFFFF" w:themeFill="background1"/>
              <w:spacing w:before="8" w:afterLines="8" w:after="19"/>
              <w:jc w:val="both"/>
              <w:rPr>
                <w:rFonts w:ascii="Arial" w:hAnsi="Arial" w:cs="Arial"/>
                <w:i/>
                <w:iCs/>
                <w:sz w:val="22"/>
                <w:szCs w:val="22"/>
                <w:lang w:val="pl-PL"/>
              </w:rPr>
            </w:pPr>
            <w:r w:rsidRPr="00816C79">
              <w:rPr>
                <w:rFonts w:ascii="Arial" w:hAnsi="Arial" w:cs="Arial"/>
                <w:i/>
                <w:iCs/>
                <w:sz w:val="22"/>
                <w:szCs w:val="22"/>
                <w:lang w:val="pl-PL"/>
              </w:rPr>
              <w:t xml:space="preserve">W jakim stopniu rezultaty i oddziaływanie projektu są większe, niż w przypadku realizacji dwóch indywidualnych projektów w ramach programów narodowych lub tematycznych? </w:t>
            </w:r>
          </w:p>
        </w:tc>
      </w:tr>
      <w:tr w:rsidR="004E5928" w:rsidRPr="00B4256C" w14:paraId="4BD3D9AB" w14:textId="77777777" w:rsidTr="00FD61CA">
        <w:tc>
          <w:tcPr>
            <w:tcW w:w="7109" w:type="dxa"/>
            <w:shd w:val="clear" w:color="auto" w:fill="auto"/>
          </w:tcPr>
          <w:p w14:paraId="3EBB58FF" w14:textId="7EF39358"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816C79">
              <w:rPr>
                <w:rFonts w:ascii="Arial" w:eastAsiaTheme="minorEastAsia" w:hAnsi="Arial" w:cs="Arial"/>
                <w:b/>
                <w:color w:val="2F5496" w:themeColor="accent1" w:themeShade="BF"/>
                <w:sz w:val="22"/>
                <w:szCs w:val="16"/>
                <w:lang w:eastAsia="cs-CZ" w:bidi="cs-CZ"/>
              </w:rPr>
              <w:lastRenderedPageBreak/>
              <w:t xml:space="preserve">Bod 2 - Příspěvek projektu k propojování příhraničí (váha 1,0, tj. max. 5 b.) </w:t>
            </w:r>
          </w:p>
        </w:tc>
        <w:tc>
          <w:tcPr>
            <w:tcW w:w="7109" w:type="dxa"/>
            <w:shd w:val="clear" w:color="auto" w:fill="auto"/>
          </w:tcPr>
          <w:p w14:paraId="345213F1" w14:textId="0442C752"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2 – Wpływ projektu na integrację pogranicza (waga 1.0, tj. maks. 5 pkt.) </w:t>
            </w:r>
          </w:p>
        </w:tc>
      </w:tr>
      <w:tr w:rsidR="004E5928" w:rsidRPr="00C269A8" w14:paraId="4AD1F98E" w14:textId="77777777" w:rsidTr="00FD61CA">
        <w:trPr>
          <w:trHeight w:val="1740"/>
        </w:trPr>
        <w:tc>
          <w:tcPr>
            <w:tcW w:w="7109" w:type="dxa"/>
            <w:shd w:val="clear" w:color="auto" w:fill="auto"/>
          </w:tcPr>
          <w:p w14:paraId="48E6B54B" w14:textId="77777777" w:rsidR="004E5928" w:rsidRPr="00816C79" w:rsidRDefault="004E5928" w:rsidP="004E5928">
            <w:pPr>
              <w:pStyle w:val="Default"/>
              <w:shd w:val="clear" w:color="auto" w:fill="FFFFFF" w:themeFill="background1"/>
              <w:spacing w:before="8" w:afterLines="8" w:after="19"/>
              <w:jc w:val="both"/>
              <w:rPr>
                <w:rFonts w:ascii="Arial" w:hAnsi="Arial" w:cs="Arial"/>
                <w:sz w:val="22"/>
                <w:szCs w:val="22"/>
              </w:rPr>
            </w:pPr>
            <w:r w:rsidRPr="00816C79">
              <w:rPr>
                <w:rFonts w:ascii="Arial" w:hAnsi="Arial" w:cs="Arial"/>
                <w:sz w:val="22"/>
                <w:szCs w:val="22"/>
              </w:rPr>
              <w:t xml:space="preserve">Hodnotitel je povinen v rámci hodnocení vzít v úvahu zejména tyto aspekty: </w:t>
            </w:r>
          </w:p>
          <w:p w14:paraId="55C5EA71" w14:textId="77777777" w:rsidR="004E5928" w:rsidRPr="00816C79" w:rsidRDefault="004E5928" w:rsidP="004E5928">
            <w:pPr>
              <w:pStyle w:val="Default"/>
              <w:numPr>
                <w:ilvl w:val="0"/>
                <w:numId w:val="2"/>
              </w:numPr>
              <w:shd w:val="clear" w:color="auto" w:fill="FFFFFF" w:themeFill="background1"/>
              <w:spacing w:before="8" w:afterLines="8" w:after="19"/>
              <w:jc w:val="both"/>
              <w:rPr>
                <w:rFonts w:ascii="Arial" w:hAnsi="Arial" w:cs="Arial"/>
                <w:i/>
                <w:sz w:val="22"/>
                <w:szCs w:val="22"/>
              </w:rPr>
            </w:pPr>
            <w:r w:rsidRPr="00816C79">
              <w:rPr>
                <w:rFonts w:ascii="Arial" w:hAnsi="Arial" w:cs="Arial"/>
                <w:i/>
                <w:iCs/>
                <w:sz w:val="22"/>
                <w:szCs w:val="22"/>
              </w:rPr>
              <w:t xml:space="preserve">Do jaké míry projekt přispívá k rozvoji přeshraničních vazeb (např. socioekonomických, kulturních), soudržnosti a integritě společného regionu nebo posílení společné identity? </w:t>
            </w:r>
          </w:p>
          <w:p w14:paraId="24BFD5FB" w14:textId="77777777" w:rsidR="004E5928" w:rsidRPr="00816C79" w:rsidRDefault="004E5928" w:rsidP="004E5928">
            <w:pPr>
              <w:pStyle w:val="Default"/>
              <w:numPr>
                <w:ilvl w:val="0"/>
                <w:numId w:val="2"/>
              </w:numPr>
              <w:shd w:val="clear" w:color="auto" w:fill="FFFFFF" w:themeFill="background1"/>
              <w:spacing w:before="8" w:afterLines="8" w:after="19"/>
              <w:jc w:val="both"/>
              <w:rPr>
                <w:rFonts w:ascii="Arial" w:hAnsi="Arial" w:cs="Arial"/>
                <w:i/>
                <w:sz w:val="22"/>
                <w:szCs w:val="22"/>
              </w:rPr>
            </w:pPr>
            <w:r w:rsidRPr="00816C79">
              <w:rPr>
                <w:rFonts w:ascii="Arial" w:hAnsi="Arial" w:cs="Arial"/>
                <w:i/>
                <w:iCs/>
                <w:sz w:val="22"/>
                <w:szCs w:val="22"/>
              </w:rPr>
              <w:t xml:space="preserve">Do jaké míry projekt přispívá k odstraňování překážek v propojování pohraničí (zejména infrastrukturálních, legislativních)? </w:t>
            </w:r>
          </w:p>
          <w:p w14:paraId="03B21A19" w14:textId="6E80CB5B" w:rsidR="004E5928" w:rsidRPr="00816C79" w:rsidRDefault="004E5928" w:rsidP="004E5928">
            <w:pPr>
              <w:pStyle w:val="Default"/>
              <w:numPr>
                <w:ilvl w:val="0"/>
                <w:numId w:val="2"/>
              </w:numPr>
              <w:shd w:val="clear" w:color="auto" w:fill="FFFFFF" w:themeFill="background1"/>
              <w:spacing w:before="8" w:afterLines="8" w:after="19"/>
              <w:jc w:val="both"/>
              <w:rPr>
                <w:rFonts w:ascii="Arial" w:hAnsi="Arial" w:cs="Arial"/>
                <w:sz w:val="22"/>
                <w:szCs w:val="22"/>
              </w:rPr>
            </w:pPr>
            <w:r w:rsidRPr="00816C79">
              <w:rPr>
                <w:rFonts w:ascii="Arial" w:hAnsi="Arial" w:cs="Arial"/>
                <w:i/>
                <w:iCs/>
                <w:sz w:val="22"/>
                <w:szCs w:val="22"/>
              </w:rPr>
              <w:t xml:space="preserve">Nakolik projekt přispívá k propojování cílových skupin na obou stranách hranice (vytváření trvalých přeshraničních vazeb; tvorba a realizace společných systémů, programů, koncepcí, trvalých struktur spolupráce apod.)? </w:t>
            </w:r>
          </w:p>
        </w:tc>
        <w:tc>
          <w:tcPr>
            <w:tcW w:w="7109" w:type="dxa"/>
            <w:shd w:val="clear" w:color="auto" w:fill="auto"/>
          </w:tcPr>
          <w:p w14:paraId="3678B023" w14:textId="77777777" w:rsidR="004E5928" w:rsidRPr="00816C79" w:rsidRDefault="004E5928" w:rsidP="004E5928">
            <w:pPr>
              <w:pStyle w:val="Default"/>
              <w:shd w:val="clear" w:color="auto" w:fill="FFFFFF" w:themeFill="background1"/>
              <w:spacing w:before="8" w:afterLines="8" w:after="19"/>
              <w:jc w:val="both"/>
              <w:rPr>
                <w:rFonts w:ascii="Arial" w:hAnsi="Arial" w:cs="Arial"/>
                <w:i/>
                <w:iCs/>
                <w:color w:val="auto"/>
                <w:sz w:val="22"/>
                <w:szCs w:val="22"/>
                <w:lang w:val="pl-PL"/>
              </w:rPr>
            </w:pPr>
            <w:r w:rsidRPr="00816C79">
              <w:rPr>
                <w:rFonts w:ascii="Arial" w:hAnsi="Arial" w:cs="Arial"/>
                <w:sz w:val="22"/>
                <w:szCs w:val="22"/>
                <w:lang w:val="pl-PL"/>
              </w:rPr>
              <w:t xml:space="preserve">Oceniający ma obowiązek uwzględnienia przede wszystkim następujących aspektów: </w:t>
            </w:r>
          </w:p>
          <w:p w14:paraId="4F0A1152" w14:textId="77777777" w:rsidR="004E5928" w:rsidRPr="00816C79" w:rsidRDefault="004E5928" w:rsidP="004E5928">
            <w:pPr>
              <w:pStyle w:val="Default"/>
              <w:numPr>
                <w:ilvl w:val="0"/>
                <w:numId w:val="6"/>
              </w:numPr>
              <w:shd w:val="clear" w:color="auto" w:fill="FFFFFF" w:themeFill="background1"/>
              <w:spacing w:before="8" w:afterLines="8" w:after="19"/>
              <w:jc w:val="both"/>
              <w:rPr>
                <w:rFonts w:ascii="Arial" w:hAnsi="Arial" w:cs="Arial"/>
                <w:color w:val="auto"/>
                <w:sz w:val="22"/>
                <w:szCs w:val="22"/>
                <w:lang w:val="pl-PL"/>
              </w:rPr>
            </w:pPr>
            <w:r w:rsidRPr="00816C79">
              <w:rPr>
                <w:rFonts w:ascii="Arial" w:hAnsi="Arial" w:cs="Arial"/>
                <w:i/>
                <w:iCs/>
                <w:sz w:val="22"/>
                <w:szCs w:val="22"/>
                <w:lang w:val="pl-PL"/>
              </w:rPr>
              <w:t xml:space="preserve">W jakim stopniu projekt przyczynia się do rozwoju powiązań transgranicznych (np. społeczno-ekonomicznych, kulturowych), spójności i integralności wspólnego regionu lub wzmocnienia wspólnej tożsamości? </w:t>
            </w:r>
          </w:p>
          <w:p w14:paraId="50475220" w14:textId="77777777" w:rsidR="004E5928" w:rsidRPr="00816C79" w:rsidRDefault="004E5928" w:rsidP="004E5928">
            <w:pPr>
              <w:pStyle w:val="Default"/>
              <w:numPr>
                <w:ilvl w:val="0"/>
                <w:numId w:val="6"/>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W jakim stopniu projekt przyczynia się do usuwania barier w integracji pogranicza (przede wszystkim infrastrukturalnych, prawnych)? </w:t>
            </w:r>
          </w:p>
          <w:p w14:paraId="4FD5740D" w14:textId="5B267F93" w:rsidR="004E5928" w:rsidRPr="00816C79" w:rsidRDefault="004E5928" w:rsidP="004E5928">
            <w:pPr>
              <w:pStyle w:val="Default"/>
              <w:numPr>
                <w:ilvl w:val="0"/>
                <w:numId w:val="6"/>
              </w:numPr>
              <w:shd w:val="clear" w:color="auto" w:fill="FFFFFF" w:themeFill="background1"/>
              <w:spacing w:before="8" w:afterLines="8" w:after="19"/>
              <w:jc w:val="both"/>
              <w:rPr>
                <w:rFonts w:ascii="Arial" w:hAnsi="Arial" w:cs="Arial"/>
                <w:i/>
                <w:iCs/>
                <w:color w:val="auto"/>
                <w:sz w:val="22"/>
                <w:szCs w:val="22"/>
                <w:lang w:val="pl-PL"/>
              </w:rPr>
            </w:pPr>
            <w:r w:rsidRPr="00816C79">
              <w:rPr>
                <w:rFonts w:ascii="Arial" w:hAnsi="Arial" w:cs="Arial"/>
                <w:i/>
                <w:iCs/>
                <w:sz w:val="22"/>
                <w:szCs w:val="22"/>
                <w:lang w:val="pl-PL"/>
              </w:rPr>
              <w:t xml:space="preserve">W jakim stopniu projekt przyczynia się do integrowania grup docelowych w obu częściach pogranicza (tworzenia trwałych relacji transgranicznych, tworzenia i realizacji wspólnych systemów, programów, koncepcji, trwałych struktur współpracy, itp.)? </w:t>
            </w:r>
          </w:p>
        </w:tc>
      </w:tr>
      <w:tr w:rsidR="004E5928" w:rsidRPr="00B4256C" w14:paraId="62AD06D1" w14:textId="77777777" w:rsidTr="00FD61CA">
        <w:tc>
          <w:tcPr>
            <w:tcW w:w="7109" w:type="dxa"/>
            <w:shd w:val="clear" w:color="auto" w:fill="auto"/>
          </w:tcPr>
          <w:p w14:paraId="745F8676" w14:textId="6138DACC"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816C79">
              <w:rPr>
                <w:rFonts w:ascii="Arial" w:eastAsiaTheme="minorEastAsia" w:hAnsi="Arial" w:cs="Arial"/>
                <w:b/>
                <w:color w:val="2F5496" w:themeColor="accent1" w:themeShade="BF"/>
                <w:sz w:val="22"/>
                <w:szCs w:val="16"/>
                <w:lang w:eastAsia="cs-CZ" w:bidi="cs-CZ"/>
              </w:rPr>
              <w:t xml:space="preserve">Bod 3 - Dopad projektu na obě strany hranice (váha 2,0, tj. max. 10 b.) </w:t>
            </w:r>
          </w:p>
        </w:tc>
        <w:tc>
          <w:tcPr>
            <w:tcW w:w="7109" w:type="dxa"/>
            <w:shd w:val="clear" w:color="auto" w:fill="auto"/>
          </w:tcPr>
          <w:p w14:paraId="0FB660D2" w14:textId="6503102F"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3 – Wpływ projektu na obie strony granicy (waga 2.0, tj. maks. 10 pkt.)  </w:t>
            </w:r>
          </w:p>
        </w:tc>
      </w:tr>
      <w:tr w:rsidR="004E5928" w:rsidRPr="00C269A8" w14:paraId="7D9EE90B" w14:textId="77777777" w:rsidTr="00FD61CA">
        <w:tc>
          <w:tcPr>
            <w:tcW w:w="7109" w:type="dxa"/>
            <w:shd w:val="clear" w:color="auto" w:fill="auto"/>
          </w:tcPr>
          <w:p w14:paraId="22EB786A" w14:textId="6864FC13" w:rsidR="004E5928" w:rsidRPr="00816C79" w:rsidRDefault="004E5928" w:rsidP="004E5928">
            <w:pPr>
              <w:pStyle w:val="Default"/>
              <w:shd w:val="clear" w:color="auto" w:fill="FFFFFF" w:themeFill="background1"/>
              <w:spacing w:before="8" w:afterLines="8" w:after="19"/>
              <w:jc w:val="both"/>
              <w:rPr>
                <w:rFonts w:ascii="Arial" w:hAnsi="Arial" w:cs="Arial"/>
                <w:sz w:val="22"/>
                <w:szCs w:val="22"/>
              </w:rPr>
            </w:pPr>
            <w:r w:rsidRPr="00816C79">
              <w:rPr>
                <w:rFonts w:ascii="Arial" w:hAnsi="Arial" w:cs="Arial"/>
                <w:sz w:val="22"/>
                <w:szCs w:val="22"/>
              </w:rPr>
              <w:t xml:space="preserve">Hodnotitel je povinen v rámci hodnocení vzít v úvahu zejména tyto aspekty: </w:t>
            </w:r>
          </w:p>
        </w:tc>
        <w:tc>
          <w:tcPr>
            <w:tcW w:w="7109" w:type="dxa"/>
            <w:shd w:val="clear" w:color="auto" w:fill="auto"/>
          </w:tcPr>
          <w:p w14:paraId="3E7730FB" w14:textId="4EA744CC" w:rsidR="004E5928" w:rsidRPr="00816C79" w:rsidRDefault="004E5928" w:rsidP="004E5928">
            <w:pPr>
              <w:pStyle w:val="Default"/>
              <w:shd w:val="clear" w:color="auto" w:fill="FFFFFF" w:themeFill="background1"/>
              <w:spacing w:before="8" w:afterLines="8" w:after="19"/>
              <w:jc w:val="both"/>
              <w:rPr>
                <w:rFonts w:ascii="Arial" w:hAnsi="Arial" w:cs="Arial"/>
                <w:sz w:val="22"/>
                <w:szCs w:val="22"/>
                <w:lang w:val="pl-PL"/>
              </w:rPr>
            </w:pPr>
            <w:r w:rsidRPr="00816C79">
              <w:rPr>
                <w:rFonts w:ascii="Arial" w:hAnsi="Arial" w:cs="Arial"/>
                <w:sz w:val="22"/>
                <w:szCs w:val="22"/>
                <w:lang w:val="pl-PL"/>
              </w:rPr>
              <w:t xml:space="preserve">Oceniający ma obowiązek uwzględnienia przede wszystkim następujących aspektów: </w:t>
            </w:r>
          </w:p>
        </w:tc>
      </w:tr>
      <w:tr w:rsidR="004E5928" w:rsidRPr="00C269A8" w14:paraId="4B97E49E" w14:textId="77777777" w:rsidTr="00FD61CA">
        <w:trPr>
          <w:trHeight w:val="1185"/>
        </w:trPr>
        <w:tc>
          <w:tcPr>
            <w:tcW w:w="7109" w:type="dxa"/>
            <w:shd w:val="clear" w:color="auto" w:fill="auto"/>
          </w:tcPr>
          <w:p w14:paraId="66FCB7F7" w14:textId="77777777" w:rsidR="004E5928" w:rsidRPr="00816C79" w:rsidRDefault="004E5928" w:rsidP="004E5928">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816C79">
              <w:rPr>
                <w:rFonts w:ascii="Arial" w:hAnsi="Arial" w:cs="Arial"/>
                <w:i/>
                <w:iCs/>
                <w:sz w:val="22"/>
                <w:szCs w:val="22"/>
              </w:rPr>
              <w:t xml:space="preserve">Nakolik je projekt určen cílovým skupinám na obou stranách hranice? </w:t>
            </w:r>
          </w:p>
          <w:p w14:paraId="082A5FC5" w14:textId="77777777" w:rsidR="004E5928" w:rsidRPr="00816C79" w:rsidRDefault="004E5928" w:rsidP="004E5928">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816C79">
              <w:rPr>
                <w:rFonts w:ascii="Arial" w:hAnsi="Arial" w:cs="Arial"/>
                <w:i/>
                <w:iCs/>
                <w:sz w:val="22"/>
                <w:szCs w:val="22"/>
              </w:rPr>
              <w:t xml:space="preserve">Nakolik jsou cílové skupiny na obou stranách hranice početně „vyvážené“? </w:t>
            </w:r>
          </w:p>
          <w:p w14:paraId="79C5C40F" w14:textId="5CA8B54C" w:rsidR="004E5928" w:rsidRPr="00816C79" w:rsidRDefault="004E5928" w:rsidP="004E5928">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816C79">
              <w:rPr>
                <w:rFonts w:ascii="Arial" w:hAnsi="Arial" w:cs="Arial"/>
                <w:i/>
                <w:iCs/>
                <w:sz w:val="22"/>
                <w:szCs w:val="22"/>
              </w:rPr>
              <w:t xml:space="preserve">Do jaké míry odpovídá část projektu realizovaná na jedné straně hranice poptávce cílových skupin na druhé straně hranice? </w:t>
            </w:r>
          </w:p>
        </w:tc>
        <w:tc>
          <w:tcPr>
            <w:tcW w:w="7109" w:type="dxa"/>
            <w:shd w:val="clear" w:color="auto" w:fill="auto"/>
          </w:tcPr>
          <w:p w14:paraId="67981659" w14:textId="77777777" w:rsidR="004E5928" w:rsidRPr="00816C79" w:rsidRDefault="004E5928" w:rsidP="004E5928">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W jakim stopniu projekt jest skierowany do grup docelowych po obu stronach granicy? </w:t>
            </w:r>
          </w:p>
          <w:p w14:paraId="509E4D91" w14:textId="77777777" w:rsidR="004E5928" w:rsidRPr="00816C79" w:rsidRDefault="004E5928" w:rsidP="004E5928">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Na ile grupy docelowe po obu stronach granicy są „wyważone” pod względem ilościowym? </w:t>
            </w:r>
          </w:p>
          <w:p w14:paraId="5BFE733D" w14:textId="64128978" w:rsidR="004E5928" w:rsidRPr="00816C79" w:rsidRDefault="004E5928" w:rsidP="004E5928">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W jakim stopniu część projektu realizowana po jednej stronie granicy odpowiada na zapotrzebowanie grup docelowych po drugiej stronie granicy? </w:t>
            </w:r>
          </w:p>
        </w:tc>
      </w:tr>
      <w:tr w:rsidR="004E5928" w:rsidRPr="00B4256C" w14:paraId="30D84A2B" w14:textId="77777777" w:rsidTr="00FD61CA">
        <w:tc>
          <w:tcPr>
            <w:tcW w:w="7109" w:type="dxa"/>
            <w:shd w:val="clear" w:color="auto" w:fill="auto"/>
          </w:tcPr>
          <w:p w14:paraId="1D2A6C19" w14:textId="0181C76C"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816C79">
              <w:rPr>
                <w:rFonts w:ascii="Arial" w:eastAsiaTheme="minorEastAsia" w:hAnsi="Arial" w:cs="Arial"/>
                <w:b/>
                <w:color w:val="2F5496" w:themeColor="accent1" w:themeShade="BF"/>
                <w:sz w:val="22"/>
                <w:szCs w:val="16"/>
                <w:lang w:eastAsia="cs-CZ" w:bidi="cs-CZ"/>
              </w:rPr>
              <w:t xml:space="preserve">Bod 4 - Šíře dopadu projektu ve společném území (váha 1,0, tj. max. 5 b.) </w:t>
            </w:r>
          </w:p>
        </w:tc>
        <w:tc>
          <w:tcPr>
            <w:tcW w:w="7109" w:type="dxa"/>
            <w:shd w:val="clear" w:color="auto" w:fill="auto"/>
          </w:tcPr>
          <w:p w14:paraId="7F81C7BB" w14:textId="36FC858A"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4 – Znaczenie wpływu projektu we wspólnym obszarze (waga 1.0, tj. maks. 5 pkt.) </w:t>
            </w:r>
          </w:p>
        </w:tc>
      </w:tr>
      <w:tr w:rsidR="004E5928" w:rsidRPr="00C269A8" w14:paraId="7776DA5B" w14:textId="77777777" w:rsidTr="00FD61CA">
        <w:tc>
          <w:tcPr>
            <w:tcW w:w="7109" w:type="dxa"/>
            <w:shd w:val="clear" w:color="auto" w:fill="auto"/>
          </w:tcPr>
          <w:p w14:paraId="74A22990" w14:textId="458F1DC0" w:rsidR="004E5928" w:rsidRPr="00816C79" w:rsidRDefault="004E5928" w:rsidP="004E5928">
            <w:pPr>
              <w:pStyle w:val="Default"/>
              <w:shd w:val="clear" w:color="auto" w:fill="FFFFFF" w:themeFill="background1"/>
              <w:spacing w:before="8" w:afterLines="8" w:after="19"/>
              <w:jc w:val="both"/>
              <w:rPr>
                <w:rFonts w:ascii="Arial" w:hAnsi="Arial" w:cs="Arial"/>
                <w:sz w:val="22"/>
                <w:szCs w:val="22"/>
              </w:rPr>
            </w:pPr>
            <w:r w:rsidRPr="00816C79">
              <w:rPr>
                <w:rFonts w:ascii="Arial" w:hAnsi="Arial" w:cs="Arial"/>
                <w:sz w:val="22"/>
                <w:szCs w:val="22"/>
              </w:rPr>
              <w:t xml:space="preserve">Hodnotitel je povinen v rámci hodnocení vzít v úvahu zejména tyto aspekty: </w:t>
            </w:r>
          </w:p>
        </w:tc>
        <w:tc>
          <w:tcPr>
            <w:tcW w:w="7109" w:type="dxa"/>
            <w:shd w:val="clear" w:color="auto" w:fill="auto"/>
          </w:tcPr>
          <w:p w14:paraId="0C216044" w14:textId="0F9D3ACA" w:rsidR="004E5928" w:rsidRPr="00816C79" w:rsidRDefault="004E5928" w:rsidP="004E5928">
            <w:pPr>
              <w:pStyle w:val="Default"/>
              <w:shd w:val="clear" w:color="auto" w:fill="FFFFFF" w:themeFill="background1"/>
              <w:spacing w:before="8" w:afterLines="8" w:after="19"/>
              <w:jc w:val="both"/>
              <w:rPr>
                <w:rFonts w:ascii="Arial" w:hAnsi="Arial" w:cs="Arial"/>
                <w:color w:val="auto"/>
                <w:sz w:val="22"/>
                <w:szCs w:val="22"/>
                <w:lang w:val="pl-PL"/>
              </w:rPr>
            </w:pPr>
            <w:r w:rsidRPr="00816C79">
              <w:rPr>
                <w:rFonts w:ascii="Arial" w:hAnsi="Arial" w:cs="Arial"/>
                <w:sz w:val="22"/>
                <w:szCs w:val="22"/>
                <w:lang w:val="pl-PL"/>
              </w:rPr>
              <w:t xml:space="preserve">Oceniający ma obowiązek uwzględnienia przede wszystkim następujących aspektów: </w:t>
            </w:r>
          </w:p>
        </w:tc>
      </w:tr>
      <w:tr w:rsidR="004E5928" w:rsidRPr="00C269A8" w14:paraId="647ED341" w14:textId="77777777" w:rsidTr="00FD61CA">
        <w:tc>
          <w:tcPr>
            <w:tcW w:w="7109" w:type="dxa"/>
            <w:shd w:val="clear" w:color="auto" w:fill="auto"/>
          </w:tcPr>
          <w:p w14:paraId="1DE512A7" w14:textId="77777777" w:rsidR="004E5928" w:rsidRPr="00816C79" w:rsidRDefault="004E5928" w:rsidP="004E5928">
            <w:pPr>
              <w:pStyle w:val="Odstavecseseznamem"/>
              <w:numPr>
                <w:ilvl w:val="0"/>
                <w:numId w:val="8"/>
              </w:numPr>
              <w:shd w:val="clear" w:color="auto" w:fill="FFFFFF" w:themeFill="background1"/>
              <w:spacing w:afterLines="8" w:after="19"/>
              <w:rPr>
                <w:rFonts w:ascii="Arial" w:hAnsi="Arial" w:cs="Arial"/>
                <w:sz w:val="22"/>
                <w:lang w:val="cs-CZ"/>
              </w:rPr>
            </w:pPr>
            <w:r w:rsidRPr="00816C79">
              <w:rPr>
                <w:rFonts w:ascii="Arial" w:hAnsi="Arial" w:cs="Arial"/>
                <w:i/>
                <w:color w:val="000000"/>
                <w:sz w:val="22"/>
                <w:lang w:val="cs-CZ"/>
              </w:rPr>
              <w:lastRenderedPageBreak/>
              <w:t xml:space="preserve">Jak široký je územní dopad projektu (lokální, regionální, pro více regionů)? </w:t>
            </w:r>
          </w:p>
          <w:p w14:paraId="16A6FAC8" w14:textId="77777777" w:rsidR="004E5928" w:rsidRPr="00816C79" w:rsidRDefault="004E5928" w:rsidP="004E5928">
            <w:pPr>
              <w:pStyle w:val="Odstavecseseznamem"/>
              <w:shd w:val="clear" w:color="auto" w:fill="FFFFFF" w:themeFill="background1"/>
              <w:spacing w:afterLines="8" w:after="19"/>
              <w:rPr>
                <w:rFonts w:ascii="Arial" w:hAnsi="Arial" w:cs="Arial"/>
                <w:sz w:val="22"/>
                <w:lang w:val="cs-CZ"/>
              </w:rPr>
            </w:pPr>
          </w:p>
        </w:tc>
        <w:tc>
          <w:tcPr>
            <w:tcW w:w="7109" w:type="dxa"/>
            <w:shd w:val="clear" w:color="auto" w:fill="auto"/>
          </w:tcPr>
          <w:p w14:paraId="1EEF7C43" w14:textId="1A6D843D" w:rsidR="004E5928" w:rsidRPr="00816C79" w:rsidRDefault="004E5928" w:rsidP="004E5928">
            <w:pPr>
              <w:pStyle w:val="Default"/>
              <w:numPr>
                <w:ilvl w:val="0"/>
                <w:numId w:val="3"/>
              </w:numPr>
              <w:shd w:val="clear" w:color="auto" w:fill="FFFFFF" w:themeFill="background1"/>
              <w:spacing w:before="8" w:afterLines="8" w:after="19"/>
              <w:jc w:val="both"/>
              <w:rPr>
                <w:rFonts w:ascii="Arial" w:hAnsi="Arial" w:cs="Arial"/>
                <w:i/>
                <w:sz w:val="22"/>
                <w:szCs w:val="22"/>
                <w:lang w:val="pl-PL"/>
              </w:rPr>
            </w:pPr>
            <w:r w:rsidRPr="00816C79">
              <w:rPr>
                <w:rFonts w:ascii="Arial" w:hAnsi="Arial" w:cs="Arial"/>
                <w:i/>
                <w:iCs/>
                <w:sz w:val="22"/>
                <w:szCs w:val="22"/>
                <w:lang w:val="pl-PL"/>
              </w:rPr>
              <w:t xml:space="preserve">Jak szerokie jest terytorialne oddziaływanie projektu? (lokalne, regionalne, ponadregionalne)? </w:t>
            </w:r>
          </w:p>
        </w:tc>
      </w:tr>
      <w:tr w:rsidR="004E5928" w:rsidRPr="00C269A8" w14:paraId="1D24EE4F" w14:textId="77777777" w:rsidTr="00FD61CA">
        <w:tc>
          <w:tcPr>
            <w:tcW w:w="7109" w:type="dxa"/>
            <w:shd w:val="clear" w:color="auto" w:fill="auto"/>
          </w:tcPr>
          <w:p w14:paraId="707B584D" w14:textId="4A8B0E8E" w:rsidR="004E5928" w:rsidRPr="00816C79" w:rsidRDefault="004E5928" w:rsidP="004E5928">
            <w:pPr>
              <w:pStyle w:val="Odstavecseseznamem"/>
              <w:numPr>
                <w:ilvl w:val="0"/>
                <w:numId w:val="8"/>
              </w:numPr>
              <w:shd w:val="clear" w:color="auto" w:fill="FFFFFF" w:themeFill="background1"/>
              <w:spacing w:afterLines="8" w:after="19"/>
              <w:rPr>
                <w:rFonts w:ascii="Arial" w:hAnsi="Arial" w:cs="Arial"/>
                <w:sz w:val="22"/>
                <w:lang w:val="cs-CZ"/>
              </w:rPr>
            </w:pPr>
            <w:r w:rsidRPr="00816C79">
              <w:rPr>
                <w:rFonts w:ascii="Arial" w:hAnsi="Arial" w:cs="Arial"/>
                <w:i/>
                <w:color w:val="000000"/>
                <w:sz w:val="22"/>
                <w:lang w:val="cs-CZ"/>
              </w:rPr>
              <w:t>Jak je dopad projektu územně vyvážen po obou stranách hranice?</w:t>
            </w:r>
          </w:p>
        </w:tc>
        <w:tc>
          <w:tcPr>
            <w:tcW w:w="7109" w:type="dxa"/>
            <w:shd w:val="clear" w:color="auto" w:fill="auto"/>
          </w:tcPr>
          <w:p w14:paraId="46F76D32" w14:textId="280A37FF" w:rsidR="004E5928" w:rsidRPr="00816C79" w:rsidRDefault="004E5928" w:rsidP="004E5928">
            <w:pPr>
              <w:pStyle w:val="Default"/>
              <w:numPr>
                <w:ilvl w:val="0"/>
                <w:numId w:val="3"/>
              </w:numPr>
              <w:shd w:val="clear" w:color="auto" w:fill="FFFFFF" w:themeFill="background1"/>
              <w:spacing w:before="8" w:afterLines="8" w:after="19"/>
              <w:jc w:val="both"/>
              <w:rPr>
                <w:rFonts w:ascii="Arial" w:hAnsi="Arial" w:cs="Arial"/>
                <w:i/>
                <w:sz w:val="22"/>
                <w:szCs w:val="22"/>
                <w:lang w:val="pl-PL"/>
              </w:rPr>
            </w:pPr>
            <w:r w:rsidRPr="00816C79">
              <w:rPr>
                <w:rFonts w:ascii="Arial" w:hAnsi="Arial" w:cs="Arial"/>
                <w:i/>
                <w:iCs/>
                <w:sz w:val="22"/>
                <w:szCs w:val="22"/>
                <w:lang w:val="pl-PL"/>
              </w:rPr>
              <w:t xml:space="preserve">Jak wyważony pod względem terytorialnym jest wpływ projektu po obu stronach granicy? </w:t>
            </w:r>
          </w:p>
        </w:tc>
      </w:tr>
      <w:tr w:rsidR="004E5928" w:rsidRPr="00B4256C" w14:paraId="7D467151" w14:textId="77777777" w:rsidTr="00FD61CA">
        <w:tc>
          <w:tcPr>
            <w:tcW w:w="7109" w:type="dxa"/>
            <w:shd w:val="clear" w:color="auto" w:fill="auto"/>
          </w:tcPr>
          <w:p w14:paraId="2CD709B1" w14:textId="14DFD6AB" w:rsidR="004E5928" w:rsidRPr="00816C79" w:rsidRDefault="004E5928" w:rsidP="00B4256C">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816C79">
              <w:rPr>
                <w:rFonts w:ascii="Arial" w:eastAsiaTheme="minorEastAsia" w:hAnsi="Arial" w:cs="Arial"/>
                <w:b/>
                <w:color w:val="2F5496" w:themeColor="accent1" w:themeShade="BF"/>
                <w:sz w:val="22"/>
                <w:szCs w:val="16"/>
                <w:lang w:eastAsia="cs-CZ" w:bidi="cs-CZ"/>
              </w:rPr>
              <w:t xml:space="preserve">Bod 5 - Udržitelnost přeshraničního dopadu a výsledků projektu (váha 2,0, tj. max. 10 b.) </w:t>
            </w:r>
          </w:p>
        </w:tc>
        <w:tc>
          <w:tcPr>
            <w:tcW w:w="7109" w:type="dxa"/>
            <w:shd w:val="clear" w:color="auto" w:fill="auto"/>
          </w:tcPr>
          <w:p w14:paraId="509B9F98" w14:textId="776F68A1"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5 – Trwałość wpływu transgranicznego i rezultatów projektu (waga 2.0, tj. maks. 10 pkt.) </w:t>
            </w:r>
          </w:p>
        </w:tc>
      </w:tr>
      <w:tr w:rsidR="004E5928" w:rsidRPr="00C269A8" w14:paraId="3ADC3BA7" w14:textId="77777777" w:rsidTr="00FD61CA">
        <w:tc>
          <w:tcPr>
            <w:tcW w:w="7109" w:type="dxa"/>
            <w:shd w:val="clear" w:color="auto" w:fill="auto"/>
          </w:tcPr>
          <w:p w14:paraId="12762E3C" w14:textId="1887E158" w:rsidR="004E5928" w:rsidRPr="00816C79" w:rsidRDefault="004E5928" w:rsidP="004E5928">
            <w:pPr>
              <w:shd w:val="clear" w:color="auto" w:fill="FFFFFF" w:themeFill="background1"/>
              <w:spacing w:afterLines="8" w:after="19"/>
              <w:rPr>
                <w:rFonts w:ascii="Arial" w:hAnsi="Arial" w:cs="Arial"/>
                <w:b/>
                <w:szCs w:val="22"/>
                <w:lang w:val="cs-CZ"/>
              </w:rPr>
            </w:pPr>
            <w:r w:rsidRPr="00816C79">
              <w:rPr>
                <w:rFonts w:ascii="Arial" w:hAnsi="Arial" w:cs="Arial"/>
                <w:szCs w:val="22"/>
                <w:lang w:val="cs-CZ"/>
              </w:rPr>
              <w:t xml:space="preserve">Hodnotitel je povinen v rámci hodnocení vzít v úvahu zejména tyto aspekty: </w:t>
            </w:r>
          </w:p>
        </w:tc>
        <w:tc>
          <w:tcPr>
            <w:tcW w:w="7109" w:type="dxa"/>
            <w:shd w:val="clear" w:color="auto" w:fill="auto"/>
          </w:tcPr>
          <w:p w14:paraId="5AD8665F" w14:textId="3F6B56EC" w:rsidR="004E5928" w:rsidRPr="00816C79" w:rsidRDefault="004E5928" w:rsidP="004E5928">
            <w:pPr>
              <w:pStyle w:val="Default"/>
              <w:shd w:val="clear" w:color="auto" w:fill="FFFFFF" w:themeFill="background1"/>
              <w:spacing w:before="8" w:afterLines="8" w:after="19"/>
              <w:jc w:val="both"/>
              <w:rPr>
                <w:rFonts w:ascii="Arial" w:hAnsi="Arial" w:cs="Arial"/>
                <w:sz w:val="22"/>
                <w:szCs w:val="22"/>
                <w:lang w:val="pl-PL"/>
              </w:rPr>
            </w:pPr>
            <w:r w:rsidRPr="00816C79">
              <w:rPr>
                <w:rFonts w:ascii="Arial" w:hAnsi="Arial" w:cs="Arial"/>
                <w:sz w:val="22"/>
                <w:szCs w:val="22"/>
                <w:lang w:val="pl-PL"/>
              </w:rPr>
              <w:t xml:space="preserve">Oceniający ma obowiązek uwzględnienia przede wszystkim następujących aspektów: </w:t>
            </w:r>
          </w:p>
        </w:tc>
      </w:tr>
      <w:tr w:rsidR="004E5928" w:rsidRPr="00C269A8" w14:paraId="28C3B06C" w14:textId="77777777" w:rsidTr="00FD61CA">
        <w:tc>
          <w:tcPr>
            <w:tcW w:w="7109" w:type="dxa"/>
            <w:shd w:val="clear" w:color="auto" w:fill="auto"/>
          </w:tcPr>
          <w:p w14:paraId="2DE95A26" w14:textId="550E972C" w:rsidR="004E5928" w:rsidRPr="00816C79" w:rsidRDefault="004E5928" w:rsidP="004E5928">
            <w:pPr>
              <w:pStyle w:val="Odstavecseseznamem"/>
              <w:numPr>
                <w:ilvl w:val="0"/>
                <w:numId w:val="9"/>
              </w:numPr>
              <w:shd w:val="clear" w:color="auto" w:fill="FFFFFF" w:themeFill="background1"/>
              <w:spacing w:afterLines="8" w:after="19"/>
              <w:rPr>
                <w:rFonts w:ascii="Arial" w:hAnsi="Arial" w:cs="Arial"/>
                <w:sz w:val="22"/>
                <w:lang w:val="cs-CZ"/>
              </w:rPr>
            </w:pPr>
            <w:r w:rsidRPr="00816C79">
              <w:rPr>
                <w:rFonts w:ascii="Arial" w:hAnsi="Arial" w:cs="Arial"/>
                <w:i/>
                <w:iCs/>
                <w:sz w:val="22"/>
                <w:lang w:val="cs-CZ"/>
              </w:rPr>
              <w:t xml:space="preserve">Nakolik budou mít jednotlivé výstupy projektu pozitivní dopad na cílové skupiny z druhé strany hranice i po ukončení projektu? </w:t>
            </w:r>
          </w:p>
        </w:tc>
        <w:tc>
          <w:tcPr>
            <w:tcW w:w="7109" w:type="dxa"/>
            <w:shd w:val="clear" w:color="auto" w:fill="auto"/>
          </w:tcPr>
          <w:p w14:paraId="6C342D88" w14:textId="0BDAE1DA" w:rsidR="004E5928" w:rsidRPr="00816C79" w:rsidRDefault="004E5928" w:rsidP="004E5928">
            <w:pPr>
              <w:pStyle w:val="Default"/>
              <w:numPr>
                <w:ilvl w:val="0"/>
                <w:numId w:val="10"/>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W jakim stopniu poszczególne produkty projektu będą pozytywnie oddziaływać na grupy docelowe z drugiej strony granicy także po zakończeniu projektu? </w:t>
            </w:r>
          </w:p>
        </w:tc>
      </w:tr>
      <w:tr w:rsidR="004E5928" w:rsidRPr="00C269A8" w14:paraId="58198F1C" w14:textId="77777777" w:rsidTr="00FD61CA">
        <w:tc>
          <w:tcPr>
            <w:tcW w:w="7109" w:type="dxa"/>
            <w:shd w:val="clear" w:color="auto" w:fill="auto"/>
          </w:tcPr>
          <w:p w14:paraId="7653D601" w14:textId="7E33F424" w:rsidR="004E5928" w:rsidRPr="00816C79" w:rsidRDefault="004E5928" w:rsidP="004E5928">
            <w:pPr>
              <w:pStyle w:val="Odstavecseseznamem"/>
              <w:numPr>
                <w:ilvl w:val="0"/>
                <w:numId w:val="9"/>
              </w:numPr>
              <w:shd w:val="clear" w:color="auto" w:fill="FFFFFF" w:themeFill="background1"/>
              <w:spacing w:afterLines="8" w:after="19"/>
              <w:rPr>
                <w:rFonts w:ascii="Arial" w:hAnsi="Arial" w:cs="Arial"/>
                <w:sz w:val="22"/>
                <w:lang w:val="cs-CZ"/>
              </w:rPr>
            </w:pPr>
            <w:r w:rsidRPr="00816C79">
              <w:rPr>
                <w:rFonts w:ascii="Arial" w:hAnsi="Arial" w:cs="Arial"/>
                <w:i/>
                <w:iCs/>
                <w:sz w:val="22"/>
                <w:lang w:val="cs-CZ"/>
              </w:rPr>
              <w:t xml:space="preserve">Nakolik budou jednotlivé výstupy projektu využívané cílovými skupinami z druhé strany hranice i po ukončení projektu? </w:t>
            </w:r>
          </w:p>
        </w:tc>
        <w:tc>
          <w:tcPr>
            <w:tcW w:w="7109" w:type="dxa"/>
            <w:shd w:val="clear" w:color="auto" w:fill="auto"/>
          </w:tcPr>
          <w:p w14:paraId="0945DC1A" w14:textId="2AD533C5" w:rsidR="004E5928" w:rsidRPr="00816C79" w:rsidRDefault="004E5928" w:rsidP="004E5928">
            <w:pPr>
              <w:pStyle w:val="Default"/>
              <w:numPr>
                <w:ilvl w:val="0"/>
                <w:numId w:val="10"/>
              </w:numPr>
              <w:shd w:val="clear" w:color="auto" w:fill="FFFFFF" w:themeFill="background1"/>
              <w:spacing w:before="8" w:afterLines="8" w:after="19"/>
              <w:jc w:val="both"/>
              <w:rPr>
                <w:rFonts w:ascii="Arial" w:hAnsi="Arial" w:cs="Arial"/>
                <w:i/>
                <w:sz w:val="22"/>
                <w:szCs w:val="22"/>
                <w:lang w:val="pl-PL"/>
              </w:rPr>
            </w:pPr>
            <w:r w:rsidRPr="00816C79">
              <w:rPr>
                <w:rFonts w:ascii="Arial" w:hAnsi="Arial" w:cs="Arial"/>
                <w:i/>
                <w:iCs/>
                <w:sz w:val="22"/>
                <w:szCs w:val="22"/>
                <w:lang w:val="pl-PL"/>
              </w:rPr>
              <w:t xml:space="preserve">W jakim stopniu poszczególne produkty projektu będą wykorzystywane przez grupy docelowe z drugiej strony granicy także po zakończeniu projektu? </w:t>
            </w:r>
          </w:p>
        </w:tc>
      </w:tr>
      <w:tr w:rsidR="004E5928" w:rsidRPr="00C269A8" w14:paraId="5D93CFC9" w14:textId="77777777" w:rsidTr="00FD61CA">
        <w:tc>
          <w:tcPr>
            <w:tcW w:w="7109" w:type="dxa"/>
            <w:shd w:val="clear" w:color="auto" w:fill="auto"/>
          </w:tcPr>
          <w:p w14:paraId="679411D1" w14:textId="53B34E7C" w:rsidR="004E5928" w:rsidRPr="00816C79" w:rsidRDefault="004E5928" w:rsidP="004E5928">
            <w:pPr>
              <w:pStyle w:val="Default"/>
              <w:numPr>
                <w:ilvl w:val="0"/>
                <w:numId w:val="9"/>
              </w:numPr>
              <w:shd w:val="clear" w:color="auto" w:fill="FFFFFF" w:themeFill="background1"/>
              <w:spacing w:before="8" w:afterLines="8" w:after="19"/>
              <w:jc w:val="both"/>
              <w:rPr>
                <w:rFonts w:ascii="Arial" w:hAnsi="Arial" w:cs="Arial"/>
                <w:sz w:val="22"/>
                <w:szCs w:val="22"/>
              </w:rPr>
            </w:pPr>
            <w:r w:rsidRPr="00816C79">
              <w:rPr>
                <w:rFonts w:ascii="Arial" w:hAnsi="Arial" w:cs="Arial"/>
                <w:i/>
                <w:iCs/>
                <w:sz w:val="22"/>
                <w:szCs w:val="22"/>
              </w:rPr>
              <w:t xml:space="preserve">Zda existují závažná rizika, která by mohla ohrozit finanční a institucionální udržitelnost výsledků a výstupů projektu? </w:t>
            </w:r>
          </w:p>
        </w:tc>
        <w:tc>
          <w:tcPr>
            <w:tcW w:w="7109" w:type="dxa"/>
            <w:shd w:val="clear" w:color="auto" w:fill="auto"/>
          </w:tcPr>
          <w:p w14:paraId="367C674D" w14:textId="6C5FD236" w:rsidR="004E5928" w:rsidRPr="00816C79" w:rsidRDefault="004E5928" w:rsidP="004E5928">
            <w:pPr>
              <w:pStyle w:val="Default"/>
              <w:numPr>
                <w:ilvl w:val="0"/>
                <w:numId w:val="10"/>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Czy istnieją poważne ryzyka, które mogłyby zagrozić trwałości finansowej i instytucjonalnej produktów i rezultatów projektu? </w:t>
            </w:r>
          </w:p>
        </w:tc>
      </w:tr>
    </w:tbl>
    <w:p w14:paraId="0A97318F" w14:textId="77777777" w:rsidR="009E7270" w:rsidRPr="00C269A8" w:rsidRDefault="009E7270" w:rsidP="009E7270">
      <w:pPr>
        <w:shd w:val="clear" w:color="auto" w:fill="FFFFFF" w:themeFill="background1"/>
        <w:spacing w:beforeLines="40" w:before="96" w:afterLines="40" w:after="96"/>
        <w:rPr>
          <w:rFonts w:ascii="Arial" w:hAnsi="Arial" w:cs="Arial"/>
        </w:rPr>
      </w:pPr>
    </w:p>
    <w:tbl>
      <w:tblPr>
        <w:tblStyle w:val="Mkatabulky"/>
        <w:tblW w:w="14218" w:type="dxa"/>
        <w:tblLook w:val="04A0" w:firstRow="1" w:lastRow="0" w:firstColumn="1" w:lastColumn="0" w:noHBand="0" w:noVBand="1"/>
      </w:tblPr>
      <w:tblGrid>
        <w:gridCol w:w="7109"/>
        <w:gridCol w:w="7109"/>
      </w:tblGrid>
      <w:tr w:rsidR="00B90A3C" w:rsidRPr="00C269A8" w14:paraId="1A5CFE8B" w14:textId="77777777" w:rsidTr="008A60DC">
        <w:trPr>
          <w:trHeight w:val="496"/>
        </w:trPr>
        <w:tc>
          <w:tcPr>
            <w:tcW w:w="7109" w:type="dxa"/>
            <w:shd w:val="clear" w:color="auto" w:fill="B4C6E7" w:themeFill="accent1" w:themeFillTint="66"/>
          </w:tcPr>
          <w:p w14:paraId="6288F220" w14:textId="6A0FBC4C" w:rsidR="00B90A3C" w:rsidRPr="00816C79" w:rsidRDefault="00B90A3C" w:rsidP="008A60DC">
            <w:pPr>
              <w:pStyle w:val="Nadpis2"/>
              <w:jc w:val="left"/>
              <w:rPr>
                <w:lang w:val="cs-CZ"/>
              </w:rPr>
            </w:pPr>
            <w:r w:rsidRPr="00816C79">
              <w:rPr>
                <w:lang w:val="cs-CZ"/>
              </w:rPr>
              <w:t>2.4</w:t>
            </w:r>
            <w:r w:rsidRPr="00816C79">
              <w:rPr>
                <w:lang w:val="cs-CZ"/>
              </w:rPr>
              <w:tab/>
              <w:t>Hodnocení přínosu pro životní prostředí (</w:t>
            </w:r>
            <w:r w:rsidR="006B01CD" w:rsidRPr="00816C79">
              <w:rPr>
                <w:lang w:val="cs-CZ"/>
              </w:rPr>
              <w:t xml:space="preserve">max. </w:t>
            </w:r>
            <w:r w:rsidR="001856AC" w:rsidRPr="00816C79">
              <w:rPr>
                <w:lang w:val="cs-CZ"/>
              </w:rPr>
              <w:t>10</w:t>
            </w:r>
            <w:r w:rsidRPr="00816C79">
              <w:rPr>
                <w:lang w:val="cs-CZ"/>
              </w:rPr>
              <w:t xml:space="preserve"> bodů</w:t>
            </w:r>
            <w:ins w:id="101" w:author="Pikna Jan" w:date="2023-09-27T14:35:00Z">
              <w:r w:rsidR="00D62D96">
                <w:rPr>
                  <w:lang w:val="cs-CZ"/>
                </w:rPr>
                <w:t xml:space="preserve"> </w:t>
              </w:r>
              <w:r w:rsidR="00D62D96">
                <w:t>společně za hodnocení české a polské strany</w:t>
              </w:r>
            </w:ins>
            <w:r w:rsidRPr="00816C79">
              <w:rPr>
                <w:lang w:val="cs-CZ"/>
              </w:rPr>
              <w:t>)</w:t>
            </w:r>
          </w:p>
        </w:tc>
        <w:tc>
          <w:tcPr>
            <w:tcW w:w="7109" w:type="dxa"/>
            <w:shd w:val="clear" w:color="auto" w:fill="B4C6E7" w:themeFill="accent1" w:themeFillTint="66"/>
          </w:tcPr>
          <w:p w14:paraId="3ABDB1DB" w14:textId="7D4F2E79" w:rsidR="00B90A3C" w:rsidRPr="000E2E89" w:rsidRDefault="008B65D3" w:rsidP="008A60DC">
            <w:pPr>
              <w:pStyle w:val="Nadpis2"/>
              <w:jc w:val="left"/>
            </w:pPr>
            <w:r w:rsidRPr="005D4046">
              <w:rPr>
                <w:rFonts w:eastAsia="Times New Roman" w:cs="Arial"/>
                <w:bCs/>
              </w:rPr>
              <w:t>2.4</w:t>
            </w:r>
            <w:r w:rsidRPr="005D4046">
              <w:rPr>
                <w:rFonts w:eastAsia="Times New Roman" w:cs="Arial"/>
                <w:bCs/>
                <w:color w:val="000000"/>
              </w:rPr>
              <w:t xml:space="preserve">       </w:t>
            </w:r>
            <w:r w:rsidRPr="006E73E4">
              <w:rPr>
                <w:rFonts w:eastAsia="Times New Roman" w:cs="Arial"/>
                <w:bCs/>
                <w:color w:val="000000"/>
              </w:rPr>
              <w:t>Ocena korzyści dla środowiska</w:t>
            </w:r>
            <w:r>
              <w:rPr>
                <w:rFonts w:eastAsia="Times New Roman" w:cs="Arial"/>
                <w:bCs/>
                <w:color w:val="000000"/>
              </w:rPr>
              <w:t xml:space="preserve"> </w:t>
            </w:r>
            <w:r w:rsidRPr="006E73E4">
              <w:rPr>
                <w:rFonts w:eastAsia="Times New Roman" w:cs="Arial"/>
                <w:bCs/>
                <w:color w:val="000000"/>
              </w:rPr>
              <w:t xml:space="preserve">(maks. </w:t>
            </w:r>
            <w:r>
              <w:rPr>
                <w:rFonts w:eastAsia="Times New Roman" w:cs="Arial"/>
                <w:bCs/>
                <w:color w:val="000000"/>
              </w:rPr>
              <w:t>10</w:t>
            </w:r>
            <w:r w:rsidRPr="006E73E4">
              <w:rPr>
                <w:rFonts w:eastAsia="Times New Roman" w:cs="Arial"/>
                <w:bCs/>
                <w:color w:val="000000"/>
              </w:rPr>
              <w:t xml:space="preserve"> pkt.</w:t>
            </w:r>
            <w:ins w:id="102" w:author="Pikna Jan" w:date="2023-09-27T14:35:00Z">
              <w:r w:rsidR="00D62D96">
                <w:rPr>
                  <w:rFonts w:eastAsia="Times New Roman" w:cs="Arial"/>
                  <w:bCs/>
                  <w:color w:val="000000"/>
                </w:rPr>
                <w:t xml:space="preserve"> wspólnie dla oceny czeskiej i polskiej strony</w:t>
              </w:r>
            </w:ins>
            <w:r w:rsidRPr="006E73E4">
              <w:rPr>
                <w:rFonts w:eastAsia="Times New Roman" w:cs="Arial"/>
                <w:bCs/>
                <w:color w:val="000000"/>
              </w:rPr>
              <w:t>)</w:t>
            </w:r>
          </w:p>
        </w:tc>
      </w:tr>
      <w:tr w:rsidR="001856AC" w:rsidRPr="000E2E89" w14:paraId="0E91764C" w14:textId="77777777" w:rsidTr="008A60DC">
        <w:tc>
          <w:tcPr>
            <w:tcW w:w="7109" w:type="dxa"/>
            <w:shd w:val="clear" w:color="auto" w:fill="auto"/>
          </w:tcPr>
          <w:p w14:paraId="7C9DE81E" w14:textId="5E7E96A8" w:rsidR="001856AC" w:rsidRPr="00DA7E42" w:rsidRDefault="00D62D96" w:rsidP="00D62D96">
            <w:pPr>
              <w:shd w:val="clear" w:color="auto" w:fill="FFFFFF" w:themeFill="background1"/>
              <w:spacing w:afterLines="8" w:after="19"/>
              <w:rPr>
                <w:rFonts w:ascii="Arial" w:hAnsi="Arial" w:cs="Arial"/>
                <w:lang w:val="cs-CZ"/>
              </w:rPr>
            </w:pPr>
            <w:ins w:id="103" w:author="Pikna Jan" w:date="2023-09-27T14:35:00Z">
              <w:r w:rsidRPr="00D62D96">
                <w:rPr>
                  <w:rFonts w:ascii="Arial" w:hAnsi="Arial" w:cs="Arial"/>
                  <w:szCs w:val="22"/>
                  <w:lang w:val="cs-CZ"/>
                </w:rPr>
                <w:t>1.</w:t>
              </w:r>
              <w:r>
                <w:rPr>
                  <w:rFonts w:ascii="Arial" w:hAnsi="Arial" w:cs="Arial"/>
                  <w:lang w:val="cs-CZ"/>
                </w:rPr>
                <w:t xml:space="preserve"> </w:t>
              </w:r>
            </w:ins>
            <w:r w:rsidR="000F0692" w:rsidRPr="00DA7E42">
              <w:rPr>
                <w:rFonts w:ascii="Arial" w:hAnsi="Arial" w:cs="Arial"/>
                <w:lang w:val="cs-CZ"/>
              </w:rPr>
              <w:t>Z</w:t>
            </w:r>
            <w:r w:rsidR="001856AC" w:rsidRPr="00DA7E42">
              <w:rPr>
                <w:rFonts w:ascii="Arial" w:hAnsi="Arial" w:cs="Arial"/>
                <w:lang w:val="cs-CZ"/>
              </w:rPr>
              <w:t xml:space="preserve">aměřuje </w:t>
            </w:r>
            <w:r w:rsidR="000F0692" w:rsidRPr="00DA7E42">
              <w:rPr>
                <w:rFonts w:ascii="Arial" w:hAnsi="Arial" w:cs="Arial"/>
                <w:lang w:val="cs-CZ"/>
              </w:rPr>
              <w:t xml:space="preserve">se projekt </w:t>
            </w:r>
            <w:r w:rsidR="001856AC" w:rsidRPr="00DA7E42">
              <w:rPr>
                <w:rFonts w:ascii="Arial" w:hAnsi="Arial" w:cs="Arial"/>
                <w:lang w:val="cs-CZ"/>
              </w:rPr>
              <w:t>na snížení turistické zátěže v exponovaných zastavěných / přírodních lokalitách</w:t>
            </w:r>
            <w:r w:rsidR="000F0692" w:rsidRPr="00DA7E42">
              <w:rPr>
                <w:rFonts w:ascii="Arial" w:hAnsi="Arial" w:cs="Arial"/>
                <w:lang w:val="cs-CZ"/>
              </w:rPr>
              <w:t>?</w:t>
            </w:r>
            <w:r w:rsidR="001856AC" w:rsidRPr="00DA7E42">
              <w:rPr>
                <w:rFonts w:ascii="Arial" w:hAnsi="Arial" w:cs="Arial"/>
                <w:lang w:val="cs-CZ"/>
              </w:rPr>
              <w:t xml:space="preserve"> </w:t>
            </w:r>
            <w:ins w:id="104" w:author="Pikna Jan" w:date="2023-09-27T14:36:00Z">
              <w:r>
                <w:rPr>
                  <w:rFonts w:ascii="Arial" w:hAnsi="Arial" w:cs="Arial"/>
                  <w:lang w:val="cs-CZ"/>
                </w:rPr>
                <w:t xml:space="preserve">max. </w:t>
              </w:r>
            </w:ins>
            <w:r w:rsidR="002E73B9" w:rsidRPr="00DA7E42">
              <w:rPr>
                <w:rFonts w:ascii="Arial" w:hAnsi="Arial" w:cs="Arial"/>
                <w:lang w:val="cs-CZ"/>
              </w:rPr>
              <w:t>4</w:t>
            </w:r>
            <w:r w:rsidR="001856AC" w:rsidRPr="00DA7E42">
              <w:rPr>
                <w:rFonts w:ascii="Arial" w:hAnsi="Arial" w:cs="Arial"/>
                <w:lang w:val="cs-CZ"/>
              </w:rPr>
              <w:t xml:space="preserve"> body</w:t>
            </w:r>
          </w:p>
        </w:tc>
        <w:tc>
          <w:tcPr>
            <w:tcW w:w="7109" w:type="dxa"/>
            <w:shd w:val="clear" w:color="auto" w:fill="auto"/>
          </w:tcPr>
          <w:p w14:paraId="50DECDFE" w14:textId="0FA30B4E" w:rsidR="001856AC" w:rsidRPr="00816C79" w:rsidRDefault="00D62D96" w:rsidP="001856AC">
            <w:pPr>
              <w:shd w:val="clear" w:color="auto" w:fill="FFFFFF" w:themeFill="background1"/>
              <w:spacing w:afterLines="8" w:after="19"/>
              <w:rPr>
                <w:rFonts w:ascii="Arial" w:hAnsi="Arial" w:cs="Arial"/>
                <w:bCs/>
                <w:color w:val="2F5496" w:themeColor="accent1" w:themeShade="BF"/>
                <w:szCs w:val="22"/>
              </w:rPr>
            </w:pPr>
            <w:ins w:id="105" w:author="Pikna Jan" w:date="2023-09-27T14:36:00Z">
              <w:r>
                <w:rPr>
                  <w:rFonts w:ascii="Arial" w:hAnsi="Arial" w:cs="Arial"/>
                  <w:bCs/>
                  <w:szCs w:val="22"/>
                </w:rPr>
                <w:t xml:space="preserve">1. </w:t>
              </w:r>
            </w:ins>
            <w:r w:rsidR="000F0692">
              <w:rPr>
                <w:rFonts w:ascii="Arial" w:hAnsi="Arial" w:cs="Arial"/>
                <w:bCs/>
                <w:szCs w:val="22"/>
              </w:rPr>
              <w:t>Czy p</w:t>
            </w:r>
            <w:r w:rsidR="008B65D3" w:rsidRPr="001E4233">
              <w:rPr>
                <w:rFonts w:ascii="Arial" w:hAnsi="Arial" w:cs="Arial"/>
                <w:bCs/>
                <w:szCs w:val="22"/>
              </w:rPr>
              <w:t>rojekt ma na celu zmniejszenie obciążenia ruchem turystycznym w eksponowanych zabudowanych/przyrodniczych lokalizacja</w:t>
            </w:r>
            <w:r w:rsidR="00A826B5" w:rsidRPr="001E4233">
              <w:rPr>
                <w:rFonts w:ascii="Arial" w:hAnsi="Arial" w:cs="Arial"/>
                <w:bCs/>
                <w:szCs w:val="22"/>
              </w:rPr>
              <w:t>ch</w:t>
            </w:r>
            <w:r w:rsidR="008B65D3" w:rsidRPr="001E4233">
              <w:rPr>
                <w:rFonts w:ascii="Arial" w:hAnsi="Arial" w:cs="Arial"/>
                <w:bCs/>
                <w:szCs w:val="22"/>
              </w:rPr>
              <w:t xml:space="preserve"> turystycznych</w:t>
            </w:r>
            <w:r w:rsidR="000F0692">
              <w:rPr>
                <w:rFonts w:ascii="Arial" w:hAnsi="Arial" w:cs="Arial"/>
                <w:bCs/>
                <w:szCs w:val="22"/>
              </w:rPr>
              <w:t>?</w:t>
            </w:r>
            <w:r w:rsidR="008B65D3" w:rsidRPr="001E4233">
              <w:rPr>
                <w:rFonts w:ascii="Arial" w:hAnsi="Arial" w:cs="Arial"/>
                <w:bCs/>
                <w:szCs w:val="22"/>
              </w:rPr>
              <w:t xml:space="preserve"> </w:t>
            </w:r>
            <w:ins w:id="106" w:author="Pikna Jan" w:date="2023-09-27T14:37:00Z">
              <w:r>
                <w:rPr>
                  <w:rFonts w:ascii="Arial" w:hAnsi="Arial" w:cs="Arial"/>
                  <w:bCs/>
                  <w:szCs w:val="22"/>
                </w:rPr>
                <w:t xml:space="preserve">maks. </w:t>
              </w:r>
            </w:ins>
            <w:r w:rsidR="008B65D3" w:rsidRPr="001E4233">
              <w:rPr>
                <w:rFonts w:ascii="Arial" w:hAnsi="Arial" w:cs="Arial"/>
                <w:bCs/>
                <w:szCs w:val="22"/>
              </w:rPr>
              <w:t>4 pkt.</w:t>
            </w:r>
          </w:p>
        </w:tc>
      </w:tr>
      <w:tr w:rsidR="001856AC" w:rsidRPr="000E2E89" w14:paraId="0F6C4A11" w14:textId="77777777" w:rsidTr="008A60DC">
        <w:tc>
          <w:tcPr>
            <w:tcW w:w="7109" w:type="dxa"/>
            <w:shd w:val="clear" w:color="auto" w:fill="auto"/>
          </w:tcPr>
          <w:p w14:paraId="544736E7" w14:textId="3AE48640" w:rsidR="001856AC" w:rsidRPr="00816C79" w:rsidRDefault="00D62D96" w:rsidP="001856AC">
            <w:pPr>
              <w:rPr>
                <w:rFonts w:ascii="Arial" w:hAnsi="Arial" w:cs="Arial"/>
                <w:szCs w:val="22"/>
                <w:lang w:val="cs-CZ"/>
              </w:rPr>
            </w:pPr>
            <w:ins w:id="107" w:author="Pikna Jan" w:date="2023-09-27T14:35:00Z">
              <w:r>
                <w:rPr>
                  <w:rFonts w:ascii="Arial" w:hAnsi="Arial" w:cs="Arial"/>
                  <w:szCs w:val="22"/>
                  <w:lang w:val="cs-CZ"/>
                </w:rPr>
                <w:t xml:space="preserve">2. </w:t>
              </w:r>
            </w:ins>
            <w:r w:rsidR="001856AC" w:rsidRPr="00816C79">
              <w:rPr>
                <w:rFonts w:ascii="Arial" w:hAnsi="Arial" w:cs="Arial"/>
                <w:szCs w:val="22"/>
                <w:lang w:val="cs-CZ"/>
              </w:rPr>
              <w:t xml:space="preserve">Je investiční projekt lokalizován do území stávajícího brownfieldu? </w:t>
            </w:r>
            <w:ins w:id="108" w:author="Pikna Jan" w:date="2023-09-27T14:36:00Z">
              <w:r>
                <w:rPr>
                  <w:rFonts w:ascii="Arial" w:hAnsi="Arial" w:cs="Arial"/>
                  <w:szCs w:val="22"/>
                  <w:lang w:val="cs-CZ"/>
                </w:rPr>
                <w:t xml:space="preserve">max. </w:t>
              </w:r>
            </w:ins>
            <w:r w:rsidR="008D61C6" w:rsidRPr="00816C79">
              <w:rPr>
                <w:rFonts w:ascii="Arial" w:hAnsi="Arial" w:cs="Arial"/>
                <w:szCs w:val="22"/>
                <w:lang w:val="cs-CZ"/>
              </w:rPr>
              <w:t>0,5</w:t>
            </w:r>
            <w:r w:rsidR="001856AC" w:rsidRPr="00816C79">
              <w:rPr>
                <w:rFonts w:ascii="Arial" w:hAnsi="Arial" w:cs="Arial"/>
                <w:szCs w:val="22"/>
                <w:lang w:val="cs-CZ"/>
              </w:rPr>
              <w:t xml:space="preserve"> bod</w:t>
            </w:r>
            <w:r w:rsidR="0004021D">
              <w:rPr>
                <w:rFonts w:ascii="Arial" w:hAnsi="Arial" w:cs="Arial"/>
                <w:szCs w:val="22"/>
                <w:lang w:val="cs-CZ"/>
              </w:rPr>
              <w:t>u</w:t>
            </w:r>
          </w:p>
        </w:tc>
        <w:tc>
          <w:tcPr>
            <w:tcW w:w="7109" w:type="dxa"/>
            <w:shd w:val="clear" w:color="auto" w:fill="auto"/>
          </w:tcPr>
          <w:p w14:paraId="4B1212E9" w14:textId="298A7529" w:rsidR="001856AC" w:rsidRPr="00816C79" w:rsidRDefault="00D62D96" w:rsidP="001856AC">
            <w:pPr>
              <w:shd w:val="clear" w:color="auto" w:fill="FFFFFF" w:themeFill="background1"/>
              <w:spacing w:afterLines="8" w:after="19"/>
              <w:rPr>
                <w:rFonts w:ascii="Arial" w:hAnsi="Arial" w:cs="Arial"/>
                <w:b/>
                <w:color w:val="2F5496" w:themeColor="accent1" w:themeShade="BF"/>
                <w:szCs w:val="22"/>
              </w:rPr>
            </w:pPr>
            <w:ins w:id="109" w:author="Pikna Jan" w:date="2023-09-27T14:36:00Z">
              <w:r>
                <w:rPr>
                  <w:rFonts w:ascii="Arial" w:eastAsia="Calibri" w:hAnsi="Arial" w:cs="Arial"/>
                  <w:szCs w:val="22"/>
                </w:rPr>
                <w:t xml:space="preserve">2. </w:t>
              </w:r>
            </w:ins>
            <w:r w:rsidR="008B65D3" w:rsidRPr="00816C79">
              <w:rPr>
                <w:rFonts w:ascii="Arial" w:eastAsia="Calibri" w:hAnsi="Arial" w:cs="Arial"/>
                <w:szCs w:val="22"/>
              </w:rPr>
              <w:t xml:space="preserve">Czy projekt inwestycyjny jest zlokalizowany na terenie typu brownfield? </w:t>
            </w:r>
            <w:ins w:id="110" w:author="Pikna Jan" w:date="2023-09-27T14:37:00Z">
              <w:r>
                <w:rPr>
                  <w:rFonts w:ascii="Arial" w:eastAsia="Calibri" w:hAnsi="Arial" w:cs="Arial"/>
                  <w:szCs w:val="22"/>
                </w:rPr>
                <w:t xml:space="preserve">maks. </w:t>
              </w:r>
            </w:ins>
            <w:r w:rsidR="008B65D3" w:rsidRPr="00816C79">
              <w:rPr>
                <w:rFonts w:ascii="Arial" w:eastAsia="Calibri" w:hAnsi="Arial" w:cs="Arial"/>
                <w:szCs w:val="22"/>
              </w:rPr>
              <w:t>0,5 pkt.</w:t>
            </w:r>
          </w:p>
        </w:tc>
      </w:tr>
      <w:tr w:rsidR="001856AC" w:rsidRPr="00C269A8" w14:paraId="6AAABDD2" w14:textId="77777777" w:rsidTr="008A60DC">
        <w:tc>
          <w:tcPr>
            <w:tcW w:w="7109" w:type="dxa"/>
            <w:shd w:val="clear" w:color="auto" w:fill="auto"/>
          </w:tcPr>
          <w:p w14:paraId="4EE122B5" w14:textId="38DF23C1" w:rsidR="001856AC" w:rsidRPr="00816C79" w:rsidRDefault="00D62D96" w:rsidP="001856AC">
            <w:pPr>
              <w:shd w:val="clear" w:color="auto" w:fill="FFFFFF" w:themeFill="background1"/>
              <w:autoSpaceDE w:val="0"/>
              <w:autoSpaceDN w:val="0"/>
              <w:adjustRightInd w:val="0"/>
              <w:spacing w:afterLines="8" w:after="19"/>
              <w:rPr>
                <w:rFonts w:ascii="Arial" w:hAnsi="Arial" w:cs="Arial"/>
                <w:szCs w:val="22"/>
                <w:lang w:val="cs-CZ"/>
              </w:rPr>
            </w:pPr>
            <w:ins w:id="111" w:author="Pikna Jan" w:date="2023-09-27T14:36:00Z">
              <w:r>
                <w:rPr>
                  <w:rFonts w:ascii="Arial" w:hAnsi="Arial" w:cs="Arial"/>
                  <w:szCs w:val="22"/>
                  <w:lang w:val="cs-CZ"/>
                </w:rPr>
                <w:t xml:space="preserve">3. </w:t>
              </w:r>
            </w:ins>
            <w:r w:rsidR="001856AC" w:rsidRPr="00816C79">
              <w:rPr>
                <w:rFonts w:ascii="Arial" w:hAnsi="Arial" w:cs="Arial"/>
                <w:szCs w:val="22"/>
                <w:lang w:val="cs-CZ"/>
              </w:rPr>
              <w:t xml:space="preserve">Zavádí projekt energeticky úsporná řešení provozu budov nebo turistické infrastruktury? </w:t>
            </w:r>
            <w:ins w:id="112" w:author="Pikna Jan" w:date="2023-09-27T14:36:00Z">
              <w:r>
                <w:rPr>
                  <w:rFonts w:ascii="Arial" w:hAnsi="Arial" w:cs="Arial"/>
                  <w:szCs w:val="22"/>
                  <w:lang w:val="cs-CZ"/>
                </w:rPr>
                <w:t xml:space="preserve">max. </w:t>
              </w:r>
            </w:ins>
            <w:r w:rsidR="001856AC" w:rsidRPr="00816C79">
              <w:rPr>
                <w:rFonts w:ascii="Arial" w:hAnsi="Arial" w:cs="Arial"/>
                <w:szCs w:val="22"/>
                <w:lang w:val="cs-CZ"/>
              </w:rPr>
              <w:t>1 bod</w:t>
            </w:r>
          </w:p>
        </w:tc>
        <w:tc>
          <w:tcPr>
            <w:tcW w:w="7109" w:type="dxa"/>
            <w:shd w:val="clear" w:color="auto" w:fill="auto"/>
          </w:tcPr>
          <w:p w14:paraId="2DFD54CB" w14:textId="44DC2287" w:rsidR="001856AC" w:rsidRPr="00816C79" w:rsidRDefault="00D62D96" w:rsidP="008B65D3">
            <w:pPr>
              <w:shd w:val="clear" w:color="auto" w:fill="FFFFFF"/>
              <w:autoSpaceDE w:val="0"/>
              <w:autoSpaceDN w:val="0"/>
              <w:spacing w:afterLines="8" w:after="19" w:line="240" w:lineRule="auto"/>
              <w:rPr>
                <w:rFonts w:ascii="Arial" w:eastAsia="Calibri" w:hAnsi="Arial" w:cs="Arial"/>
                <w:color w:val="000000"/>
                <w:szCs w:val="22"/>
              </w:rPr>
            </w:pPr>
            <w:ins w:id="113" w:author="Pikna Jan" w:date="2023-09-27T14:36:00Z">
              <w:r>
                <w:rPr>
                  <w:rFonts w:ascii="Arial" w:eastAsia="Calibri" w:hAnsi="Arial" w:cs="Arial"/>
                  <w:color w:val="000000"/>
                  <w:szCs w:val="22"/>
                </w:rPr>
                <w:t xml:space="preserve">3. </w:t>
              </w:r>
            </w:ins>
            <w:r w:rsidR="008B65D3" w:rsidRPr="00816C79">
              <w:rPr>
                <w:rFonts w:ascii="Arial" w:eastAsia="Calibri" w:hAnsi="Arial" w:cs="Arial"/>
                <w:color w:val="000000"/>
                <w:szCs w:val="22"/>
              </w:rPr>
              <w:t xml:space="preserve">Czy projekt wprowadza energooszczędne rozwiązania w zakresie eksploatacji budynków lub infrastruktury turystycznej? </w:t>
            </w:r>
            <w:ins w:id="114" w:author="Pikna Jan" w:date="2023-09-27T14:37:00Z">
              <w:r>
                <w:rPr>
                  <w:rFonts w:ascii="Arial" w:eastAsia="Calibri" w:hAnsi="Arial" w:cs="Arial"/>
                  <w:color w:val="000000"/>
                  <w:szCs w:val="22"/>
                </w:rPr>
                <w:t xml:space="preserve">maks. </w:t>
              </w:r>
            </w:ins>
            <w:r w:rsidR="008B65D3" w:rsidRPr="00816C79">
              <w:rPr>
                <w:rFonts w:ascii="Arial" w:eastAsia="Calibri" w:hAnsi="Arial" w:cs="Arial"/>
                <w:color w:val="000000"/>
                <w:szCs w:val="22"/>
              </w:rPr>
              <w:t>1 pkt.</w:t>
            </w:r>
          </w:p>
        </w:tc>
      </w:tr>
      <w:tr w:rsidR="001856AC" w:rsidRPr="00C269A8" w14:paraId="5ED00173" w14:textId="77777777" w:rsidTr="008A60DC">
        <w:tc>
          <w:tcPr>
            <w:tcW w:w="7109" w:type="dxa"/>
            <w:shd w:val="clear" w:color="auto" w:fill="auto"/>
          </w:tcPr>
          <w:p w14:paraId="0D4D439F" w14:textId="3096FFD5" w:rsidR="001856AC" w:rsidRPr="00816C79" w:rsidRDefault="00D62D96" w:rsidP="001856AC">
            <w:pPr>
              <w:shd w:val="clear" w:color="auto" w:fill="FFFFFF" w:themeFill="background1"/>
              <w:autoSpaceDE w:val="0"/>
              <w:autoSpaceDN w:val="0"/>
              <w:adjustRightInd w:val="0"/>
              <w:spacing w:afterLines="8" w:after="19"/>
              <w:rPr>
                <w:rFonts w:ascii="Arial" w:hAnsi="Arial" w:cs="Arial"/>
                <w:szCs w:val="22"/>
                <w:lang w:val="cs-CZ"/>
              </w:rPr>
            </w:pPr>
            <w:ins w:id="115" w:author="Pikna Jan" w:date="2023-09-27T14:36:00Z">
              <w:r>
                <w:rPr>
                  <w:rFonts w:ascii="Arial" w:hAnsi="Arial" w:cs="Arial"/>
                  <w:szCs w:val="22"/>
                  <w:lang w:val="cs-CZ"/>
                </w:rPr>
                <w:lastRenderedPageBreak/>
                <w:t xml:space="preserve">4. </w:t>
              </w:r>
            </w:ins>
            <w:r w:rsidR="001856AC" w:rsidRPr="00816C79">
              <w:rPr>
                <w:rFonts w:ascii="Arial" w:hAnsi="Arial" w:cs="Arial"/>
                <w:szCs w:val="22"/>
                <w:lang w:val="cs-CZ"/>
              </w:rPr>
              <w:t xml:space="preserve">Dosahuje projekt, obsahující renovaci budov, energetické úspory vyšší než 10 % primární neobnovitelné energie? </w:t>
            </w:r>
            <w:ins w:id="116" w:author="Pikna Jan" w:date="2023-09-27T14:36:00Z">
              <w:r>
                <w:rPr>
                  <w:rFonts w:ascii="Arial" w:hAnsi="Arial" w:cs="Arial"/>
                  <w:szCs w:val="22"/>
                  <w:lang w:val="cs-CZ"/>
                </w:rPr>
                <w:t xml:space="preserve">max. </w:t>
              </w:r>
            </w:ins>
            <w:r w:rsidR="008D61C6" w:rsidRPr="00816C79">
              <w:rPr>
                <w:rFonts w:ascii="Arial" w:hAnsi="Arial" w:cs="Arial"/>
                <w:szCs w:val="22"/>
                <w:lang w:val="cs-CZ"/>
              </w:rPr>
              <w:t>2</w:t>
            </w:r>
            <w:r w:rsidR="001856AC" w:rsidRPr="00816C79">
              <w:rPr>
                <w:rFonts w:ascii="Arial" w:hAnsi="Arial" w:cs="Arial"/>
                <w:szCs w:val="22"/>
                <w:lang w:val="cs-CZ"/>
              </w:rPr>
              <w:t xml:space="preserve"> bod</w:t>
            </w:r>
            <w:r w:rsidR="0004021D">
              <w:rPr>
                <w:rFonts w:ascii="Arial" w:hAnsi="Arial" w:cs="Arial"/>
                <w:szCs w:val="22"/>
                <w:lang w:val="cs-CZ"/>
              </w:rPr>
              <w:t>y</w:t>
            </w:r>
          </w:p>
        </w:tc>
        <w:tc>
          <w:tcPr>
            <w:tcW w:w="7109" w:type="dxa"/>
            <w:shd w:val="clear" w:color="auto" w:fill="auto"/>
          </w:tcPr>
          <w:p w14:paraId="6827ED85" w14:textId="5C654D5F" w:rsidR="001856AC" w:rsidRPr="00816C79" w:rsidRDefault="00D62D96" w:rsidP="001856AC">
            <w:pPr>
              <w:pStyle w:val="Default"/>
              <w:shd w:val="clear" w:color="auto" w:fill="FFFFFF" w:themeFill="background1"/>
              <w:spacing w:before="8" w:afterLines="8" w:after="19"/>
              <w:jc w:val="both"/>
              <w:rPr>
                <w:rFonts w:ascii="Arial" w:hAnsi="Arial" w:cs="Arial"/>
                <w:i/>
                <w:iCs/>
                <w:sz w:val="22"/>
                <w:szCs w:val="22"/>
                <w:lang w:val="pl-PL"/>
              </w:rPr>
            </w:pPr>
            <w:ins w:id="117" w:author="Pikna Jan" w:date="2023-09-27T14:36:00Z">
              <w:r>
                <w:rPr>
                  <w:rFonts w:ascii="Arial" w:eastAsia="Calibri" w:hAnsi="Arial" w:cs="Arial"/>
                  <w:sz w:val="22"/>
                  <w:szCs w:val="22"/>
                  <w:lang w:val="pl-PL"/>
                </w:rPr>
                <w:t xml:space="preserve">4. </w:t>
              </w:r>
            </w:ins>
            <w:r w:rsidR="008B65D3" w:rsidRPr="00816C79">
              <w:rPr>
                <w:rFonts w:ascii="Arial" w:eastAsia="Calibri" w:hAnsi="Arial" w:cs="Arial"/>
                <w:sz w:val="22"/>
                <w:szCs w:val="22"/>
                <w:lang w:val="pl-PL"/>
              </w:rPr>
              <w:t xml:space="preserve">Czy projekt dot. renowacji budynków przyczynia się do oszczędności energii w wysokości co najmniej 10 % pierwotnej energii nieodnawialnej? </w:t>
            </w:r>
            <w:ins w:id="118" w:author="Pikna Jan" w:date="2023-09-27T14:37:00Z">
              <w:r>
                <w:rPr>
                  <w:rFonts w:ascii="Arial" w:eastAsia="Calibri" w:hAnsi="Arial" w:cs="Arial"/>
                  <w:sz w:val="22"/>
                  <w:szCs w:val="22"/>
                  <w:lang w:val="pl-PL"/>
                </w:rPr>
                <w:t xml:space="preserve">maks. </w:t>
              </w:r>
            </w:ins>
            <w:r w:rsidR="008B65D3" w:rsidRPr="00816C79">
              <w:rPr>
                <w:rFonts w:ascii="Arial" w:eastAsia="Calibri" w:hAnsi="Arial" w:cs="Arial"/>
                <w:sz w:val="22"/>
                <w:szCs w:val="22"/>
                <w:lang w:val="pl-PL"/>
              </w:rPr>
              <w:t>2 pkt.</w:t>
            </w:r>
          </w:p>
        </w:tc>
      </w:tr>
      <w:tr w:rsidR="001856AC" w:rsidRPr="000E2E89" w14:paraId="217ED6A6" w14:textId="77777777" w:rsidTr="008A60DC">
        <w:tc>
          <w:tcPr>
            <w:tcW w:w="7109" w:type="dxa"/>
            <w:shd w:val="clear" w:color="auto" w:fill="auto"/>
          </w:tcPr>
          <w:p w14:paraId="69FA2739" w14:textId="2C8DFF43" w:rsidR="001856AC" w:rsidRPr="00816C79" w:rsidRDefault="00D62D96" w:rsidP="001856AC">
            <w:pPr>
              <w:shd w:val="clear" w:color="auto" w:fill="FFFFFF" w:themeFill="background1"/>
              <w:spacing w:afterLines="8" w:after="19"/>
              <w:rPr>
                <w:rFonts w:ascii="Arial" w:hAnsi="Arial" w:cs="Arial"/>
                <w:szCs w:val="22"/>
                <w:lang w:val="cs-CZ"/>
              </w:rPr>
            </w:pPr>
            <w:ins w:id="119" w:author="Pikna Jan" w:date="2023-09-27T14:36:00Z">
              <w:r>
                <w:rPr>
                  <w:rFonts w:ascii="Arial" w:hAnsi="Arial" w:cs="Arial"/>
                  <w:szCs w:val="22"/>
                  <w:lang w:val="cs-CZ"/>
                </w:rPr>
                <w:t xml:space="preserve">5. </w:t>
              </w:r>
            </w:ins>
            <w:r w:rsidR="001856AC" w:rsidRPr="00816C79">
              <w:rPr>
                <w:rFonts w:ascii="Arial" w:hAnsi="Arial" w:cs="Arial"/>
                <w:szCs w:val="22"/>
                <w:lang w:val="cs-CZ"/>
              </w:rPr>
              <w:t xml:space="preserve">Přispěje projekt významně ke zvýšení znalostí a podpoře odpovědného jednání v oblasti životního prostředí? </w:t>
            </w:r>
            <w:ins w:id="120" w:author="Pikna Jan" w:date="2023-09-27T14:36:00Z">
              <w:r>
                <w:rPr>
                  <w:rFonts w:ascii="Arial" w:hAnsi="Arial" w:cs="Arial"/>
                  <w:szCs w:val="22"/>
                  <w:lang w:val="cs-CZ"/>
                </w:rPr>
                <w:t xml:space="preserve">max. </w:t>
              </w:r>
            </w:ins>
            <w:r w:rsidR="001856AC" w:rsidRPr="00816C79">
              <w:rPr>
                <w:rFonts w:ascii="Arial" w:hAnsi="Arial" w:cs="Arial"/>
                <w:szCs w:val="22"/>
                <w:lang w:val="cs-CZ"/>
              </w:rPr>
              <w:t>1 bod</w:t>
            </w:r>
          </w:p>
        </w:tc>
        <w:tc>
          <w:tcPr>
            <w:tcW w:w="7109" w:type="dxa"/>
            <w:shd w:val="clear" w:color="auto" w:fill="auto"/>
          </w:tcPr>
          <w:p w14:paraId="3CBFB490" w14:textId="56058E67" w:rsidR="001856AC" w:rsidRPr="00816C79" w:rsidRDefault="00D62D96" w:rsidP="001856AC">
            <w:pPr>
              <w:shd w:val="clear" w:color="auto" w:fill="FFFFFF" w:themeFill="background1"/>
              <w:spacing w:afterLines="8" w:after="19"/>
              <w:rPr>
                <w:rFonts w:ascii="Arial" w:hAnsi="Arial" w:cs="Arial"/>
                <w:b/>
                <w:color w:val="2F5496" w:themeColor="accent1" w:themeShade="BF"/>
                <w:szCs w:val="22"/>
              </w:rPr>
            </w:pPr>
            <w:ins w:id="121" w:author="Pikna Jan" w:date="2023-09-27T14:36:00Z">
              <w:r>
                <w:rPr>
                  <w:rFonts w:ascii="Arial" w:eastAsia="Calibri" w:hAnsi="Arial" w:cs="Arial"/>
                  <w:color w:val="000000"/>
                  <w:szCs w:val="22"/>
                </w:rPr>
                <w:t xml:space="preserve">5. </w:t>
              </w:r>
            </w:ins>
            <w:r w:rsidR="008B65D3" w:rsidRPr="00816C79">
              <w:rPr>
                <w:rFonts w:ascii="Arial" w:eastAsia="Calibri" w:hAnsi="Arial" w:cs="Arial"/>
                <w:color w:val="000000"/>
                <w:szCs w:val="22"/>
              </w:rPr>
              <w:t xml:space="preserve">Czy projekt w istotny sposób przyczyni się do zwiększenia wiedzy i promowania odpowiedzialnych zachowani ekologicznych?  </w:t>
            </w:r>
            <w:ins w:id="122" w:author="Pikna Jan" w:date="2023-09-27T14:37:00Z">
              <w:r>
                <w:rPr>
                  <w:rFonts w:ascii="Arial" w:eastAsia="Calibri" w:hAnsi="Arial" w:cs="Arial"/>
                  <w:color w:val="000000"/>
                  <w:szCs w:val="22"/>
                </w:rPr>
                <w:t xml:space="preserve">maks. </w:t>
              </w:r>
            </w:ins>
            <w:r w:rsidR="008B65D3" w:rsidRPr="00816C79">
              <w:rPr>
                <w:rFonts w:ascii="Arial" w:eastAsia="Calibri" w:hAnsi="Arial" w:cs="Arial"/>
                <w:color w:val="000000"/>
                <w:szCs w:val="22"/>
              </w:rPr>
              <w:t>1 pkt.</w:t>
            </w:r>
          </w:p>
        </w:tc>
      </w:tr>
      <w:tr w:rsidR="001856AC" w:rsidRPr="000E2E89" w14:paraId="06A9621C" w14:textId="77777777" w:rsidTr="008A60DC">
        <w:tc>
          <w:tcPr>
            <w:tcW w:w="7109" w:type="dxa"/>
            <w:shd w:val="clear" w:color="auto" w:fill="auto"/>
          </w:tcPr>
          <w:p w14:paraId="660CEA40" w14:textId="22C92BD5" w:rsidR="001856AC" w:rsidRPr="00816C79" w:rsidRDefault="00D62D96" w:rsidP="001856AC">
            <w:pPr>
              <w:shd w:val="clear" w:color="auto" w:fill="FFFFFF" w:themeFill="background1"/>
              <w:spacing w:afterLines="8" w:after="19"/>
              <w:rPr>
                <w:rFonts w:ascii="Arial" w:hAnsi="Arial" w:cs="Arial"/>
                <w:szCs w:val="22"/>
                <w:lang w:val="cs-CZ"/>
              </w:rPr>
            </w:pPr>
            <w:ins w:id="123" w:author="Pikna Jan" w:date="2023-09-27T14:36:00Z">
              <w:r>
                <w:rPr>
                  <w:rFonts w:ascii="Arial" w:hAnsi="Arial" w:cs="Arial"/>
                  <w:szCs w:val="22"/>
                  <w:lang w:val="cs-CZ"/>
                </w:rPr>
                <w:t xml:space="preserve">6. </w:t>
              </w:r>
            </w:ins>
            <w:r w:rsidR="00873A43">
              <w:rPr>
                <w:rFonts w:ascii="Arial" w:hAnsi="Arial" w:cs="Arial"/>
                <w:szCs w:val="22"/>
                <w:lang w:val="cs-CZ"/>
              </w:rPr>
              <w:t>P</w:t>
            </w:r>
            <w:r w:rsidR="00873A43" w:rsidRPr="00816C79">
              <w:rPr>
                <w:rFonts w:ascii="Arial" w:hAnsi="Arial" w:cs="Arial"/>
                <w:szCs w:val="22"/>
                <w:lang w:val="cs-CZ"/>
              </w:rPr>
              <w:t xml:space="preserve">referuje </w:t>
            </w:r>
            <w:r w:rsidR="00873A43">
              <w:rPr>
                <w:rFonts w:ascii="Arial" w:hAnsi="Arial" w:cs="Arial"/>
                <w:szCs w:val="22"/>
                <w:lang w:val="cs-CZ"/>
              </w:rPr>
              <w:t>p</w:t>
            </w:r>
            <w:r w:rsidR="001856AC" w:rsidRPr="00816C79">
              <w:rPr>
                <w:rFonts w:ascii="Arial" w:hAnsi="Arial" w:cs="Arial"/>
                <w:szCs w:val="22"/>
                <w:lang w:val="cs-CZ"/>
              </w:rPr>
              <w:t>rojekt, zaměřený na podporu produktů a služeb, udržitelná řešení využívající obnovitelné zdroje, recyklované materiály, podporující udržitelnou mobilitu a celkov</w:t>
            </w:r>
            <w:r w:rsidR="00B672E2">
              <w:rPr>
                <w:rFonts w:ascii="Arial" w:hAnsi="Arial" w:cs="Arial"/>
                <w:szCs w:val="22"/>
                <w:lang w:val="cs-CZ"/>
              </w:rPr>
              <w:t>é snížení</w:t>
            </w:r>
            <w:r w:rsidR="001856AC" w:rsidRPr="00816C79">
              <w:rPr>
                <w:rFonts w:ascii="Arial" w:hAnsi="Arial" w:cs="Arial"/>
                <w:szCs w:val="22"/>
                <w:lang w:val="cs-CZ"/>
              </w:rPr>
              <w:t xml:space="preserve"> zátěž pro životního prostředí</w:t>
            </w:r>
            <w:r w:rsidR="00873A43">
              <w:rPr>
                <w:rFonts w:ascii="Arial" w:hAnsi="Arial" w:cs="Arial"/>
                <w:szCs w:val="22"/>
                <w:lang w:val="cs-CZ"/>
              </w:rPr>
              <w:t>?</w:t>
            </w:r>
            <w:r w:rsidR="001856AC" w:rsidRPr="00816C79">
              <w:rPr>
                <w:rFonts w:ascii="Arial" w:hAnsi="Arial" w:cs="Arial"/>
                <w:szCs w:val="22"/>
                <w:lang w:val="cs-CZ"/>
              </w:rPr>
              <w:t xml:space="preserve"> </w:t>
            </w:r>
            <w:ins w:id="124" w:author="Pikna Jan" w:date="2023-09-27T14:36:00Z">
              <w:r>
                <w:rPr>
                  <w:rFonts w:ascii="Arial" w:hAnsi="Arial" w:cs="Arial"/>
                  <w:szCs w:val="22"/>
                  <w:lang w:val="cs-CZ"/>
                </w:rPr>
                <w:t xml:space="preserve">max. </w:t>
              </w:r>
            </w:ins>
            <w:r w:rsidR="002E73B9" w:rsidRPr="00816C79">
              <w:rPr>
                <w:rFonts w:ascii="Arial" w:hAnsi="Arial" w:cs="Arial"/>
                <w:szCs w:val="22"/>
                <w:lang w:val="cs-CZ"/>
              </w:rPr>
              <w:t>1</w:t>
            </w:r>
            <w:r w:rsidR="001856AC" w:rsidRPr="00816C79">
              <w:rPr>
                <w:rFonts w:ascii="Arial" w:hAnsi="Arial" w:cs="Arial"/>
                <w:szCs w:val="22"/>
                <w:lang w:val="cs-CZ"/>
              </w:rPr>
              <w:t xml:space="preserve"> body</w:t>
            </w:r>
          </w:p>
        </w:tc>
        <w:tc>
          <w:tcPr>
            <w:tcW w:w="7109" w:type="dxa"/>
            <w:shd w:val="clear" w:color="auto" w:fill="auto"/>
          </w:tcPr>
          <w:p w14:paraId="18837843" w14:textId="664513FA" w:rsidR="001856AC" w:rsidRPr="00816C79" w:rsidRDefault="00D62D96" w:rsidP="001856AC">
            <w:pPr>
              <w:shd w:val="clear" w:color="auto" w:fill="FFFFFF" w:themeFill="background1"/>
              <w:spacing w:afterLines="8" w:after="19"/>
              <w:rPr>
                <w:rFonts w:ascii="Arial" w:hAnsi="Arial" w:cs="Arial"/>
                <w:b/>
                <w:color w:val="2F5496" w:themeColor="accent1" w:themeShade="BF"/>
                <w:szCs w:val="22"/>
              </w:rPr>
            </w:pPr>
            <w:ins w:id="125" w:author="Pikna Jan" w:date="2023-09-27T14:36:00Z">
              <w:r>
                <w:rPr>
                  <w:rFonts w:ascii="Arial" w:eastAsia="Calibri" w:hAnsi="Arial" w:cs="Arial"/>
                  <w:color w:val="000000"/>
                  <w:szCs w:val="22"/>
                </w:rPr>
                <w:t xml:space="preserve">6. </w:t>
              </w:r>
            </w:ins>
            <w:r w:rsidR="00873A43">
              <w:rPr>
                <w:rFonts w:ascii="Arial" w:eastAsia="Calibri" w:hAnsi="Arial" w:cs="Arial"/>
                <w:color w:val="000000"/>
                <w:szCs w:val="22"/>
              </w:rPr>
              <w:t>Czy p</w:t>
            </w:r>
            <w:r w:rsidR="008B65D3" w:rsidRPr="00816C79">
              <w:rPr>
                <w:rFonts w:ascii="Arial" w:eastAsia="Calibri" w:hAnsi="Arial" w:cs="Arial"/>
                <w:color w:val="000000"/>
                <w:szCs w:val="22"/>
              </w:rPr>
              <w:t>rojekt, którego celem jest promocja produktów i usług, preferuje zrównoważone rozwiązania wykorzystujące zasoby odnawialne, materiały pochodzące z recyklingu, promujące zrównoważoną mobilność i ogólne zmniejszenie obciążenia dla środowiska</w:t>
            </w:r>
            <w:r w:rsidR="00873A43">
              <w:rPr>
                <w:rFonts w:ascii="Arial" w:eastAsia="Calibri" w:hAnsi="Arial" w:cs="Arial"/>
                <w:color w:val="000000"/>
                <w:szCs w:val="22"/>
              </w:rPr>
              <w:t>?</w:t>
            </w:r>
            <w:r w:rsidR="008B65D3" w:rsidRPr="00816C79">
              <w:rPr>
                <w:rFonts w:ascii="Arial" w:eastAsia="Calibri" w:hAnsi="Arial" w:cs="Arial"/>
                <w:szCs w:val="22"/>
              </w:rPr>
              <w:t xml:space="preserve"> </w:t>
            </w:r>
            <w:ins w:id="126" w:author="Pikna Jan" w:date="2023-09-27T14:37:00Z">
              <w:r>
                <w:rPr>
                  <w:rFonts w:ascii="Arial" w:eastAsia="Calibri" w:hAnsi="Arial" w:cs="Arial"/>
                  <w:szCs w:val="22"/>
                </w:rPr>
                <w:t xml:space="preserve">maks. </w:t>
              </w:r>
            </w:ins>
            <w:r w:rsidR="00FD30EE" w:rsidRPr="00816C79">
              <w:rPr>
                <w:rFonts w:ascii="Arial" w:eastAsia="Calibri" w:hAnsi="Arial" w:cs="Arial"/>
                <w:szCs w:val="22"/>
              </w:rPr>
              <w:t>1</w:t>
            </w:r>
            <w:r w:rsidR="008B65D3" w:rsidRPr="00816C79">
              <w:rPr>
                <w:rFonts w:ascii="Arial" w:eastAsia="Calibri" w:hAnsi="Arial" w:cs="Arial"/>
                <w:color w:val="000000"/>
                <w:szCs w:val="22"/>
              </w:rPr>
              <w:t xml:space="preserve"> pkt.</w:t>
            </w:r>
          </w:p>
        </w:tc>
      </w:tr>
      <w:tr w:rsidR="001856AC" w:rsidRPr="000E2E89" w14:paraId="62F652FC" w14:textId="77777777" w:rsidTr="008A60DC">
        <w:tc>
          <w:tcPr>
            <w:tcW w:w="7109" w:type="dxa"/>
            <w:shd w:val="clear" w:color="auto" w:fill="auto"/>
          </w:tcPr>
          <w:p w14:paraId="2BC46DD8" w14:textId="41A1C4F2" w:rsidR="001856AC" w:rsidRPr="00816C79" w:rsidRDefault="00D62D96" w:rsidP="001856AC">
            <w:pPr>
              <w:shd w:val="clear" w:color="auto" w:fill="FFFFFF" w:themeFill="background1"/>
              <w:spacing w:afterLines="8" w:after="19"/>
              <w:rPr>
                <w:rFonts w:ascii="Arial" w:hAnsi="Arial" w:cs="Arial"/>
                <w:szCs w:val="22"/>
                <w:lang w:val="cs-CZ"/>
              </w:rPr>
            </w:pPr>
            <w:ins w:id="127" w:author="Pikna Jan" w:date="2023-09-27T14:36:00Z">
              <w:r>
                <w:rPr>
                  <w:rFonts w:ascii="Arial" w:hAnsi="Arial" w:cs="Arial"/>
                  <w:szCs w:val="22"/>
                  <w:lang w:val="cs-CZ"/>
                </w:rPr>
                <w:t xml:space="preserve">7. </w:t>
              </w:r>
            </w:ins>
            <w:r w:rsidR="00873A43">
              <w:rPr>
                <w:rFonts w:ascii="Arial" w:hAnsi="Arial" w:cs="Arial"/>
                <w:szCs w:val="22"/>
                <w:lang w:val="cs-CZ"/>
              </w:rPr>
              <w:t>J</w:t>
            </w:r>
            <w:r w:rsidR="00873A43" w:rsidRPr="00816C79">
              <w:rPr>
                <w:rFonts w:ascii="Arial" w:hAnsi="Arial" w:cs="Arial"/>
                <w:szCs w:val="22"/>
                <w:lang w:val="cs-CZ"/>
              </w:rPr>
              <w:t xml:space="preserve">sou </w:t>
            </w:r>
            <w:r w:rsidR="00873A43">
              <w:rPr>
                <w:rFonts w:ascii="Arial" w:hAnsi="Arial" w:cs="Arial"/>
                <w:szCs w:val="22"/>
                <w:lang w:val="cs-CZ"/>
              </w:rPr>
              <w:t>u</w:t>
            </w:r>
            <w:r w:rsidR="001856AC" w:rsidRPr="00816C79">
              <w:rPr>
                <w:rFonts w:ascii="Arial" w:hAnsi="Arial" w:cs="Arial"/>
                <w:szCs w:val="22"/>
                <w:lang w:val="cs-CZ"/>
              </w:rPr>
              <w:t xml:space="preserve"> novostaveb a renovací </w:t>
            </w:r>
            <w:r w:rsidR="00873A43">
              <w:rPr>
                <w:rFonts w:ascii="Arial" w:hAnsi="Arial" w:cs="Arial"/>
                <w:szCs w:val="22"/>
                <w:lang w:val="cs-CZ"/>
              </w:rPr>
              <w:t>plánována</w:t>
            </w:r>
            <w:r w:rsidR="00873A43" w:rsidRPr="00816C79">
              <w:rPr>
                <w:rFonts w:ascii="Arial" w:hAnsi="Arial" w:cs="Arial"/>
                <w:szCs w:val="22"/>
                <w:lang w:val="cs-CZ"/>
              </w:rPr>
              <w:t xml:space="preserve"> </w:t>
            </w:r>
            <w:r w:rsidR="001856AC" w:rsidRPr="00816C79">
              <w:rPr>
                <w:rFonts w:ascii="Arial" w:hAnsi="Arial" w:cs="Arial"/>
                <w:szCs w:val="22"/>
                <w:lang w:val="cs-CZ"/>
              </w:rPr>
              <w:t>opatření k eliminaci zraňování a úhynu ptáků (týká se novostaveb a renovací budov, kde je součástí výměna nebo umístění nových zasklených ploch/otvorů)</w:t>
            </w:r>
            <w:r w:rsidR="00873A43">
              <w:rPr>
                <w:rFonts w:ascii="Arial" w:hAnsi="Arial" w:cs="Arial"/>
                <w:szCs w:val="22"/>
                <w:lang w:val="cs-CZ"/>
              </w:rPr>
              <w:t>?</w:t>
            </w:r>
            <w:r w:rsidR="001856AC" w:rsidRPr="00816C79">
              <w:rPr>
                <w:rFonts w:ascii="Arial" w:hAnsi="Arial" w:cs="Arial"/>
                <w:szCs w:val="22"/>
                <w:lang w:val="cs-CZ"/>
              </w:rPr>
              <w:t xml:space="preserve"> </w:t>
            </w:r>
            <w:ins w:id="128" w:author="Pikna Jan" w:date="2023-09-27T14:36:00Z">
              <w:r>
                <w:rPr>
                  <w:rFonts w:ascii="Arial" w:hAnsi="Arial" w:cs="Arial"/>
                  <w:szCs w:val="22"/>
                  <w:lang w:val="cs-CZ"/>
                </w:rPr>
                <w:t xml:space="preserve">max. </w:t>
              </w:r>
            </w:ins>
            <w:r w:rsidR="008D61C6" w:rsidRPr="00816C79">
              <w:rPr>
                <w:rFonts w:ascii="Arial" w:hAnsi="Arial" w:cs="Arial"/>
                <w:szCs w:val="22"/>
                <w:lang w:val="cs-CZ"/>
              </w:rPr>
              <w:t>0,5</w:t>
            </w:r>
            <w:r w:rsidR="00816C79">
              <w:rPr>
                <w:rFonts w:ascii="Arial" w:hAnsi="Arial" w:cs="Arial"/>
                <w:szCs w:val="22"/>
                <w:lang w:val="cs-CZ"/>
              </w:rPr>
              <w:t> </w:t>
            </w:r>
            <w:r w:rsidR="001856AC" w:rsidRPr="00816C79">
              <w:rPr>
                <w:rFonts w:ascii="Arial" w:hAnsi="Arial" w:cs="Arial"/>
                <w:szCs w:val="22"/>
                <w:lang w:val="cs-CZ"/>
              </w:rPr>
              <w:t>bod</w:t>
            </w:r>
            <w:r w:rsidR="00E328AD">
              <w:rPr>
                <w:rFonts w:ascii="Arial" w:hAnsi="Arial" w:cs="Arial"/>
                <w:szCs w:val="22"/>
                <w:lang w:val="cs-CZ"/>
              </w:rPr>
              <w:t>u</w:t>
            </w:r>
          </w:p>
        </w:tc>
        <w:tc>
          <w:tcPr>
            <w:tcW w:w="7109" w:type="dxa"/>
            <w:shd w:val="clear" w:color="auto" w:fill="auto"/>
          </w:tcPr>
          <w:p w14:paraId="29B6C027" w14:textId="4F7763D9" w:rsidR="001856AC" w:rsidRPr="00816C79" w:rsidRDefault="00D62D96" w:rsidP="001856AC">
            <w:pPr>
              <w:shd w:val="clear" w:color="auto" w:fill="FFFFFF" w:themeFill="background1"/>
              <w:spacing w:afterLines="8" w:after="19"/>
              <w:rPr>
                <w:rFonts w:ascii="Arial" w:hAnsi="Arial" w:cs="Arial"/>
                <w:b/>
                <w:color w:val="2F5496" w:themeColor="accent1" w:themeShade="BF"/>
                <w:szCs w:val="22"/>
              </w:rPr>
            </w:pPr>
            <w:ins w:id="129" w:author="Pikna Jan" w:date="2023-09-27T14:36:00Z">
              <w:r>
                <w:rPr>
                  <w:rFonts w:ascii="Arial" w:eastAsia="Calibri" w:hAnsi="Arial" w:cs="Arial"/>
                  <w:color w:val="000000"/>
                  <w:szCs w:val="22"/>
                </w:rPr>
                <w:t xml:space="preserve">7. </w:t>
              </w:r>
            </w:ins>
            <w:r w:rsidR="00873A43">
              <w:rPr>
                <w:rFonts w:ascii="Arial" w:eastAsia="Calibri" w:hAnsi="Arial" w:cs="Arial"/>
                <w:color w:val="000000"/>
                <w:szCs w:val="22"/>
              </w:rPr>
              <w:t xml:space="preserve">Czy </w:t>
            </w:r>
            <w:r w:rsidR="00873A43" w:rsidRPr="00816C79">
              <w:rPr>
                <w:rFonts w:ascii="Arial" w:eastAsia="Calibri" w:hAnsi="Arial" w:cs="Arial"/>
                <w:color w:val="000000"/>
                <w:szCs w:val="22"/>
              </w:rPr>
              <w:t>są</w:t>
            </w:r>
            <w:r w:rsidR="00873A43">
              <w:rPr>
                <w:rFonts w:ascii="Arial" w:eastAsia="Calibri" w:hAnsi="Arial" w:cs="Arial"/>
                <w:color w:val="000000"/>
                <w:szCs w:val="22"/>
              </w:rPr>
              <w:t xml:space="preserve"> planowane w</w:t>
            </w:r>
            <w:r w:rsidR="008B65D3" w:rsidRPr="00816C79">
              <w:rPr>
                <w:rFonts w:ascii="Arial" w:eastAsia="Calibri" w:hAnsi="Arial" w:cs="Arial"/>
                <w:color w:val="000000"/>
                <w:szCs w:val="22"/>
              </w:rPr>
              <w:t xml:space="preserve"> przypadku nowych budynków i remontów działania mające na celu eliminację rozwiązań powodujących zranienia i śmiertelność ptaków.  (dotyczy nowych i remontowanych budynków, w których uwzględniono wymianę lub umieszczenie nowych powierzchni przeszklonych/otworów)</w:t>
            </w:r>
            <w:r w:rsidR="00873A43">
              <w:rPr>
                <w:rFonts w:ascii="Arial" w:eastAsia="Calibri" w:hAnsi="Arial" w:cs="Arial"/>
                <w:color w:val="000000"/>
                <w:szCs w:val="22"/>
              </w:rPr>
              <w:t>?</w:t>
            </w:r>
            <w:r w:rsidR="008B65D3" w:rsidRPr="00816C79">
              <w:rPr>
                <w:rFonts w:ascii="Arial" w:eastAsia="Calibri" w:hAnsi="Arial" w:cs="Arial"/>
                <w:szCs w:val="22"/>
              </w:rPr>
              <w:t xml:space="preserve"> </w:t>
            </w:r>
            <w:ins w:id="130" w:author="Pikna Jan" w:date="2023-09-27T14:37:00Z">
              <w:r>
                <w:rPr>
                  <w:rFonts w:ascii="Arial" w:eastAsia="Calibri" w:hAnsi="Arial" w:cs="Arial"/>
                  <w:szCs w:val="22"/>
                </w:rPr>
                <w:t xml:space="preserve">maks. </w:t>
              </w:r>
            </w:ins>
            <w:r w:rsidR="00FD30EE" w:rsidRPr="00816C79">
              <w:rPr>
                <w:rFonts w:ascii="Arial" w:eastAsia="Calibri" w:hAnsi="Arial" w:cs="Arial"/>
                <w:szCs w:val="22"/>
              </w:rPr>
              <w:t>0,5</w:t>
            </w:r>
            <w:r w:rsidR="008B65D3" w:rsidRPr="00816C79">
              <w:rPr>
                <w:rFonts w:ascii="Arial" w:eastAsia="Calibri" w:hAnsi="Arial" w:cs="Arial"/>
                <w:color w:val="000000"/>
                <w:szCs w:val="22"/>
              </w:rPr>
              <w:t xml:space="preserve"> pkt.</w:t>
            </w:r>
          </w:p>
        </w:tc>
      </w:tr>
    </w:tbl>
    <w:p w14:paraId="54A1368D" w14:textId="77777777" w:rsidR="00FB49D0" w:rsidRPr="00C269A8" w:rsidRDefault="00FB49D0">
      <w:pPr>
        <w:rPr>
          <w:rFonts w:ascii="Arial" w:hAnsi="Arial" w:cs="Arial"/>
        </w:rPr>
      </w:pPr>
    </w:p>
    <w:sectPr w:rsidR="00FB49D0" w:rsidRPr="00C269A8" w:rsidSect="00FB49D0">
      <w:headerReference w:type="even" r:id="rId22"/>
      <w:headerReference w:type="default" r:id="rId23"/>
      <w:footerReference w:type="even" r:id="rId24"/>
      <w:footerReference w:type="default" r:id="rId25"/>
      <w:headerReference w:type="first" r:id="rId26"/>
      <w:footerReference w:type="first" r:id="rId2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D0225" w14:textId="77777777" w:rsidR="009F5563" w:rsidRDefault="009F5563" w:rsidP="000602FC">
      <w:pPr>
        <w:spacing w:after="0" w:line="240" w:lineRule="auto"/>
      </w:pPr>
      <w:r>
        <w:separator/>
      </w:r>
    </w:p>
  </w:endnote>
  <w:endnote w:type="continuationSeparator" w:id="0">
    <w:p w14:paraId="76A02332" w14:textId="77777777" w:rsidR="009F5563" w:rsidRDefault="009F5563" w:rsidP="00060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FA57" w14:textId="77777777" w:rsidR="008049A5" w:rsidRDefault="008049A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BE256" w14:textId="77777777" w:rsidR="00790109" w:rsidRDefault="00790109" w:rsidP="00790109">
    <w:pPr>
      <w:pStyle w:val="Zpat"/>
    </w:pPr>
    <w:r>
      <w:rPr>
        <w:noProof/>
      </w:rPr>
      <w:drawing>
        <wp:anchor distT="0" distB="0" distL="114300" distR="114300" simplePos="0" relativeHeight="251659264" behindDoc="0" locked="0" layoutInCell="1" allowOverlap="1" wp14:anchorId="0EA6C1A8" wp14:editId="2E5FF74A">
          <wp:simplePos x="0" y="0"/>
          <wp:positionH relativeFrom="column">
            <wp:posOffset>0</wp:posOffset>
          </wp:positionH>
          <wp:positionV relativeFrom="paragraph">
            <wp:posOffset>0</wp:posOffset>
          </wp:positionV>
          <wp:extent cx="845820" cy="227965"/>
          <wp:effectExtent l="0" t="0" r="0" b="63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863951" w14:textId="77777777" w:rsidR="00790109" w:rsidRDefault="0079010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B78D2" w14:textId="77777777" w:rsidR="008049A5" w:rsidRDefault="00804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16137" w14:textId="77777777" w:rsidR="009F5563" w:rsidRDefault="009F5563" w:rsidP="000602FC">
      <w:pPr>
        <w:spacing w:after="0" w:line="240" w:lineRule="auto"/>
      </w:pPr>
      <w:r>
        <w:separator/>
      </w:r>
    </w:p>
  </w:footnote>
  <w:footnote w:type="continuationSeparator" w:id="0">
    <w:p w14:paraId="225EE9D8" w14:textId="77777777" w:rsidR="009F5563" w:rsidRDefault="009F5563" w:rsidP="000602FC">
      <w:pPr>
        <w:spacing w:after="0" w:line="240" w:lineRule="auto"/>
      </w:pPr>
      <w:r>
        <w:continuationSeparator/>
      </w:r>
    </w:p>
  </w:footnote>
  <w:footnote w:id="1">
    <w:p w14:paraId="53D25EB3" w14:textId="77777777" w:rsidR="00982D77" w:rsidRPr="00723B3E" w:rsidRDefault="00982D77" w:rsidP="00982D77">
      <w:pPr>
        <w:pStyle w:val="Textpoznpodarou"/>
        <w:rPr>
          <w:lang w:val="cs-CZ"/>
        </w:rPr>
      </w:pPr>
      <w:r>
        <w:rPr>
          <w:rStyle w:val="Znakapoznpodarou"/>
        </w:rPr>
        <w:footnoteRef/>
      </w:r>
      <w:r>
        <w:t xml:space="preserve"> </w:t>
      </w:r>
      <w:r w:rsidRPr="00723B3E">
        <w:rPr>
          <w:lang w:val="cs-CZ"/>
        </w:rPr>
        <w:t xml:space="preserve">Ověří se například, že cílové hodnoty nejsou nulové, nebo že datum dosažení cílové hodnoty koresponduje s harmonogramem projektu. </w:t>
      </w:r>
    </w:p>
  </w:footnote>
  <w:footnote w:id="2">
    <w:p w14:paraId="2020390A" w14:textId="77777777" w:rsidR="00982D77" w:rsidRDefault="00982D77" w:rsidP="00982D77">
      <w:pPr>
        <w:pStyle w:val="Textpoznpodarou"/>
      </w:pPr>
      <w:r>
        <w:rPr>
          <w:rStyle w:val="Znakapoznpodarou"/>
        </w:rPr>
        <w:footnoteRef/>
      </w:r>
      <w:r>
        <w:t xml:space="preserve"> </w:t>
      </w:r>
      <w:r w:rsidRPr="008C2D70">
        <w:t>Na przykład sprawdza się, czy wartości docelowe nie są zerowe lub czy data osiągnięcia wartości docelowej odpowiada harmonogramowi projektu.</w:t>
      </w:r>
    </w:p>
  </w:footnote>
  <w:footnote w:id="3">
    <w:p w14:paraId="4BB33693" w14:textId="220AE0E5" w:rsidR="00E461DA" w:rsidRDefault="00E461DA">
      <w:pPr>
        <w:pStyle w:val="Textpoznpodarou"/>
      </w:pPr>
      <w:r>
        <w:rPr>
          <w:rStyle w:val="Znakapoznpodarou"/>
        </w:rPr>
        <w:footnoteRef/>
      </w:r>
      <w:r>
        <w:t xml:space="preserve"> Případ, kdy má Komise za to, že členský stát nesplnil některou povinnost, která pro něj ze Smlouvy o EU nebo Smlouvy o Fungování EU vyplývá</w:t>
      </w:r>
    </w:p>
  </w:footnote>
  <w:footnote w:id="4">
    <w:p w14:paraId="2A11A50A" w14:textId="6EFE6B77" w:rsidR="00E461DA" w:rsidRDefault="00E461DA">
      <w:pPr>
        <w:pStyle w:val="Textpoznpodarou"/>
      </w:pPr>
      <w:r>
        <w:rPr>
          <w:rStyle w:val="Znakapoznpodarou"/>
        </w:rPr>
        <w:footnoteRef/>
      </w:r>
      <w:r>
        <w:t xml:space="preserve"> </w:t>
      </w:r>
      <w:r w:rsidRPr="003D20EE">
        <w:t>Przypadek, w którym Komisja uważa, że ​​państwo członkowskie uchybiło zobowiązaniu wynikającemu z Traktatu UE lub Traktatu o funkcjonowaniu 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A4F7A" w14:textId="77777777" w:rsidR="008049A5" w:rsidRDefault="008049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ECFA6" w14:textId="7B7674A2" w:rsidR="00790109" w:rsidRPr="002808AC" w:rsidRDefault="00790109" w:rsidP="00790109">
    <w:pPr>
      <w:pStyle w:val="Zhlav"/>
      <w:jc w:val="right"/>
      <w:rPr>
        <w:rFonts w:ascii="Calibri" w:hAnsi="Calibri" w:cs="Calibri"/>
        <w:sz w:val="16"/>
        <w:szCs w:val="16"/>
      </w:rPr>
    </w:pPr>
    <w:r>
      <w:rPr>
        <w:rFonts w:ascii="Calibri" w:hAnsi="Calibri" w:cs="Calibri"/>
        <w:sz w:val="16"/>
        <w:szCs w:val="16"/>
      </w:rPr>
      <w:t>M</w:t>
    </w:r>
    <w:r w:rsidRPr="00AD1D36">
      <w:rPr>
        <w:rFonts w:ascii="Calibri" w:hAnsi="Calibri" w:cs="Calibri"/>
        <w:sz w:val="16"/>
        <w:szCs w:val="16"/>
      </w:rPr>
      <w:t>etodika kontroly a hodnocení projektových žádostí</w:t>
    </w:r>
    <w:r w:rsidRPr="002808AC">
      <w:rPr>
        <w:rFonts w:ascii="Calibri" w:hAnsi="Calibri" w:cs="Calibri"/>
        <w:sz w:val="16"/>
        <w:szCs w:val="16"/>
      </w:rPr>
      <w:t xml:space="preserve">, verze </w:t>
    </w:r>
    <w:del w:id="131" w:author="Pikna Jan" w:date="2023-09-21T15:21:00Z">
      <w:r w:rsidR="00E41CCB" w:rsidDel="008049A5">
        <w:rPr>
          <w:rFonts w:ascii="Calibri" w:hAnsi="Calibri" w:cs="Calibri"/>
          <w:sz w:val="16"/>
          <w:szCs w:val="16"/>
        </w:rPr>
        <w:delText>2</w:delText>
      </w:r>
    </w:del>
    <w:ins w:id="132" w:author="Pikna Jan" w:date="2023-09-21T15:21:00Z">
      <w:r w:rsidR="008049A5">
        <w:rPr>
          <w:rFonts w:ascii="Calibri" w:hAnsi="Calibri" w:cs="Calibri"/>
          <w:sz w:val="16"/>
          <w:szCs w:val="16"/>
        </w:rPr>
        <w:t>3</w:t>
      </w:r>
    </w:ins>
    <w:r w:rsidRPr="002808AC">
      <w:rPr>
        <w:rFonts w:ascii="Calibri" w:hAnsi="Calibri" w:cs="Calibri"/>
        <w:sz w:val="16"/>
        <w:szCs w:val="16"/>
      </w:rPr>
      <w:t xml:space="preserve"> / </w:t>
    </w:r>
    <w:r w:rsidRPr="00AD1D36">
      <w:rPr>
        <w:rFonts w:ascii="Calibri" w:hAnsi="Calibri" w:cs="Calibri"/>
        <w:sz w:val="16"/>
        <w:szCs w:val="16"/>
      </w:rPr>
      <w:t>metodyka kontroli i oceny wniosków projektowych</w:t>
    </w:r>
    <w:r w:rsidRPr="002808AC">
      <w:rPr>
        <w:rFonts w:ascii="Calibri" w:hAnsi="Calibri" w:cs="Calibri"/>
        <w:sz w:val="16"/>
        <w:szCs w:val="16"/>
      </w:rPr>
      <w:t xml:space="preserve">, wersja </w:t>
    </w:r>
    <w:del w:id="133" w:author="Pikna Jan" w:date="2023-09-21T15:21:00Z">
      <w:r w:rsidR="00E41CCB" w:rsidDel="008049A5">
        <w:rPr>
          <w:rFonts w:ascii="Calibri" w:hAnsi="Calibri" w:cs="Calibri"/>
          <w:sz w:val="16"/>
          <w:szCs w:val="16"/>
        </w:rPr>
        <w:delText>2</w:delText>
      </w:r>
    </w:del>
    <w:ins w:id="134" w:author="Pikna Jan" w:date="2023-09-21T15:21:00Z">
      <w:r w:rsidR="008049A5">
        <w:rPr>
          <w:rFonts w:ascii="Calibri" w:hAnsi="Calibri" w:cs="Calibri"/>
          <w:sz w:val="16"/>
          <w:szCs w:val="16"/>
        </w:rPr>
        <w:t>3</w:t>
      </w:r>
    </w:ins>
  </w:p>
  <w:p w14:paraId="47E0DFCE" w14:textId="061F3A61" w:rsidR="00790109" w:rsidRPr="002808AC" w:rsidRDefault="00790109" w:rsidP="00790109">
    <w:pPr>
      <w:pStyle w:val="Zhlav"/>
      <w:jc w:val="right"/>
      <w:rPr>
        <w:rFonts w:ascii="Calibri" w:hAnsi="Calibri" w:cs="Calibri"/>
        <w:sz w:val="16"/>
        <w:szCs w:val="16"/>
      </w:rPr>
    </w:pPr>
    <w:r w:rsidRPr="002808AC">
      <w:rPr>
        <w:rFonts w:ascii="Calibri" w:hAnsi="Calibri" w:cs="Calibri"/>
        <w:sz w:val="16"/>
        <w:szCs w:val="16"/>
      </w:rPr>
      <w:t xml:space="preserve">Příloha </w:t>
    </w:r>
    <w:r>
      <w:rPr>
        <w:rFonts w:ascii="Calibri" w:hAnsi="Calibri" w:cs="Calibri"/>
        <w:sz w:val="16"/>
        <w:szCs w:val="16"/>
      </w:rPr>
      <w:t>č. 3</w:t>
    </w:r>
    <w:r w:rsidRPr="002808AC">
      <w:rPr>
        <w:rFonts w:ascii="Calibri" w:hAnsi="Calibri" w:cs="Calibri"/>
        <w:sz w:val="16"/>
        <w:szCs w:val="16"/>
      </w:rPr>
      <w:t xml:space="preserve"> / Załącznik </w:t>
    </w:r>
    <w:r>
      <w:rPr>
        <w:rFonts w:ascii="Calibri" w:hAnsi="Calibri" w:cs="Calibri"/>
        <w:sz w:val="16"/>
        <w:szCs w:val="16"/>
      </w:rPr>
      <w:t>nr. 3</w:t>
    </w:r>
  </w:p>
  <w:p w14:paraId="18F6CD23" w14:textId="77777777" w:rsidR="00790109" w:rsidRDefault="00790109" w:rsidP="00790109">
    <w:pPr>
      <w:pStyle w:val="Zhlav"/>
      <w:tabs>
        <w:tab w:val="clear" w:pos="4536"/>
        <w:tab w:val="clear" w:pos="9072"/>
        <w:tab w:val="center" w:pos="7002"/>
      </w:tabs>
    </w:pPr>
    <w:r>
      <w:rPr>
        <w:noProof/>
      </w:rPr>
      <w:drawing>
        <wp:inline distT="0" distB="0" distL="0" distR="0" wp14:anchorId="5D46013B" wp14:editId="61AA0D39">
          <wp:extent cx="1940345" cy="466725"/>
          <wp:effectExtent l="0" t="0" r="317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1">
                    <a:extLst>
                      <a:ext uri="{28A0092B-C50C-407E-A947-70E740481C1C}">
                        <a14:useLocalDpi xmlns:a14="http://schemas.microsoft.com/office/drawing/2010/main" val="0"/>
                      </a:ext>
                    </a:extLst>
                  </a:blip>
                  <a:stretch>
                    <a:fillRect/>
                  </a:stretch>
                </pic:blipFill>
                <pic:spPr>
                  <a:xfrm>
                    <a:off x="0" y="0"/>
                    <a:ext cx="1942424" cy="467225"/>
                  </a:xfrm>
                  <a:prstGeom prst="rect">
                    <a:avLst/>
                  </a:prstGeom>
                </pic:spPr>
              </pic:pic>
            </a:graphicData>
          </a:graphic>
        </wp:inline>
      </w:drawing>
    </w:r>
    <w:r>
      <w:tab/>
    </w:r>
  </w:p>
  <w:p w14:paraId="52701972" w14:textId="77777777" w:rsidR="00790109" w:rsidRDefault="0079010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63B3A" w14:textId="77777777" w:rsidR="008049A5" w:rsidRDefault="008049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981"/>
    <w:multiLevelType w:val="hybridMultilevel"/>
    <w:tmpl w:val="5DF2A78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2C0585"/>
    <w:multiLevelType w:val="hybridMultilevel"/>
    <w:tmpl w:val="DFD0C306"/>
    <w:lvl w:ilvl="0" w:tplc="04050001">
      <w:start w:val="1"/>
      <w:numFmt w:val="bullet"/>
      <w:lvlText w:val=""/>
      <w:lvlJc w:val="left"/>
      <w:pPr>
        <w:ind w:left="1177" w:hanging="360"/>
      </w:pPr>
      <w:rPr>
        <w:rFonts w:ascii="Symbol" w:hAnsi="Symbol" w:hint="default"/>
      </w:rPr>
    </w:lvl>
    <w:lvl w:ilvl="1" w:tplc="04050003" w:tentative="1">
      <w:start w:val="1"/>
      <w:numFmt w:val="bullet"/>
      <w:lvlText w:val="o"/>
      <w:lvlJc w:val="left"/>
      <w:pPr>
        <w:ind w:left="1897" w:hanging="360"/>
      </w:pPr>
      <w:rPr>
        <w:rFonts w:ascii="Courier New" w:hAnsi="Courier New" w:cs="Courier New" w:hint="default"/>
      </w:rPr>
    </w:lvl>
    <w:lvl w:ilvl="2" w:tplc="04050005" w:tentative="1">
      <w:start w:val="1"/>
      <w:numFmt w:val="bullet"/>
      <w:lvlText w:val=""/>
      <w:lvlJc w:val="left"/>
      <w:pPr>
        <w:ind w:left="2617" w:hanging="360"/>
      </w:pPr>
      <w:rPr>
        <w:rFonts w:ascii="Wingdings" w:hAnsi="Wingdings" w:hint="default"/>
      </w:rPr>
    </w:lvl>
    <w:lvl w:ilvl="3" w:tplc="04050001" w:tentative="1">
      <w:start w:val="1"/>
      <w:numFmt w:val="bullet"/>
      <w:lvlText w:val=""/>
      <w:lvlJc w:val="left"/>
      <w:pPr>
        <w:ind w:left="3337" w:hanging="360"/>
      </w:pPr>
      <w:rPr>
        <w:rFonts w:ascii="Symbol" w:hAnsi="Symbol" w:hint="default"/>
      </w:rPr>
    </w:lvl>
    <w:lvl w:ilvl="4" w:tplc="04050003" w:tentative="1">
      <w:start w:val="1"/>
      <w:numFmt w:val="bullet"/>
      <w:lvlText w:val="o"/>
      <w:lvlJc w:val="left"/>
      <w:pPr>
        <w:ind w:left="4057" w:hanging="360"/>
      </w:pPr>
      <w:rPr>
        <w:rFonts w:ascii="Courier New" w:hAnsi="Courier New" w:cs="Courier New" w:hint="default"/>
      </w:rPr>
    </w:lvl>
    <w:lvl w:ilvl="5" w:tplc="04050005" w:tentative="1">
      <w:start w:val="1"/>
      <w:numFmt w:val="bullet"/>
      <w:lvlText w:val=""/>
      <w:lvlJc w:val="left"/>
      <w:pPr>
        <w:ind w:left="4777" w:hanging="360"/>
      </w:pPr>
      <w:rPr>
        <w:rFonts w:ascii="Wingdings" w:hAnsi="Wingdings" w:hint="default"/>
      </w:rPr>
    </w:lvl>
    <w:lvl w:ilvl="6" w:tplc="04050001" w:tentative="1">
      <w:start w:val="1"/>
      <w:numFmt w:val="bullet"/>
      <w:lvlText w:val=""/>
      <w:lvlJc w:val="left"/>
      <w:pPr>
        <w:ind w:left="5497" w:hanging="360"/>
      </w:pPr>
      <w:rPr>
        <w:rFonts w:ascii="Symbol" w:hAnsi="Symbol" w:hint="default"/>
      </w:rPr>
    </w:lvl>
    <w:lvl w:ilvl="7" w:tplc="04050003" w:tentative="1">
      <w:start w:val="1"/>
      <w:numFmt w:val="bullet"/>
      <w:lvlText w:val="o"/>
      <w:lvlJc w:val="left"/>
      <w:pPr>
        <w:ind w:left="6217" w:hanging="360"/>
      </w:pPr>
      <w:rPr>
        <w:rFonts w:ascii="Courier New" w:hAnsi="Courier New" w:cs="Courier New" w:hint="default"/>
      </w:rPr>
    </w:lvl>
    <w:lvl w:ilvl="8" w:tplc="04050005" w:tentative="1">
      <w:start w:val="1"/>
      <w:numFmt w:val="bullet"/>
      <w:lvlText w:val=""/>
      <w:lvlJc w:val="left"/>
      <w:pPr>
        <w:ind w:left="6937" w:hanging="360"/>
      </w:pPr>
      <w:rPr>
        <w:rFonts w:ascii="Wingdings" w:hAnsi="Wingdings" w:hint="default"/>
      </w:rPr>
    </w:lvl>
  </w:abstractNum>
  <w:abstractNum w:abstractNumId="2" w15:restartNumberingAfterBreak="0">
    <w:nsid w:val="024A0D60"/>
    <w:multiLevelType w:val="hybridMultilevel"/>
    <w:tmpl w:val="AFC21F6C"/>
    <w:lvl w:ilvl="0" w:tplc="94FADD94">
      <w:start w:val="5"/>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DE19DD"/>
    <w:multiLevelType w:val="hybridMultilevel"/>
    <w:tmpl w:val="DDD6161A"/>
    <w:lvl w:ilvl="0" w:tplc="7688C1B8">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41B29EF"/>
    <w:multiLevelType w:val="hybridMultilevel"/>
    <w:tmpl w:val="001C84F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612F7F"/>
    <w:multiLevelType w:val="hybridMultilevel"/>
    <w:tmpl w:val="C3005924"/>
    <w:lvl w:ilvl="0" w:tplc="3A6EE6F8">
      <w:start w:val="1"/>
      <w:numFmt w:val="decimal"/>
      <w:lvlText w:val="%1."/>
      <w:lvlJc w:val="left"/>
      <w:pPr>
        <w:ind w:left="720" w:hanging="360"/>
      </w:pPr>
      <w:rPr>
        <w:rFont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4B1475"/>
    <w:multiLevelType w:val="hybridMultilevel"/>
    <w:tmpl w:val="DDEC52E6"/>
    <w:lvl w:ilvl="0" w:tplc="99DE5C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D21D9C"/>
    <w:multiLevelType w:val="hybridMultilevel"/>
    <w:tmpl w:val="62500038"/>
    <w:lvl w:ilvl="0" w:tplc="4E7A1A26">
      <w:start w:val="1"/>
      <w:numFmt w:val="lowerLetter"/>
      <w:lvlText w:val="%1)"/>
      <w:lvlJc w:val="left"/>
      <w:pPr>
        <w:ind w:left="720" w:hanging="360"/>
      </w:pPr>
      <w:rPr>
        <w:rFonts w:hint="default"/>
        <w:i/>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BE92E54"/>
    <w:multiLevelType w:val="hybridMultilevel"/>
    <w:tmpl w:val="8B16488C"/>
    <w:lvl w:ilvl="0" w:tplc="E3B8BA38">
      <w:start w:val="13"/>
      <w:numFmt w:val="bullet"/>
      <w:lvlText w:val="-"/>
      <w:lvlJc w:val="left"/>
      <w:pPr>
        <w:ind w:left="1080" w:hanging="360"/>
      </w:pPr>
      <w:rPr>
        <w:rFonts w:ascii="Arial" w:eastAsiaTheme="minorEastAsia"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0F3F1838"/>
    <w:multiLevelType w:val="hybridMultilevel"/>
    <w:tmpl w:val="93081F1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E544A7"/>
    <w:multiLevelType w:val="hybridMultilevel"/>
    <w:tmpl w:val="B3426532"/>
    <w:lvl w:ilvl="0" w:tplc="F0A6D256">
      <w:start w:val="4"/>
      <w:numFmt w:val="bullet"/>
      <w:lvlText w:val="-"/>
      <w:lvlJc w:val="left"/>
      <w:pPr>
        <w:ind w:left="1080" w:hanging="360"/>
      </w:pPr>
      <w:rPr>
        <w:rFonts w:ascii="Arial" w:eastAsiaTheme="minorEastAsia"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8AD62BC"/>
    <w:multiLevelType w:val="hybridMultilevel"/>
    <w:tmpl w:val="38B276C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DA722A"/>
    <w:multiLevelType w:val="hybridMultilevel"/>
    <w:tmpl w:val="2F08C6C2"/>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636E3E"/>
    <w:multiLevelType w:val="hybridMultilevel"/>
    <w:tmpl w:val="050281EA"/>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444758"/>
    <w:multiLevelType w:val="hybridMultilevel"/>
    <w:tmpl w:val="9B3CB2D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AB31FF"/>
    <w:multiLevelType w:val="hybridMultilevel"/>
    <w:tmpl w:val="0D0E2DF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7C6E9F"/>
    <w:multiLevelType w:val="hybridMultilevel"/>
    <w:tmpl w:val="0F52360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8003C7"/>
    <w:multiLevelType w:val="hybridMultilevel"/>
    <w:tmpl w:val="EFCE7A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1E2AC2"/>
    <w:multiLevelType w:val="hybridMultilevel"/>
    <w:tmpl w:val="2C340BEE"/>
    <w:lvl w:ilvl="0" w:tplc="6E7CFF2E">
      <w:start w:val="3"/>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F6359C8"/>
    <w:multiLevelType w:val="hybridMultilevel"/>
    <w:tmpl w:val="422E2A2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2247CBE"/>
    <w:multiLevelType w:val="hybridMultilevel"/>
    <w:tmpl w:val="D3586D82"/>
    <w:lvl w:ilvl="0" w:tplc="5030DB9A">
      <w:start w:val="5"/>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25F3DE8"/>
    <w:multiLevelType w:val="hybridMultilevel"/>
    <w:tmpl w:val="F754E47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596990"/>
    <w:multiLevelType w:val="hybridMultilevel"/>
    <w:tmpl w:val="63066D72"/>
    <w:lvl w:ilvl="0" w:tplc="49303C7A">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8B2779B"/>
    <w:multiLevelType w:val="hybridMultilevel"/>
    <w:tmpl w:val="9BA8E7AA"/>
    <w:lvl w:ilvl="0" w:tplc="12EAE59A">
      <w:start w:val="1"/>
      <w:numFmt w:val="lowerLetter"/>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8E047C8"/>
    <w:multiLevelType w:val="hybridMultilevel"/>
    <w:tmpl w:val="2E6AE59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98B7420"/>
    <w:multiLevelType w:val="hybridMultilevel"/>
    <w:tmpl w:val="81B6912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A757915"/>
    <w:multiLevelType w:val="hybridMultilevel"/>
    <w:tmpl w:val="D9D42696"/>
    <w:lvl w:ilvl="0" w:tplc="AAC243AA">
      <w:start w:val="3"/>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BE81119"/>
    <w:multiLevelType w:val="hybridMultilevel"/>
    <w:tmpl w:val="4E86CF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C77020D"/>
    <w:multiLevelType w:val="hybridMultilevel"/>
    <w:tmpl w:val="A33CA072"/>
    <w:lvl w:ilvl="0" w:tplc="F7CCF226">
      <w:start w:val="2"/>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DA96523"/>
    <w:multiLevelType w:val="hybridMultilevel"/>
    <w:tmpl w:val="58A2D014"/>
    <w:lvl w:ilvl="0" w:tplc="F73A1C34">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F481897"/>
    <w:multiLevelType w:val="hybridMultilevel"/>
    <w:tmpl w:val="2C4CC184"/>
    <w:lvl w:ilvl="0" w:tplc="7D20CADE">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0CE1809"/>
    <w:multiLevelType w:val="hybridMultilevel"/>
    <w:tmpl w:val="C584FB20"/>
    <w:lvl w:ilvl="0" w:tplc="93E0A1B0">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2CC6DBD"/>
    <w:multiLevelType w:val="hybridMultilevel"/>
    <w:tmpl w:val="95F2E11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6C2787C"/>
    <w:multiLevelType w:val="hybridMultilevel"/>
    <w:tmpl w:val="22C2BA2E"/>
    <w:lvl w:ilvl="0" w:tplc="1F80B268">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8403AF6"/>
    <w:multiLevelType w:val="hybridMultilevel"/>
    <w:tmpl w:val="62D4E6D0"/>
    <w:lvl w:ilvl="0" w:tplc="5426AE98">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9C86F00"/>
    <w:multiLevelType w:val="hybridMultilevel"/>
    <w:tmpl w:val="20FCB6E4"/>
    <w:lvl w:ilvl="0" w:tplc="834A1AC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FA02254"/>
    <w:multiLevelType w:val="hybridMultilevel"/>
    <w:tmpl w:val="842C0228"/>
    <w:lvl w:ilvl="0" w:tplc="28082F1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08166A5"/>
    <w:multiLevelType w:val="hybridMultilevel"/>
    <w:tmpl w:val="29B8E3F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35A24A3"/>
    <w:multiLevelType w:val="hybridMultilevel"/>
    <w:tmpl w:val="88D6FAD4"/>
    <w:lvl w:ilvl="0" w:tplc="98E65FB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2648E1BC">
      <w:numFmt w:val="bullet"/>
      <w:lvlText w:val="•"/>
      <w:lvlJc w:val="left"/>
      <w:pPr>
        <w:ind w:left="3600" w:hanging="360"/>
      </w:pPr>
      <w:rPr>
        <w:rFonts w:ascii="Calibri" w:eastAsia="Calibri" w:hAnsi="Calibri" w:cs="Calibri" w:hint="default"/>
      </w:r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438D2EE0"/>
    <w:multiLevelType w:val="hybridMultilevel"/>
    <w:tmpl w:val="2372570E"/>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43037B9"/>
    <w:multiLevelType w:val="hybridMultilevel"/>
    <w:tmpl w:val="EDC8BFCA"/>
    <w:lvl w:ilvl="0" w:tplc="9D2E6C94">
      <w:start w:val="4"/>
      <w:numFmt w:val="bullet"/>
      <w:lvlText w:val="-"/>
      <w:lvlJc w:val="left"/>
      <w:pPr>
        <w:ind w:left="1080" w:hanging="360"/>
      </w:pPr>
      <w:rPr>
        <w:rFonts w:ascii="Arial" w:eastAsiaTheme="minorEastAsia"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46CA059B"/>
    <w:multiLevelType w:val="hybridMultilevel"/>
    <w:tmpl w:val="97BA3150"/>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B886BC3"/>
    <w:multiLevelType w:val="hybridMultilevel"/>
    <w:tmpl w:val="E13C54D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D0B54A4"/>
    <w:multiLevelType w:val="hybridMultilevel"/>
    <w:tmpl w:val="CDC0E30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4E461B67"/>
    <w:multiLevelType w:val="hybridMultilevel"/>
    <w:tmpl w:val="03C60A2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2361CF5"/>
    <w:multiLevelType w:val="hybridMultilevel"/>
    <w:tmpl w:val="59F46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2FF454A"/>
    <w:multiLevelType w:val="hybridMultilevel"/>
    <w:tmpl w:val="C5862E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36C299A"/>
    <w:multiLevelType w:val="hybridMultilevel"/>
    <w:tmpl w:val="695EBB7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CA60EC2"/>
    <w:multiLevelType w:val="multilevel"/>
    <w:tmpl w:val="E03E5F32"/>
    <w:lvl w:ilvl="0">
      <w:start w:val="1"/>
      <w:numFmt w:val="decimal"/>
      <w:pStyle w:val="Nadpis1polsk"/>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720" w:hanging="36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080" w:hanging="72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440" w:hanging="1080"/>
      </w:pPr>
      <w:rPr>
        <w:rFonts w:hint="default"/>
        <w:sz w:val="20"/>
      </w:rPr>
    </w:lvl>
    <w:lvl w:ilvl="7">
      <w:start w:val="1"/>
      <w:numFmt w:val="decimal"/>
      <w:isLgl/>
      <w:lvlText w:val="%1.%2.%3.%4.%5.%6.%7.%8"/>
      <w:lvlJc w:val="left"/>
      <w:pPr>
        <w:ind w:left="1440" w:hanging="1080"/>
      </w:pPr>
      <w:rPr>
        <w:rFonts w:hint="default"/>
        <w:sz w:val="20"/>
      </w:rPr>
    </w:lvl>
    <w:lvl w:ilvl="8">
      <w:start w:val="1"/>
      <w:numFmt w:val="decimal"/>
      <w:isLgl/>
      <w:lvlText w:val="%1.%2.%3.%4.%5.%6.%7.%8.%9"/>
      <w:lvlJc w:val="left"/>
      <w:pPr>
        <w:ind w:left="1800" w:hanging="1440"/>
      </w:pPr>
      <w:rPr>
        <w:rFonts w:hint="default"/>
        <w:sz w:val="20"/>
      </w:rPr>
    </w:lvl>
  </w:abstractNum>
  <w:abstractNum w:abstractNumId="49" w15:restartNumberingAfterBreak="0">
    <w:nsid w:val="5E5A5E02"/>
    <w:multiLevelType w:val="hybridMultilevel"/>
    <w:tmpl w:val="9A4E1338"/>
    <w:lvl w:ilvl="0" w:tplc="95C2E2A0">
      <w:start w:val="4"/>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19009A5"/>
    <w:multiLevelType w:val="hybridMultilevel"/>
    <w:tmpl w:val="1C80A6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40F7257"/>
    <w:multiLevelType w:val="hybridMultilevel"/>
    <w:tmpl w:val="87D8D44E"/>
    <w:lvl w:ilvl="0" w:tplc="4F56F45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AAA4E9F"/>
    <w:multiLevelType w:val="hybridMultilevel"/>
    <w:tmpl w:val="C0A877CE"/>
    <w:lvl w:ilvl="0" w:tplc="55EEE940">
      <w:start w:val="2"/>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05B1966"/>
    <w:multiLevelType w:val="hybridMultilevel"/>
    <w:tmpl w:val="63A8805C"/>
    <w:lvl w:ilvl="0" w:tplc="167CD99A">
      <w:start w:val="1"/>
      <w:numFmt w:val="decimal"/>
      <w:lvlText w:val="%1"/>
      <w:lvlJc w:val="left"/>
      <w:pPr>
        <w:ind w:left="720" w:hanging="360"/>
      </w:pPr>
      <w:rPr>
        <w:rFonts w:eastAsia="Cambria"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56F77FB"/>
    <w:multiLevelType w:val="hybridMultilevel"/>
    <w:tmpl w:val="E0BC42E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5FB5D82"/>
    <w:multiLevelType w:val="hybridMultilevel"/>
    <w:tmpl w:val="0B04E2DE"/>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7EC6A29"/>
    <w:multiLevelType w:val="hybridMultilevel"/>
    <w:tmpl w:val="D2AE16D0"/>
    <w:lvl w:ilvl="0" w:tplc="BFFCB99A">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7" w15:restartNumberingAfterBreak="0">
    <w:nsid w:val="78E0716F"/>
    <w:multiLevelType w:val="hybridMultilevel"/>
    <w:tmpl w:val="53E4C6A2"/>
    <w:lvl w:ilvl="0" w:tplc="A6D83348">
      <w:start w:val="1"/>
      <w:numFmt w:val="lowerLetter"/>
      <w:lvlText w:val="%1)"/>
      <w:lvlJc w:val="left"/>
      <w:pPr>
        <w:ind w:left="720" w:hanging="360"/>
      </w:pPr>
      <w:rPr>
        <w:rFonts w:ascii="Arial" w:eastAsiaTheme="minorHAnsi" w:hAnsi="Arial" w:cs="Arial"/>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B1523EA"/>
    <w:multiLevelType w:val="hybridMultilevel"/>
    <w:tmpl w:val="DE1C731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C4E1E0F"/>
    <w:multiLevelType w:val="hybridMultilevel"/>
    <w:tmpl w:val="93E8A2FE"/>
    <w:lvl w:ilvl="0" w:tplc="B8867466">
      <w:start w:val="2"/>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E6412C3"/>
    <w:multiLevelType w:val="hybridMultilevel"/>
    <w:tmpl w:val="DF16E032"/>
    <w:lvl w:ilvl="0" w:tplc="66B8313A">
      <w:numFmt w:val="bullet"/>
      <w:pStyle w:val="Odrky"/>
      <w:lvlText w:val="–"/>
      <w:lvlJc w:val="left"/>
      <w:pPr>
        <w:ind w:left="360" w:hanging="360"/>
      </w:pPr>
      <w:rPr>
        <w:rFonts w:ascii="Times New Roman" w:eastAsia="Times New Roman" w:hAnsi="Times New Roman" w:cs="Times New Roman"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4936645">
    <w:abstractNumId w:val="60"/>
  </w:num>
  <w:num w:numId="2" w16cid:durableId="708187614">
    <w:abstractNumId w:val="17"/>
  </w:num>
  <w:num w:numId="3" w16cid:durableId="954560272">
    <w:abstractNumId w:val="23"/>
  </w:num>
  <w:num w:numId="4" w16cid:durableId="361320474">
    <w:abstractNumId w:val="44"/>
  </w:num>
  <w:num w:numId="5" w16cid:durableId="866526742">
    <w:abstractNumId w:val="37"/>
  </w:num>
  <w:num w:numId="6" w16cid:durableId="480149222">
    <w:abstractNumId w:val="32"/>
  </w:num>
  <w:num w:numId="7" w16cid:durableId="898251042">
    <w:abstractNumId w:val="3"/>
  </w:num>
  <w:num w:numId="8" w16cid:durableId="1023943812">
    <w:abstractNumId w:val="43"/>
  </w:num>
  <w:num w:numId="9" w16cid:durableId="1149638166">
    <w:abstractNumId w:val="19"/>
  </w:num>
  <w:num w:numId="10" w16cid:durableId="776681947">
    <w:abstractNumId w:val="16"/>
  </w:num>
  <w:num w:numId="11" w16cid:durableId="1804344522">
    <w:abstractNumId w:val="35"/>
  </w:num>
  <w:num w:numId="12" w16cid:durableId="1568220936">
    <w:abstractNumId w:val="48"/>
  </w:num>
  <w:num w:numId="13" w16cid:durableId="802848513">
    <w:abstractNumId w:val="57"/>
  </w:num>
  <w:num w:numId="14" w16cid:durableId="231739275">
    <w:abstractNumId w:val="25"/>
  </w:num>
  <w:num w:numId="15" w16cid:durableId="1712267111">
    <w:abstractNumId w:val="39"/>
  </w:num>
  <w:num w:numId="16" w16cid:durableId="1070156310">
    <w:abstractNumId w:val="12"/>
  </w:num>
  <w:num w:numId="17" w16cid:durableId="1756589034">
    <w:abstractNumId w:val="15"/>
  </w:num>
  <w:num w:numId="18" w16cid:durableId="1237325210">
    <w:abstractNumId w:val="55"/>
  </w:num>
  <w:num w:numId="19" w16cid:durableId="861744414">
    <w:abstractNumId w:val="13"/>
  </w:num>
  <w:num w:numId="20" w16cid:durableId="1867130743">
    <w:abstractNumId w:val="9"/>
  </w:num>
  <w:num w:numId="21" w16cid:durableId="217473941">
    <w:abstractNumId w:val="11"/>
  </w:num>
  <w:num w:numId="22" w16cid:durableId="1060906394">
    <w:abstractNumId w:val="24"/>
  </w:num>
  <w:num w:numId="23" w16cid:durableId="2136754053">
    <w:abstractNumId w:val="54"/>
  </w:num>
  <w:num w:numId="24" w16cid:durableId="833372619">
    <w:abstractNumId w:val="21"/>
  </w:num>
  <w:num w:numId="25" w16cid:durableId="904294811">
    <w:abstractNumId w:val="30"/>
  </w:num>
  <w:num w:numId="26" w16cid:durableId="171186643">
    <w:abstractNumId w:val="42"/>
  </w:num>
  <w:num w:numId="27" w16cid:durableId="194851771">
    <w:abstractNumId w:val="14"/>
  </w:num>
  <w:num w:numId="28" w16cid:durableId="1717856092">
    <w:abstractNumId w:val="41"/>
  </w:num>
  <w:num w:numId="29" w16cid:durableId="1500925007">
    <w:abstractNumId w:val="34"/>
  </w:num>
  <w:num w:numId="30" w16cid:durableId="280304795">
    <w:abstractNumId w:val="31"/>
  </w:num>
  <w:num w:numId="31" w16cid:durableId="1036125633">
    <w:abstractNumId w:val="58"/>
  </w:num>
  <w:num w:numId="32" w16cid:durableId="143621905">
    <w:abstractNumId w:val="56"/>
  </w:num>
  <w:num w:numId="33" w16cid:durableId="31421418">
    <w:abstractNumId w:val="7"/>
  </w:num>
  <w:num w:numId="34" w16cid:durableId="365376821">
    <w:abstractNumId w:val="49"/>
  </w:num>
  <w:num w:numId="35" w16cid:durableId="968517310">
    <w:abstractNumId w:val="51"/>
  </w:num>
  <w:num w:numId="36" w16cid:durableId="1126048331">
    <w:abstractNumId w:val="0"/>
  </w:num>
  <w:num w:numId="37" w16cid:durableId="586572558">
    <w:abstractNumId w:val="53"/>
  </w:num>
  <w:num w:numId="38" w16cid:durableId="795148697">
    <w:abstractNumId w:val="59"/>
  </w:num>
  <w:num w:numId="39" w16cid:durableId="2120374219">
    <w:abstractNumId w:val="45"/>
  </w:num>
  <w:num w:numId="40" w16cid:durableId="347219341">
    <w:abstractNumId w:val="33"/>
  </w:num>
  <w:num w:numId="41" w16cid:durableId="434399737">
    <w:abstractNumId w:val="46"/>
  </w:num>
  <w:num w:numId="42" w16cid:durableId="595140371">
    <w:abstractNumId w:val="27"/>
  </w:num>
  <w:num w:numId="43" w16cid:durableId="1702977777">
    <w:abstractNumId w:val="6"/>
  </w:num>
  <w:num w:numId="44" w16cid:durableId="329219614">
    <w:abstractNumId w:val="52"/>
  </w:num>
  <w:num w:numId="45" w16cid:durableId="710150780">
    <w:abstractNumId w:val="18"/>
  </w:num>
  <w:num w:numId="46" w16cid:durableId="2037805838">
    <w:abstractNumId w:val="29"/>
  </w:num>
  <w:num w:numId="47" w16cid:durableId="730883489">
    <w:abstractNumId w:val="28"/>
  </w:num>
  <w:num w:numId="48" w16cid:durableId="949316774">
    <w:abstractNumId w:val="26"/>
  </w:num>
  <w:num w:numId="49" w16cid:durableId="826897743">
    <w:abstractNumId w:val="20"/>
  </w:num>
  <w:num w:numId="50" w16cid:durableId="1206942795">
    <w:abstractNumId w:val="2"/>
  </w:num>
  <w:num w:numId="51" w16cid:durableId="658768836">
    <w:abstractNumId w:val="22"/>
  </w:num>
  <w:num w:numId="52" w16cid:durableId="1599832018">
    <w:abstractNumId w:val="5"/>
  </w:num>
  <w:num w:numId="53" w16cid:durableId="310526966">
    <w:abstractNumId w:val="36"/>
  </w:num>
  <w:num w:numId="54" w16cid:durableId="612631193">
    <w:abstractNumId w:val="10"/>
  </w:num>
  <w:num w:numId="55" w16cid:durableId="1132138866">
    <w:abstractNumId w:val="38"/>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56" w16cid:durableId="958219250">
    <w:abstractNumId w:val="8"/>
  </w:num>
  <w:num w:numId="57" w16cid:durableId="1495300012">
    <w:abstractNumId w:val="47"/>
  </w:num>
  <w:num w:numId="58" w16cid:durableId="605230332">
    <w:abstractNumId w:val="4"/>
  </w:num>
  <w:num w:numId="59" w16cid:durableId="795485364">
    <w:abstractNumId w:val="1"/>
  </w:num>
  <w:num w:numId="60" w16cid:durableId="1475413317">
    <w:abstractNumId w:val="40"/>
  </w:num>
  <w:num w:numId="61" w16cid:durableId="56168231">
    <w:abstractNumId w:val="50"/>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kna Jan">
    <w15:presenceInfo w15:providerId="AD" w15:userId="S::jan.pikna@mmr.cz::ee2f0118-f27a-463b-a851-96dfebd157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5A1"/>
    <w:rsid w:val="000072A0"/>
    <w:rsid w:val="000117ED"/>
    <w:rsid w:val="0001198F"/>
    <w:rsid w:val="00023CEB"/>
    <w:rsid w:val="00026C80"/>
    <w:rsid w:val="00027CF6"/>
    <w:rsid w:val="00033D13"/>
    <w:rsid w:val="000369D1"/>
    <w:rsid w:val="0004021D"/>
    <w:rsid w:val="000464D0"/>
    <w:rsid w:val="00047AF8"/>
    <w:rsid w:val="000507FF"/>
    <w:rsid w:val="0005319A"/>
    <w:rsid w:val="000540E6"/>
    <w:rsid w:val="00054650"/>
    <w:rsid w:val="000602FC"/>
    <w:rsid w:val="0006047D"/>
    <w:rsid w:val="00071ABD"/>
    <w:rsid w:val="00076C12"/>
    <w:rsid w:val="0008193E"/>
    <w:rsid w:val="00083133"/>
    <w:rsid w:val="000847E9"/>
    <w:rsid w:val="000866B7"/>
    <w:rsid w:val="00093F24"/>
    <w:rsid w:val="00096C33"/>
    <w:rsid w:val="000A4820"/>
    <w:rsid w:val="000A4996"/>
    <w:rsid w:val="000A77B3"/>
    <w:rsid w:val="000B31AF"/>
    <w:rsid w:val="000B5A55"/>
    <w:rsid w:val="000C0379"/>
    <w:rsid w:val="000C27F4"/>
    <w:rsid w:val="000C55FD"/>
    <w:rsid w:val="000E243A"/>
    <w:rsid w:val="000E2DC6"/>
    <w:rsid w:val="000F0692"/>
    <w:rsid w:val="000F63FB"/>
    <w:rsid w:val="00101604"/>
    <w:rsid w:val="001051AE"/>
    <w:rsid w:val="00111FE4"/>
    <w:rsid w:val="00113449"/>
    <w:rsid w:val="00122418"/>
    <w:rsid w:val="00125520"/>
    <w:rsid w:val="001436E5"/>
    <w:rsid w:val="00147516"/>
    <w:rsid w:val="00152B2B"/>
    <w:rsid w:val="00152E5B"/>
    <w:rsid w:val="00153825"/>
    <w:rsid w:val="001556D1"/>
    <w:rsid w:val="001572AF"/>
    <w:rsid w:val="00161768"/>
    <w:rsid w:val="00163E2C"/>
    <w:rsid w:val="001721B6"/>
    <w:rsid w:val="001750C0"/>
    <w:rsid w:val="001856AC"/>
    <w:rsid w:val="001931E5"/>
    <w:rsid w:val="00195D6A"/>
    <w:rsid w:val="001A1BB3"/>
    <w:rsid w:val="001A5A66"/>
    <w:rsid w:val="001B437B"/>
    <w:rsid w:val="001C6A59"/>
    <w:rsid w:val="001E4233"/>
    <w:rsid w:val="001E7959"/>
    <w:rsid w:val="001F47E1"/>
    <w:rsid w:val="0020533E"/>
    <w:rsid w:val="00210A7A"/>
    <w:rsid w:val="00224173"/>
    <w:rsid w:val="00224F10"/>
    <w:rsid w:val="002273AE"/>
    <w:rsid w:val="00227ACD"/>
    <w:rsid w:val="00231994"/>
    <w:rsid w:val="00232FD6"/>
    <w:rsid w:val="00235181"/>
    <w:rsid w:val="00237C70"/>
    <w:rsid w:val="0024076A"/>
    <w:rsid w:val="00240FC5"/>
    <w:rsid w:val="002566FD"/>
    <w:rsid w:val="00257F94"/>
    <w:rsid w:val="00271DA7"/>
    <w:rsid w:val="00271F77"/>
    <w:rsid w:val="00277B67"/>
    <w:rsid w:val="002961FB"/>
    <w:rsid w:val="002B2773"/>
    <w:rsid w:val="002B2F5E"/>
    <w:rsid w:val="002B3BEC"/>
    <w:rsid w:val="002B6288"/>
    <w:rsid w:val="002C44B4"/>
    <w:rsid w:val="002E73B9"/>
    <w:rsid w:val="002F2EF5"/>
    <w:rsid w:val="00301D66"/>
    <w:rsid w:val="00302512"/>
    <w:rsid w:val="003064BB"/>
    <w:rsid w:val="003153FA"/>
    <w:rsid w:val="00322611"/>
    <w:rsid w:val="00324AD2"/>
    <w:rsid w:val="00343965"/>
    <w:rsid w:val="00351021"/>
    <w:rsid w:val="00352F25"/>
    <w:rsid w:val="003564C0"/>
    <w:rsid w:val="003578FD"/>
    <w:rsid w:val="003637A5"/>
    <w:rsid w:val="00375CE5"/>
    <w:rsid w:val="0039300A"/>
    <w:rsid w:val="00396F0C"/>
    <w:rsid w:val="003A0FCD"/>
    <w:rsid w:val="003A374C"/>
    <w:rsid w:val="003B45A4"/>
    <w:rsid w:val="003B5356"/>
    <w:rsid w:val="003B7A52"/>
    <w:rsid w:val="003C15C6"/>
    <w:rsid w:val="003C4FA5"/>
    <w:rsid w:val="003C74FF"/>
    <w:rsid w:val="003D0400"/>
    <w:rsid w:val="003D22D6"/>
    <w:rsid w:val="003D29F2"/>
    <w:rsid w:val="003D36E8"/>
    <w:rsid w:val="003D4F93"/>
    <w:rsid w:val="003D5C12"/>
    <w:rsid w:val="003E0E33"/>
    <w:rsid w:val="003E797B"/>
    <w:rsid w:val="003F4176"/>
    <w:rsid w:val="00400618"/>
    <w:rsid w:val="004012B5"/>
    <w:rsid w:val="00401696"/>
    <w:rsid w:val="004022AA"/>
    <w:rsid w:val="00404E5E"/>
    <w:rsid w:val="0041080C"/>
    <w:rsid w:val="00443672"/>
    <w:rsid w:val="00457E64"/>
    <w:rsid w:val="00461A14"/>
    <w:rsid w:val="004646A7"/>
    <w:rsid w:val="00465F80"/>
    <w:rsid w:val="00471E70"/>
    <w:rsid w:val="0047392E"/>
    <w:rsid w:val="0049017D"/>
    <w:rsid w:val="004904A9"/>
    <w:rsid w:val="004967A3"/>
    <w:rsid w:val="004D1555"/>
    <w:rsid w:val="004D3F3B"/>
    <w:rsid w:val="004D6D48"/>
    <w:rsid w:val="004D6FB3"/>
    <w:rsid w:val="004E56F3"/>
    <w:rsid w:val="004E5928"/>
    <w:rsid w:val="0050298D"/>
    <w:rsid w:val="00514A08"/>
    <w:rsid w:val="005205E1"/>
    <w:rsid w:val="00521051"/>
    <w:rsid w:val="005258A1"/>
    <w:rsid w:val="00527141"/>
    <w:rsid w:val="005343A5"/>
    <w:rsid w:val="00534E5E"/>
    <w:rsid w:val="005375A1"/>
    <w:rsid w:val="00542E27"/>
    <w:rsid w:val="00550364"/>
    <w:rsid w:val="00552546"/>
    <w:rsid w:val="00560A40"/>
    <w:rsid w:val="0057495B"/>
    <w:rsid w:val="00577623"/>
    <w:rsid w:val="005A6045"/>
    <w:rsid w:val="005A71DB"/>
    <w:rsid w:val="005B64E3"/>
    <w:rsid w:val="005C016C"/>
    <w:rsid w:val="005C3D84"/>
    <w:rsid w:val="005D1877"/>
    <w:rsid w:val="005F61F2"/>
    <w:rsid w:val="006142F8"/>
    <w:rsid w:val="0061494A"/>
    <w:rsid w:val="006201B0"/>
    <w:rsid w:val="0062066B"/>
    <w:rsid w:val="00623E87"/>
    <w:rsid w:val="00633E94"/>
    <w:rsid w:val="00636162"/>
    <w:rsid w:val="00644A98"/>
    <w:rsid w:val="00655255"/>
    <w:rsid w:val="0066687C"/>
    <w:rsid w:val="00670078"/>
    <w:rsid w:val="00681F70"/>
    <w:rsid w:val="00697295"/>
    <w:rsid w:val="006A0D5A"/>
    <w:rsid w:val="006A19B3"/>
    <w:rsid w:val="006B01CD"/>
    <w:rsid w:val="006B0B3B"/>
    <w:rsid w:val="006B29FF"/>
    <w:rsid w:val="006B63DB"/>
    <w:rsid w:val="006C6A48"/>
    <w:rsid w:val="006D0F92"/>
    <w:rsid w:val="006D2998"/>
    <w:rsid w:val="006E134D"/>
    <w:rsid w:val="006E1AE9"/>
    <w:rsid w:val="006E29F0"/>
    <w:rsid w:val="006E6FB4"/>
    <w:rsid w:val="006E7339"/>
    <w:rsid w:val="006F1F6D"/>
    <w:rsid w:val="006F2742"/>
    <w:rsid w:val="007069E8"/>
    <w:rsid w:val="00707237"/>
    <w:rsid w:val="00712F21"/>
    <w:rsid w:val="00713E8F"/>
    <w:rsid w:val="00714F5A"/>
    <w:rsid w:val="00723B3E"/>
    <w:rsid w:val="00727635"/>
    <w:rsid w:val="00732881"/>
    <w:rsid w:val="00732BE6"/>
    <w:rsid w:val="0073422C"/>
    <w:rsid w:val="00745096"/>
    <w:rsid w:val="00754989"/>
    <w:rsid w:val="00762F6C"/>
    <w:rsid w:val="007649EB"/>
    <w:rsid w:val="007663CF"/>
    <w:rsid w:val="007678BD"/>
    <w:rsid w:val="00777143"/>
    <w:rsid w:val="007821D7"/>
    <w:rsid w:val="007867FA"/>
    <w:rsid w:val="00790109"/>
    <w:rsid w:val="00790BCE"/>
    <w:rsid w:val="0079636B"/>
    <w:rsid w:val="007A348D"/>
    <w:rsid w:val="007A3922"/>
    <w:rsid w:val="007B1196"/>
    <w:rsid w:val="007B69BF"/>
    <w:rsid w:val="007C6E15"/>
    <w:rsid w:val="007D39AF"/>
    <w:rsid w:val="007E1AD3"/>
    <w:rsid w:val="007E1F6A"/>
    <w:rsid w:val="008003C1"/>
    <w:rsid w:val="008022A2"/>
    <w:rsid w:val="008049A5"/>
    <w:rsid w:val="00804B6E"/>
    <w:rsid w:val="0081039F"/>
    <w:rsid w:val="0081305A"/>
    <w:rsid w:val="00816C79"/>
    <w:rsid w:val="00822060"/>
    <w:rsid w:val="00822643"/>
    <w:rsid w:val="00831214"/>
    <w:rsid w:val="00837D34"/>
    <w:rsid w:val="00840355"/>
    <w:rsid w:val="00846DBC"/>
    <w:rsid w:val="00857D54"/>
    <w:rsid w:val="00860417"/>
    <w:rsid w:val="008614FE"/>
    <w:rsid w:val="00861915"/>
    <w:rsid w:val="00865826"/>
    <w:rsid w:val="0087104D"/>
    <w:rsid w:val="00871559"/>
    <w:rsid w:val="00873A43"/>
    <w:rsid w:val="0087508C"/>
    <w:rsid w:val="008902AD"/>
    <w:rsid w:val="00895298"/>
    <w:rsid w:val="00896073"/>
    <w:rsid w:val="00897C8D"/>
    <w:rsid w:val="008A0FD7"/>
    <w:rsid w:val="008A1103"/>
    <w:rsid w:val="008A230A"/>
    <w:rsid w:val="008A3EBE"/>
    <w:rsid w:val="008A47D0"/>
    <w:rsid w:val="008A481F"/>
    <w:rsid w:val="008A60DC"/>
    <w:rsid w:val="008B26D9"/>
    <w:rsid w:val="008B3F46"/>
    <w:rsid w:val="008B4FE8"/>
    <w:rsid w:val="008B65D3"/>
    <w:rsid w:val="008C1696"/>
    <w:rsid w:val="008C2F53"/>
    <w:rsid w:val="008D2096"/>
    <w:rsid w:val="008D2491"/>
    <w:rsid w:val="008D61C6"/>
    <w:rsid w:val="008D6256"/>
    <w:rsid w:val="008D6B1B"/>
    <w:rsid w:val="008D74AF"/>
    <w:rsid w:val="008E3443"/>
    <w:rsid w:val="008E5D13"/>
    <w:rsid w:val="008E648D"/>
    <w:rsid w:val="008F10F1"/>
    <w:rsid w:val="008F3131"/>
    <w:rsid w:val="009050C2"/>
    <w:rsid w:val="0091279F"/>
    <w:rsid w:val="0091583D"/>
    <w:rsid w:val="00917312"/>
    <w:rsid w:val="00917610"/>
    <w:rsid w:val="009247CA"/>
    <w:rsid w:val="00931A7B"/>
    <w:rsid w:val="009364F2"/>
    <w:rsid w:val="00936DFD"/>
    <w:rsid w:val="009372B2"/>
    <w:rsid w:val="00937D55"/>
    <w:rsid w:val="0094188B"/>
    <w:rsid w:val="0096052C"/>
    <w:rsid w:val="00960562"/>
    <w:rsid w:val="009623E6"/>
    <w:rsid w:val="00965B81"/>
    <w:rsid w:val="00966DDB"/>
    <w:rsid w:val="009678A8"/>
    <w:rsid w:val="00974D53"/>
    <w:rsid w:val="00982D77"/>
    <w:rsid w:val="00984860"/>
    <w:rsid w:val="009907A4"/>
    <w:rsid w:val="009A3707"/>
    <w:rsid w:val="009D09A3"/>
    <w:rsid w:val="009D2C81"/>
    <w:rsid w:val="009D423C"/>
    <w:rsid w:val="009D4A67"/>
    <w:rsid w:val="009E565A"/>
    <w:rsid w:val="009E7270"/>
    <w:rsid w:val="009F5563"/>
    <w:rsid w:val="009F5D67"/>
    <w:rsid w:val="00A07C9D"/>
    <w:rsid w:val="00A22CB6"/>
    <w:rsid w:val="00A232A4"/>
    <w:rsid w:val="00A26AB8"/>
    <w:rsid w:val="00A30C08"/>
    <w:rsid w:val="00A47331"/>
    <w:rsid w:val="00A52CA5"/>
    <w:rsid w:val="00A571C4"/>
    <w:rsid w:val="00A63A0A"/>
    <w:rsid w:val="00A740F9"/>
    <w:rsid w:val="00A826B5"/>
    <w:rsid w:val="00A8515A"/>
    <w:rsid w:val="00A856EC"/>
    <w:rsid w:val="00A929B1"/>
    <w:rsid w:val="00A92ACF"/>
    <w:rsid w:val="00A95394"/>
    <w:rsid w:val="00AB4253"/>
    <w:rsid w:val="00AB7961"/>
    <w:rsid w:val="00AD08D1"/>
    <w:rsid w:val="00AD3BF5"/>
    <w:rsid w:val="00AE10B0"/>
    <w:rsid w:val="00AE70D4"/>
    <w:rsid w:val="00AF0280"/>
    <w:rsid w:val="00AF520E"/>
    <w:rsid w:val="00B17C81"/>
    <w:rsid w:val="00B4256C"/>
    <w:rsid w:val="00B464BF"/>
    <w:rsid w:val="00B511CB"/>
    <w:rsid w:val="00B56232"/>
    <w:rsid w:val="00B63853"/>
    <w:rsid w:val="00B6425B"/>
    <w:rsid w:val="00B66679"/>
    <w:rsid w:val="00B672E2"/>
    <w:rsid w:val="00B750AD"/>
    <w:rsid w:val="00B822B6"/>
    <w:rsid w:val="00B861FF"/>
    <w:rsid w:val="00B90A3C"/>
    <w:rsid w:val="00B92E53"/>
    <w:rsid w:val="00BB6DFC"/>
    <w:rsid w:val="00BC104F"/>
    <w:rsid w:val="00BC1B5B"/>
    <w:rsid w:val="00BC1C56"/>
    <w:rsid w:val="00BD4201"/>
    <w:rsid w:val="00BD6E03"/>
    <w:rsid w:val="00BE6A05"/>
    <w:rsid w:val="00BF721A"/>
    <w:rsid w:val="00C1637F"/>
    <w:rsid w:val="00C23482"/>
    <w:rsid w:val="00C269A8"/>
    <w:rsid w:val="00C32E05"/>
    <w:rsid w:val="00C34766"/>
    <w:rsid w:val="00C34B40"/>
    <w:rsid w:val="00C360A0"/>
    <w:rsid w:val="00C44760"/>
    <w:rsid w:val="00C5004A"/>
    <w:rsid w:val="00C50AB6"/>
    <w:rsid w:val="00C550FB"/>
    <w:rsid w:val="00C6179A"/>
    <w:rsid w:val="00C63DAF"/>
    <w:rsid w:val="00C6614C"/>
    <w:rsid w:val="00C70B70"/>
    <w:rsid w:val="00C8492B"/>
    <w:rsid w:val="00CA152B"/>
    <w:rsid w:val="00CA1C06"/>
    <w:rsid w:val="00CA40C4"/>
    <w:rsid w:val="00CA7039"/>
    <w:rsid w:val="00CB00C8"/>
    <w:rsid w:val="00CB26BC"/>
    <w:rsid w:val="00CB5915"/>
    <w:rsid w:val="00CD147B"/>
    <w:rsid w:val="00CD1B6A"/>
    <w:rsid w:val="00CE342F"/>
    <w:rsid w:val="00CE5CFB"/>
    <w:rsid w:val="00CF6098"/>
    <w:rsid w:val="00D01A84"/>
    <w:rsid w:val="00D260B9"/>
    <w:rsid w:val="00D32C8D"/>
    <w:rsid w:val="00D349F2"/>
    <w:rsid w:val="00D37A4C"/>
    <w:rsid w:val="00D42721"/>
    <w:rsid w:val="00D46EFE"/>
    <w:rsid w:val="00D552BB"/>
    <w:rsid w:val="00D62D96"/>
    <w:rsid w:val="00D62E5A"/>
    <w:rsid w:val="00D63249"/>
    <w:rsid w:val="00D8123C"/>
    <w:rsid w:val="00D90677"/>
    <w:rsid w:val="00D940AE"/>
    <w:rsid w:val="00D94939"/>
    <w:rsid w:val="00D95349"/>
    <w:rsid w:val="00D969B6"/>
    <w:rsid w:val="00D9775D"/>
    <w:rsid w:val="00DA0C50"/>
    <w:rsid w:val="00DA3EC8"/>
    <w:rsid w:val="00DA7E42"/>
    <w:rsid w:val="00DB310A"/>
    <w:rsid w:val="00DC47F9"/>
    <w:rsid w:val="00DD3515"/>
    <w:rsid w:val="00DF5DA5"/>
    <w:rsid w:val="00DF606F"/>
    <w:rsid w:val="00DF70EA"/>
    <w:rsid w:val="00DF7B97"/>
    <w:rsid w:val="00E133FF"/>
    <w:rsid w:val="00E27BE7"/>
    <w:rsid w:val="00E3121A"/>
    <w:rsid w:val="00E31DE0"/>
    <w:rsid w:val="00E328AD"/>
    <w:rsid w:val="00E41CCB"/>
    <w:rsid w:val="00E461DA"/>
    <w:rsid w:val="00E52907"/>
    <w:rsid w:val="00E6294A"/>
    <w:rsid w:val="00E66508"/>
    <w:rsid w:val="00E67B1A"/>
    <w:rsid w:val="00E72800"/>
    <w:rsid w:val="00E8051E"/>
    <w:rsid w:val="00E90D6E"/>
    <w:rsid w:val="00E92665"/>
    <w:rsid w:val="00EB30B3"/>
    <w:rsid w:val="00EB7044"/>
    <w:rsid w:val="00EB7DB9"/>
    <w:rsid w:val="00EC21B7"/>
    <w:rsid w:val="00EC2ABD"/>
    <w:rsid w:val="00EC4EFD"/>
    <w:rsid w:val="00ED4E5D"/>
    <w:rsid w:val="00ED4E98"/>
    <w:rsid w:val="00ED53AD"/>
    <w:rsid w:val="00EE2208"/>
    <w:rsid w:val="00EE2E65"/>
    <w:rsid w:val="00F14E49"/>
    <w:rsid w:val="00F32E85"/>
    <w:rsid w:val="00F34B85"/>
    <w:rsid w:val="00F4387D"/>
    <w:rsid w:val="00F53094"/>
    <w:rsid w:val="00F63F21"/>
    <w:rsid w:val="00F648BD"/>
    <w:rsid w:val="00F75E43"/>
    <w:rsid w:val="00F8250B"/>
    <w:rsid w:val="00F83CC3"/>
    <w:rsid w:val="00F9275B"/>
    <w:rsid w:val="00F95850"/>
    <w:rsid w:val="00FA02ED"/>
    <w:rsid w:val="00FB410F"/>
    <w:rsid w:val="00FB49D0"/>
    <w:rsid w:val="00FB6604"/>
    <w:rsid w:val="00FC1589"/>
    <w:rsid w:val="00FC478D"/>
    <w:rsid w:val="00FC653C"/>
    <w:rsid w:val="00FD150D"/>
    <w:rsid w:val="00FD30EE"/>
    <w:rsid w:val="00FD3F03"/>
    <w:rsid w:val="00FD514D"/>
    <w:rsid w:val="00FD5670"/>
    <w:rsid w:val="00FD61CA"/>
    <w:rsid w:val="00FE3FE0"/>
    <w:rsid w:val="00FF2C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8C7CC"/>
  <w15:chartTrackingRefBased/>
  <w15:docId w15:val="{B88819E9-E3D9-48D3-837A-22F7E23B6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2CA5"/>
    <w:pPr>
      <w:spacing w:after="120" w:line="264" w:lineRule="auto"/>
      <w:jc w:val="both"/>
    </w:pPr>
    <w:rPr>
      <w:rFonts w:eastAsiaTheme="minorEastAsia"/>
      <w:szCs w:val="20"/>
      <w:lang w:val="pl-PL" w:eastAsia="cs-CZ" w:bidi="cs-CZ"/>
    </w:rPr>
  </w:style>
  <w:style w:type="paragraph" w:styleId="Nadpis1">
    <w:name w:val="heading 1"/>
    <w:basedOn w:val="Normln"/>
    <w:next w:val="Normln"/>
    <w:link w:val="Nadpis1Char"/>
    <w:uiPriority w:val="9"/>
    <w:qFormat/>
    <w:rsid w:val="003D2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42721"/>
    <w:pPr>
      <w:keepNext/>
      <w:keepLines/>
      <w:spacing w:before="40" w:after="0"/>
      <w:outlineLvl w:val="1"/>
    </w:pPr>
    <w:rPr>
      <w:rFonts w:ascii="Arial" w:eastAsiaTheme="majorEastAsia" w:hAnsi="Arial" w:cstheme="majorBidi"/>
      <w:b/>
      <w:szCs w:val="26"/>
      <w:u w:val="single"/>
    </w:rPr>
  </w:style>
  <w:style w:type="paragraph" w:styleId="Nadpis3">
    <w:name w:val="heading 3"/>
    <w:basedOn w:val="Normln"/>
    <w:next w:val="Normln"/>
    <w:link w:val="Nadpis3Char"/>
    <w:qFormat/>
    <w:rsid w:val="00D42721"/>
    <w:pPr>
      <w:keepNext/>
      <w:spacing w:before="120" w:after="60" w:line="240" w:lineRule="auto"/>
      <w:outlineLvl w:val="2"/>
    </w:pPr>
    <w:rPr>
      <w:rFonts w:ascii="Arial" w:eastAsia="Times New Roman" w:hAnsi="Arial" w:cs="Arial"/>
      <w:b/>
      <w:bCs/>
      <w:szCs w:val="26"/>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rky">
    <w:name w:val="Odrážky"/>
    <w:basedOn w:val="Normln"/>
    <w:qFormat/>
    <w:rsid w:val="00727635"/>
    <w:pPr>
      <w:numPr>
        <w:numId w:val="1"/>
      </w:numPr>
    </w:pPr>
    <w:rPr>
      <w:lang w:eastAsia="en-US" w:bidi="ar-SA"/>
    </w:rPr>
  </w:style>
  <w:style w:type="character" w:styleId="Siln">
    <w:name w:val="Strong"/>
    <w:basedOn w:val="Standardnpsmoodstavce"/>
    <w:uiPriority w:val="22"/>
    <w:qFormat/>
    <w:rsid w:val="00727635"/>
    <w:rPr>
      <w:b/>
      <w:bCs/>
    </w:rPr>
  </w:style>
  <w:style w:type="paragraph" w:styleId="Textbubliny">
    <w:name w:val="Balloon Text"/>
    <w:basedOn w:val="Normln"/>
    <w:link w:val="TextbublinyChar"/>
    <w:uiPriority w:val="99"/>
    <w:semiHidden/>
    <w:unhideWhenUsed/>
    <w:rsid w:val="0072763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7635"/>
    <w:rPr>
      <w:rFonts w:ascii="Segoe UI" w:eastAsiaTheme="minorEastAsia" w:hAnsi="Segoe UI" w:cs="Segoe UI"/>
      <w:sz w:val="18"/>
      <w:szCs w:val="18"/>
      <w:lang w:eastAsia="cs-CZ" w:bidi="cs-CZ"/>
    </w:rPr>
  </w:style>
  <w:style w:type="character" w:styleId="Odkaznakoment">
    <w:name w:val="annotation reference"/>
    <w:basedOn w:val="Standardnpsmoodstavce"/>
    <w:uiPriority w:val="99"/>
    <w:semiHidden/>
    <w:unhideWhenUsed/>
    <w:rsid w:val="00E133FF"/>
    <w:rPr>
      <w:sz w:val="16"/>
      <w:szCs w:val="16"/>
    </w:rPr>
  </w:style>
  <w:style w:type="paragraph" w:styleId="Textkomente">
    <w:name w:val="annotation text"/>
    <w:basedOn w:val="Normln"/>
    <w:link w:val="TextkomenteChar"/>
    <w:uiPriority w:val="99"/>
    <w:unhideWhenUsed/>
    <w:rsid w:val="00E133FF"/>
    <w:pPr>
      <w:spacing w:line="240" w:lineRule="auto"/>
    </w:pPr>
    <w:rPr>
      <w:sz w:val="20"/>
    </w:rPr>
  </w:style>
  <w:style w:type="character" w:customStyle="1" w:styleId="TextkomenteChar">
    <w:name w:val="Text komentáře Char"/>
    <w:basedOn w:val="Standardnpsmoodstavce"/>
    <w:link w:val="Textkomente"/>
    <w:uiPriority w:val="99"/>
    <w:rsid w:val="00E133FF"/>
    <w:rPr>
      <w:rFonts w:eastAsiaTheme="minorEastAsia"/>
      <w:sz w:val="20"/>
      <w:szCs w:val="20"/>
      <w:lang w:eastAsia="cs-CZ" w:bidi="cs-CZ"/>
    </w:rPr>
  </w:style>
  <w:style w:type="paragraph" w:styleId="Pedmtkomente">
    <w:name w:val="annotation subject"/>
    <w:basedOn w:val="Textkomente"/>
    <w:next w:val="Textkomente"/>
    <w:link w:val="PedmtkomenteChar"/>
    <w:uiPriority w:val="99"/>
    <w:semiHidden/>
    <w:unhideWhenUsed/>
    <w:rsid w:val="00E133FF"/>
    <w:rPr>
      <w:b/>
      <w:bCs/>
    </w:rPr>
  </w:style>
  <w:style w:type="character" w:customStyle="1" w:styleId="PedmtkomenteChar">
    <w:name w:val="Předmět komentáře Char"/>
    <w:basedOn w:val="TextkomenteChar"/>
    <w:link w:val="Pedmtkomente"/>
    <w:uiPriority w:val="99"/>
    <w:semiHidden/>
    <w:rsid w:val="00E133FF"/>
    <w:rPr>
      <w:rFonts w:eastAsiaTheme="minorEastAsia"/>
      <w:b/>
      <w:bCs/>
      <w:sz w:val="20"/>
      <w:szCs w:val="20"/>
      <w:lang w:eastAsia="cs-CZ" w:bidi="cs-CZ"/>
    </w:rPr>
  </w:style>
  <w:style w:type="character" w:customStyle="1" w:styleId="Nadpis3Char">
    <w:name w:val="Nadpis 3 Char"/>
    <w:basedOn w:val="Standardnpsmoodstavce"/>
    <w:link w:val="Nadpis3"/>
    <w:rsid w:val="00D42721"/>
    <w:rPr>
      <w:rFonts w:ascii="Arial" w:eastAsia="Times New Roman" w:hAnsi="Arial" w:cs="Arial"/>
      <w:b/>
      <w:bCs/>
      <w:szCs w:val="26"/>
      <w:lang w:eastAsia="cs-CZ"/>
    </w:rPr>
  </w:style>
  <w:style w:type="paragraph" w:styleId="Odstavecseseznamem">
    <w:name w:val="List Paragraph"/>
    <w:basedOn w:val="Normln"/>
    <w:link w:val="OdstavecseseznamemChar"/>
    <w:uiPriority w:val="34"/>
    <w:qFormat/>
    <w:rsid w:val="00FB49D0"/>
    <w:pPr>
      <w:spacing w:before="8" w:after="8" w:line="240" w:lineRule="auto"/>
      <w:ind w:left="720"/>
      <w:contextualSpacing/>
      <w:jc w:val="left"/>
    </w:pPr>
    <w:rPr>
      <w:rFonts w:eastAsiaTheme="minorHAnsi"/>
      <w:sz w:val="16"/>
      <w:szCs w:val="22"/>
      <w:lang w:eastAsia="en-US" w:bidi="ar-SA"/>
    </w:rPr>
  </w:style>
  <w:style w:type="character" w:customStyle="1" w:styleId="OdstavecseseznamemChar">
    <w:name w:val="Odstavec se seznamem Char"/>
    <w:link w:val="Odstavecseseznamem"/>
    <w:uiPriority w:val="34"/>
    <w:locked/>
    <w:rsid w:val="00FB49D0"/>
    <w:rPr>
      <w:sz w:val="16"/>
    </w:rPr>
  </w:style>
  <w:style w:type="table" w:styleId="Mkatabulky">
    <w:name w:val="Table Grid"/>
    <w:basedOn w:val="Normlntabulka"/>
    <w:uiPriority w:val="59"/>
    <w:rsid w:val="00FB4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49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3polsk">
    <w:name w:val="Nadpis 3_polský"/>
    <w:basedOn w:val="Nadpis3"/>
    <w:rsid w:val="00FB49D0"/>
  </w:style>
  <w:style w:type="character" w:customStyle="1" w:styleId="Nadpis1Char">
    <w:name w:val="Nadpis 1 Char"/>
    <w:basedOn w:val="Standardnpsmoodstavce"/>
    <w:link w:val="Nadpis1"/>
    <w:uiPriority w:val="9"/>
    <w:rsid w:val="003D22D6"/>
    <w:rPr>
      <w:rFonts w:asciiTheme="majorHAnsi" w:eastAsiaTheme="majorEastAsia" w:hAnsiTheme="majorHAnsi" w:cstheme="majorBidi"/>
      <w:color w:val="2F5496" w:themeColor="accent1" w:themeShade="BF"/>
      <w:sz w:val="32"/>
      <w:szCs w:val="32"/>
      <w:lang w:eastAsia="cs-CZ" w:bidi="cs-CZ"/>
    </w:rPr>
  </w:style>
  <w:style w:type="character" w:customStyle="1" w:styleId="Normlnpodtren">
    <w:name w:val="Normální_podtržené"/>
    <w:basedOn w:val="Standardnpsmoodstavce"/>
    <w:rsid w:val="003D22D6"/>
    <w:rPr>
      <w:u w:val="single"/>
    </w:rPr>
  </w:style>
  <w:style w:type="paragraph" w:customStyle="1" w:styleId="Normlnpolsk">
    <w:name w:val="Normální_polský"/>
    <w:basedOn w:val="Normln"/>
    <w:link w:val="NormlnpolskChar"/>
    <w:rsid w:val="003D22D6"/>
    <w:pPr>
      <w:spacing w:before="8" w:after="80" w:line="240" w:lineRule="auto"/>
    </w:pPr>
    <w:rPr>
      <w:rFonts w:ascii="Arial" w:eastAsia="Times New Roman" w:hAnsi="Arial" w:cs="Times New Roman"/>
      <w:i/>
      <w:sz w:val="16"/>
      <w:szCs w:val="16"/>
      <w:lang w:bidi="ar-SA"/>
    </w:rPr>
  </w:style>
  <w:style w:type="character" w:customStyle="1" w:styleId="NormlnpolskChar">
    <w:name w:val="Normální_polský Char"/>
    <w:basedOn w:val="Standardnpsmoodstavce"/>
    <w:link w:val="Normlnpolsk"/>
    <w:rsid w:val="003D22D6"/>
    <w:rPr>
      <w:rFonts w:ascii="Arial" w:eastAsia="Times New Roman" w:hAnsi="Arial" w:cs="Times New Roman"/>
      <w:i/>
      <w:sz w:val="16"/>
      <w:szCs w:val="16"/>
      <w:lang w:val="pl-PL" w:eastAsia="cs-CZ"/>
    </w:rPr>
  </w:style>
  <w:style w:type="paragraph" w:customStyle="1" w:styleId="Nadpis1polsk">
    <w:name w:val="Nadpis 1_polský"/>
    <w:basedOn w:val="Nadpis1"/>
    <w:rsid w:val="003D22D6"/>
    <w:pPr>
      <w:keepLines w:val="0"/>
      <w:pageBreakBefore/>
      <w:numPr>
        <w:numId w:val="12"/>
      </w:numPr>
      <w:spacing w:after="60" w:line="240" w:lineRule="auto"/>
    </w:pPr>
    <w:rPr>
      <w:rFonts w:ascii="Arial" w:eastAsia="Times New Roman" w:hAnsi="Arial" w:cs="Arial"/>
      <w:b/>
      <w:bCs/>
      <w:i/>
      <w:color w:val="auto"/>
      <w:kern w:val="32"/>
      <w:sz w:val="20"/>
      <w:lang w:bidi="ar-SA"/>
    </w:rPr>
  </w:style>
  <w:style w:type="character" w:customStyle="1" w:styleId="Nadpis2Char">
    <w:name w:val="Nadpis 2 Char"/>
    <w:basedOn w:val="Standardnpsmoodstavce"/>
    <w:link w:val="Nadpis2"/>
    <w:uiPriority w:val="9"/>
    <w:rsid w:val="00D42721"/>
    <w:rPr>
      <w:rFonts w:ascii="Arial" w:eastAsiaTheme="majorEastAsia" w:hAnsi="Arial" w:cstheme="majorBidi"/>
      <w:b/>
      <w:szCs w:val="26"/>
      <w:u w:val="single"/>
      <w:lang w:eastAsia="cs-CZ" w:bidi="cs-CZ"/>
    </w:rPr>
  </w:style>
  <w:style w:type="paragraph" w:styleId="Nadpisobsahu">
    <w:name w:val="TOC Heading"/>
    <w:basedOn w:val="Nadpis1"/>
    <w:next w:val="Normln"/>
    <w:uiPriority w:val="39"/>
    <w:unhideWhenUsed/>
    <w:qFormat/>
    <w:rsid w:val="00D42721"/>
    <w:pPr>
      <w:spacing w:line="259" w:lineRule="auto"/>
      <w:jc w:val="left"/>
      <w:outlineLvl w:val="9"/>
    </w:pPr>
    <w:rPr>
      <w:lang w:bidi="ar-SA"/>
    </w:rPr>
  </w:style>
  <w:style w:type="paragraph" w:styleId="Obsah1">
    <w:name w:val="toc 1"/>
    <w:basedOn w:val="Normln"/>
    <w:next w:val="Normln"/>
    <w:autoRedefine/>
    <w:uiPriority w:val="39"/>
    <w:unhideWhenUsed/>
    <w:rsid w:val="00D42721"/>
    <w:pPr>
      <w:spacing w:after="100"/>
    </w:pPr>
  </w:style>
  <w:style w:type="paragraph" w:styleId="Obsah2">
    <w:name w:val="toc 2"/>
    <w:basedOn w:val="Normln"/>
    <w:next w:val="Normln"/>
    <w:autoRedefine/>
    <w:uiPriority w:val="39"/>
    <w:unhideWhenUsed/>
    <w:rsid w:val="00D42721"/>
    <w:pPr>
      <w:spacing w:after="100"/>
      <w:ind w:left="220"/>
    </w:pPr>
  </w:style>
  <w:style w:type="paragraph" w:styleId="Obsah3">
    <w:name w:val="toc 3"/>
    <w:basedOn w:val="Normln"/>
    <w:next w:val="Normln"/>
    <w:autoRedefine/>
    <w:uiPriority w:val="39"/>
    <w:unhideWhenUsed/>
    <w:rsid w:val="00D42721"/>
    <w:pPr>
      <w:spacing w:after="100"/>
      <w:ind w:left="440"/>
    </w:pPr>
  </w:style>
  <w:style w:type="character" w:styleId="Hypertextovodkaz">
    <w:name w:val="Hyperlink"/>
    <w:basedOn w:val="Standardnpsmoodstavce"/>
    <w:uiPriority w:val="99"/>
    <w:unhideWhenUsed/>
    <w:rsid w:val="00D42721"/>
    <w:rPr>
      <w:color w:val="0563C1" w:themeColor="hyperlink"/>
      <w:u w:val="single"/>
    </w:rPr>
  </w:style>
  <w:style w:type="paragraph" w:styleId="Zhlav">
    <w:name w:val="header"/>
    <w:basedOn w:val="Normln"/>
    <w:link w:val="ZhlavChar"/>
    <w:uiPriority w:val="99"/>
    <w:unhideWhenUsed/>
    <w:rsid w:val="000602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02FC"/>
    <w:rPr>
      <w:rFonts w:eastAsiaTheme="minorEastAsia"/>
      <w:szCs w:val="20"/>
      <w:lang w:eastAsia="cs-CZ" w:bidi="cs-CZ"/>
    </w:rPr>
  </w:style>
  <w:style w:type="paragraph" w:styleId="Zpat">
    <w:name w:val="footer"/>
    <w:basedOn w:val="Normln"/>
    <w:link w:val="ZpatChar"/>
    <w:uiPriority w:val="99"/>
    <w:unhideWhenUsed/>
    <w:rsid w:val="000602FC"/>
    <w:pPr>
      <w:tabs>
        <w:tab w:val="center" w:pos="4536"/>
        <w:tab w:val="right" w:pos="9072"/>
      </w:tabs>
      <w:spacing w:after="0" w:line="240" w:lineRule="auto"/>
    </w:pPr>
  </w:style>
  <w:style w:type="character" w:customStyle="1" w:styleId="ZpatChar">
    <w:name w:val="Zápatí Char"/>
    <w:basedOn w:val="Standardnpsmoodstavce"/>
    <w:link w:val="Zpat"/>
    <w:uiPriority w:val="99"/>
    <w:rsid w:val="000602FC"/>
    <w:rPr>
      <w:rFonts w:eastAsiaTheme="minorEastAsia"/>
      <w:szCs w:val="20"/>
      <w:lang w:eastAsia="cs-CZ" w:bidi="cs-CZ"/>
    </w:rPr>
  </w:style>
  <w:style w:type="paragraph" w:styleId="Textpoznpodarou">
    <w:name w:val="footnote text"/>
    <w:basedOn w:val="Normln"/>
    <w:link w:val="TextpoznpodarouChar"/>
    <w:uiPriority w:val="99"/>
    <w:semiHidden/>
    <w:unhideWhenUsed/>
    <w:rsid w:val="006201B0"/>
    <w:pPr>
      <w:spacing w:after="0" w:line="240" w:lineRule="auto"/>
    </w:pPr>
    <w:rPr>
      <w:sz w:val="20"/>
    </w:rPr>
  </w:style>
  <w:style w:type="character" w:customStyle="1" w:styleId="TextpoznpodarouChar">
    <w:name w:val="Text pozn. pod čarou Char"/>
    <w:basedOn w:val="Standardnpsmoodstavce"/>
    <w:link w:val="Textpoznpodarou"/>
    <w:uiPriority w:val="99"/>
    <w:semiHidden/>
    <w:rsid w:val="006201B0"/>
    <w:rPr>
      <w:rFonts w:eastAsiaTheme="minorEastAsia"/>
      <w:sz w:val="20"/>
      <w:szCs w:val="20"/>
      <w:lang w:eastAsia="cs-CZ" w:bidi="cs-CZ"/>
    </w:rPr>
  </w:style>
  <w:style w:type="character" w:styleId="Znakapoznpodarou">
    <w:name w:val="footnote reference"/>
    <w:basedOn w:val="Standardnpsmoodstavce"/>
    <w:uiPriority w:val="99"/>
    <w:semiHidden/>
    <w:unhideWhenUsed/>
    <w:rsid w:val="006201B0"/>
    <w:rPr>
      <w:vertAlign w:val="superscript"/>
    </w:rPr>
  </w:style>
  <w:style w:type="character" w:customStyle="1" w:styleId="Nevyeenzmnka1">
    <w:name w:val="Nevyřešená zmínka1"/>
    <w:basedOn w:val="Standardnpsmoodstavce"/>
    <w:uiPriority w:val="99"/>
    <w:semiHidden/>
    <w:unhideWhenUsed/>
    <w:rsid w:val="009678A8"/>
    <w:rPr>
      <w:color w:val="605E5C"/>
      <w:shd w:val="clear" w:color="auto" w:fill="E1DFDD"/>
    </w:rPr>
  </w:style>
  <w:style w:type="paragraph" w:styleId="Bezmezer">
    <w:name w:val="No Spacing"/>
    <w:basedOn w:val="Normln"/>
    <w:uiPriority w:val="1"/>
    <w:qFormat/>
    <w:rsid w:val="0041080C"/>
    <w:pPr>
      <w:spacing w:after="0" w:line="240" w:lineRule="auto"/>
      <w:jc w:val="left"/>
    </w:pPr>
    <w:rPr>
      <w:rFonts w:ascii="Calibri" w:eastAsiaTheme="minorHAnsi" w:hAnsi="Calibri" w:cs="Calibri"/>
      <w:szCs w:val="22"/>
      <w:lang w:eastAsia="en-US" w:bidi="ar-SA"/>
    </w:rPr>
  </w:style>
  <w:style w:type="character" w:styleId="Sledovanodkaz">
    <w:name w:val="FollowedHyperlink"/>
    <w:basedOn w:val="Standardnpsmoodstavce"/>
    <w:uiPriority w:val="99"/>
    <w:semiHidden/>
    <w:unhideWhenUsed/>
    <w:rsid w:val="003064BB"/>
    <w:rPr>
      <w:color w:val="954F72" w:themeColor="followedHyperlink"/>
      <w:u w:val="single"/>
    </w:rPr>
  </w:style>
  <w:style w:type="character" w:styleId="Nevyeenzmnka">
    <w:name w:val="Unresolved Mention"/>
    <w:basedOn w:val="Standardnpsmoodstavce"/>
    <w:uiPriority w:val="99"/>
    <w:semiHidden/>
    <w:unhideWhenUsed/>
    <w:rsid w:val="003064BB"/>
    <w:rPr>
      <w:color w:val="605E5C"/>
      <w:shd w:val="clear" w:color="auto" w:fill="E1DFDD"/>
    </w:rPr>
  </w:style>
  <w:style w:type="paragraph" w:styleId="Textvysvtlivek">
    <w:name w:val="endnote text"/>
    <w:basedOn w:val="Normln"/>
    <w:link w:val="TextvysvtlivekChar"/>
    <w:uiPriority w:val="99"/>
    <w:semiHidden/>
    <w:unhideWhenUsed/>
    <w:rsid w:val="006142F8"/>
    <w:pPr>
      <w:spacing w:after="0" w:line="240" w:lineRule="auto"/>
    </w:pPr>
    <w:rPr>
      <w:sz w:val="20"/>
    </w:rPr>
  </w:style>
  <w:style w:type="character" w:customStyle="1" w:styleId="TextvysvtlivekChar">
    <w:name w:val="Text vysvětlivek Char"/>
    <w:basedOn w:val="Standardnpsmoodstavce"/>
    <w:link w:val="Textvysvtlivek"/>
    <w:uiPriority w:val="99"/>
    <w:semiHidden/>
    <w:rsid w:val="006142F8"/>
    <w:rPr>
      <w:rFonts w:eastAsiaTheme="minorEastAsia"/>
      <w:sz w:val="20"/>
      <w:szCs w:val="20"/>
      <w:lang w:eastAsia="cs-CZ" w:bidi="cs-CZ"/>
    </w:rPr>
  </w:style>
  <w:style w:type="character" w:styleId="Odkaznavysvtlivky">
    <w:name w:val="endnote reference"/>
    <w:basedOn w:val="Standardnpsmoodstavce"/>
    <w:uiPriority w:val="99"/>
    <w:semiHidden/>
    <w:unhideWhenUsed/>
    <w:rsid w:val="006142F8"/>
    <w:rPr>
      <w:vertAlign w:val="superscript"/>
    </w:rPr>
  </w:style>
  <w:style w:type="paragraph" w:styleId="Revize">
    <w:name w:val="Revision"/>
    <w:hidden/>
    <w:uiPriority w:val="99"/>
    <w:semiHidden/>
    <w:rsid w:val="00816C79"/>
    <w:pPr>
      <w:spacing w:after="0" w:line="240" w:lineRule="auto"/>
    </w:pPr>
    <w:rPr>
      <w:rFonts w:eastAsiaTheme="minorEastAsia"/>
      <w:szCs w:val="20"/>
      <w:lang w:val="pl-PL"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316437">
      <w:bodyDiv w:val="1"/>
      <w:marLeft w:val="0"/>
      <w:marRight w:val="0"/>
      <w:marTop w:val="0"/>
      <w:marBottom w:val="0"/>
      <w:divBdr>
        <w:top w:val="none" w:sz="0" w:space="0" w:color="auto"/>
        <w:left w:val="none" w:sz="0" w:space="0" w:color="auto"/>
        <w:bottom w:val="none" w:sz="0" w:space="0" w:color="auto"/>
        <w:right w:val="none" w:sz="0" w:space="0" w:color="auto"/>
      </w:divBdr>
    </w:div>
    <w:div w:id="492111491">
      <w:bodyDiv w:val="1"/>
      <w:marLeft w:val="0"/>
      <w:marRight w:val="0"/>
      <w:marTop w:val="0"/>
      <w:marBottom w:val="0"/>
      <w:divBdr>
        <w:top w:val="none" w:sz="0" w:space="0" w:color="auto"/>
        <w:left w:val="none" w:sz="0" w:space="0" w:color="auto"/>
        <w:bottom w:val="none" w:sz="0" w:space="0" w:color="auto"/>
        <w:right w:val="none" w:sz="0" w:space="0" w:color="auto"/>
      </w:divBdr>
    </w:div>
    <w:div w:id="615061208">
      <w:bodyDiv w:val="1"/>
      <w:marLeft w:val="0"/>
      <w:marRight w:val="0"/>
      <w:marTop w:val="0"/>
      <w:marBottom w:val="0"/>
      <w:divBdr>
        <w:top w:val="none" w:sz="0" w:space="0" w:color="auto"/>
        <w:left w:val="none" w:sz="0" w:space="0" w:color="auto"/>
        <w:bottom w:val="none" w:sz="0" w:space="0" w:color="auto"/>
        <w:right w:val="none" w:sz="0" w:space="0" w:color="auto"/>
      </w:divBdr>
    </w:div>
    <w:div w:id="920873176">
      <w:bodyDiv w:val="1"/>
      <w:marLeft w:val="0"/>
      <w:marRight w:val="0"/>
      <w:marTop w:val="0"/>
      <w:marBottom w:val="0"/>
      <w:divBdr>
        <w:top w:val="none" w:sz="0" w:space="0" w:color="auto"/>
        <w:left w:val="none" w:sz="0" w:space="0" w:color="auto"/>
        <w:bottom w:val="none" w:sz="0" w:space="0" w:color="auto"/>
        <w:right w:val="none" w:sz="0" w:space="0" w:color="auto"/>
      </w:divBdr>
    </w:div>
    <w:div w:id="1169907675">
      <w:bodyDiv w:val="1"/>
      <w:marLeft w:val="0"/>
      <w:marRight w:val="0"/>
      <w:marTop w:val="0"/>
      <w:marBottom w:val="0"/>
      <w:divBdr>
        <w:top w:val="none" w:sz="0" w:space="0" w:color="auto"/>
        <w:left w:val="none" w:sz="0" w:space="0" w:color="auto"/>
        <w:bottom w:val="none" w:sz="0" w:space="0" w:color="auto"/>
        <w:right w:val="none" w:sz="0" w:space="0" w:color="auto"/>
      </w:divBdr>
    </w:div>
    <w:div w:id="1206871477">
      <w:bodyDiv w:val="1"/>
      <w:marLeft w:val="0"/>
      <w:marRight w:val="0"/>
      <w:marTop w:val="0"/>
      <w:marBottom w:val="0"/>
      <w:divBdr>
        <w:top w:val="none" w:sz="0" w:space="0" w:color="auto"/>
        <w:left w:val="none" w:sz="0" w:space="0" w:color="auto"/>
        <w:bottom w:val="none" w:sz="0" w:space="0" w:color="auto"/>
        <w:right w:val="none" w:sz="0" w:space="0" w:color="auto"/>
      </w:divBdr>
    </w:div>
    <w:div w:id="1238594739">
      <w:bodyDiv w:val="1"/>
      <w:marLeft w:val="0"/>
      <w:marRight w:val="0"/>
      <w:marTop w:val="0"/>
      <w:marBottom w:val="0"/>
      <w:divBdr>
        <w:top w:val="none" w:sz="0" w:space="0" w:color="auto"/>
        <w:left w:val="none" w:sz="0" w:space="0" w:color="auto"/>
        <w:bottom w:val="none" w:sz="0" w:space="0" w:color="auto"/>
        <w:right w:val="none" w:sz="0" w:space="0" w:color="auto"/>
      </w:divBdr>
    </w:div>
    <w:div w:id="1341463854">
      <w:bodyDiv w:val="1"/>
      <w:marLeft w:val="0"/>
      <w:marRight w:val="0"/>
      <w:marTop w:val="0"/>
      <w:marBottom w:val="0"/>
      <w:divBdr>
        <w:top w:val="none" w:sz="0" w:space="0" w:color="auto"/>
        <w:left w:val="none" w:sz="0" w:space="0" w:color="auto"/>
        <w:bottom w:val="none" w:sz="0" w:space="0" w:color="auto"/>
        <w:right w:val="none" w:sz="0" w:space="0" w:color="auto"/>
      </w:divBdr>
    </w:div>
    <w:div w:id="1518152771">
      <w:bodyDiv w:val="1"/>
      <w:marLeft w:val="0"/>
      <w:marRight w:val="0"/>
      <w:marTop w:val="0"/>
      <w:marBottom w:val="0"/>
      <w:divBdr>
        <w:top w:val="none" w:sz="0" w:space="0" w:color="auto"/>
        <w:left w:val="none" w:sz="0" w:space="0" w:color="auto"/>
        <w:bottom w:val="none" w:sz="0" w:space="0" w:color="auto"/>
        <w:right w:val="none" w:sz="0" w:space="0" w:color="auto"/>
      </w:divBdr>
    </w:div>
    <w:div w:id="187434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s://ec.europa.eu/atwork/applying-eu-law/infringements-proceedings/infringement_decisions/index.cfm?lang_code=EN&amp;typeOfSearch=false&amp;active_only=1&amp;noncom=0&amp;r_dossier=&amp;decision_date_from=&amp;decision_date_to=&amp;EM=CZ&amp;EM=PL&amp;title=&amp;submit=Search"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image" Target="media/image2.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formálních náležitostí a přijatelnosti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hodnocení kvality </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EF885095-0E84-4B35-8B39-608030629B66}">
      <dgm:prSet phldrT="[Text]"/>
      <dgm:spPr/>
      <dgm:t>
        <a:bodyPr/>
        <a:lstStyle/>
        <a:p>
          <a:pPr algn="ctr"/>
          <a:r>
            <a:rPr lang="cs-CZ"/>
            <a:t>hodnocení přeshraničního dopadu a spolupráce</a:t>
          </a:r>
        </a:p>
      </dgm:t>
    </dgm:pt>
    <dgm:pt modelId="{71F27397-6F7B-4DED-8205-FD7F7829D43D}" type="parTrans" cxnId="{EF0D3C73-91FF-49F1-9332-9DCD99BC0558}">
      <dgm:prSet/>
      <dgm:spPr/>
      <dgm:t>
        <a:bodyPr/>
        <a:lstStyle/>
        <a:p>
          <a:pPr algn="ctr"/>
          <a:endParaRPr lang="cs-CZ"/>
        </a:p>
      </dgm:t>
    </dgm:pt>
    <dgm:pt modelId="{5854DD8E-50F8-47C2-BD9A-9096498EDD60}" type="sibTrans" cxnId="{EF0D3C73-91FF-49F1-9332-9DCD99BC0558}">
      <dgm:prSet/>
      <dgm:spPr/>
      <dgm:t>
        <a:bodyPr/>
        <a:lstStyle/>
        <a:p>
          <a:pPr algn="ctr"/>
          <a:endParaRPr lang="cs-CZ"/>
        </a:p>
      </dgm:t>
    </dgm:pt>
    <dgm:pt modelId="{55EB757D-926C-46E4-B5AC-BAF6FBEB8433}">
      <dgm:prSet/>
      <dgm:spPr/>
      <dgm:t>
        <a:bodyPr/>
        <a:lstStyle/>
        <a:p>
          <a:r>
            <a:rPr lang="cs-CZ"/>
            <a:t>hodnocení přínosu pro životní prostředí </a:t>
          </a:r>
        </a:p>
      </dgm:t>
    </dgm:pt>
    <dgm:pt modelId="{5BC07267-CB1A-4A17-999B-8F7AE712586A}" type="parTrans" cxnId="{F6AB7927-A1D7-4C72-9B2D-58DA14DF0D86}">
      <dgm:prSet/>
      <dgm:spPr/>
      <dgm:t>
        <a:bodyPr/>
        <a:lstStyle/>
        <a:p>
          <a:endParaRPr lang="cs-CZ"/>
        </a:p>
      </dgm:t>
    </dgm:pt>
    <dgm:pt modelId="{78C31750-936E-436C-A4EF-DF874226E8C1}" type="sibTrans" cxnId="{F6AB7927-A1D7-4C72-9B2D-58DA14DF0D86}">
      <dgm:prSet/>
      <dgm:spPr/>
      <dgm:t>
        <a:bodyPr/>
        <a:lstStyle/>
        <a:p>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4" custLinFactNeighborX="-1717" custLinFactNeighborY="6988">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4" custLinFactNeighborX="11202" custLinFactNeighborY="5571">
        <dgm:presLayoutVars>
          <dgm:chMax val="0"/>
          <dgm:chPref val="0"/>
          <dgm:bulletEnabled val="1"/>
        </dgm:presLayoutVars>
      </dgm:prSet>
      <dgm:spPr/>
    </dgm:pt>
    <dgm:pt modelId="{40FDED81-A28E-4DAB-8367-F88F2F8CF184}" type="pres">
      <dgm:prSet presAssocID="{9A0DE8CA-D30E-41A1-A899-230619FBEDF5}" presName="parTxOnlySpace" presStyleCnt="0"/>
      <dgm:spPr/>
    </dgm:pt>
    <dgm:pt modelId="{0FA97B09-B269-4D62-9438-F88A9D5A8B2A}" type="pres">
      <dgm:prSet presAssocID="{EF885095-0E84-4B35-8B39-608030629B66}" presName="parTxOnly" presStyleLbl="node1" presStyleIdx="2" presStyleCnt="4">
        <dgm:presLayoutVars>
          <dgm:chMax val="0"/>
          <dgm:chPref val="0"/>
          <dgm:bulletEnabled val="1"/>
        </dgm:presLayoutVars>
      </dgm:prSet>
      <dgm:spPr/>
    </dgm:pt>
    <dgm:pt modelId="{B157A4C9-6AFB-465E-9913-E425A311ADE5}" type="pres">
      <dgm:prSet presAssocID="{5854DD8E-50F8-47C2-BD9A-9096498EDD60}" presName="parTxOnlySpace" presStyleCnt="0"/>
      <dgm:spPr/>
    </dgm:pt>
    <dgm:pt modelId="{D74B1192-E7BB-434D-A651-166129DA7E68}" type="pres">
      <dgm:prSet presAssocID="{55EB757D-926C-46E4-B5AC-BAF6FBEB8433}" presName="parTxOnly" presStyleLbl="node1" presStyleIdx="3" presStyleCnt="4">
        <dgm:presLayoutVars>
          <dgm:chMax val="0"/>
          <dgm:chPref val="0"/>
          <dgm:bulletEnabled val="1"/>
        </dgm:presLayoutVars>
      </dgm:prSet>
      <dgm:spPr/>
    </dgm:pt>
  </dgm:ptLst>
  <dgm:cxnLst>
    <dgm:cxn modelId="{F6AB7927-A1D7-4C72-9B2D-58DA14DF0D86}" srcId="{6071E22E-95FD-4F99-AE29-F6F26A5EEC76}" destId="{55EB757D-926C-46E4-B5AC-BAF6FBEB8433}" srcOrd="3" destOrd="0" parTransId="{5BC07267-CB1A-4A17-999B-8F7AE712586A}" sibTransId="{78C31750-936E-436C-A4EF-DF874226E8C1}"/>
    <dgm:cxn modelId="{8386B033-9316-4893-BAFE-8EB45CEC4E57}" type="presOf" srcId="{6071E22E-95FD-4F99-AE29-F6F26A5EEC76}" destId="{DE3C256A-AF07-4D38-8C55-B10648973495}" srcOrd="0" destOrd="0" presId="urn:microsoft.com/office/officeart/2005/8/layout/chevron1"/>
    <dgm:cxn modelId="{B8697F3E-FCAB-4999-B111-5EFC4EE5CA28}" type="presOf" srcId="{183F4C14-14B7-40DC-ADD3-C7EE58254746}" destId="{CFA21D5C-7193-4D01-AE28-C5C8EBC168B6}"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2FECC465-BE4C-4DE4-832D-19AF58CDAC5F}" type="presOf" srcId="{D3A862D2-3466-45C8-8C22-F229A46305E7}" destId="{E13711DB-19D3-4542-9ED1-09DEF987910A}" srcOrd="0" destOrd="0" presId="urn:microsoft.com/office/officeart/2005/8/layout/chevron1"/>
    <dgm:cxn modelId="{F42A6A4C-C6F1-48F0-8B3C-F320DB6F9D14}" type="presOf" srcId="{EF885095-0E84-4B35-8B39-608030629B66}" destId="{0FA97B09-B269-4D62-9438-F88A9D5A8B2A}" srcOrd="0" destOrd="0" presId="urn:microsoft.com/office/officeart/2005/8/layout/chevron1"/>
    <dgm:cxn modelId="{EF0D3C73-91FF-49F1-9332-9DCD99BC0558}" srcId="{6071E22E-95FD-4F99-AE29-F6F26A5EEC76}" destId="{EF885095-0E84-4B35-8B39-608030629B66}" srcOrd="2" destOrd="0" parTransId="{71F27397-6F7B-4DED-8205-FD7F7829D43D}" sibTransId="{5854DD8E-50F8-47C2-BD9A-9096498EDD60}"/>
    <dgm:cxn modelId="{F9C89092-522F-4704-BD31-7D66B0F807F9}" srcId="{6071E22E-95FD-4F99-AE29-F6F26A5EEC76}" destId="{183F4C14-14B7-40DC-ADD3-C7EE58254746}" srcOrd="0" destOrd="0" parTransId="{068CED1D-535E-414F-A912-1CA90FA1C6EF}" sibTransId="{00A467EB-1D1A-4FD3-A730-20349CFB9948}"/>
    <dgm:cxn modelId="{078196B8-1837-4EEF-AB70-8D1A7E275865}" type="presOf" srcId="{55EB757D-926C-46E4-B5AC-BAF6FBEB8433}" destId="{D74B1192-E7BB-434D-A651-166129DA7E68}" srcOrd="0" destOrd="0" presId="urn:microsoft.com/office/officeart/2005/8/layout/chevron1"/>
    <dgm:cxn modelId="{468E0BB3-0775-497B-A852-D8F94AF72E83}" type="presParOf" srcId="{DE3C256A-AF07-4D38-8C55-B10648973495}" destId="{CFA21D5C-7193-4D01-AE28-C5C8EBC168B6}" srcOrd="0" destOrd="0" presId="urn:microsoft.com/office/officeart/2005/8/layout/chevron1"/>
    <dgm:cxn modelId="{BB700CF1-33BB-4254-A671-F6FE3C4BC7A9}" type="presParOf" srcId="{DE3C256A-AF07-4D38-8C55-B10648973495}" destId="{351D8545-E9B7-4253-9E0E-B3602180CB42}" srcOrd="1" destOrd="0" presId="urn:microsoft.com/office/officeart/2005/8/layout/chevron1"/>
    <dgm:cxn modelId="{526B69C5-6B08-47C4-8E27-831939A07A4E}" type="presParOf" srcId="{DE3C256A-AF07-4D38-8C55-B10648973495}" destId="{E13711DB-19D3-4542-9ED1-09DEF987910A}" srcOrd="2" destOrd="0" presId="urn:microsoft.com/office/officeart/2005/8/layout/chevron1"/>
    <dgm:cxn modelId="{9BD95A2F-24CF-439D-A9A5-B856B08A36AE}" type="presParOf" srcId="{DE3C256A-AF07-4D38-8C55-B10648973495}" destId="{40FDED81-A28E-4DAB-8367-F88F2F8CF184}" srcOrd="3" destOrd="0" presId="urn:microsoft.com/office/officeart/2005/8/layout/chevron1"/>
    <dgm:cxn modelId="{D0B059A7-40FB-4675-AE65-5D8954F9432A}" type="presParOf" srcId="{DE3C256A-AF07-4D38-8C55-B10648973495}" destId="{0FA97B09-B269-4D62-9438-F88A9D5A8B2A}" srcOrd="4" destOrd="0" presId="urn:microsoft.com/office/officeart/2005/8/layout/chevron1"/>
    <dgm:cxn modelId="{36C520F9-A33A-4ECD-9212-B2F4E69E1C41}" type="presParOf" srcId="{DE3C256A-AF07-4D38-8C55-B10648973495}" destId="{B157A4C9-6AFB-465E-9913-E425A311ADE5}" srcOrd="5" destOrd="0" presId="urn:microsoft.com/office/officeart/2005/8/layout/chevron1"/>
    <dgm:cxn modelId="{B0B8B1EF-E856-432C-860F-097A2A09BC0B}" type="presParOf" srcId="{DE3C256A-AF07-4D38-8C55-B10648973495}" destId="{D74B1192-E7BB-434D-A651-166129DA7E68}" srcOrd="6" destOrd="0" presId="urn:microsoft.com/office/officeart/2005/8/layout/chevr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wymogów formalnych i kwalifikowalności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ocena jakości projektu</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EF885095-0E84-4B35-8B39-608030629B66}">
      <dgm:prSet phldrT="[Text]"/>
      <dgm:spPr/>
      <dgm:t>
        <a:bodyPr/>
        <a:lstStyle/>
        <a:p>
          <a:pPr algn="ctr"/>
          <a:r>
            <a:rPr lang="cs-CZ"/>
            <a:t>ocena wpływu transgranicznego i współpracy</a:t>
          </a:r>
        </a:p>
      </dgm:t>
    </dgm:pt>
    <dgm:pt modelId="{71F27397-6F7B-4DED-8205-FD7F7829D43D}" type="parTrans" cxnId="{EF0D3C73-91FF-49F1-9332-9DCD99BC0558}">
      <dgm:prSet/>
      <dgm:spPr/>
      <dgm:t>
        <a:bodyPr/>
        <a:lstStyle/>
        <a:p>
          <a:pPr algn="ctr"/>
          <a:endParaRPr lang="cs-CZ"/>
        </a:p>
      </dgm:t>
    </dgm:pt>
    <dgm:pt modelId="{5854DD8E-50F8-47C2-BD9A-9096498EDD60}" type="sibTrans" cxnId="{EF0D3C73-91FF-49F1-9332-9DCD99BC0558}">
      <dgm:prSet/>
      <dgm:spPr/>
      <dgm:t>
        <a:bodyPr/>
        <a:lstStyle/>
        <a:p>
          <a:pPr algn="ctr"/>
          <a:endParaRPr lang="cs-CZ"/>
        </a:p>
      </dgm:t>
    </dgm:pt>
    <dgm:pt modelId="{857AB9D9-D03E-40A1-B993-3053AD23FF16}">
      <dgm:prSet/>
      <dgm:spPr/>
      <dgm:t>
        <a:bodyPr/>
        <a:lstStyle/>
        <a:p>
          <a:r>
            <a:rPr lang="cs-CZ"/>
            <a:t>ocena korzyści dla środowiska</a:t>
          </a:r>
        </a:p>
      </dgm:t>
    </dgm:pt>
    <dgm:pt modelId="{D634CF82-F00E-4E98-A0EB-1876AB4811EB}" type="parTrans" cxnId="{CFCD84BB-26E8-4F8F-B7B8-A89C0CBD6CE4}">
      <dgm:prSet/>
      <dgm:spPr/>
      <dgm:t>
        <a:bodyPr/>
        <a:lstStyle/>
        <a:p>
          <a:endParaRPr lang="cs-CZ"/>
        </a:p>
      </dgm:t>
    </dgm:pt>
    <dgm:pt modelId="{F72CB6E6-E0F7-468C-B362-8D80C0C511F2}" type="sibTrans" cxnId="{CFCD84BB-26E8-4F8F-B7B8-A89C0CBD6CE4}">
      <dgm:prSet/>
      <dgm:spPr/>
      <dgm:t>
        <a:bodyPr/>
        <a:lstStyle/>
        <a:p>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4">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4" custLinFactNeighborX="-27691" custLinFactNeighborY="2330">
        <dgm:presLayoutVars>
          <dgm:chMax val="0"/>
          <dgm:chPref val="0"/>
          <dgm:bulletEnabled val="1"/>
        </dgm:presLayoutVars>
      </dgm:prSet>
      <dgm:spPr/>
    </dgm:pt>
    <dgm:pt modelId="{40FDED81-A28E-4DAB-8367-F88F2F8CF184}" type="pres">
      <dgm:prSet presAssocID="{9A0DE8CA-D30E-41A1-A899-230619FBEDF5}" presName="parTxOnlySpace" presStyleCnt="0"/>
      <dgm:spPr/>
    </dgm:pt>
    <dgm:pt modelId="{0FA97B09-B269-4D62-9438-F88A9D5A8B2A}" type="pres">
      <dgm:prSet presAssocID="{EF885095-0E84-4B35-8B39-608030629B66}" presName="parTxOnly" presStyleLbl="node1" presStyleIdx="2" presStyleCnt="4">
        <dgm:presLayoutVars>
          <dgm:chMax val="0"/>
          <dgm:chPref val="0"/>
          <dgm:bulletEnabled val="1"/>
        </dgm:presLayoutVars>
      </dgm:prSet>
      <dgm:spPr/>
    </dgm:pt>
    <dgm:pt modelId="{3C6F0E74-84EE-4B3C-BC3C-526838BCD097}" type="pres">
      <dgm:prSet presAssocID="{5854DD8E-50F8-47C2-BD9A-9096498EDD60}" presName="parTxOnlySpace" presStyleCnt="0"/>
      <dgm:spPr/>
    </dgm:pt>
    <dgm:pt modelId="{23342271-D5EB-4DE8-B6C9-A0069E97503E}" type="pres">
      <dgm:prSet presAssocID="{857AB9D9-D03E-40A1-B993-3053AD23FF16}" presName="parTxOnly" presStyleLbl="node1" presStyleIdx="3" presStyleCnt="4">
        <dgm:presLayoutVars>
          <dgm:chMax val="0"/>
          <dgm:chPref val="0"/>
          <dgm:bulletEnabled val="1"/>
        </dgm:presLayoutVars>
      </dgm:prSet>
      <dgm:spPr/>
    </dgm:pt>
  </dgm:ptLst>
  <dgm:cxnLst>
    <dgm:cxn modelId="{D8559A09-B9BA-4D39-A596-6328CD7E6313}" type="presOf" srcId="{183F4C14-14B7-40DC-ADD3-C7EE58254746}" destId="{CFA21D5C-7193-4D01-AE28-C5C8EBC168B6}" srcOrd="0" destOrd="0" presId="urn:microsoft.com/office/officeart/2005/8/layout/chevron1"/>
    <dgm:cxn modelId="{E4B33A0B-7AC4-43AF-B352-0E96D2AA49FC}" type="presOf" srcId="{EF885095-0E84-4B35-8B39-608030629B66}" destId="{0FA97B09-B269-4D62-9438-F88A9D5A8B2A}"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EF0D3C73-91FF-49F1-9332-9DCD99BC0558}" srcId="{6071E22E-95FD-4F99-AE29-F6F26A5EEC76}" destId="{EF885095-0E84-4B35-8B39-608030629B66}" srcOrd="2" destOrd="0" parTransId="{71F27397-6F7B-4DED-8205-FD7F7829D43D}" sibTransId="{5854DD8E-50F8-47C2-BD9A-9096498EDD60}"/>
    <dgm:cxn modelId="{FB591E59-1BE7-4589-BEBB-EEE6CF458994}" type="presOf" srcId="{6071E22E-95FD-4F99-AE29-F6F26A5EEC76}" destId="{DE3C256A-AF07-4D38-8C55-B10648973495}" srcOrd="0" destOrd="0" presId="urn:microsoft.com/office/officeart/2005/8/layout/chevron1"/>
    <dgm:cxn modelId="{F9C89092-522F-4704-BD31-7D66B0F807F9}" srcId="{6071E22E-95FD-4F99-AE29-F6F26A5EEC76}" destId="{183F4C14-14B7-40DC-ADD3-C7EE58254746}" srcOrd="0" destOrd="0" parTransId="{068CED1D-535E-414F-A912-1CA90FA1C6EF}" sibTransId="{00A467EB-1D1A-4FD3-A730-20349CFB9948}"/>
    <dgm:cxn modelId="{C07C4DA7-F0DD-4CFC-8CD7-27956B46440F}" type="presOf" srcId="{857AB9D9-D03E-40A1-B993-3053AD23FF16}" destId="{23342271-D5EB-4DE8-B6C9-A0069E97503E}" srcOrd="0" destOrd="0" presId="urn:microsoft.com/office/officeart/2005/8/layout/chevron1"/>
    <dgm:cxn modelId="{CFCD84BB-26E8-4F8F-B7B8-A89C0CBD6CE4}" srcId="{6071E22E-95FD-4F99-AE29-F6F26A5EEC76}" destId="{857AB9D9-D03E-40A1-B993-3053AD23FF16}" srcOrd="3" destOrd="0" parTransId="{D634CF82-F00E-4E98-A0EB-1876AB4811EB}" sibTransId="{F72CB6E6-E0F7-468C-B362-8D80C0C511F2}"/>
    <dgm:cxn modelId="{C43AA4E4-0E84-4A53-8894-9D4FB31E1C92}" type="presOf" srcId="{D3A862D2-3466-45C8-8C22-F229A46305E7}" destId="{E13711DB-19D3-4542-9ED1-09DEF987910A}" srcOrd="0" destOrd="0" presId="urn:microsoft.com/office/officeart/2005/8/layout/chevron1"/>
    <dgm:cxn modelId="{45279E0E-0A8E-4BEC-B992-3E8C5068FF74}" type="presParOf" srcId="{DE3C256A-AF07-4D38-8C55-B10648973495}" destId="{CFA21D5C-7193-4D01-AE28-C5C8EBC168B6}" srcOrd="0" destOrd="0" presId="urn:microsoft.com/office/officeart/2005/8/layout/chevron1"/>
    <dgm:cxn modelId="{C9657CAB-5F56-47F1-AC49-AE996EFD3536}" type="presParOf" srcId="{DE3C256A-AF07-4D38-8C55-B10648973495}" destId="{351D8545-E9B7-4253-9E0E-B3602180CB42}" srcOrd="1" destOrd="0" presId="urn:microsoft.com/office/officeart/2005/8/layout/chevron1"/>
    <dgm:cxn modelId="{0BC6C5E2-6F16-49BF-A43A-E4D15F596338}" type="presParOf" srcId="{DE3C256A-AF07-4D38-8C55-B10648973495}" destId="{E13711DB-19D3-4542-9ED1-09DEF987910A}" srcOrd="2" destOrd="0" presId="urn:microsoft.com/office/officeart/2005/8/layout/chevron1"/>
    <dgm:cxn modelId="{3850583F-E35B-467C-81D9-8E1D2E9D9626}" type="presParOf" srcId="{DE3C256A-AF07-4D38-8C55-B10648973495}" destId="{40FDED81-A28E-4DAB-8367-F88F2F8CF184}" srcOrd="3" destOrd="0" presId="urn:microsoft.com/office/officeart/2005/8/layout/chevron1"/>
    <dgm:cxn modelId="{70531D83-93B7-4CD3-A0BB-7B035CFA4D92}" type="presParOf" srcId="{DE3C256A-AF07-4D38-8C55-B10648973495}" destId="{0FA97B09-B269-4D62-9438-F88A9D5A8B2A}" srcOrd="4" destOrd="0" presId="urn:microsoft.com/office/officeart/2005/8/layout/chevron1"/>
    <dgm:cxn modelId="{241B03A2-EF64-487C-B0B6-D23830842F68}" type="presParOf" srcId="{DE3C256A-AF07-4D38-8C55-B10648973495}" destId="{3C6F0E74-84EE-4B3C-BC3C-526838BCD097}" srcOrd="5" destOrd="0" presId="urn:microsoft.com/office/officeart/2005/8/layout/chevron1"/>
    <dgm:cxn modelId="{FFE6AF66-EBE1-4D97-9933-1E82C5832A30}" type="presParOf" srcId="{DE3C256A-AF07-4D38-8C55-B10648973495}" destId="{23342271-D5EB-4DE8-B6C9-A0069E97503E}" srcOrd="6" destOrd="0" presId="urn:microsoft.com/office/officeart/2005/8/layout/chevr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1" y="115361"/>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kontrola formálních náležitostí a přijatelnosti</a:t>
          </a:r>
        </a:p>
      </dsp:txBody>
      <dsp:txXfrm>
        <a:off x="272626" y="115361"/>
        <a:ext cx="817876" cy="545250"/>
      </dsp:txXfrm>
    </dsp:sp>
    <dsp:sp modelId="{E13711DB-19D3-4542-9ED1-09DEF987910A}">
      <dsp:nvSpPr>
        <dsp:cNvPr id="0" name=""/>
        <dsp:cNvSpPr/>
      </dsp:nvSpPr>
      <dsp:spPr>
        <a:xfrm>
          <a:off x="1244424" y="107635"/>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hodnocení kvality </a:t>
          </a:r>
        </a:p>
      </dsp:txBody>
      <dsp:txXfrm>
        <a:off x="1517049" y="107635"/>
        <a:ext cx="817876" cy="545250"/>
      </dsp:txXfrm>
    </dsp:sp>
    <dsp:sp modelId="{0FA97B09-B269-4D62-9438-F88A9D5A8B2A}">
      <dsp:nvSpPr>
        <dsp:cNvPr id="0" name=""/>
        <dsp:cNvSpPr/>
      </dsp:nvSpPr>
      <dsp:spPr>
        <a:xfrm>
          <a:off x="2455968" y="77259"/>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hodnocení přeshraničního dopadu a spolupráce</a:t>
          </a:r>
        </a:p>
      </dsp:txBody>
      <dsp:txXfrm>
        <a:off x="2728593" y="77259"/>
        <a:ext cx="817876" cy="545250"/>
      </dsp:txXfrm>
    </dsp:sp>
    <dsp:sp modelId="{D74B1192-E7BB-434D-A651-166129DA7E68}">
      <dsp:nvSpPr>
        <dsp:cNvPr id="0" name=""/>
        <dsp:cNvSpPr/>
      </dsp:nvSpPr>
      <dsp:spPr>
        <a:xfrm>
          <a:off x="3682782" y="77259"/>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hodnocení přínosu pro životní prostředí </a:t>
          </a:r>
        </a:p>
      </dsp:txBody>
      <dsp:txXfrm>
        <a:off x="3955407" y="77259"/>
        <a:ext cx="817876" cy="54525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2537" y="188474"/>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Kontrola wymogów formalnych i kwalifikowalności</a:t>
          </a:r>
        </a:p>
      </dsp:txBody>
      <dsp:txXfrm>
        <a:off x="297932" y="188474"/>
        <a:ext cx="886187" cy="590790"/>
      </dsp:txXfrm>
    </dsp:sp>
    <dsp:sp modelId="{E13711DB-19D3-4542-9ED1-09DEF987910A}">
      <dsp:nvSpPr>
        <dsp:cNvPr id="0" name=""/>
        <dsp:cNvSpPr/>
      </dsp:nvSpPr>
      <dsp:spPr>
        <a:xfrm>
          <a:off x="1290917" y="202240"/>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jakości projektu</a:t>
          </a:r>
        </a:p>
      </dsp:txBody>
      <dsp:txXfrm>
        <a:off x="1586312" y="202240"/>
        <a:ext cx="886187" cy="590790"/>
      </dsp:txXfrm>
    </dsp:sp>
    <dsp:sp modelId="{0FA97B09-B269-4D62-9438-F88A9D5A8B2A}">
      <dsp:nvSpPr>
        <dsp:cNvPr id="0" name=""/>
        <dsp:cNvSpPr/>
      </dsp:nvSpPr>
      <dsp:spPr>
        <a:xfrm>
          <a:off x="2661096" y="188474"/>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wpływu transgranicznego i współpracy</a:t>
          </a:r>
        </a:p>
      </dsp:txBody>
      <dsp:txXfrm>
        <a:off x="2956491" y="188474"/>
        <a:ext cx="886187" cy="590790"/>
      </dsp:txXfrm>
    </dsp:sp>
    <dsp:sp modelId="{23342271-D5EB-4DE8-B6C9-A0069E97503E}">
      <dsp:nvSpPr>
        <dsp:cNvPr id="0" name=""/>
        <dsp:cNvSpPr/>
      </dsp:nvSpPr>
      <dsp:spPr>
        <a:xfrm>
          <a:off x="3990375" y="188474"/>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korzyści dla środowiska</a:t>
          </a:r>
        </a:p>
      </dsp:txBody>
      <dsp:txXfrm>
        <a:off x="4285770" y="188474"/>
        <a:ext cx="886187" cy="59079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C961-11C0-4CB6-959A-3D9A4C1DE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30</Pages>
  <Words>10207</Words>
  <Characters>60222</Characters>
  <Application>Microsoft Office Word</Application>
  <DocSecurity>0</DocSecurity>
  <Lines>501</Lines>
  <Paragraphs>140</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70289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Pikna Jan</dc:creator>
  <cp:keywords/>
  <dc:description/>
  <cp:lastModifiedBy>Pikna Jan</cp:lastModifiedBy>
  <cp:revision>41</cp:revision>
  <dcterms:created xsi:type="dcterms:W3CDTF">2022-12-14T14:33:00Z</dcterms:created>
  <dcterms:modified xsi:type="dcterms:W3CDTF">2023-11-03T11:02:00Z</dcterms:modified>
</cp:coreProperties>
</file>