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14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8"/>
        <w:gridCol w:w="7002"/>
      </w:tblGrid>
      <w:tr w:rsidR="00302512" w:rsidRPr="00247A58" w14:paraId="04B813FE" w14:textId="77777777" w:rsidTr="002F3020">
        <w:tc>
          <w:tcPr>
            <w:tcW w:w="7238" w:type="dxa"/>
          </w:tcPr>
          <w:p w14:paraId="55B51AD5" w14:textId="10715AA7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del w:id="0" w:author="Pikna Jan" w:date="2023-11-03T10:46:00Z">
              <w:r w:rsidRPr="00247A58" w:rsidDel="00A97681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PRIORITA </w:delText>
              </w:r>
            </w:del>
            <w:ins w:id="1" w:author="Pikna Jan" w:date="2023-11-03T10:46:00Z">
              <w:r w:rsidR="00A97681">
                <w:rPr>
                  <w:rFonts w:ascii="Arial" w:hAnsi="Arial" w:cs="Arial"/>
                  <w:noProof/>
                  <w:sz w:val="44"/>
                  <w:szCs w:val="44"/>
                </w:rPr>
                <w:t>SPECIFICKÝ CÍL</w:t>
              </w:r>
              <w:r w:rsidR="00A97681" w:rsidRPr="00247A58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CD3A7F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INTEGROVANÝ ZÁCHRANNÝ SYSTÉM</w:t>
            </w:r>
            <w:r w:rsidR="006B29FF"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</w:p>
        </w:tc>
        <w:tc>
          <w:tcPr>
            <w:tcW w:w="7002" w:type="dxa"/>
          </w:tcPr>
          <w:p w14:paraId="1503E468" w14:textId="21C97E96" w:rsidR="00302512" w:rsidRPr="00247A58" w:rsidRDefault="00D86231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2" w:author="Pikna Jan" w:date="2023-11-03T11:27:00Z"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>CEL SZCZEGÓŁOW</w:t>
              </w:r>
              <w:r>
                <w:rPr>
                  <w:rFonts w:ascii="Arial" w:hAnsi="Arial" w:cs="Arial"/>
                  <w:noProof/>
                  <w:sz w:val="44"/>
                  <w:szCs w:val="44"/>
                </w:rPr>
                <w:t>Y</w:t>
              </w:r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3" w:author="Pikna Jan" w:date="2023-11-03T11:27:00Z">
              <w:r w:rsidR="00302512" w:rsidRPr="00247A58" w:rsidDel="00D86231">
                <w:rPr>
                  <w:rFonts w:ascii="Arial" w:hAnsi="Arial" w:cs="Arial"/>
                  <w:noProof/>
                  <w:sz w:val="44"/>
                  <w:szCs w:val="44"/>
                </w:rPr>
                <w:delText>PR</w:delText>
              </w:r>
              <w:r w:rsidR="00554D3C" w:rsidRPr="00247A58" w:rsidDel="00D86231">
                <w:rPr>
                  <w:rFonts w:ascii="Arial" w:hAnsi="Arial" w:cs="Arial"/>
                  <w:noProof/>
                  <w:sz w:val="44"/>
                  <w:szCs w:val="44"/>
                </w:rPr>
                <w:delText>I</w:delText>
              </w:r>
              <w:r w:rsidR="00302512" w:rsidRPr="00247A58" w:rsidDel="00D86231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ORYTET </w:delText>
              </w:r>
            </w:del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CD3A7F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="00302512"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ZINTEGROWANY SYSTEM RATOWNICTWA</w:t>
            </w:r>
          </w:p>
          <w:p w14:paraId="1FD3357F" w14:textId="5B137888" w:rsidR="00A232A4" w:rsidRPr="00247A58" w:rsidRDefault="00A232A4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:rsidRPr="00247A58" w14:paraId="46B18081" w14:textId="77777777" w:rsidTr="002F3020">
        <w:tc>
          <w:tcPr>
            <w:tcW w:w="7238" w:type="dxa"/>
          </w:tcPr>
          <w:p w14:paraId="781A5B7B" w14:textId="77777777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26347D23" w14:textId="77777777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:rsidRPr="00247A58" w14:paraId="418891EE" w14:textId="77777777" w:rsidTr="002F3020">
        <w:tc>
          <w:tcPr>
            <w:tcW w:w="7238" w:type="dxa"/>
            <w:tcBorders>
              <w:right w:val="single" w:sz="12" w:space="0" w:color="auto"/>
            </w:tcBorders>
          </w:tcPr>
          <w:p w14:paraId="24E3BC5C" w14:textId="35D62070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2A744FF" wp14:editId="160EE273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4FBDDB08" w14:textId="665E8AAC" w:rsidR="00302512" w:rsidRPr="00247A58" w:rsidRDefault="00302512" w:rsidP="002F3020">
            <w:pPr>
              <w:spacing w:before="240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53FAC565" wp14:editId="56739685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D8D49FC" w:rsidR="001C6A59" w:rsidRPr="00247A58" w:rsidRDefault="001C6A59" w:rsidP="00A929B1">
      <w:pPr>
        <w:spacing w:after="0"/>
        <w:jc w:val="center"/>
        <w:rPr>
          <w:rFonts w:ascii="Arial" w:hAnsi="Arial" w:cs="Arial"/>
          <w:noProof/>
          <w:sz w:val="16"/>
          <w:szCs w:val="16"/>
        </w:rPr>
      </w:pPr>
    </w:p>
    <w:p w14:paraId="26449C38" w14:textId="515E2BF1" w:rsidR="00A929B1" w:rsidRPr="00247A58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24C8A54D" w14:textId="55BDEA2C" w:rsidR="00A232A4" w:rsidRPr="00247A58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71CD6F06" w14:textId="19880990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12E39F00" w14:textId="415773A1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2FBBCE8" w14:textId="1E8AECD2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2ABF447" w14:textId="29C72647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8144D81" w14:textId="1DEE344B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658E056" w14:textId="2AA31AD6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4E49442E" w14:textId="6BC97AA4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A929B1" w:rsidRPr="00247A58" w14:paraId="33C7A238" w14:textId="77777777" w:rsidTr="006750C1">
        <w:tc>
          <w:tcPr>
            <w:tcW w:w="7109" w:type="dxa"/>
            <w:shd w:val="clear" w:color="auto" w:fill="auto"/>
          </w:tcPr>
          <w:p w14:paraId="23581713" w14:textId="209835DD" w:rsidR="00A929B1" w:rsidRPr="00247A58" w:rsidRDefault="004D7B2B" w:rsidP="004629C4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4" w:name="_Toc432590928"/>
            <w:bookmarkStart w:id="5" w:name="_Toc506553783"/>
            <w:bookmarkStart w:id="6" w:name="_Toc97559775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1   </w:t>
            </w:r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Kontrola formálních náležitostí a přijatelnosti</w:t>
            </w:r>
            <w:bookmarkEnd w:id="4"/>
            <w:bookmarkEnd w:id="5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6"/>
          </w:p>
        </w:tc>
        <w:tc>
          <w:tcPr>
            <w:tcW w:w="7109" w:type="dxa"/>
            <w:shd w:val="clear" w:color="auto" w:fill="auto"/>
          </w:tcPr>
          <w:p w14:paraId="0579FC10" w14:textId="7ECAFDA0" w:rsidR="00A929B1" w:rsidRPr="00247A58" w:rsidRDefault="004D7B2B" w:rsidP="004629C4">
            <w:pPr>
              <w:pStyle w:val="Nadpis1"/>
              <w:spacing w:before="0"/>
              <w:ind w:left="289" w:hanging="283"/>
              <w:jc w:val="left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7" w:name="_Toc506553798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1   </w:t>
            </w:r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Kontrola </w:t>
            </w:r>
            <w:proofErr w:type="spellStart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wymogów</w:t>
            </w:r>
            <w:proofErr w:type="spellEnd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</w:t>
            </w:r>
            <w:proofErr w:type="spellStart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formalnych</w:t>
            </w:r>
            <w:proofErr w:type="spellEnd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i </w:t>
            </w:r>
            <w:proofErr w:type="spellStart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kwalifikowalności</w:t>
            </w:r>
            <w:bookmarkEnd w:id="7"/>
            <w:proofErr w:type="spellEnd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</w:p>
        </w:tc>
      </w:tr>
      <w:tr w:rsidR="00A929B1" w:rsidRPr="00247A58" w14:paraId="7EFA6DBB" w14:textId="77777777" w:rsidTr="006750C1">
        <w:trPr>
          <w:trHeight w:val="832"/>
        </w:trPr>
        <w:tc>
          <w:tcPr>
            <w:tcW w:w="7109" w:type="dxa"/>
            <w:shd w:val="clear" w:color="auto" w:fill="8EAADB" w:themeFill="accent1" w:themeFillTint="99"/>
            <w:vAlign w:val="center"/>
          </w:tcPr>
          <w:p w14:paraId="0CA6FEDC" w14:textId="382BB554" w:rsidR="00A929B1" w:rsidRPr="00247A58" w:rsidRDefault="00A929B1" w:rsidP="004629C4">
            <w:pPr>
              <w:pStyle w:val="Nadpis2"/>
              <w:jc w:val="left"/>
              <w:rPr>
                <w:rFonts w:eastAsia="Cambria"/>
                <w:bdr w:val="nil"/>
                <w:lang w:bidi="pl-PL"/>
              </w:rPr>
            </w:pPr>
            <w:bookmarkStart w:id="8" w:name="_Toc97559776"/>
            <w:r w:rsidRPr="00247A58">
              <w:rPr>
                <w:rFonts w:eastAsia="Cambria"/>
                <w:bdr w:val="nil"/>
                <w:lang w:bidi="pl-PL"/>
              </w:rPr>
              <w:t xml:space="preserve">Kritéria formálních náležitostí projektu </w:t>
            </w:r>
            <w:del w:id="9" w:author="Pikna Jan" w:date="2023-10-19T12:12:00Z">
              <w:r w:rsidRPr="00247A58" w:rsidDel="004271EB">
                <w:rPr>
                  <w:rFonts w:eastAsia="Cambria"/>
                  <w:bdr w:val="nil"/>
                  <w:lang w:bidi="pl-PL"/>
                </w:rPr>
                <w:delText>(nepřezkoumatelná)</w:delText>
              </w:r>
            </w:del>
            <w:bookmarkEnd w:id="8"/>
          </w:p>
        </w:tc>
        <w:tc>
          <w:tcPr>
            <w:tcW w:w="7109" w:type="dxa"/>
            <w:shd w:val="clear" w:color="auto" w:fill="8EAADB" w:themeFill="accent1" w:themeFillTint="99"/>
            <w:vAlign w:val="center"/>
          </w:tcPr>
          <w:p w14:paraId="7D8C0074" w14:textId="33E15C5C" w:rsidR="00A929B1" w:rsidRPr="00247A58" w:rsidRDefault="00A929B1" w:rsidP="004629C4">
            <w:pPr>
              <w:pStyle w:val="Nadpis2"/>
              <w:jc w:val="left"/>
              <w:rPr>
                <w:rFonts w:eastAsia="Cambria"/>
                <w:i/>
                <w:bdr w:val="nil"/>
                <w:lang w:val="pl-PL" w:bidi="pl-PL"/>
              </w:rPr>
            </w:pPr>
            <w:bookmarkStart w:id="10" w:name="_Toc97559777"/>
            <w:r w:rsidRPr="00247A58">
              <w:rPr>
                <w:rFonts w:eastAsia="Cambria"/>
                <w:bdr w:val="nil"/>
                <w:lang w:val="pl-PL" w:bidi="pl-PL"/>
              </w:rPr>
              <w:t xml:space="preserve">Kryteria wymogów formalnych projektu </w:t>
            </w:r>
            <w:del w:id="11" w:author="Pikna Jan" w:date="2023-10-19T12:12:00Z">
              <w:r w:rsidRPr="00247A58" w:rsidDel="004271EB">
                <w:rPr>
                  <w:rFonts w:eastAsia="Cambria"/>
                  <w:bdr w:val="nil"/>
                  <w:lang w:val="pl-PL" w:bidi="pl-PL"/>
                </w:rPr>
                <w:delText>(brak możliwości odwołania)</w:delText>
              </w:r>
            </w:del>
            <w:bookmarkEnd w:id="10"/>
          </w:p>
        </w:tc>
      </w:tr>
      <w:tr w:rsidR="00A929B1" w:rsidRPr="00247A58" w14:paraId="2A40DEDF" w14:textId="77777777" w:rsidTr="006750C1">
        <w:tc>
          <w:tcPr>
            <w:tcW w:w="7109" w:type="dxa"/>
            <w:shd w:val="clear" w:color="auto" w:fill="auto"/>
          </w:tcPr>
          <w:p w14:paraId="6850880E" w14:textId="496D8F85" w:rsidR="00A929B1" w:rsidRPr="00247A58" w:rsidRDefault="00A929B1" w:rsidP="004629C4">
            <w:pPr>
              <w:pStyle w:val="Nadpis3"/>
              <w:rPr>
                <w:color w:val="2F5496" w:themeColor="accent1" w:themeShade="BF"/>
              </w:rPr>
            </w:pPr>
            <w:bookmarkStart w:id="12" w:name="_Toc97559778"/>
            <w:r w:rsidRPr="00247A58">
              <w:rPr>
                <w:color w:val="2F5496" w:themeColor="accent1" w:themeShade="BF"/>
              </w:rPr>
              <w:t>Bod 1 – Způsobilost žadatele</w:t>
            </w:r>
            <w:bookmarkEnd w:id="12"/>
            <w:r w:rsidRPr="00247A58">
              <w:rPr>
                <w:color w:val="2F5496" w:themeColor="accent1" w:themeShade="BF"/>
              </w:rPr>
              <w:t xml:space="preserve"> </w:t>
            </w:r>
          </w:p>
          <w:p w14:paraId="1FD047A4" w14:textId="5ABE6345" w:rsidR="00DD338A" w:rsidRPr="00247A58" w:rsidRDefault="00DD338A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</w:t>
            </w:r>
            <w:r w:rsidR="004B4508" w:rsidRPr="00247A58">
              <w:rPr>
                <w:rFonts w:ascii="Arial" w:hAnsi="Arial" w:cs="Arial"/>
              </w:rPr>
              <w:t xml:space="preserve"> v registru</w:t>
            </w:r>
            <w:r w:rsidRPr="00247A58">
              <w:rPr>
                <w:rFonts w:ascii="Arial" w:hAnsi="Arial" w:cs="Arial"/>
              </w:rPr>
              <w:t>, zdali je vedoucí partner v projektu vhodným žadatelem v</w:t>
            </w:r>
            <w:r w:rsidR="004B4508" w:rsidRPr="00247A58">
              <w:rPr>
                <w:rFonts w:ascii="Arial" w:hAnsi="Arial" w:cs="Arial"/>
              </w:rPr>
              <w:t>e výzvě</w:t>
            </w:r>
            <w:r w:rsidR="005F1FE4">
              <w:rPr>
                <w:rFonts w:ascii="Arial" w:hAnsi="Arial" w:cs="Arial"/>
              </w:rPr>
              <w:t>.</w:t>
            </w:r>
            <w:r w:rsidR="004B4508" w:rsidRPr="00247A58">
              <w:rPr>
                <w:rFonts w:ascii="Arial" w:hAnsi="Arial" w:cs="Arial"/>
              </w:rPr>
              <w:t xml:space="preserve"> Pokud nejsou údaje v registru shodné s údaji v žádosti, požádá JS o vysvětlení, příp. úpravu.</w:t>
            </w:r>
          </w:p>
          <w:p w14:paraId="0006CFE8" w14:textId="0EC04B8C" w:rsidR="00A929B1" w:rsidRPr="00247A58" w:rsidRDefault="00DD338A" w:rsidP="004629C4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247A58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</w:t>
            </w:r>
            <w:r w:rsidR="00E0380C">
              <w:rPr>
                <w:rFonts w:ascii="Arial" w:hAnsi="Arial" w:cs="Arial"/>
              </w:rPr>
              <w:t xml:space="preserve">. </w:t>
            </w:r>
            <w:proofErr w:type="gramStart"/>
            <w:r w:rsidR="00E0380C">
              <w:rPr>
                <w:rFonts w:ascii="Arial" w:hAnsi="Arial" w:cs="Arial"/>
              </w:rPr>
              <w:t>Ověří</w:t>
            </w:r>
            <w:proofErr w:type="gramEnd"/>
            <w:r w:rsidR="00E0380C">
              <w:rPr>
                <w:rFonts w:ascii="Arial" w:hAnsi="Arial" w:cs="Arial"/>
              </w:rPr>
              <w:t xml:space="preserve"> se také, že</w:t>
            </w:r>
            <w:r w:rsidR="00D1628C">
              <w:rPr>
                <w:rFonts w:ascii="Arial" w:hAnsi="Arial" w:cs="Arial"/>
              </w:rPr>
              <w:t xml:space="preserve"> v minulosti již k tomuto stanovisku nebyl předložen jiný projekt</w:t>
            </w:r>
            <w:r w:rsidR="00D959AF">
              <w:rPr>
                <w:rFonts w:ascii="Arial" w:hAnsi="Arial" w:cs="Arial"/>
              </w:rPr>
              <w:t>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20629AE0" w14:textId="77777777" w:rsidR="00A929B1" w:rsidRPr="00247A58" w:rsidRDefault="00A929B1" w:rsidP="004629C4">
            <w:pPr>
              <w:pStyle w:val="Nadpis3"/>
              <w:rPr>
                <w:rFonts w:eastAsia="Cambria"/>
                <w:color w:val="2F5496" w:themeColor="accent1" w:themeShade="BF"/>
                <w:bdr w:val="nil"/>
              </w:rPr>
            </w:pPr>
            <w:bookmarkStart w:id="13" w:name="_Toc97559779"/>
            <w:r w:rsidRPr="00247A58">
              <w:rPr>
                <w:rFonts w:eastAsia="Cambria"/>
                <w:color w:val="2F5496" w:themeColor="accent1" w:themeShade="BF"/>
                <w:bdr w:val="nil"/>
              </w:rPr>
              <w:t xml:space="preserve">Punkt 1 – </w:t>
            </w:r>
            <w:proofErr w:type="spellStart"/>
            <w:r w:rsidRPr="00247A58">
              <w:rPr>
                <w:rFonts w:eastAsia="Cambria"/>
                <w:color w:val="2F5496" w:themeColor="accent1" w:themeShade="BF"/>
                <w:bdr w:val="nil"/>
              </w:rPr>
              <w:t>Kwalifikowalność</w:t>
            </w:r>
            <w:proofErr w:type="spellEnd"/>
            <w:r w:rsidRPr="00247A58">
              <w:rPr>
                <w:rFonts w:eastAsia="Cambria"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eastAsia="Cambria"/>
                <w:color w:val="2F5496" w:themeColor="accent1" w:themeShade="BF"/>
                <w:bdr w:val="nil"/>
              </w:rPr>
              <w:t>wnioskodawcy</w:t>
            </w:r>
            <w:bookmarkEnd w:id="13"/>
            <w:proofErr w:type="spellEnd"/>
          </w:p>
          <w:p w14:paraId="1A17E4CE" w14:textId="0717E4AF" w:rsidR="00DD338A" w:rsidRPr="005F1FE4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>iodący jest kwalifikowalnym wnioskodawcą w</w:t>
            </w:r>
            <w:r w:rsidR="004B4508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>nabor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4B4508" w:rsidRPr="005F1FE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C85E4D" w:rsidRPr="005F1FE4">
              <w:rPr>
                <w:lang w:val="pl-PL"/>
              </w:rPr>
              <w:t xml:space="preserve"> 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 xml:space="preserve">Jeżeli dane w rejestrze nie są zgodne z danymi we wniosku, 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>poprosi o wyjaśnienie lub korektę.</w:t>
            </w:r>
          </w:p>
          <w:p w14:paraId="79CC3602" w14:textId="386A4C8B" w:rsidR="00A929B1" w:rsidRPr="00247A58" w:rsidRDefault="00DD338A" w:rsidP="004629C4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 xml:space="preserve">Sprawdza również, czy przed złożeniem wniosku projektowego była złożona propozycja projektu, do którego WS wydał stanowisko. </w:t>
            </w:r>
            <w:r w:rsidR="00A929B1" w:rsidRPr="005F1FE4">
              <w:rPr>
                <w:rFonts w:ascii="Arial" w:hAnsi="Arial" w:cs="Arial"/>
                <w:b/>
                <w:bdr w:val="nil"/>
                <w:lang w:val="pl-PL" w:bidi="pl-PL"/>
              </w:rPr>
              <w:t xml:space="preserve"> </w:t>
            </w:r>
            <w:r w:rsidR="005F1FE4" w:rsidRPr="005F1FE4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A929B1" w:rsidRPr="00247A58" w14:paraId="34F3450E" w14:textId="77777777" w:rsidTr="006750C1">
        <w:tc>
          <w:tcPr>
            <w:tcW w:w="7109" w:type="dxa"/>
            <w:shd w:val="clear" w:color="auto" w:fill="auto"/>
          </w:tcPr>
          <w:p w14:paraId="15B2CA09" w14:textId="53E56D18" w:rsidR="00A929B1" w:rsidRPr="00247A58" w:rsidRDefault="00A929B1" w:rsidP="004629C4">
            <w:pPr>
              <w:pStyle w:val="Nadpis3"/>
              <w:rPr>
                <w:color w:val="2F5496" w:themeColor="accent1" w:themeShade="BF"/>
              </w:rPr>
            </w:pPr>
            <w:bookmarkStart w:id="14" w:name="_Toc97559780"/>
            <w:r w:rsidRPr="00247A58">
              <w:rPr>
                <w:color w:val="2F5496" w:themeColor="accent1" w:themeShade="BF"/>
              </w:rPr>
              <w:t>Bod 2 - Žádost je podepsána platným elektronickým podpisem statutárních zástupců/zástupce vedoucího partnera nebo osoby zmocněné k jejich zastupování</w:t>
            </w:r>
            <w:bookmarkEnd w:id="14"/>
            <w:r w:rsidRPr="00247A58">
              <w:rPr>
                <w:color w:val="2F5496" w:themeColor="accent1" w:themeShade="BF"/>
              </w:rPr>
              <w:t xml:space="preserve"> </w:t>
            </w:r>
          </w:p>
          <w:p w14:paraId="06FD7784" w14:textId="2B940023" w:rsidR="00A929B1" w:rsidRPr="00247A58" w:rsidRDefault="00DD338A" w:rsidP="004629C4">
            <w:pPr>
              <w:rPr>
                <w:rFonts w:ascii="Arial" w:hAnsi="Arial" w:cs="Arial"/>
                <w:b/>
                <w:bCs/>
              </w:rPr>
            </w:pPr>
            <w:r w:rsidRPr="00247A58">
              <w:rPr>
                <w:rFonts w:ascii="Arial" w:hAnsi="Arial" w:cs="Arial"/>
              </w:rPr>
              <w:t>Pracovník JS zkontroluje</w:t>
            </w:r>
            <w:r w:rsidR="00071987" w:rsidRPr="00247A58">
              <w:rPr>
                <w:rFonts w:ascii="Arial" w:hAnsi="Arial" w:cs="Arial"/>
              </w:rPr>
              <w:t xml:space="preserve"> v registru</w:t>
            </w:r>
            <w:r w:rsidRPr="00247A58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182A93" w:rsidRPr="00182A93">
              <w:rPr>
                <w:rFonts w:ascii="Arial" w:hAnsi="Arial" w:cs="Arial"/>
              </w:rPr>
              <w:t xml:space="preserve">vedoucího partnera </w:t>
            </w:r>
            <w:r w:rsidRPr="00247A58">
              <w:rPr>
                <w:rFonts w:ascii="Arial" w:hAnsi="Arial" w:cs="Arial"/>
              </w:rPr>
              <w:t>nebo osoby zmocněné k jejich zastupování.</w:t>
            </w:r>
            <w:r w:rsidR="00071987" w:rsidRPr="00247A58">
              <w:rPr>
                <w:rFonts w:ascii="Arial" w:hAnsi="Arial" w:cs="Arial"/>
              </w:rPr>
              <w:t xml:space="preserve"> Pokud nejsou údaje v registru shodné s údaji v žádosti, požádá JS o vysvětlení, příp. úpravu.</w:t>
            </w:r>
          </w:p>
        </w:tc>
        <w:tc>
          <w:tcPr>
            <w:tcW w:w="7109" w:type="dxa"/>
            <w:shd w:val="clear" w:color="auto" w:fill="auto"/>
          </w:tcPr>
          <w:p w14:paraId="44DEB7ED" w14:textId="1170F625" w:rsidR="00A929B1" w:rsidRPr="00247A58" w:rsidRDefault="00A929B1" w:rsidP="004629C4">
            <w:pPr>
              <w:pStyle w:val="Nadpis3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bookmarkStart w:id="15" w:name="_Toc97559781"/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2 – Wniosek projektowy został podpisany ważnym podpisem elektronicznym przez osobę/osoby statutowe </w:t>
            </w:r>
            <w:r w:rsidR="00920090">
              <w:rPr>
                <w:rFonts w:eastAsia="Cambria"/>
                <w:color w:val="2F5496" w:themeColor="accent1" w:themeShade="BF"/>
                <w:bdr w:val="nil"/>
                <w:lang w:val="pl-PL"/>
              </w:rPr>
              <w:t>p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artnera </w:t>
            </w:r>
            <w:r w:rsidR="00920090">
              <w:rPr>
                <w:rFonts w:eastAsia="Cambria"/>
                <w:color w:val="2F5496" w:themeColor="accent1" w:themeShade="BF"/>
                <w:bdr w:val="nil"/>
                <w:lang w:val="pl-PL"/>
              </w:rPr>
              <w:t>w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iodącego lub osobę upoważnioną</w:t>
            </w:r>
            <w:bookmarkEnd w:id="15"/>
          </w:p>
          <w:p w14:paraId="2F42E90C" w14:textId="0FAA3E04" w:rsidR="00A929B1" w:rsidRPr="005F1FE4" w:rsidRDefault="00205D3A" w:rsidP="004629C4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>poprosi o wyjaśnienie lub korektę.</w:t>
            </w:r>
          </w:p>
        </w:tc>
      </w:tr>
      <w:tr w:rsidR="00A929B1" w:rsidRPr="00247A58" w14:paraId="06358945" w14:textId="77777777" w:rsidTr="006750C1">
        <w:tc>
          <w:tcPr>
            <w:tcW w:w="7109" w:type="dxa"/>
            <w:shd w:val="clear" w:color="auto" w:fill="auto"/>
          </w:tcPr>
          <w:p w14:paraId="73ACFFCD" w14:textId="6F5A3F59" w:rsidR="00A929B1" w:rsidRPr="00247A58" w:rsidRDefault="00A929B1" w:rsidP="004629C4">
            <w:pPr>
              <w:pStyle w:val="Nadpis3"/>
              <w:rPr>
                <w:color w:val="2F5496" w:themeColor="accent1" w:themeShade="BF"/>
              </w:rPr>
            </w:pPr>
            <w:bookmarkStart w:id="16" w:name="_Toc97559782"/>
            <w:r w:rsidRPr="00247A58">
              <w:rPr>
                <w:color w:val="2F5496" w:themeColor="accent1" w:themeShade="BF"/>
              </w:rPr>
              <w:lastRenderedPageBreak/>
              <w:t xml:space="preserve">Bod </w:t>
            </w:r>
            <w:proofErr w:type="gramStart"/>
            <w:r w:rsidRPr="00247A58">
              <w:rPr>
                <w:color w:val="2F5496" w:themeColor="accent1" w:themeShade="BF"/>
              </w:rPr>
              <w:t>3 – V</w:t>
            </w:r>
            <w:proofErr w:type="gramEnd"/>
            <w:r w:rsidRPr="00247A58">
              <w:rPr>
                <w:color w:val="2F5496" w:themeColor="accent1" w:themeShade="BF"/>
              </w:rPr>
              <w:t> žádosti jsou vyplněna všechna pole relevantní pro danou výzvu a jsou tato pole vyplněna dvojjazyčně</w:t>
            </w:r>
            <w:bookmarkEnd w:id="16"/>
          </w:p>
          <w:p w14:paraId="12B31CED" w14:textId="77777777" w:rsidR="005F1FE4" w:rsidRDefault="005F1FE4" w:rsidP="004629C4">
            <w:pPr>
              <w:spacing w:after="0"/>
              <w:rPr>
                <w:rFonts w:ascii="Arial" w:hAnsi="Arial" w:cs="Arial"/>
              </w:rPr>
            </w:pPr>
          </w:p>
          <w:p w14:paraId="3F62AD40" w14:textId="5F4C71B5" w:rsidR="00DD338A" w:rsidRPr="00247A58" w:rsidRDefault="00DD338A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4244DB0B" w14:textId="479D467E" w:rsidR="00A929B1" w:rsidRPr="00247A58" w:rsidRDefault="00DD338A" w:rsidP="004629C4">
            <w:pPr>
              <w:rPr>
                <w:rFonts w:ascii="Arial" w:hAnsi="Arial" w:cs="Arial"/>
                <w:b/>
                <w:bCs/>
              </w:rPr>
            </w:pPr>
            <w:r w:rsidRPr="00247A58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1DD12ED7" w14:textId="77777777" w:rsidR="00B6260A" w:rsidRDefault="00A929B1" w:rsidP="00B6260A">
            <w:pPr>
              <w:pStyle w:val="Nadpis3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bookmarkStart w:id="17" w:name="_Toc97559783"/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3 – We wniosku projektowym są wypełnione wszystkie pola obowiązkowe dla danego naboru i są one uzupełnione dwujęzycznie</w:t>
            </w:r>
            <w:bookmarkEnd w:id="17"/>
          </w:p>
          <w:p w14:paraId="0BA10250" w14:textId="25E90FB4" w:rsidR="00DD338A" w:rsidRPr="00B6260A" w:rsidRDefault="00205D3A" w:rsidP="00B6260A">
            <w:pPr>
              <w:pStyle w:val="Nadpis3"/>
              <w:rPr>
                <w:rFonts w:eastAsiaTheme="minorEastAsia"/>
                <w:b w:val="0"/>
                <w:bCs w:val="0"/>
                <w:szCs w:val="20"/>
                <w:lang w:bidi="cs-CZ"/>
              </w:rPr>
            </w:pPr>
            <w:proofErr w:type="spellStart"/>
            <w:r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Menadżer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WS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sprawdza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,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czy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r w:rsidR="00920090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p</w:t>
            </w:r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artner </w:t>
            </w:r>
            <w:proofErr w:type="spellStart"/>
            <w:r w:rsidR="00920090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</w:t>
            </w:r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iodący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wypełnił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wniosku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wszystkie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pola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,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które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są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obowiązkowe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w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danym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naborze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i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czy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te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pola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wypełnił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w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obu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</w:t>
            </w:r>
            <w:proofErr w:type="spellStart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językach</w:t>
            </w:r>
            <w:proofErr w:type="spellEnd"/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. </w:t>
            </w:r>
          </w:p>
          <w:p w14:paraId="3AE2678B" w14:textId="1A53FBB1" w:rsidR="00DD338A" w:rsidRPr="00247A58" w:rsidRDefault="00DD338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tym kryterium 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66931B3E" w:rsidR="00A929B1" w:rsidRPr="00247A58" w:rsidRDefault="00DD338A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A929B1" w:rsidRPr="00247A58" w14:paraId="1793BFA2" w14:textId="77777777" w:rsidTr="006750C1">
        <w:tc>
          <w:tcPr>
            <w:tcW w:w="7109" w:type="dxa"/>
            <w:shd w:val="clear" w:color="auto" w:fill="auto"/>
          </w:tcPr>
          <w:p w14:paraId="4EDFBEFB" w14:textId="77777777" w:rsidR="00A929B1" w:rsidRPr="00247A58" w:rsidRDefault="00A929B1" w:rsidP="004629C4">
            <w:pPr>
              <w:pStyle w:val="Nadpis3"/>
              <w:rPr>
                <w:color w:val="2F5496" w:themeColor="accent1" w:themeShade="BF"/>
              </w:rPr>
            </w:pPr>
            <w:r w:rsidRPr="00247A58">
              <w:rPr>
                <w:color w:val="2F5496" w:themeColor="accent1" w:themeShade="BF"/>
              </w:rPr>
              <w:t>Bod 4 - Jsou předloženy všechny požadované přílohy a splňují formální požadavky na úplnost</w:t>
            </w:r>
          </w:p>
          <w:p w14:paraId="78AE95BF" w14:textId="22369107" w:rsidR="00A929B1" w:rsidRPr="00247A58" w:rsidRDefault="008B36CE" w:rsidP="004629C4">
            <w:pPr>
              <w:rPr>
                <w:rFonts w:ascii="Arial" w:hAnsi="Arial" w:cs="Arial"/>
                <w:b/>
              </w:rPr>
            </w:pPr>
            <w:r w:rsidRPr="00247A58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89218D">
              <w:rPr>
                <w:rFonts w:ascii="Arial" w:hAnsi="Arial" w:cs="Arial"/>
              </w:rPr>
              <w:t>příloh</w:t>
            </w:r>
            <w:r w:rsidR="006C51A2">
              <w:rPr>
                <w:rFonts w:ascii="Arial" w:hAnsi="Arial" w:cs="Arial"/>
              </w:rPr>
              <w:t>y</w:t>
            </w:r>
            <w:r w:rsidR="0089218D">
              <w:rPr>
                <w:rFonts w:ascii="Arial" w:hAnsi="Arial" w:cs="Arial"/>
              </w:rPr>
              <w:t xml:space="preserve"> </w:t>
            </w:r>
            <w:r w:rsidR="00F8651F">
              <w:rPr>
                <w:rFonts w:ascii="Arial" w:hAnsi="Arial" w:cs="Arial"/>
              </w:rPr>
              <w:t>č</w:t>
            </w:r>
            <w:r w:rsidR="0089218D">
              <w:rPr>
                <w:rFonts w:ascii="Arial" w:hAnsi="Arial" w:cs="Arial"/>
              </w:rPr>
              <w:t>. 11</w:t>
            </w:r>
            <w:r w:rsidR="006C51A2">
              <w:rPr>
                <w:rFonts w:ascii="Arial" w:hAnsi="Arial" w:cs="Arial"/>
              </w:rPr>
              <w:t xml:space="preserve"> a 12</w:t>
            </w:r>
            <w:r w:rsidRPr="00247A58">
              <w:rPr>
                <w:rFonts w:ascii="Arial" w:hAnsi="Arial" w:cs="Arial"/>
              </w:rPr>
              <w:t xml:space="preserve"> 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5CB3B62C" w14:textId="77777777" w:rsidR="00A929B1" w:rsidRPr="00247A58" w:rsidRDefault="00A929B1" w:rsidP="004629C4">
            <w:pPr>
              <w:pStyle w:val="Nadpis3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50F50D85" w:rsidR="00A929B1" w:rsidRPr="00247A58" w:rsidRDefault="00205D3A" w:rsidP="004629C4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89218D" w:rsidRPr="00247A58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6C51A2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89218D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89218D">
              <w:rPr>
                <w:rFonts w:ascii="Arial" w:hAnsi="Arial" w:cs="Arial"/>
                <w:bdr w:val="nil"/>
                <w:lang w:val="pl-PL" w:bidi="pl-PL"/>
              </w:rPr>
              <w:t>nr 11</w:t>
            </w:r>
            <w:r w:rsidR="006C51A2">
              <w:rPr>
                <w:rFonts w:ascii="Arial" w:hAnsi="Arial" w:cs="Arial"/>
                <w:bdr w:val="nil"/>
                <w:lang w:val="pl-PL" w:bidi="pl-PL"/>
              </w:rPr>
              <w:t xml:space="preserve"> i 12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w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PW).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 xml:space="preserve">y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A929B1" w:rsidRPr="00247A58" w14:paraId="7BDCA495" w14:textId="77777777" w:rsidTr="006750C1">
        <w:trPr>
          <w:trHeight w:val="572"/>
        </w:trPr>
        <w:tc>
          <w:tcPr>
            <w:tcW w:w="7109" w:type="dxa"/>
            <w:shd w:val="clear" w:color="auto" w:fill="8EAADB" w:themeFill="accent1" w:themeFillTint="99"/>
            <w:vAlign w:val="center"/>
          </w:tcPr>
          <w:p w14:paraId="1A2B6A84" w14:textId="6A34F05E" w:rsidR="00A929B1" w:rsidRPr="00247A58" w:rsidRDefault="00A929B1" w:rsidP="004629C4">
            <w:pPr>
              <w:pStyle w:val="Nadpis2"/>
              <w:jc w:val="left"/>
              <w:rPr>
                <w:rStyle w:val="Normlnpodtren"/>
                <w:rFonts w:cs="Arial"/>
              </w:rPr>
            </w:pPr>
            <w:r w:rsidRPr="00247A58">
              <w:t xml:space="preserve">Kritéria přijatelnosti projektu </w:t>
            </w:r>
            <w:del w:id="18" w:author="Pikna Jan" w:date="2023-10-19T12:12:00Z">
              <w:r w:rsidRPr="00247A58" w:rsidDel="004271EB">
                <w:delText>(přezkoumatelná)</w:delText>
              </w:r>
            </w:del>
          </w:p>
        </w:tc>
        <w:tc>
          <w:tcPr>
            <w:tcW w:w="7109" w:type="dxa"/>
            <w:shd w:val="clear" w:color="auto" w:fill="8EAADB" w:themeFill="accent1" w:themeFillTint="99"/>
            <w:vAlign w:val="center"/>
          </w:tcPr>
          <w:p w14:paraId="0EA21A6E" w14:textId="3BFE5A6F" w:rsidR="00A929B1" w:rsidRPr="00247A58" w:rsidRDefault="00A929B1" w:rsidP="004629C4">
            <w:pPr>
              <w:pStyle w:val="Nadpis2"/>
              <w:jc w:val="left"/>
              <w:rPr>
                <w:i/>
                <w:lang w:val="pl-PL"/>
              </w:rPr>
            </w:pPr>
            <w:r w:rsidRPr="00247A58">
              <w:rPr>
                <w:rFonts w:eastAsia="Cambria"/>
                <w:bdr w:val="nil"/>
                <w:lang w:val="pl-PL" w:bidi="pl-PL"/>
              </w:rPr>
              <w:t xml:space="preserve">Kryteria kwalifikowalności projektu </w:t>
            </w:r>
            <w:del w:id="19" w:author="Pikna Jan" w:date="2023-10-19T12:12:00Z">
              <w:r w:rsidRPr="00247A58" w:rsidDel="004271EB">
                <w:rPr>
                  <w:rFonts w:eastAsia="Cambria"/>
                  <w:bdr w:val="nil"/>
                  <w:lang w:val="pl-PL" w:bidi="pl-PL"/>
                </w:rPr>
                <w:delText>(możliwe do odwołania)</w:delText>
              </w:r>
            </w:del>
          </w:p>
        </w:tc>
      </w:tr>
      <w:tr w:rsidR="00A929B1" w:rsidRPr="00247A58" w14:paraId="1A12A3D7" w14:textId="77777777" w:rsidTr="006750C1">
        <w:tc>
          <w:tcPr>
            <w:tcW w:w="7109" w:type="dxa"/>
            <w:shd w:val="clear" w:color="auto" w:fill="auto"/>
          </w:tcPr>
          <w:p w14:paraId="5AA2D1ED" w14:textId="64147E4E" w:rsidR="00A929B1" w:rsidRPr="00247A58" w:rsidRDefault="00A929B1" w:rsidP="004629C4">
            <w:pPr>
              <w:pStyle w:val="Nadpis3"/>
            </w:pPr>
            <w:r w:rsidRPr="00247A58">
              <w:rPr>
                <w:color w:val="2F5496" w:themeColor="accent1" w:themeShade="BF"/>
              </w:rPr>
              <w:t xml:space="preserve">Bod 1 – Projektová žádost má obdobné zaměření jako </w:t>
            </w:r>
            <w:r w:rsidR="0076159E">
              <w:rPr>
                <w:color w:val="2F5496" w:themeColor="accent1" w:themeShade="BF"/>
              </w:rPr>
              <w:t xml:space="preserve">předložený </w:t>
            </w:r>
            <w:r w:rsidRPr="00247A58">
              <w:rPr>
                <w:color w:val="2F5496" w:themeColor="accent1" w:themeShade="BF"/>
              </w:rPr>
              <w:t xml:space="preserve">projektový záměr </w:t>
            </w:r>
          </w:p>
          <w:p w14:paraId="335C5D38" w14:textId="7F063154" w:rsidR="00A929B1" w:rsidRPr="00247A58" w:rsidRDefault="00165C5D" w:rsidP="004629C4">
            <w:pPr>
              <w:rPr>
                <w:rStyle w:val="Normlnpodtren"/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79710B4D" w14:textId="013E721F" w:rsidR="00A929B1" w:rsidRPr="00247A58" w:rsidRDefault="00A929B1" w:rsidP="004629C4">
            <w:pPr>
              <w:pStyle w:val="Nadpis3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1 – Wniosek projektowy ma podobne ukierunkowanie jak </w:t>
            </w:r>
            <w:r w:rsidR="00B2350C"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złożona 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propozycja projektu</w:t>
            </w:r>
          </w:p>
          <w:p w14:paraId="00CB80A3" w14:textId="30CA843E" w:rsidR="00A929B1" w:rsidRPr="00247A58" w:rsidRDefault="00165C5D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A929B1" w:rsidRPr="00247A58" w14:paraId="2B352F0B" w14:textId="77777777" w:rsidTr="006750C1">
        <w:tc>
          <w:tcPr>
            <w:tcW w:w="7109" w:type="dxa"/>
            <w:shd w:val="clear" w:color="auto" w:fill="auto"/>
          </w:tcPr>
          <w:p w14:paraId="5824328A" w14:textId="77777777" w:rsidR="00A929B1" w:rsidRPr="00247A58" w:rsidRDefault="00A929B1" w:rsidP="004629C4">
            <w:pPr>
              <w:pStyle w:val="Nadpis3"/>
              <w:rPr>
                <w:color w:val="2F5496" w:themeColor="accent1" w:themeShade="BF"/>
              </w:rPr>
            </w:pPr>
            <w:r w:rsidRPr="00247A58">
              <w:rPr>
                <w:rFonts w:eastAsiaTheme="minorEastAsia"/>
                <w:color w:val="2F5496" w:themeColor="accent1" w:themeShade="BF"/>
              </w:rPr>
              <w:lastRenderedPageBreak/>
              <w:t>Bod 2</w:t>
            </w:r>
            <w:r w:rsidRPr="00247A58">
              <w:rPr>
                <w:color w:val="2F5496" w:themeColor="accent1" w:themeShade="BF"/>
              </w:rPr>
              <w:t xml:space="preserve"> – </w:t>
            </w:r>
            <w:r w:rsidRPr="00247A58">
              <w:rPr>
                <w:rFonts w:eastAsiaTheme="minorEastAsia"/>
                <w:color w:val="2F5496" w:themeColor="accent1" w:themeShade="BF"/>
              </w:rPr>
              <w:t>Projektová žádost je v souladu s věcným zaměřením výzvy</w:t>
            </w:r>
          </w:p>
          <w:p w14:paraId="34298A10" w14:textId="77777777" w:rsidR="005F1FE4" w:rsidRDefault="005F1FE4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30360BC3" w14:textId="53ACC56F" w:rsidR="00A929B1" w:rsidRPr="00247A58" w:rsidRDefault="00165C5D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Pracovník JS zkontroluje, zda je projektová žádost v souladu </w:t>
            </w:r>
            <w:proofErr w:type="gramStart"/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s</w:t>
            </w:r>
            <w:r w:rsidR="009D7FE9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  <w:r w:rsidR="009D7FE9" w:rsidRPr="00CE4B64">
              <w:rPr>
                <w:lang w:val="cs-CZ"/>
              </w:rPr>
              <w:t xml:space="preserve"> 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zaměřením</w:t>
            </w:r>
            <w:proofErr w:type="gramEnd"/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a parametry výzvy, především s věcným zaměřením a zacílením výzvy</w:t>
            </w:r>
            <w:r w:rsidR="00A1722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246DFA01" w14:textId="46EAC4CE" w:rsidR="00A929B1" w:rsidRPr="00247A58" w:rsidRDefault="00A929B1" w:rsidP="004629C4">
            <w:pPr>
              <w:pStyle w:val="Nadpis3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2 – Wniosek projektowy jest zgodny z</w:t>
            </w:r>
            <w:r w:rsidR="00B2350C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</w:t>
            </w:r>
            <w:r w:rsidR="00B2350C" w:rsidRPr="00B20559">
              <w:rPr>
                <w:rFonts w:eastAsia="Cambria"/>
                <w:color w:val="2F5496" w:themeColor="accent1" w:themeShade="BF"/>
                <w:bdr w:val="nil"/>
                <w:lang w:val="pl-PL"/>
              </w:rPr>
              <w:t>merytorycznym</w:t>
            </w:r>
            <w:r w:rsidR="00B2350C" w:rsidRPr="00E41AEB">
              <w:rPr>
                <w:lang w:val="pl-PL"/>
              </w:rPr>
              <w:t xml:space="preserve"> 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ukierunkowaniem naboru</w:t>
            </w:r>
          </w:p>
          <w:p w14:paraId="2A1CBAC0" w14:textId="378CE88E" w:rsidR="00A929B1" w:rsidRPr="005F1FE4" w:rsidRDefault="00205D3A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5F1FE4">
              <w:rPr>
                <w:rFonts w:ascii="Arial" w:hAnsi="Arial" w:cs="Arial"/>
                <w:lang w:val="pl-PL"/>
              </w:rPr>
              <w:t>Menadżer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WS sprawdza, czy wniosek projektowy jest zgodny z </w:t>
            </w:r>
            <w:r w:rsidR="009D7FE9"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>ukierunkowani</w:t>
            </w:r>
            <w:r w:rsidR="005C0D33" w:rsidRPr="005F1FE4">
              <w:rPr>
                <w:rFonts w:ascii="Arial" w:hAnsi="Arial" w:cs="Arial"/>
                <w:lang w:val="pl-PL"/>
              </w:rPr>
              <w:t>e</w:t>
            </w:r>
            <w:r w:rsidR="00165C5D" w:rsidRPr="005F1FE4">
              <w:rPr>
                <w:rFonts w:ascii="Arial" w:hAnsi="Arial" w:cs="Arial"/>
                <w:lang w:val="pl-PL"/>
              </w:rPr>
              <w:t>m i parametrami naboru, w szczególności z ukierunkowani</w:t>
            </w:r>
            <w:r w:rsidR="005C0D33" w:rsidRPr="005F1FE4">
              <w:rPr>
                <w:rFonts w:ascii="Arial" w:hAnsi="Arial" w:cs="Arial"/>
                <w:lang w:val="pl-PL"/>
              </w:rPr>
              <w:t>e</w:t>
            </w:r>
            <w:r w:rsidR="00165C5D" w:rsidRPr="005F1FE4">
              <w:rPr>
                <w:rFonts w:ascii="Arial" w:hAnsi="Arial" w:cs="Arial"/>
                <w:lang w:val="pl-PL"/>
              </w:rPr>
              <w:t>m merytorycznym i nawiązaniem do grup docelowych naboru</w:t>
            </w:r>
            <w:r w:rsidR="00A17220" w:rsidRPr="005F1FE4">
              <w:rPr>
                <w:rFonts w:ascii="Arial" w:hAnsi="Arial" w:cs="Arial"/>
                <w:lang w:val="pl-PL"/>
              </w:rPr>
              <w:t>.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A929B1" w:rsidRPr="00247A58" w14:paraId="5C12DEFA" w14:textId="77777777" w:rsidTr="006750C1">
        <w:tc>
          <w:tcPr>
            <w:tcW w:w="7109" w:type="dxa"/>
            <w:shd w:val="clear" w:color="auto" w:fill="auto"/>
          </w:tcPr>
          <w:p w14:paraId="325A83ED" w14:textId="08140082" w:rsidR="00A929B1" w:rsidRPr="00247A58" w:rsidRDefault="00A929B1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</w:t>
            </w:r>
            <w:r w:rsidR="00165C5D"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Vedoucí partner má minimálně 1 partnera na druhé straně hranice </w:t>
            </w:r>
            <w:r w:rsidR="00165C5D" w:rsidRPr="00247A58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="00165C5D"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481EBA20" w14:textId="77777777" w:rsidR="005F1FE4" w:rsidRDefault="005F1FE4" w:rsidP="004629C4">
            <w:pPr>
              <w:pStyle w:val="Normlnpolsk"/>
              <w:shd w:val="clear" w:color="auto" w:fill="FFFFFF" w:themeFill="background1"/>
              <w:spacing w:before="120" w:after="0"/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</w:pPr>
          </w:p>
          <w:p w14:paraId="5583E726" w14:textId="432859B8" w:rsidR="00A929B1" w:rsidRPr="00247A58" w:rsidRDefault="00165C5D" w:rsidP="004629C4">
            <w:pPr>
              <w:pStyle w:val="Normlnpolsk"/>
              <w:shd w:val="clear" w:color="auto" w:fill="FFFFFF" w:themeFill="background1"/>
              <w:spacing w:before="0" w:afterLines="8" w:after="19"/>
              <w:rPr>
                <w:rFonts w:cs="Arial"/>
                <w:lang w:val="cs-CZ"/>
              </w:rPr>
            </w:pP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92009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CD1D86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92009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9F0479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404784A8" w14:textId="7E06C7D3" w:rsidR="00A929B1" w:rsidRPr="005F1FE4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Punkt 3 - 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Partner </w:t>
            </w:r>
            <w:r w:rsidR="00920090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w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iodący ma co najmniej jednego partnera po drugiej stronie granicy </w:t>
            </w:r>
            <w:r w:rsidR="00165C5D" w:rsidRPr="005F1FE4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  <w:lang w:val="pl-PL"/>
              </w:rPr>
              <w:t>(nie dotyczy Europejskiego Ugrupowania Współpracy Terytorialnej)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 i wszyscy partnerzy są kwalifikowalnymi wnioskodawcami w warunkach naboru</w:t>
            </w:r>
          </w:p>
          <w:p w14:paraId="12B8F16F" w14:textId="50AAD3D3" w:rsidR="00A929B1" w:rsidRPr="005F1FE4" w:rsidRDefault="005F1FE4" w:rsidP="004629C4">
            <w:pPr>
              <w:rPr>
                <w:rFonts w:ascii="Arial" w:eastAsia="Times New Roman" w:hAnsi="Arial" w:cs="Arial"/>
                <w:lang w:val="pl-PL"/>
              </w:rPr>
            </w:pPr>
            <w:r w:rsidRPr="005F1FE4">
              <w:rPr>
                <w:rFonts w:ascii="Arial" w:hAnsi="Arial" w:cs="Arial"/>
                <w:lang w:val="pl-PL"/>
              </w:rPr>
              <w:t xml:space="preserve">Menadżer </w:t>
            </w:r>
            <w:r w:rsidRPr="00247A58">
              <w:rPr>
                <w:rFonts w:ascii="Arial" w:hAnsi="Arial" w:cs="Arial"/>
              </w:rPr>
              <w:t>WS</w:t>
            </w:r>
            <w:r>
              <w:rPr>
                <w:rFonts w:ascii="Arial" w:hAnsi="Arial" w:cs="Arial"/>
              </w:rPr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sprawdza, czy czeski 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iodący ma co najmniej 1 partnera z Polski lub też polski 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iodący ma co najmniej 1 partnera z Czech. Jednocześnie sprawdza, czy wszyscy partnerzy projektu są </w:t>
            </w:r>
            <w:proofErr w:type="spellStart"/>
            <w:r w:rsidRPr="00247A58">
              <w:rPr>
                <w:rFonts w:ascii="Arial" w:hAnsi="Arial" w:cs="Arial"/>
              </w:rPr>
              <w:t>kwalifikowalnymi</w:t>
            </w:r>
            <w:proofErr w:type="spellEnd"/>
            <w:r w:rsidRPr="005F1FE4">
              <w:rPr>
                <w:rFonts w:ascii="Arial" w:hAnsi="Arial" w:cs="Arial"/>
                <w:lang w:val="pl-PL"/>
              </w:rPr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>wnioskodawcami w ramach naboru (szczegóły – zob. tekst naboru).</w:t>
            </w:r>
          </w:p>
        </w:tc>
      </w:tr>
      <w:tr w:rsidR="00A929B1" w:rsidRPr="00247A58" w14:paraId="1B07411B" w14:textId="77777777" w:rsidTr="006750C1">
        <w:tc>
          <w:tcPr>
            <w:tcW w:w="7109" w:type="dxa"/>
            <w:shd w:val="clear" w:color="auto" w:fill="auto"/>
          </w:tcPr>
          <w:p w14:paraId="5B010ABD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4 - Projekt zvolil a má popsána alespoň 3 ze 4 kritérií přeshraniční spolupráce </w:t>
            </w:r>
          </w:p>
          <w:p w14:paraId="3559773D" w14:textId="77777777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44402C43" w14:textId="19FBAA66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společná příprava</w:t>
            </w:r>
          </w:p>
          <w:p w14:paraId="6CEEDCA8" w14:textId="2601CB3E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společná realizace</w:t>
            </w:r>
          </w:p>
          <w:p w14:paraId="2293FC77" w14:textId="57DCB9F4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2491635" w14:textId="417026BC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068AC4DB" w14:textId="77777777" w:rsidR="001C27FA" w:rsidRPr="00247A58" w:rsidRDefault="001C27FA" w:rsidP="004629C4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68E5B2D6" w14:textId="350124B1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</w:t>
            </w:r>
            <w:r w:rsidRPr="00247A58">
              <w:rPr>
                <w:rFonts w:ascii="Arial" w:hAnsi="Arial" w:cs="Arial"/>
                <w:bdr w:val="nil"/>
                <w:lang w:bidi="pl-PL"/>
              </w:rPr>
              <w:lastRenderedPageBreak/>
              <w:t>obě poslední uvedená kritéria současně.</w:t>
            </w:r>
            <w:r w:rsidR="00CD1D86">
              <w:rPr>
                <w:rFonts w:ascii="Arial" w:hAnsi="Arial" w:cs="Arial"/>
                <w:bdr w:val="nil"/>
                <w:lang w:bidi="pl-PL"/>
              </w:rPr>
              <w:t xml:space="preserve"> Pokud je jediným žadatelem ESÚS je kritérium automaticky splněno.</w:t>
            </w:r>
            <w:r w:rsidRPr="00247A58"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4480D7B7" w14:textId="77777777" w:rsidR="00A15C33" w:rsidRDefault="00A15C33" w:rsidP="00A15C33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4F0AB5CD" w14:textId="6301B703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68ED4F30" w14:textId="22DECC1A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Společná realizace spočívá v tom, že se partneři z obou zemí podílejí obdobnou měrou na realizaci aktivit vedoucích k naplnění cílů projektu. </w:t>
            </w:r>
          </w:p>
          <w:p w14:paraId="51C80F9C" w14:textId="5C3EA61B" w:rsidR="005F1FE4" w:rsidRDefault="005F1FE4" w:rsidP="004629C4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7303DCD8" w14:textId="78222A92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Společný personál se podílí na všech podstatných aktivitách projektu. </w:t>
            </w:r>
          </w:p>
          <w:p w14:paraId="3F319D6C" w14:textId="77777777" w:rsidR="005F1FE4" w:rsidRDefault="005F1FE4" w:rsidP="004629C4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763C46B2" w14:textId="69FA378A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>Společné financování je splněno za předpokladu, že podíl partnera/</w:t>
            </w:r>
            <w:proofErr w:type="spellStart"/>
            <w:r w:rsidRPr="00247A58">
              <w:rPr>
                <w:rFonts w:ascii="Arial" w:hAnsi="Arial" w:cs="Arial"/>
                <w:bdr w:val="nil"/>
                <w:lang w:bidi="pl-PL"/>
              </w:rPr>
              <w:t>rů</w:t>
            </w:r>
            <w:proofErr w:type="spellEnd"/>
            <w:r w:rsidRPr="00247A58">
              <w:rPr>
                <w:rFonts w:ascii="Arial" w:hAnsi="Arial" w:cs="Arial"/>
                <w:bdr w:val="nil"/>
                <w:lang w:bidi="pl-PL"/>
              </w:rPr>
              <w:t xml:space="preserve"> z druhého státu je ve výši min. 10 % z celkových způsobilých výdajů projektu. </w:t>
            </w:r>
          </w:p>
          <w:p w14:paraId="0171212A" w14:textId="77777777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3C228EC3" w:rsidR="00A929B1" w:rsidRPr="00247A58" w:rsidRDefault="00D1542B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="00A929B1" w:rsidRPr="00247A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547D9F19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1029DE9C" w14:textId="40CB0884" w:rsidR="00D1542B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1542B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314DBDD2" w14:textId="080693F4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0E77EF25" w14:textId="235491D4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2A1E075B" w14:textId="712811D2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D0CE847" w14:textId="47AC755A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3E1EDF7A" w14:textId="77777777" w:rsidR="001C27FA" w:rsidRPr="00247A58" w:rsidRDefault="001C27FA" w:rsidP="004629C4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5337CACD" w14:textId="1200A5FA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jednocześnie. </w:t>
            </w:r>
            <w:r w:rsidR="005F1FE4" w:rsidRPr="005F1FE4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117101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1E6C009A" w14:textId="3BDC6B01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68C245C1" w14:textId="0DCED613" w:rsidR="00D1542B" w:rsidRPr="00247A58" w:rsidRDefault="00D1542B" w:rsidP="00A15C33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Wspólny personel uczestniczy we wszystkich istotnych działaniach projektu. </w:t>
            </w:r>
          </w:p>
          <w:p w14:paraId="7FFAE26A" w14:textId="3B1A31D0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56CCEC86" w14:textId="786D8EDE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informacje podane we wniosku będą niewystarczające, WS może wymagać od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6349CFF4" w:rsidR="00A929B1" w:rsidRPr="00247A58" w:rsidRDefault="00D1542B" w:rsidP="004629C4">
            <w:pPr>
              <w:spacing w:after="240"/>
              <w:rPr>
                <w:rFonts w:ascii="Arial" w:eastAsia="Times New Roman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5F1FE4" w:rsidRPr="005F1FE4">
              <w:rPr>
                <w:rFonts w:ascii="Arial" w:hAnsi="Arial" w:cs="Arial"/>
                <w:bdr w:val="nil"/>
                <w:lang w:val="pl-PL" w:bidi="pl-PL"/>
              </w:rPr>
              <w:t xml:space="preserve">jakiekolwiek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z kryteriów nie zostanie spełnione lub też nie zostanie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 zachowany</w:t>
            </w:r>
            <w:r w:rsidR="005F1FE4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warunek spełnienia co najmniej 3 kryteriów z 4, wniosek projektowy zostanie wycofany z dalszej oceny.</w:t>
            </w:r>
          </w:p>
        </w:tc>
      </w:tr>
      <w:tr w:rsidR="00A929B1" w:rsidRPr="00247A58" w14:paraId="6E6B79F8" w14:textId="77777777" w:rsidTr="006750C1">
        <w:tc>
          <w:tcPr>
            <w:tcW w:w="7109" w:type="dxa"/>
            <w:shd w:val="clear" w:color="auto" w:fill="auto"/>
          </w:tcPr>
          <w:p w14:paraId="005966B4" w14:textId="77777777" w:rsidR="00A929B1" w:rsidRPr="00247A58" w:rsidRDefault="00A929B1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sz w:val="22"/>
                <w:szCs w:val="22"/>
                <w:lang w:val="cs-CZ"/>
              </w:rPr>
            </w:pPr>
            <w:r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247A58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BC807C7" w14:textId="77777777" w:rsidR="005F1FE4" w:rsidRDefault="005F1FE4" w:rsidP="004629C4">
            <w:pPr>
              <w:spacing w:after="0"/>
              <w:rPr>
                <w:rFonts w:ascii="Arial" w:hAnsi="Arial" w:cs="Arial"/>
              </w:rPr>
            </w:pPr>
          </w:p>
          <w:p w14:paraId="51A1AC57" w14:textId="32992E95" w:rsidR="00EC2595" w:rsidRPr="00247A58" w:rsidRDefault="00EC2595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</w:t>
            </w:r>
            <w:r w:rsidR="00B65950" w:rsidRPr="00247A58">
              <w:rPr>
                <w:rFonts w:ascii="Arial" w:hAnsi="Arial" w:cs="Arial"/>
              </w:rPr>
              <w:t xml:space="preserve">to </w:t>
            </w:r>
            <w:r w:rsidRPr="00247A58">
              <w:rPr>
                <w:rFonts w:ascii="Arial" w:hAnsi="Arial" w:cs="Arial"/>
              </w:rPr>
              <w:t>zkontroluje na základě přiložen</w:t>
            </w:r>
            <w:r w:rsidR="00B65950" w:rsidRPr="00247A58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</w:t>
            </w:r>
            <w:r w:rsidR="00385254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>estn</w:t>
            </w:r>
            <w:r w:rsidR="00B65950" w:rsidRPr="00247A58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prohlášení </w:t>
            </w:r>
            <w:r w:rsidR="005F1C62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>edoucího partnera/partnera (viz příloha</w:t>
            </w:r>
            <w:r w:rsidR="00802701" w:rsidRPr="00554360">
              <w:rPr>
                <w:rFonts w:ascii="Arial" w:hAnsi="Arial" w:cs="Arial"/>
              </w:rPr>
              <w:t xml:space="preserve"> P</w:t>
            </w:r>
            <w:r w:rsidR="00802701">
              <w:rPr>
                <w:rFonts w:ascii="Arial" w:hAnsi="Arial" w:cs="Arial"/>
              </w:rPr>
              <w:t xml:space="preserve">říručky pro žadatele </w:t>
            </w:r>
            <w:r w:rsidR="00ED3C5D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5F1C62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ED3C5D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5F1C62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).</w:t>
            </w:r>
          </w:p>
          <w:p w14:paraId="425D765F" w14:textId="77777777" w:rsidR="00EC2595" w:rsidRPr="00247A58" w:rsidRDefault="00EC2595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>Ověřen je soulad Čestných prohlášení s Listinou základních práv Evropské unie, se zásadou udržitelného rozvoje a environmentální politikou Unie, tj.:</w:t>
            </w:r>
          </w:p>
          <w:p w14:paraId="16930284" w14:textId="393C1D25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20D439ED" w14:textId="77777777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ochrana lidského zdraví,</w:t>
            </w:r>
          </w:p>
          <w:p w14:paraId="08BF06E0" w14:textId="77777777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1B498A97" w14:textId="21BBA6C6" w:rsidR="00797D8F" w:rsidRPr="00797D8F" w:rsidRDefault="00EC2595" w:rsidP="00797D8F">
            <w:pPr>
              <w:pStyle w:val="Odstavecseseznamem"/>
              <w:shd w:val="clear" w:color="auto" w:fill="FFFFFF" w:themeFill="background1"/>
              <w:spacing w:before="240" w:after="0"/>
              <w:rPr>
                <w:rFonts w:eastAsiaTheme="minorEastAsia" w:cs="Arial"/>
                <w:sz w:val="22"/>
                <w:szCs w:val="20"/>
                <w:lang w:bidi="cs-CZ"/>
              </w:rPr>
            </w:pPr>
            <w:r w:rsidRPr="00797D8F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21C28EF0" w14:textId="5117DB6B" w:rsidR="00A929B1" w:rsidRPr="00247A58" w:rsidRDefault="00CD3182" w:rsidP="00797D8F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i w:val="0"/>
                <w:lang w:val="cs-CZ"/>
              </w:rPr>
            </w:pP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</w:t>
            </w:r>
            <w:r w:rsidR="005115E1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é</w:t>
            </w: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3FF24DB3" w14:textId="77777777" w:rsidR="00A929B1" w:rsidRPr="00666667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247A58">
              <w:rPr>
                <w:rStyle w:val="Nadpis3Char"/>
                <w:rFonts w:eastAsia="Cambria"/>
                <w:color w:val="2F5496" w:themeColor="accent1" w:themeShade="BF"/>
              </w:rPr>
              <w:lastRenderedPageBreak/>
              <w:t xml:space="preserve">Punkt 5 – </w:t>
            </w:r>
            <w:r w:rsidRPr="00666667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Projekt jest zgodny z właściwymi przepisami prawa</w:t>
            </w:r>
            <w:r w:rsidRPr="00666667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 </w:t>
            </w:r>
            <w:r w:rsidRPr="00666667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(krajowymi, UE)</w:t>
            </w:r>
          </w:p>
          <w:p w14:paraId="1A7257F2" w14:textId="641C9CBF" w:rsidR="00EC2595" w:rsidRPr="00247A58" w:rsidRDefault="00205D3A" w:rsidP="004629C4">
            <w:pPr>
              <w:shd w:val="clear" w:color="auto" w:fill="FFFFFF" w:themeFill="background1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sprawdza na podstawie przedłożonego</w:t>
            </w:r>
            <w:r w:rsidR="00666667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świadczenia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więcej 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zob. załącznik do Podręcznika Wnioskodawcy </w:t>
            </w:r>
            <w:r w:rsidR="00ED3C5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, </w:t>
            </w:r>
            <w:r w:rsidR="00ED3C5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).</w:t>
            </w:r>
          </w:p>
          <w:p w14:paraId="2FA4A0B4" w14:textId="5B77BF11" w:rsidR="00EC2595" w:rsidRPr="00247A58" w:rsidRDefault="00EC2595" w:rsidP="004629C4">
            <w:pPr>
              <w:shd w:val="clear" w:color="auto" w:fill="FFFFFF" w:themeFill="background1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lastRenderedPageBreak/>
              <w:t>Weryfikowana jest zgodność Oświadczeń z Kartą praw podstawowych Unii Europejskiej, zasadą zrównoważonego rozwoju oraz polityką U</w:t>
            </w:r>
            <w:r w:rsidR="00FA27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nii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 dziedzinie środowiskowej, tj.:</w:t>
            </w:r>
          </w:p>
          <w:p w14:paraId="59B5F64D" w14:textId="77777777" w:rsidR="00EC2595" w:rsidRPr="00247A58" w:rsidRDefault="00EC2595" w:rsidP="004629C4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34B6CACE" w14:textId="77777777" w:rsidR="00EC2595" w:rsidRPr="00247A58" w:rsidRDefault="00EC2595" w:rsidP="004629C4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49E13B59" w14:textId="217F7FE9" w:rsidR="00797D8F" w:rsidRPr="00797D8F" w:rsidRDefault="00EC2595" w:rsidP="00797D8F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  <w:r w:rsidR="00797D8F"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 xml:space="preserve"> </w:t>
            </w:r>
            <w:r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418AB38A" w:rsidR="005D3A33" w:rsidRPr="00666667" w:rsidRDefault="00CD3182" w:rsidP="00797D8F">
            <w:pPr>
              <w:widowControl w:val="0"/>
              <w:spacing w:before="120" w:after="360"/>
              <w:rPr>
                <w:rFonts w:ascii="Arial" w:hAnsi="Arial" w:cs="Arial"/>
                <w:lang w:val="pl-PL"/>
              </w:rPr>
            </w:pPr>
            <w:r w:rsidRPr="00666667">
              <w:rPr>
                <w:rFonts w:ascii="Arial" w:hAnsi="Arial" w:cs="Arial"/>
                <w:lang w:val="pl-PL"/>
              </w:rPr>
              <w:t>W przypadku, gdy partner/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Pr="00666667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Pr="00666667">
              <w:rPr>
                <w:rFonts w:ascii="Arial" w:hAnsi="Arial" w:cs="Arial"/>
                <w:lang w:val="pl-PL"/>
              </w:rPr>
              <w:t>iodący nie złoży Oświadczenia, zostanie to uznane za niespełnienie kryterium kwalifikowalności projektu.</w:t>
            </w:r>
          </w:p>
        </w:tc>
      </w:tr>
      <w:tr w:rsidR="00A929B1" w:rsidRPr="00247A58" w14:paraId="67316492" w14:textId="77777777" w:rsidTr="006750C1">
        <w:tc>
          <w:tcPr>
            <w:tcW w:w="7109" w:type="dxa"/>
            <w:shd w:val="clear" w:color="auto" w:fill="auto"/>
          </w:tcPr>
          <w:p w14:paraId="2C331050" w14:textId="1EB5922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bdr w:val="nil"/>
              </w:rPr>
            </w:pPr>
            <w:bookmarkStart w:id="20" w:name="_Hlk95743232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6 - </w:t>
            </w:r>
            <w:r w:rsidR="000B5BE9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nemá dvojí financování</w:t>
            </w:r>
          </w:p>
          <w:p w14:paraId="6B07BD67" w14:textId="7BE47D94" w:rsidR="000B5BE9" w:rsidRDefault="000B5BE9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 na základě přiloženého </w:t>
            </w:r>
            <w:r w:rsidR="005115E1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 xml:space="preserve">estného prohlášení </w:t>
            </w:r>
            <w:r w:rsidR="000957B8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 xml:space="preserve">edoucího partnera/partnera (viz příloha </w:t>
            </w:r>
            <w:r w:rsidR="0093358B" w:rsidRPr="00554360">
              <w:rPr>
                <w:rFonts w:ascii="Arial" w:hAnsi="Arial" w:cs="Arial"/>
              </w:rPr>
              <w:t>P</w:t>
            </w:r>
            <w:r w:rsidR="0093358B">
              <w:rPr>
                <w:rFonts w:ascii="Arial" w:hAnsi="Arial" w:cs="Arial"/>
              </w:rPr>
              <w:t>říručky pro žadatele</w:t>
            </w:r>
            <w:r w:rsidR="0093358B" w:rsidRPr="00247A58" w:rsidDel="0093358B">
              <w:rPr>
                <w:rFonts w:ascii="Arial" w:hAnsi="Arial" w:cs="Arial"/>
              </w:rPr>
              <w:t xml:space="preserve"> </w:t>
            </w:r>
            <w:r w:rsidR="00B426D8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0957B8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B426D8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0957B8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</w:t>
            </w:r>
            <w:r w:rsidR="00F13986" w:rsidRPr="00247A58">
              <w:rPr>
                <w:rFonts w:ascii="Arial" w:hAnsi="Arial" w:cs="Arial"/>
              </w:rPr>
              <w:t>, zda:</w:t>
            </w:r>
          </w:p>
          <w:p w14:paraId="102CE3A7" w14:textId="77777777" w:rsidR="00666667" w:rsidRDefault="00666667" w:rsidP="004629C4">
            <w:pPr>
              <w:spacing w:after="0"/>
              <w:rPr>
                <w:rFonts w:ascii="Arial" w:hAnsi="Arial" w:cs="Arial"/>
              </w:rPr>
            </w:pPr>
          </w:p>
          <w:p w14:paraId="22FA07D7" w14:textId="68B9F4FF" w:rsidR="000B5BE9" w:rsidRPr="00247A58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Na projektu se nepodílí prostředky z jiného programu financovaného z EU</w:t>
            </w:r>
          </w:p>
          <w:p w14:paraId="6D0B7A7A" w14:textId="2420DEF3" w:rsidR="000B5BE9" w:rsidRPr="00247A58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ind w:left="714" w:hanging="357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Na výdaje refundované z ERDF a státního rozpočtu ČR a PR nebyl přiznán žádný jiný finanční příspěvek z národních veřejných zdrojů</w:t>
            </w:r>
          </w:p>
          <w:p w14:paraId="76C76148" w14:textId="6496C101" w:rsidR="00A929B1" w:rsidRPr="00247A58" w:rsidRDefault="000B5BE9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V případě, že partner/vedoucí partner nepotvrdí čestn</w:t>
            </w:r>
            <w:r w:rsidR="005115E1">
              <w:rPr>
                <w:rFonts w:ascii="Arial" w:hAnsi="Arial" w:cs="Arial"/>
              </w:rPr>
              <w:t>é</w:t>
            </w:r>
            <w:r w:rsidRPr="00247A58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9EBF96C" w14:textId="36B4A35B" w:rsidR="00A929B1" w:rsidRPr="00247A58" w:rsidRDefault="00A929B1" w:rsidP="004629C4">
            <w:pPr>
              <w:pStyle w:val="Nadpis3"/>
              <w:spacing w:before="0" w:after="120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6 – </w:t>
            </w:r>
            <w:r w:rsidR="000B5BE9" w:rsidRPr="00247A58">
              <w:rPr>
                <w:rFonts w:eastAsia="Cambria"/>
                <w:color w:val="2F5496" w:themeColor="accent1" w:themeShade="BF"/>
                <w:szCs w:val="16"/>
                <w:bdr w:val="nil"/>
                <w:lang w:val="pl-PL" w:bidi="pl-PL"/>
              </w:rPr>
              <w:t>Projekt nie ma podwójnego finansowania</w:t>
            </w:r>
          </w:p>
          <w:p w14:paraId="02E8DDEC" w14:textId="1C65E6F2" w:rsidR="000B5BE9" w:rsidRPr="00247A58" w:rsidRDefault="000B5BE9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iodącego/partnera 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nr </w:t>
            </w:r>
            <w:r w:rsidR="00B426D8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B426D8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B426D8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) </w:t>
            </w:r>
            <w:r w:rsidR="006D2195">
              <w:rPr>
                <w:rFonts w:ascii="Arial" w:hAnsi="Arial" w:cs="Arial"/>
                <w:bdr w:val="nil"/>
                <w:lang w:val="pl-PL" w:bidi="pl-PL"/>
              </w:rPr>
              <w:t>m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A966706" w14:textId="1495E830" w:rsidR="000B5BE9" w:rsidRPr="00666667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rPr>
                <w:rFonts w:ascii="Arial" w:hAnsi="Arial" w:cs="Arial"/>
                <w:sz w:val="22"/>
                <w:lang w:val="pl-PL"/>
              </w:rPr>
            </w:pPr>
            <w:r w:rsidRPr="00666667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36FB252D" w14:textId="3DEC1E85" w:rsidR="000B5BE9" w:rsidRPr="00666667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ind w:left="714" w:hanging="357"/>
              <w:rPr>
                <w:rFonts w:ascii="Arial" w:hAnsi="Arial" w:cs="Arial"/>
                <w:sz w:val="22"/>
                <w:lang w:val="pl-PL"/>
              </w:rPr>
            </w:pPr>
            <w:r w:rsidRPr="00666667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  <w:r w:rsidR="00117101">
              <w:rPr>
                <w:rFonts w:ascii="Arial" w:hAnsi="Arial" w:cs="Arial"/>
                <w:sz w:val="22"/>
                <w:lang w:val="pl-PL"/>
              </w:rPr>
              <w:t>.</w:t>
            </w:r>
          </w:p>
          <w:p w14:paraId="5C133050" w14:textId="0351FCBF" w:rsidR="00A929B1" w:rsidRPr="0012774A" w:rsidRDefault="00666667" w:rsidP="004629C4">
            <w:pPr>
              <w:spacing w:before="140"/>
              <w:rPr>
                <w:rFonts w:ascii="Arial" w:hAnsi="Arial" w:cs="Arial"/>
                <w:lang w:val="pl-PL"/>
              </w:rPr>
            </w:pPr>
            <w:r w:rsidRPr="0012774A">
              <w:rPr>
                <w:rFonts w:ascii="Arial" w:hAnsi="Arial" w:cs="Arial"/>
                <w:lang w:val="pl-PL"/>
              </w:rPr>
              <w:t xml:space="preserve"> W</w:t>
            </w:r>
            <w:r w:rsidRPr="0012774A">
              <w:rPr>
                <w:lang w:val="pl-PL"/>
              </w:rPr>
              <w:t xml:space="preserve"> </w:t>
            </w:r>
            <w:r w:rsidRPr="0012774A">
              <w:rPr>
                <w:rFonts w:ascii="Arial" w:hAnsi="Arial" w:cs="Arial"/>
                <w:lang w:val="pl-PL"/>
              </w:rPr>
              <w:t>przypadku, gdy partner/partner wiodący nie potwierdzi oświadczenia, dane kryterium kwalifikowalności uważa się za niespełnione.</w:t>
            </w:r>
          </w:p>
        </w:tc>
      </w:tr>
      <w:bookmarkEnd w:id="20"/>
      <w:tr w:rsidR="00A929B1" w:rsidRPr="00247A58" w14:paraId="5A8425B3" w14:textId="77777777" w:rsidTr="006750C1">
        <w:trPr>
          <w:trHeight w:val="1220"/>
        </w:trPr>
        <w:tc>
          <w:tcPr>
            <w:tcW w:w="7109" w:type="dxa"/>
            <w:shd w:val="clear" w:color="auto" w:fill="auto"/>
          </w:tcPr>
          <w:p w14:paraId="6CEC2A60" w14:textId="2E954602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7 - Projekt nemá zásadní negativní vliv na životní prostředí</w:t>
            </w:r>
          </w:p>
          <w:p w14:paraId="2FAB7A31" w14:textId="77777777" w:rsidR="00666667" w:rsidRPr="00247A58" w:rsidRDefault="00666667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0C67B5E2" w14:textId="572272F8" w:rsidR="00A929B1" w:rsidRPr="00247A58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zkontroluje, zda nemá projekt svými aktivitami </w:t>
            </w:r>
            <w:r w:rsidR="00C13741" w:rsidRPr="00247A58">
              <w:rPr>
                <w:rFonts w:ascii="Arial" w:hAnsi="Arial" w:cs="Arial"/>
              </w:rPr>
              <w:t xml:space="preserve">zásadně </w:t>
            </w:r>
            <w:r w:rsidRPr="00247A58">
              <w:rPr>
                <w:rFonts w:ascii="Arial" w:hAnsi="Arial" w:cs="Arial"/>
              </w:rPr>
              <w:t xml:space="preserve">negativní vliv na životní prostředí. V případě nutnosti JS v tomto bodě využije odborné pomoci expertů. Pokud projekt přímo nebo zprostředkovaně ovlivní lokalitu soustavy Natura 2000, </w:t>
            </w:r>
            <w:proofErr w:type="gramStart"/>
            <w:r w:rsidRPr="00247A58">
              <w:rPr>
                <w:rFonts w:ascii="Arial" w:hAnsi="Arial" w:cs="Arial"/>
              </w:rPr>
              <w:t>ověří</w:t>
            </w:r>
            <w:proofErr w:type="gramEnd"/>
            <w:r w:rsidRPr="00247A58">
              <w:rPr>
                <w:rFonts w:ascii="Arial" w:hAnsi="Arial" w:cs="Arial"/>
              </w:rPr>
              <w:t xml:space="preserve"> JS absenci negativního vlivu na životní prostředí kontrolou přiloženého stanoviska příslušného orgánu.</w:t>
            </w:r>
          </w:p>
          <w:p w14:paraId="01B94D69" w14:textId="5A2B7A18" w:rsidR="00FD4387" w:rsidRPr="00411317" w:rsidRDefault="00FD4387" w:rsidP="004629C4">
            <w:pPr>
              <w:rPr>
                <w:rFonts w:ascii="Arial" w:hAnsi="Arial" w:cs="Arial"/>
              </w:rPr>
            </w:pPr>
            <w:r w:rsidRPr="00411317">
              <w:rPr>
                <w:rFonts w:ascii="Arial" w:hAnsi="Arial" w:cs="Arial"/>
              </w:rPr>
              <w:t xml:space="preserve">Je-li to vzhledem k charakteru projektu vhodné, </w:t>
            </w:r>
            <w:proofErr w:type="gramStart"/>
            <w:r w:rsidRPr="00411317">
              <w:rPr>
                <w:rFonts w:ascii="Arial" w:hAnsi="Arial" w:cs="Arial"/>
              </w:rPr>
              <w:t>ověří</w:t>
            </w:r>
            <w:proofErr w:type="gramEnd"/>
            <w:r w:rsidRPr="00411317">
              <w:rPr>
                <w:rFonts w:ascii="Arial" w:hAnsi="Arial" w:cs="Arial"/>
              </w:rPr>
              <w:t xml:space="preserve"> se dále, že:</w:t>
            </w:r>
          </w:p>
          <w:p w14:paraId="50F7CA7A" w14:textId="77777777" w:rsidR="0012774A" w:rsidRPr="00411317" w:rsidRDefault="0012774A" w:rsidP="004629C4">
            <w:pPr>
              <w:spacing w:after="0"/>
              <w:rPr>
                <w:rFonts w:ascii="Arial" w:hAnsi="Arial" w:cs="Arial"/>
              </w:rPr>
            </w:pPr>
          </w:p>
          <w:p w14:paraId="3CDB725D" w14:textId="7DCFED57" w:rsidR="00FD4387" w:rsidRPr="00411317" w:rsidRDefault="00FD4387" w:rsidP="004629C4">
            <w:pPr>
              <w:pStyle w:val="Odstavecseseznamem"/>
              <w:numPr>
                <w:ilvl w:val="0"/>
                <w:numId w:val="53"/>
              </w:numPr>
              <w:jc w:val="both"/>
              <w:rPr>
                <w:rFonts w:ascii="Arial" w:hAnsi="Arial" w:cs="Arial"/>
                <w:sz w:val="22"/>
              </w:rPr>
            </w:pPr>
            <w:r w:rsidRPr="00411317">
              <w:rPr>
                <w:rFonts w:ascii="Arial" w:hAnsi="Arial" w:cs="Arial"/>
                <w:sz w:val="22"/>
              </w:rPr>
              <w:t>V případě pořizování vozidel projekt snižuje emise CO2 pořízením vozidla s nejlepší dostupnou technologií v dané kategorii vozidel (</w:t>
            </w:r>
            <w:proofErr w:type="gramStart"/>
            <w:r w:rsidRPr="00411317">
              <w:rPr>
                <w:rFonts w:ascii="Arial" w:hAnsi="Arial" w:cs="Arial"/>
                <w:sz w:val="22"/>
              </w:rPr>
              <w:t>ověří</w:t>
            </w:r>
            <w:proofErr w:type="gramEnd"/>
            <w:r w:rsidRPr="00411317">
              <w:rPr>
                <w:rFonts w:ascii="Arial" w:hAnsi="Arial" w:cs="Arial"/>
                <w:sz w:val="22"/>
              </w:rPr>
              <w:t xml:space="preserve"> se na základě specifického datového pole v projektové žádosti – Specifické informace pro projekty</w:t>
            </w:r>
            <w:r w:rsidR="00D901EB" w:rsidRPr="00411317">
              <w:rPr>
                <w:rFonts w:ascii="Arial" w:hAnsi="Arial" w:cs="Arial"/>
                <w:sz w:val="22"/>
              </w:rPr>
              <w:t>,</w:t>
            </w:r>
            <w:r w:rsidRPr="00411317">
              <w:rPr>
                <w:rFonts w:ascii="Arial" w:hAnsi="Arial" w:cs="Arial"/>
                <w:sz w:val="22"/>
              </w:rPr>
              <w:t xml:space="preserve"> </w:t>
            </w:r>
            <w:r w:rsidR="00D901EB" w:rsidRPr="00411317">
              <w:rPr>
                <w:rFonts w:ascii="Arial" w:hAnsi="Arial" w:cs="Arial"/>
                <w:sz w:val="22"/>
              </w:rPr>
              <w:t>pořizující</w:t>
            </w:r>
            <w:r w:rsidRPr="00411317">
              <w:rPr>
                <w:rFonts w:ascii="Arial" w:hAnsi="Arial" w:cs="Arial"/>
                <w:sz w:val="22"/>
              </w:rPr>
              <w:t xml:space="preserve"> technik</w:t>
            </w:r>
            <w:r w:rsidR="00D901EB" w:rsidRPr="00411317">
              <w:rPr>
                <w:rFonts w:ascii="Arial" w:hAnsi="Arial" w:cs="Arial"/>
                <w:sz w:val="22"/>
              </w:rPr>
              <w:t>u</w:t>
            </w:r>
            <w:r w:rsidRPr="00411317">
              <w:rPr>
                <w:rFonts w:ascii="Arial" w:hAnsi="Arial" w:cs="Arial"/>
                <w:sz w:val="22"/>
              </w:rPr>
              <w:t xml:space="preserve"> a vybavení).</w:t>
            </w:r>
          </w:p>
          <w:p w14:paraId="3B228FF3" w14:textId="0D40DCEA" w:rsidR="00FD4387" w:rsidRPr="00247A58" w:rsidRDefault="00FD4387" w:rsidP="004629C4">
            <w:pPr>
              <w:rPr>
                <w:rFonts w:ascii="Arial" w:hAnsi="Arial" w:cs="Arial"/>
              </w:rPr>
            </w:pPr>
          </w:p>
        </w:tc>
        <w:tc>
          <w:tcPr>
            <w:tcW w:w="7109" w:type="dxa"/>
            <w:shd w:val="clear" w:color="auto" w:fill="auto"/>
          </w:tcPr>
          <w:p w14:paraId="37F9267C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7 – Projekt nie ma znacząco negatywnego wpływu na środowisko</w:t>
            </w:r>
          </w:p>
          <w:p w14:paraId="6926C8A4" w14:textId="4E3A048C" w:rsidR="00A929B1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 </w:t>
            </w:r>
            <w:r w:rsidR="007400BD" w:rsidRPr="00247A58">
              <w:rPr>
                <w:rFonts w:ascii="Arial" w:hAnsi="Arial" w:cs="Arial"/>
                <w:bdr w:val="nil"/>
                <w:lang w:val="pl-PL" w:bidi="pl-PL"/>
              </w:rPr>
              <w:t xml:space="preserve">znacząco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>negatywnego wpływu na środowisko poprzez swoje działania. W razie potrzeby WS korzysta w tym zakresie z pomocy ekspertów. Jeżeli przedsięwzięcie bezpośrednio lub pośrednio oddziałuje na obszar sieci Natura 2000, WS zweryfikuje brak negatywnego oddziaływania na środowisko poprzez sprawdzenie opinii właściwego organu załączonej do wniosku.</w:t>
            </w:r>
          </w:p>
          <w:p w14:paraId="736DE875" w14:textId="1BA74598" w:rsidR="00FD4387" w:rsidRPr="00247A58" w:rsidRDefault="00FD4387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Jeżeli jest to właściwe ze względu na charakter projektu, dodatkowo sprawdza się, czy:</w:t>
            </w:r>
          </w:p>
          <w:p w14:paraId="6C462847" w14:textId="0227E381" w:rsidR="00FD4387" w:rsidRPr="00247A58" w:rsidRDefault="00FD4387" w:rsidP="004629C4">
            <w:pPr>
              <w:pStyle w:val="Odstavecseseznamem"/>
              <w:numPr>
                <w:ilvl w:val="0"/>
                <w:numId w:val="53"/>
              </w:numPr>
              <w:jc w:val="both"/>
              <w:rPr>
                <w:rFonts w:ascii="Arial" w:hAnsi="Arial" w:cs="Arial"/>
                <w:bdr w:val="nil"/>
                <w:lang w:val="pl-PL" w:bidi="pl-PL"/>
              </w:rPr>
            </w:pP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W przypadku nabywania pojazdów 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projekt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ogranicz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y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emisj</w:t>
            </w:r>
            <w:r w:rsidR="007B36D3">
              <w:rPr>
                <w:rFonts w:ascii="Arial" w:hAnsi="Arial" w:cs="Arial"/>
                <w:sz w:val="22"/>
                <w:bdr w:val="nil"/>
                <w:lang w:val="pl-PL" w:bidi="pl-PL"/>
              </w:rPr>
              <w:t>ę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CO2, 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przez zakup 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pojazd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ów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z najlepszą dostępną technologią w danej kategorii pojazdów (zostan</w:t>
            </w:r>
            <w:r w:rsidR="00411317">
              <w:rPr>
                <w:rFonts w:ascii="Arial" w:hAnsi="Arial" w:cs="Arial"/>
                <w:sz w:val="22"/>
                <w:bdr w:val="nil"/>
                <w:lang w:val="pl-PL" w:bidi="pl-PL"/>
              </w:rPr>
              <w:t>i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e zweryfikowane na podstawie specyficznego pola danych we wniosku projektowym - Specyficzne informacje dla projektów obejmujących zakup wyposażenia).</w:t>
            </w:r>
          </w:p>
        </w:tc>
      </w:tr>
      <w:tr w:rsidR="00A929B1" w:rsidRPr="00247A58" w14:paraId="256CD74F" w14:textId="77777777" w:rsidTr="006750C1">
        <w:tc>
          <w:tcPr>
            <w:tcW w:w="7109" w:type="dxa"/>
            <w:shd w:val="clear" w:color="auto" w:fill="auto"/>
          </w:tcPr>
          <w:p w14:paraId="1AA73240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8 - Projekt respektuje rovnost mužů a žen a neobsahuje jakékoli prvky diskriminace</w:t>
            </w:r>
          </w:p>
          <w:p w14:paraId="1B3F7C25" w14:textId="5CC9C98A" w:rsidR="00A929B1" w:rsidRPr="00247A58" w:rsidRDefault="00637364" w:rsidP="004629C4">
            <w:pPr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 xml:space="preserve">Pracovník JS zkontroluje, že projektové aktivity </w:t>
            </w:r>
            <w:proofErr w:type="gramStart"/>
            <w:r w:rsidRPr="00247A58">
              <w:rPr>
                <w:rFonts w:ascii="Arial" w:hAnsi="Arial" w:cs="Arial"/>
              </w:rPr>
              <w:t>nevytváří</w:t>
            </w:r>
            <w:proofErr w:type="gramEnd"/>
            <w:r w:rsidRPr="00247A58">
              <w:rPr>
                <w:rFonts w:ascii="Arial" w:hAnsi="Arial" w:cs="Arial"/>
              </w:rPr>
              <w:t xml:space="preserve">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6D8A6870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4F4F7F6A" w:rsidR="00A929B1" w:rsidRPr="00411317" w:rsidRDefault="00205D3A" w:rsidP="004629C4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>Menadżer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WS sprawdza, czy projektowe działania nie zakładaj</w:t>
            </w:r>
            <w:r w:rsidR="007B36D3">
              <w:rPr>
                <w:rFonts w:ascii="Arial" w:hAnsi="Arial" w:cs="Arial"/>
                <w:lang w:val="pl-PL"/>
              </w:rPr>
              <w:t>ą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żadnej dyskrymynacji i czy, jeżeli</w:t>
            </w:r>
            <w:r w:rsidR="00411317">
              <w:rPr>
                <w:rFonts w:ascii="Arial" w:hAnsi="Arial" w:cs="Arial"/>
                <w:lang w:val="pl-PL"/>
              </w:rPr>
              <w:t xml:space="preserve"> jest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to adekwatne, uwzględniono w projekcie potrzeby osób o specjalnych potrzebach.</w:t>
            </w:r>
          </w:p>
        </w:tc>
      </w:tr>
      <w:tr w:rsidR="00A929B1" w:rsidRPr="00247A58" w14:paraId="1BF458C4" w14:textId="77777777" w:rsidTr="006750C1">
        <w:tc>
          <w:tcPr>
            <w:tcW w:w="7109" w:type="dxa"/>
            <w:shd w:val="clear" w:color="auto" w:fill="auto"/>
          </w:tcPr>
          <w:p w14:paraId="5B8CBA27" w14:textId="26C8FB45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9 - Vedoucí partner i ostatní partneři nemají žádné závazky vůči orgánům veřejné správy po lhůtě splatnosti</w:t>
            </w:r>
          </w:p>
          <w:p w14:paraId="075C5738" w14:textId="77777777" w:rsidR="00411317" w:rsidRPr="00247A58" w:rsidRDefault="00411317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521A0E07" w14:textId="0C852DB5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 xml:space="preserve">Pracovník JS zkontroluje na základě </w:t>
            </w:r>
            <w:r w:rsidR="005115E1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>estn</w:t>
            </w:r>
            <w:r w:rsidR="00CB57A2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prohlášení </w:t>
            </w:r>
            <w:r w:rsidR="00CB57A2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>edoucího partnera/partnera (viz příloha P</w:t>
            </w:r>
            <w:r w:rsidR="00802701">
              <w:rPr>
                <w:rFonts w:ascii="Arial" w:hAnsi="Arial" w:cs="Arial"/>
              </w:rPr>
              <w:t xml:space="preserve">říručky pro žadatele </w:t>
            </w:r>
            <w:r w:rsidR="00CD64CA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CB57A2">
              <w:rPr>
                <w:rFonts w:ascii="Arial" w:hAnsi="Arial" w:cs="Arial"/>
              </w:rPr>
              <w:t>v</w:t>
            </w:r>
            <w:r w:rsidR="00605BE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CD64CA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CB57A2">
              <w:rPr>
                <w:rFonts w:ascii="Arial" w:hAnsi="Arial" w:cs="Arial"/>
              </w:rPr>
              <w:t>v</w:t>
            </w:r>
            <w:r w:rsidR="00605BE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).</w:t>
            </w:r>
          </w:p>
          <w:p w14:paraId="245B9522" w14:textId="77777777" w:rsidR="00411317" w:rsidRPr="00247A58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C9912DC" w14:textId="29C4B07D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79B3657A" w14:textId="77777777" w:rsidR="00411317" w:rsidRPr="00247A58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F58872C" w14:textId="77777777" w:rsidR="00A929B1" w:rsidRDefault="00637364" w:rsidP="004629C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</w:t>
            </w:r>
            <w:proofErr w:type="spellStart"/>
            <w:r w:rsidRPr="00247A58">
              <w:rPr>
                <w:rFonts w:ascii="Arial" w:hAnsi="Arial" w:cs="Arial"/>
              </w:rPr>
              <w:t>bezdlužný</w:t>
            </w:r>
            <w:proofErr w:type="spellEnd"/>
            <w:r w:rsidRPr="00247A58">
              <w:rPr>
                <w:rFonts w:ascii="Arial" w:hAnsi="Arial" w:cs="Arial"/>
              </w:rPr>
              <w:t xml:space="preserve">. </w:t>
            </w:r>
          </w:p>
          <w:p w14:paraId="28A7D2C2" w14:textId="2188E1E6" w:rsidR="005D3A33" w:rsidRPr="00247A58" w:rsidRDefault="005D3A3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>V případě, že partner/vedoucí partner nepotvrdí čestn</w:t>
            </w:r>
            <w:r w:rsidR="005115E1">
              <w:rPr>
                <w:rFonts w:ascii="Arial" w:hAnsi="Arial" w:cs="Arial"/>
              </w:rPr>
              <w:t>é</w:t>
            </w:r>
            <w:r w:rsidRPr="00247A58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494D1978" w14:textId="6C372E2D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9 – Partner </w:t>
            </w:r>
            <w:r w:rsidR="00920090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7522F0CF" w14:textId="5DAD5647" w:rsidR="00637364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 </w:t>
            </w:r>
            <w:r w:rsidR="00411317" w:rsidRPr="00411317">
              <w:rPr>
                <w:rFonts w:ascii="Arial" w:hAnsi="Arial" w:cs="Arial"/>
                <w:bdr w:val="nil"/>
                <w:lang w:val="pl-PL" w:bidi="pl-PL"/>
              </w:rPr>
              <w:t xml:space="preserve">na podstawie przedłożonego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Oświadczenia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>iodącego/partnera (</w:t>
            </w:r>
            <w:r w:rsidR="00411317">
              <w:rPr>
                <w:rFonts w:ascii="Arial" w:hAnsi="Arial" w:cs="Arial"/>
                <w:bdr w:val="nil"/>
                <w:lang w:val="pl-PL" w:bidi="pl-PL"/>
              </w:rPr>
              <w:t xml:space="preserve">więcej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zob. załącznik do Podręcznika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Wnioskodawcy </w:t>
            </w:r>
            <w:r w:rsidR="00CD64CA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CD64CA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- dla czeskiego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CD64CA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- dla polskiego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). </w:t>
            </w:r>
          </w:p>
          <w:p w14:paraId="587D3733" w14:textId="672FE9C9" w:rsidR="00637364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1C675947" w14:textId="77777777" w:rsidR="00A929B1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77A9C5F9" w:rsidR="005D3A33" w:rsidRPr="00247A58" w:rsidRDefault="00411317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bdr w:val="nil"/>
                <w:lang w:val="pl-PL" w:bidi="pl-PL"/>
              </w:rPr>
              <w:t>W przypadku, gdy partner/partner wiodący nie potwierdzi w oświadczeniu, dane kryterium kwalifikowalności uważa się za niespełnione.</w:t>
            </w:r>
          </w:p>
        </w:tc>
      </w:tr>
      <w:tr w:rsidR="00A929B1" w:rsidRPr="00247A58" w14:paraId="7EBE6F57" w14:textId="77777777" w:rsidTr="006750C1">
        <w:tc>
          <w:tcPr>
            <w:tcW w:w="7109" w:type="dxa"/>
            <w:shd w:val="clear" w:color="auto" w:fill="auto"/>
          </w:tcPr>
          <w:p w14:paraId="07FE1B04" w14:textId="77777777" w:rsidR="00A929B1" w:rsidRPr="00247A58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Bod 10 – Projektová žádost je v souladu s finančními parametry výzvy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</w:p>
          <w:p w14:paraId="3A5F2AB1" w14:textId="6B7F991A" w:rsidR="00A929B1" w:rsidRPr="00247A58" w:rsidRDefault="00637364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6FF591A7" w14:textId="77777777" w:rsidR="00A929B1" w:rsidRPr="00247A58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 projektowy jest zgodny z parametrami finansowymy naboru</w:t>
            </w:r>
            <w:r w:rsidRPr="00247A58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648D9CA8" w:rsidR="00A929B1" w:rsidRPr="00247A58" w:rsidRDefault="00637364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 w:rsidR="00205D3A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</w:t>
            </w:r>
            <w:r w:rsidR="00EE6CFE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% całkowitych wydatków kwalifikowalnych projektu każdego z partnerów.</w:t>
            </w:r>
          </w:p>
        </w:tc>
      </w:tr>
      <w:tr w:rsidR="00A929B1" w:rsidRPr="00247A58" w14:paraId="485C67F4" w14:textId="77777777" w:rsidTr="006750C1">
        <w:tc>
          <w:tcPr>
            <w:tcW w:w="7109" w:type="dxa"/>
            <w:shd w:val="clear" w:color="auto" w:fill="auto"/>
          </w:tcPr>
          <w:p w14:paraId="6AC2596F" w14:textId="77777777" w:rsidR="00A929B1" w:rsidRPr="00247A58" w:rsidRDefault="00A929B1" w:rsidP="004629C4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11 – Výdaje projektu uvedené v žádosti neodporují pravidlům způsobilosti programu a výzvy</w:t>
            </w:r>
          </w:p>
          <w:p w14:paraId="3826F7DE" w14:textId="26BFC3FE" w:rsidR="00411317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výdaje uvedené v rozpočtu projektu jsou v souladu s výzvou a P</w:t>
            </w:r>
            <w:r w:rsidR="00387E2C">
              <w:rPr>
                <w:rFonts w:ascii="Arial" w:hAnsi="Arial" w:cs="Arial"/>
              </w:rPr>
              <w:t>říručkou pro žadatele</w:t>
            </w:r>
            <w:r w:rsidRPr="00247A58">
              <w:rPr>
                <w:rFonts w:ascii="Arial" w:hAnsi="Arial" w:cs="Arial"/>
              </w:rPr>
              <w:t xml:space="preserve"> kap. </w:t>
            </w:r>
            <w:r w:rsidR="00AC78F0">
              <w:rPr>
                <w:rFonts w:ascii="Arial" w:hAnsi="Arial" w:cs="Arial"/>
              </w:rPr>
              <w:t>A.6</w:t>
            </w:r>
            <w:r w:rsidR="00AC78F0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>a příloh</w:t>
            </w:r>
            <w:r w:rsidR="00387E2C">
              <w:rPr>
                <w:rFonts w:ascii="Arial" w:hAnsi="Arial" w:cs="Arial"/>
              </w:rPr>
              <w:t>ou</w:t>
            </w:r>
            <w:r w:rsidRPr="00247A58">
              <w:rPr>
                <w:rFonts w:ascii="Arial" w:hAnsi="Arial" w:cs="Arial"/>
              </w:rPr>
              <w:t xml:space="preserve"> č. </w:t>
            </w:r>
            <w:r w:rsidR="00387E2C">
              <w:rPr>
                <w:rFonts w:ascii="Arial" w:hAnsi="Arial" w:cs="Arial"/>
              </w:rPr>
              <w:t>4</w:t>
            </w:r>
            <w:r w:rsidR="00387E2C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(Podrobné informace – způsobilost výdajů pro české partnery). </w:t>
            </w:r>
          </w:p>
          <w:p w14:paraId="6F1FB415" w14:textId="77777777" w:rsidR="00411317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9BDBD36" w14:textId="77777777" w:rsidR="00411317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797665DA" w14:textId="02726528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CD62D6">
              <w:rPr>
                <w:rFonts w:ascii="Arial" w:hAnsi="Arial" w:cs="Arial"/>
              </w:rPr>
              <w:t> </w:t>
            </w:r>
            <w:r w:rsidRPr="00247A58">
              <w:rPr>
                <w:rFonts w:ascii="Arial" w:hAnsi="Arial" w:cs="Arial"/>
              </w:rPr>
              <w:t>komentáři</w:t>
            </w:r>
            <w:r w:rsidR="00CD62D6">
              <w:rPr>
                <w:rFonts w:ascii="Arial" w:hAnsi="Arial" w:cs="Arial"/>
              </w:rPr>
              <w:t xml:space="preserve"> a k</w:t>
            </w:r>
            <w:r w:rsidRPr="00247A58">
              <w:rPr>
                <w:rFonts w:ascii="Arial" w:hAnsi="Arial" w:cs="Arial"/>
              </w:rPr>
              <w:t>ritérium bude považováno za splněné</w:t>
            </w:r>
            <w:r w:rsidR="00124036">
              <w:rPr>
                <w:rFonts w:ascii="Arial" w:hAnsi="Arial" w:cs="Arial"/>
              </w:rPr>
              <w:t>.</w:t>
            </w:r>
          </w:p>
          <w:p w14:paraId="4E2E6131" w14:textId="799F7403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797D12">
              <w:rPr>
                <w:rFonts w:ascii="Arial" w:hAnsi="Arial" w:cs="Arial"/>
              </w:rPr>
              <w:t>,</w:t>
            </w:r>
            <w:r w:rsidR="008D178A">
              <w:rPr>
                <w:rFonts w:ascii="Arial" w:hAnsi="Arial" w:cs="Arial"/>
              </w:rPr>
              <w:t xml:space="preserve"> </w:t>
            </w:r>
            <w:r w:rsidR="00411317">
              <w:rPr>
                <w:rFonts w:ascii="Arial" w:hAnsi="Arial" w:cs="Arial"/>
              </w:rPr>
              <w:t>nebo</w:t>
            </w:r>
            <w:r w:rsidR="008D178A">
              <w:rPr>
                <w:rFonts w:ascii="Arial" w:hAnsi="Arial" w:cs="Arial"/>
              </w:rPr>
              <w:t xml:space="preserve"> </w:t>
            </w:r>
            <w:r w:rsidR="00797D12">
              <w:rPr>
                <w:rFonts w:ascii="Arial" w:hAnsi="Arial" w:cs="Arial"/>
              </w:rPr>
              <w:t xml:space="preserve">aby je </w:t>
            </w:r>
            <w:r w:rsidR="008D178A">
              <w:rPr>
                <w:rFonts w:ascii="Arial" w:hAnsi="Arial" w:cs="Arial"/>
              </w:rPr>
              <w:t>zcela odstranil z rozpočtu</w:t>
            </w:r>
            <w:r w:rsidRPr="00247A58">
              <w:rPr>
                <w:rFonts w:ascii="Arial" w:hAnsi="Arial" w:cs="Arial"/>
              </w:rPr>
              <w:t xml:space="preserve"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</w:t>
            </w:r>
            <w:proofErr w:type="gramStart"/>
            <w:r w:rsidRPr="00247A58">
              <w:rPr>
                <w:rFonts w:ascii="Arial" w:hAnsi="Arial" w:cs="Arial"/>
              </w:rPr>
              <w:t>sníží</w:t>
            </w:r>
            <w:proofErr w:type="gramEnd"/>
            <w:r w:rsidRPr="00247A58">
              <w:rPr>
                <w:rFonts w:ascii="Arial" w:hAnsi="Arial" w:cs="Arial"/>
              </w:rPr>
              <w:t xml:space="preserve"> a projekt postoupí do hodnocení, tj. kritérium bude považováno za splněné.</w:t>
            </w:r>
          </w:p>
          <w:p w14:paraId="35298682" w14:textId="77777777" w:rsidR="00C57468" w:rsidRDefault="00C57468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Pokud nezpůsobilé výdaje </w:t>
            </w:r>
            <w:proofErr w:type="gramStart"/>
            <w:r w:rsidRPr="00247A58">
              <w:rPr>
                <w:rFonts w:ascii="Arial" w:hAnsi="Arial" w:cs="Arial"/>
              </w:rPr>
              <w:t>tvoří</w:t>
            </w:r>
            <w:proofErr w:type="gramEnd"/>
            <w:r w:rsidRPr="00247A58">
              <w:rPr>
                <w:rFonts w:ascii="Arial" w:hAnsi="Arial" w:cs="Arial"/>
              </w:rPr>
              <w:t xml:space="preserve"> 50 % způsobilých výdajů a více, je kritérium považováno za nesplněné.</w:t>
            </w:r>
          </w:p>
          <w:p w14:paraId="1AF98818" w14:textId="10879EBD" w:rsidR="00D41569" w:rsidRDefault="00933D98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</w:t>
            </w:r>
            <w:proofErr w:type="gramStart"/>
            <w:r w:rsidRPr="00247A58">
              <w:rPr>
                <w:rFonts w:ascii="Arial" w:hAnsi="Arial" w:cs="Arial"/>
              </w:rPr>
              <w:t>ověří</w:t>
            </w:r>
            <w:proofErr w:type="gramEnd"/>
            <w:r w:rsidRPr="00247A58">
              <w:rPr>
                <w:rFonts w:ascii="Arial" w:hAnsi="Arial" w:cs="Arial"/>
              </w:rPr>
              <w:t xml:space="preserve">, zda je zvolená metoda stanovení mzdových nákladů v souladu s pravidly uvedenými v pravidlech způsobilosti </w:t>
            </w:r>
            <w:r w:rsidRPr="003E6D14">
              <w:rPr>
                <w:rFonts w:ascii="Arial" w:hAnsi="Arial" w:cs="Arial"/>
              </w:rPr>
              <w:t>výdajů.</w:t>
            </w:r>
            <w:r w:rsidR="00942C6A" w:rsidRPr="003E6D14">
              <w:rPr>
                <w:rFonts w:ascii="Arial" w:hAnsi="Arial" w:cs="Arial"/>
              </w:rPr>
              <w:t xml:space="preserve"> </w:t>
            </w:r>
          </w:p>
          <w:p w14:paraId="3F3A7E4D" w14:textId="4B1DD670" w:rsidR="00A929B1" w:rsidRPr="00247A58" w:rsidRDefault="00942C6A" w:rsidP="004629C4">
            <w:pPr>
              <w:spacing w:after="240"/>
              <w:rPr>
                <w:rFonts w:ascii="Arial" w:hAnsi="Arial" w:cs="Arial"/>
                <w:i/>
              </w:rPr>
            </w:pPr>
            <w:r w:rsidRPr="003E6D14">
              <w:rPr>
                <w:rFonts w:ascii="Arial" w:hAnsi="Arial" w:cs="Arial"/>
              </w:rPr>
              <w:lastRenderedPageBreak/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420C217F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5E8387A2" w14:textId="062CF9E9" w:rsidR="00637364" w:rsidRPr="00411317" w:rsidRDefault="00205D3A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>Menadżer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WS sprawdza, czy wydatki podane w budżecie projektu są zgodne z naborem i z Podręcznikiem </w:t>
            </w:r>
            <w:r w:rsidR="00124036">
              <w:rPr>
                <w:rFonts w:ascii="Arial" w:hAnsi="Arial" w:cs="Arial"/>
                <w:lang w:val="pl-PL"/>
              </w:rPr>
              <w:t>W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nioskodawcy rozdz. </w:t>
            </w:r>
            <w:r w:rsidR="00387E2C">
              <w:rPr>
                <w:rFonts w:ascii="Arial" w:hAnsi="Arial" w:cs="Arial"/>
                <w:lang w:val="pl-PL"/>
              </w:rPr>
              <w:t>A.6</w:t>
            </w:r>
            <w:r w:rsidR="00387E2C" w:rsidRPr="00411317">
              <w:rPr>
                <w:rFonts w:ascii="Arial" w:hAnsi="Arial" w:cs="Arial"/>
                <w:lang w:val="pl-PL"/>
              </w:rPr>
              <w:t xml:space="preserve"> </w:t>
            </w:r>
            <w:r w:rsidR="00637364" w:rsidRPr="00411317">
              <w:rPr>
                <w:rFonts w:ascii="Arial" w:hAnsi="Arial" w:cs="Arial"/>
                <w:lang w:val="pl-PL"/>
              </w:rPr>
              <w:t>oraz załącznik</w:t>
            </w:r>
            <w:r w:rsidR="00387E2C">
              <w:rPr>
                <w:rFonts w:ascii="Arial" w:hAnsi="Arial" w:cs="Arial"/>
                <w:lang w:val="pl-PL"/>
              </w:rPr>
              <w:t>em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nr </w:t>
            </w:r>
            <w:r w:rsidR="00387E2C">
              <w:rPr>
                <w:rFonts w:ascii="Arial" w:hAnsi="Arial" w:cs="Arial"/>
                <w:lang w:val="pl-PL"/>
              </w:rPr>
              <w:t>4</w:t>
            </w:r>
            <w:r w:rsidR="00387E2C" w:rsidRPr="00411317">
              <w:rPr>
                <w:rFonts w:ascii="Arial" w:hAnsi="Arial" w:cs="Arial"/>
                <w:lang w:val="pl-PL"/>
              </w:rPr>
              <w:t xml:space="preserve"> 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(Informacje szczegółowe – zasady kwalifikowalności wydatków dla czeskich </w:t>
            </w:r>
            <w:r w:rsidR="00124036" w:rsidRPr="00124036">
              <w:rPr>
                <w:rFonts w:ascii="Arial" w:hAnsi="Arial" w:cs="Arial"/>
                <w:lang w:val="pl-PL"/>
              </w:rPr>
              <w:t>partnerów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). </w:t>
            </w:r>
          </w:p>
          <w:p w14:paraId="063F555A" w14:textId="36577663" w:rsidR="00637364" w:rsidRPr="00411317" w:rsidRDefault="00637364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 xml:space="preserve">Efektywność wydatków i ich dozwolona wartość oceniane są dopiero w fazie oceny jakości projektu. W przypadku, gdy niektóre wydatki </w:t>
            </w:r>
            <w:r w:rsidR="003A089F">
              <w:t xml:space="preserve"> </w:t>
            </w:r>
            <w:r w:rsidR="003A089F" w:rsidRPr="003A089F">
              <w:rPr>
                <w:rFonts w:ascii="Arial" w:hAnsi="Arial" w:cs="Arial"/>
                <w:lang w:val="pl-PL"/>
              </w:rPr>
              <w:t xml:space="preserve">sprawiają wrażenie, że są </w:t>
            </w:r>
            <w:r w:rsidRPr="00411317">
              <w:rPr>
                <w:rFonts w:ascii="Arial" w:hAnsi="Arial" w:cs="Arial"/>
                <w:lang w:val="pl-PL"/>
              </w:rPr>
              <w:t xml:space="preserve">nieefektywne i potrzebna jest bardziej szczegółowa specyfikacja, odpowiedni partner jest </w:t>
            </w:r>
            <w:r w:rsidR="007B36D3" w:rsidRPr="00411317">
              <w:rPr>
                <w:rFonts w:ascii="Arial" w:hAnsi="Arial" w:cs="Arial"/>
                <w:lang w:val="pl-PL"/>
              </w:rPr>
              <w:t xml:space="preserve"> </w:t>
            </w:r>
            <w:r w:rsidR="007B36D3">
              <w:rPr>
                <w:rFonts w:ascii="Arial" w:hAnsi="Arial" w:cs="Arial"/>
                <w:lang w:val="pl-PL"/>
              </w:rPr>
              <w:t>wzywany d</w:t>
            </w:r>
            <w:r w:rsidRPr="00411317">
              <w:rPr>
                <w:rFonts w:ascii="Arial" w:hAnsi="Arial" w:cs="Arial"/>
                <w:lang w:val="pl-PL"/>
              </w:rPr>
              <w:t xml:space="preserve">o </w:t>
            </w:r>
            <w:r w:rsidR="007B36D3" w:rsidRPr="00411317">
              <w:rPr>
                <w:rFonts w:ascii="Arial" w:hAnsi="Arial" w:cs="Arial"/>
                <w:lang w:val="pl-PL"/>
              </w:rPr>
              <w:t>przedstawieni</w:t>
            </w:r>
            <w:r w:rsidR="007B36D3">
              <w:rPr>
                <w:rFonts w:ascii="Arial" w:hAnsi="Arial" w:cs="Arial"/>
                <w:lang w:val="pl-PL"/>
              </w:rPr>
              <w:t>a</w:t>
            </w:r>
            <w:r w:rsidR="007B36D3" w:rsidRPr="00411317">
              <w:rPr>
                <w:rFonts w:ascii="Arial" w:hAnsi="Arial" w:cs="Arial"/>
                <w:lang w:val="pl-PL"/>
              </w:rPr>
              <w:t xml:space="preserve"> </w:t>
            </w:r>
            <w:r w:rsidRPr="00411317">
              <w:rPr>
                <w:rFonts w:ascii="Arial" w:hAnsi="Arial" w:cs="Arial"/>
                <w:lang w:val="pl-PL"/>
              </w:rPr>
              <w:t xml:space="preserve">szczegółowo </w:t>
            </w:r>
            <w:r w:rsidR="00886FD4" w:rsidRPr="00411317">
              <w:rPr>
                <w:rFonts w:ascii="Arial" w:hAnsi="Arial" w:cs="Arial"/>
                <w:lang w:val="pl-PL"/>
              </w:rPr>
              <w:t>rozpisa</w:t>
            </w:r>
            <w:r w:rsidR="00886FD4">
              <w:rPr>
                <w:rFonts w:ascii="Arial" w:hAnsi="Arial" w:cs="Arial"/>
                <w:lang w:val="pl-PL"/>
              </w:rPr>
              <w:t>nych</w:t>
            </w:r>
            <w:r w:rsidR="00886FD4" w:rsidRPr="00411317">
              <w:rPr>
                <w:rFonts w:ascii="Arial" w:hAnsi="Arial" w:cs="Arial"/>
                <w:lang w:val="pl-PL"/>
              </w:rPr>
              <w:t xml:space="preserve"> </w:t>
            </w:r>
            <w:r w:rsidRPr="00411317">
              <w:rPr>
                <w:rFonts w:ascii="Arial" w:hAnsi="Arial" w:cs="Arial"/>
                <w:lang w:val="pl-PL"/>
              </w:rPr>
              <w:t xml:space="preserve">pozycji budżetu. Jeżeli nawet po wypełnieniu wniosku projektowego niektóre wydatki okażą się nieefektywne, pracownik </w:t>
            </w:r>
            <w:r w:rsidR="00886FD4">
              <w:rPr>
                <w:rFonts w:ascii="Arial" w:hAnsi="Arial" w:cs="Arial"/>
                <w:lang w:val="pl-PL"/>
              </w:rPr>
              <w:t>W</w:t>
            </w:r>
            <w:r w:rsidR="00886FD4" w:rsidRPr="00411317">
              <w:rPr>
                <w:rFonts w:ascii="Arial" w:hAnsi="Arial" w:cs="Arial"/>
                <w:lang w:val="pl-PL"/>
              </w:rPr>
              <w:t xml:space="preserve">S </w:t>
            </w:r>
            <w:r w:rsidR="00886FD4">
              <w:rPr>
                <w:rFonts w:ascii="Arial" w:hAnsi="Arial" w:cs="Arial"/>
                <w:lang w:val="pl-PL"/>
              </w:rPr>
              <w:t>wpisze swoje zastrzeżenia</w:t>
            </w:r>
            <w:r w:rsidRPr="00411317">
              <w:rPr>
                <w:rFonts w:ascii="Arial" w:hAnsi="Arial" w:cs="Arial"/>
                <w:lang w:val="pl-PL"/>
              </w:rPr>
              <w:t xml:space="preserve"> w komentarzu</w:t>
            </w:r>
            <w:r w:rsidR="00CD62D6">
              <w:rPr>
                <w:rFonts w:ascii="Arial" w:hAnsi="Arial" w:cs="Arial"/>
                <w:lang w:val="pl-PL"/>
              </w:rPr>
              <w:t xml:space="preserve"> i k</w:t>
            </w:r>
            <w:r w:rsidRPr="00411317">
              <w:rPr>
                <w:rFonts w:ascii="Arial" w:hAnsi="Arial" w:cs="Arial"/>
                <w:lang w:val="pl-PL"/>
              </w:rPr>
              <w:t>ryterium zostanie uznane za spełnione.</w:t>
            </w:r>
          </w:p>
          <w:p w14:paraId="46BA1392" w14:textId="1AFB12BB" w:rsidR="00637364" w:rsidRPr="00124036" w:rsidRDefault="00637364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 xml:space="preserve">Jeżeli zasady wydatków kwalifikowalnych zostaną naruszone, WS zwróci się do </w:t>
            </w:r>
            <w:r w:rsidR="00307166">
              <w:rPr>
                <w:rFonts w:ascii="Arial" w:hAnsi="Arial" w:cs="Arial"/>
                <w:lang w:val="pl-PL"/>
              </w:rPr>
              <w:t>p</w:t>
            </w:r>
            <w:r w:rsidRPr="00124036">
              <w:rPr>
                <w:rFonts w:ascii="Arial" w:hAnsi="Arial" w:cs="Arial"/>
                <w:lang w:val="pl-PL"/>
              </w:rPr>
              <w:t xml:space="preserve">artnera </w:t>
            </w:r>
            <w:r w:rsidR="00307166">
              <w:rPr>
                <w:rFonts w:ascii="Arial" w:hAnsi="Arial" w:cs="Arial"/>
                <w:lang w:val="pl-PL"/>
              </w:rPr>
              <w:t>w</w:t>
            </w:r>
            <w:r w:rsidR="00886FD4" w:rsidRPr="00124036">
              <w:rPr>
                <w:rFonts w:ascii="Arial" w:hAnsi="Arial" w:cs="Arial"/>
                <w:lang w:val="pl-PL"/>
              </w:rPr>
              <w:t>iodąc</w:t>
            </w:r>
            <w:r w:rsidR="00886FD4">
              <w:rPr>
                <w:rFonts w:ascii="Arial" w:hAnsi="Arial" w:cs="Arial"/>
                <w:lang w:val="pl-PL"/>
              </w:rPr>
              <w:t>ego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Pr="00124036">
              <w:rPr>
                <w:rFonts w:ascii="Arial" w:hAnsi="Arial" w:cs="Arial"/>
                <w:lang w:val="pl-PL"/>
              </w:rPr>
              <w:t xml:space="preserve">z wezwaniem do </w:t>
            </w:r>
            <w:r w:rsidR="00886FD4" w:rsidRPr="00124036">
              <w:rPr>
                <w:rFonts w:ascii="Arial" w:hAnsi="Arial" w:cs="Arial"/>
                <w:lang w:val="pl-PL"/>
              </w:rPr>
              <w:t>przeniesieni</w:t>
            </w:r>
            <w:r w:rsidR="00886FD4">
              <w:rPr>
                <w:rFonts w:ascii="Arial" w:hAnsi="Arial" w:cs="Arial"/>
                <w:lang w:val="pl-PL"/>
              </w:rPr>
              <w:t>a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="00886FD4">
              <w:rPr>
                <w:rFonts w:ascii="Arial" w:hAnsi="Arial" w:cs="Arial"/>
                <w:lang w:val="pl-PL"/>
              </w:rPr>
              <w:t>danego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Pr="00124036">
              <w:rPr>
                <w:rFonts w:ascii="Arial" w:hAnsi="Arial" w:cs="Arial"/>
                <w:lang w:val="pl-PL"/>
              </w:rPr>
              <w:t>wydatku do linii budżetowej „Wydatki niekwalifikowalne”</w:t>
            </w:r>
            <w:r w:rsidR="00797D12" w:rsidRPr="00124036">
              <w:rPr>
                <w:rFonts w:ascii="Arial" w:hAnsi="Arial" w:cs="Arial"/>
                <w:lang w:val="pl-PL"/>
              </w:rPr>
              <w:t xml:space="preserve"> </w:t>
            </w:r>
            <w:r w:rsidR="00124036" w:rsidRPr="00124036">
              <w:rPr>
                <w:rFonts w:ascii="Arial" w:hAnsi="Arial" w:cs="Arial"/>
                <w:lang w:val="pl-PL"/>
              </w:rPr>
              <w:t xml:space="preserve">lub </w:t>
            </w:r>
            <w:r w:rsidR="00886FD4">
              <w:rPr>
                <w:rFonts w:ascii="Arial" w:hAnsi="Arial" w:cs="Arial"/>
                <w:lang w:val="pl-PL"/>
              </w:rPr>
              <w:t>usunięcia go</w:t>
            </w:r>
            <w:r w:rsidR="00124036" w:rsidRPr="00124036">
              <w:rPr>
                <w:rFonts w:ascii="Arial" w:hAnsi="Arial" w:cs="Arial"/>
                <w:lang w:val="pl-PL"/>
              </w:rPr>
              <w:t xml:space="preserve"> z budżetu</w:t>
            </w:r>
            <w:r w:rsidRPr="00124036">
              <w:rPr>
                <w:rFonts w:ascii="Arial" w:hAnsi="Arial" w:cs="Arial"/>
                <w:lang w:val="pl-PL"/>
              </w:rPr>
              <w:t xml:space="preserve">. Jeżeli </w:t>
            </w:r>
            <w:r w:rsidR="00307166">
              <w:rPr>
                <w:rFonts w:ascii="Arial" w:hAnsi="Arial" w:cs="Arial"/>
                <w:lang w:val="pl-PL"/>
              </w:rPr>
              <w:t>p</w:t>
            </w:r>
            <w:r w:rsidRPr="00124036">
              <w:rPr>
                <w:rFonts w:ascii="Arial" w:hAnsi="Arial" w:cs="Arial"/>
                <w:lang w:val="pl-PL"/>
              </w:rPr>
              <w:t xml:space="preserve">artner </w:t>
            </w:r>
            <w:r w:rsidR="00307166">
              <w:rPr>
                <w:rFonts w:ascii="Arial" w:hAnsi="Arial" w:cs="Arial"/>
                <w:lang w:val="pl-PL"/>
              </w:rPr>
              <w:t>w</w:t>
            </w:r>
            <w:r w:rsidRPr="00124036">
              <w:rPr>
                <w:rFonts w:ascii="Arial" w:hAnsi="Arial" w:cs="Arial"/>
                <w:lang w:val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4C4A6FA7" w14:textId="5EAA2B30" w:rsidR="00C57468" w:rsidRPr="00124036" w:rsidRDefault="00C57468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Jeżeli wydatki niekwalifikowalne stanowią 50% lub więcej wydatków kwalifikowalnych, kryterium uważa się za niespełnione.</w:t>
            </w:r>
          </w:p>
          <w:p w14:paraId="7A34D278" w14:textId="5C9D89AF" w:rsidR="00D41569" w:rsidRPr="00124036" w:rsidRDefault="00933D98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lastRenderedPageBreak/>
              <w:t>Menadżer WS zweryfikuje, czy wybrana metoda ustalania kosztów pracy jest zgodna z zasadami określonymi w zasadach kwalifikowalności.</w:t>
            </w:r>
            <w:r w:rsidR="00942C6A" w:rsidRPr="00124036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52B8749B" w:rsidR="00A929B1" w:rsidRPr="00247A58" w:rsidRDefault="00942C6A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A929B1" w:rsidRPr="00247A58" w14:paraId="12F5E9CE" w14:textId="77777777" w:rsidTr="006750C1">
        <w:tc>
          <w:tcPr>
            <w:tcW w:w="7109" w:type="dxa"/>
            <w:shd w:val="clear" w:color="auto" w:fill="auto"/>
          </w:tcPr>
          <w:p w14:paraId="1C0CCC6A" w14:textId="1D4950FF" w:rsidR="00A929B1" w:rsidRPr="00124036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12 - </w:t>
            </w:r>
            <w:r w:rsidR="00637364"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zvolil všechny vhodné indikátory výstupu a výsledku a stanovil pro ně cílové hodnoty a popsal způsob jejich měření</w:t>
            </w:r>
          </w:p>
          <w:p w14:paraId="731A374C" w14:textId="25BD6576" w:rsidR="00637364" w:rsidRPr="00124036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>Pracovník JS zkontroluje, zda</w:t>
            </w:r>
            <w:r w:rsidR="008C2D70" w:rsidRPr="00124036">
              <w:rPr>
                <w:rFonts w:ascii="Arial" w:hAnsi="Arial" w:cs="Arial"/>
              </w:rPr>
              <w:t xml:space="preserve"> vedoucí</w:t>
            </w:r>
            <w:r w:rsidRPr="00124036">
              <w:rPr>
                <w:rFonts w:ascii="Arial" w:hAnsi="Arial" w:cs="Arial"/>
              </w:rPr>
              <w:t xml:space="preserve"> partne</w:t>
            </w:r>
            <w:r w:rsidR="008C2D70" w:rsidRPr="00124036">
              <w:rPr>
                <w:rFonts w:ascii="Arial" w:hAnsi="Arial" w:cs="Arial"/>
              </w:rPr>
              <w:t>r</w:t>
            </w:r>
            <w:r w:rsidRPr="00124036">
              <w:rPr>
                <w:rFonts w:ascii="Arial" w:hAnsi="Arial" w:cs="Arial"/>
              </w:rPr>
              <w:t xml:space="preserve"> v projektové žádosti </w:t>
            </w:r>
            <w:r w:rsidR="00D92CF8" w:rsidRPr="00124036">
              <w:rPr>
                <w:rFonts w:ascii="Arial" w:hAnsi="Arial" w:cs="Arial"/>
              </w:rPr>
              <w:t>smysluplně</w:t>
            </w:r>
            <w:r w:rsidR="008C2D70" w:rsidRPr="00124036">
              <w:rPr>
                <w:rStyle w:val="Znakapoznpodarou"/>
                <w:rFonts w:ascii="Arial" w:hAnsi="Arial" w:cs="Arial"/>
              </w:rPr>
              <w:footnoteReference w:id="1"/>
            </w:r>
            <w:r w:rsidR="00D92CF8" w:rsidRPr="00124036">
              <w:rPr>
                <w:rFonts w:ascii="Arial" w:hAnsi="Arial" w:cs="Arial"/>
              </w:rPr>
              <w:t xml:space="preserve"> </w:t>
            </w:r>
            <w:r w:rsidRPr="00124036">
              <w:rPr>
                <w:rFonts w:ascii="Arial" w:hAnsi="Arial" w:cs="Arial"/>
              </w:rPr>
              <w:t xml:space="preserve">doplnil </w:t>
            </w:r>
            <w:r w:rsidR="00D92CF8" w:rsidRPr="00124036">
              <w:rPr>
                <w:rFonts w:ascii="Arial" w:hAnsi="Arial" w:cs="Arial"/>
              </w:rPr>
              <w:t xml:space="preserve">povinné </w:t>
            </w:r>
            <w:r w:rsidRPr="00124036">
              <w:rPr>
                <w:rFonts w:ascii="Arial" w:hAnsi="Arial" w:cs="Arial"/>
              </w:rPr>
              <w:t>údaje týkající se indikátorů výstupu a výsledku</w:t>
            </w:r>
            <w:r w:rsidR="00D92CF8" w:rsidRPr="00124036">
              <w:rPr>
                <w:rFonts w:ascii="Arial" w:hAnsi="Arial" w:cs="Arial"/>
              </w:rPr>
              <w:t>.</w:t>
            </w:r>
          </w:p>
          <w:p w14:paraId="6373F722" w14:textId="4C7B5486" w:rsidR="001C27FA" w:rsidRPr="00124036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 xml:space="preserve">Pracovník JS zkontroluje, zda </w:t>
            </w:r>
            <w:r w:rsidR="008C2D70" w:rsidRPr="00124036">
              <w:rPr>
                <w:rFonts w:ascii="Arial" w:hAnsi="Arial" w:cs="Arial"/>
              </w:rPr>
              <w:t xml:space="preserve">zvolené </w:t>
            </w:r>
            <w:r w:rsidRPr="00124036">
              <w:rPr>
                <w:rFonts w:ascii="Arial" w:hAnsi="Arial" w:cs="Arial"/>
              </w:rPr>
              <w:t xml:space="preserve">indikátory výstupu a výsledku odpovídají příslušné výzvě a charakteru projektu. </w:t>
            </w:r>
          </w:p>
          <w:p w14:paraId="6400ECAD" w14:textId="275C5618" w:rsidR="00797D8F" w:rsidRPr="00A625F4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 xml:space="preserve">Pracovník JS také zkontroluje, že vedoucí partner popsal, jakým způsobem </w:t>
            </w:r>
            <w:proofErr w:type="gramStart"/>
            <w:r w:rsidRPr="00124036">
              <w:rPr>
                <w:rFonts w:ascii="Arial" w:hAnsi="Arial" w:cs="Arial"/>
              </w:rPr>
              <w:t>ověří</w:t>
            </w:r>
            <w:proofErr w:type="gramEnd"/>
            <w:r w:rsidRPr="00124036">
              <w:rPr>
                <w:rFonts w:ascii="Arial" w:hAnsi="Arial" w:cs="Arial"/>
              </w:rPr>
              <w:t xml:space="preserve"> dosažení cílových hodnot zvolených výstupových</w:t>
            </w:r>
            <w:r w:rsidR="00AF3CA9" w:rsidRPr="00124036">
              <w:rPr>
                <w:rFonts w:ascii="Arial" w:hAnsi="Arial" w:cs="Arial"/>
              </w:rPr>
              <w:t xml:space="preserve"> a výsledkových</w:t>
            </w:r>
            <w:r w:rsidRPr="00124036">
              <w:rPr>
                <w:rFonts w:ascii="Arial" w:hAnsi="Arial" w:cs="Arial"/>
              </w:rPr>
              <w:t xml:space="preserve"> 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12849679" w14:textId="3FA98B43" w:rsidR="00A929B1" w:rsidRPr="00124036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12 – </w:t>
            </w:r>
            <w:r w:rsidR="00637364"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 wybrał wszystkie odpowiednie wskaźniki produktu i rezultatu, określił dla nich wartości docelowe oraz  opisał, jak je zmierzyć</w:t>
            </w:r>
          </w:p>
          <w:p w14:paraId="54755902" w14:textId="34B1D09E" w:rsidR="00637364" w:rsidRPr="00124036" w:rsidRDefault="00205D3A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sprawdza, czy </w:t>
            </w:r>
            <w:r w:rsidR="00307166">
              <w:rPr>
                <w:rFonts w:ascii="Arial" w:hAnsi="Arial" w:cs="Arial"/>
              </w:rPr>
              <w:t>p</w:t>
            </w:r>
            <w:r w:rsidR="00124036">
              <w:rPr>
                <w:rFonts w:ascii="Arial" w:hAnsi="Arial" w:cs="Arial"/>
              </w:rPr>
              <w:t xml:space="preserve">artner </w:t>
            </w:r>
            <w:proofErr w:type="spellStart"/>
            <w:r w:rsidR="00307166">
              <w:rPr>
                <w:rFonts w:ascii="Arial" w:hAnsi="Arial" w:cs="Arial"/>
              </w:rPr>
              <w:t>w</w:t>
            </w:r>
            <w:r w:rsidR="00124036" w:rsidRPr="00247A58">
              <w:rPr>
                <w:rFonts w:ascii="Arial" w:hAnsi="Arial" w:cs="Arial"/>
              </w:rPr>
              <w:t>iodący</w:t>
            </w:r>
            <w:proofErr w:type="spellEnd"/>
            <w:r w:rsidR="00124036" w:rsidRPr="00124036" w:rsidDel="00124036">
              <w:rPr>
                <w:rFonts w:ascii="Arial" w:hAnsi="Arial" w:cs="Arial"/>
                <w:lang w:val="pl-PL"/>
              </w:rPr>
              <w:t xml:space="preserve"> </w:t>
            </w:r>
            <w:r w:rsidR="00637364" w:rsidRPr="00DC5117">
              <w:rPr>
                <w:rFonts w:ascii="Arial" w:hAnsi="Arial" w:cs="Arial"/>
                <w:lang w:val="pl-PL"/>
              </w:rPr>
              <w:t xml:space="preserve">we wniosku projektowym </w:t>
            </w:r>
            <w:r w:rsidR="008C2D70" w:rsidRPr="00DC5117">
              <w:rPr>
                <w:rFonts w:ascii="Arial" w:hAnsi="Arial" w:cs="Arial"/>
                <w:lang w:val="pl-PL"/>
              </w:rPr>
              <w:t>sensownie</w:t>
            </w:r>
            <w:r w:rsidR="008C2D70" w:rsidRPr="00124036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8C2D70" w:rsidRPr="00124036">
              <w:rPr>
                <w:rFonts w:ascii="Arial" w:hAnsi="Arial" w:cs="Arial"/>
                <w:lang w:val="pl-PL"/>
              </w:rPr>
              <w:t xml:space="preserve"> 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uzupełnili </w:t>
            </w:r>
            <w:r w:rsidR="008C2D70" w:rsidRPr="00124036">
              <w:rPr>
                <w:rFonts w:ascii="Arial" w:hAnsi="Arial" w:cs="Arial"/>
                <w:lang w:val="pl-PL"/>
              </w:rPr>
              <w:t xml:space="preserve">obowiązkowe </w:t>
            </w:r>
            <w:r w:rsidR="00637364" w:rsidRPr="00124036">
              <w:rPr>
                <w:rFonts w:ascii="Arial" w:hAnsi="Arial" w:cs="Arial"/>
                <w:lang w:val="pl-PL"/>
              </w:rPr>
              <w:t>dane dotyczące wskaźników produktu i rezultatu</w:t>
            </w:r>
            <w:r w:rsidR="008C2D70" w:rsidRPr="00124036">
              <w:rPr>
                <w:rFonts w:ascii="Arial" w:hAnsi="Arial" w:cs="Arial"/>
                <w:lang w:val="pl-PL"/>
              </w:rPr>
              <w:t>.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</w:t>
            </w:r>
          </w:p>
          <w:p w14:paraId="34E48A41" w14:textId="79C353F9" w:rsidR="00637364" w:rsidRPr="00124036" w:rsidRDefault="00205D3A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 także, czy </w:t>
            </w:r>
            <w:r w:rsidR="00AF3CA9" w:rsidRPr="00124036">
              <w:rPr>
                <w:rFonts w:ascii="Arial" w:hAnsi="Arial" w:cs="Arial"/>
                <w:lang w:val="pl-PL"/>
              </w:rPr>
              <w:t xml:space="preserve">wybrane </w:t>
            </w:r>
            <w:r w:rsidR="00637364" w:rsidRPr="00124036">
              <w:rPr>
                <w:rFonts w:ascii="Arial" w:hAnsi="Arial" w:cs="Arial"/>
                <w:lang w:val="pl-PL"/>
              </w:rPr>
              <w:t>wskaźniki produktu i rezultatu odpowiadają danemu naborowi oraz charakterowi projektu.</w:t>
            </w:r>
          </w:p>
          <w:p w14:paraId="169FFE92" w14:textId="37B1466E" w:rsidR="00A929B1" w:rsidRPr="00247A58" w:rsidRDefault="00205D3A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 również, czy </w:t>
            </w:r>
            <w:r w:rsidR="00FB7FB1">
              <w:rPr>
                <w:rFonts w:ascii="Arial" w:hAnsi="Arial" w:cs="Arial"/>
                <w:lang w:val="pl-PL"/>
              </w:rPr>
              <w:t>p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artner </w:t>
            </w:r>
            <w:r w:rsidR="00FB7FB1">
              <w:rPr>
                <w:rFonts w:ascii="Arial" w:hAnsi="Arial" w:cs="Arial"/>
                <w:lang w:val="pl-PL"/>
              </w:rPr>
              <w:t>w</w:t>
            </w:r>
            <w:r w:rsidR="00637364" w:rsidRPr="00124036">
              <w:rPr>
                <w:rFonts w:ascii="Arial" w:hAnsi="Arial" w:cs="Arial"/>
                <w:lang w:val="pl-PL"/>
              </w:rPr>
              <w:t>iodący opisał sposób weryfikacji osiągnięcia docelowych wartości wybranych wskaźników produktu</w:t>
            </w:r>
            <w:r w:rsidR="00C0568B" w:rsidRPr="00124036">
              <w:rPr>
                <w:rFonts w:ascii="Arial" w:hAnsi="Arial" w:cs="Arial"/>
                <w:lang w:val="pl-PL"/>
              </w:rPr>
              <w:t xml:space="preserve"> i rezultatu</w:t>
            </w:r>
            <w:r w:rsidR="00637364" w:rsidRPr="00124036">
              <w:rPr>
                <w:rFonts w:ascii="Arial" w:hAnsi="Arial" w:cs="Arial"/>
                <w:lang w:val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A929B1" w:rsidRPr="00247A58" w14:paraId="684467BA" w14:textId="77777777" w:rsidTr="006750C1">
        <w:tc>
          <w:tcPr>
            <w:tcW w:w="7109" w:type="dxa"/>
            <w:shd w:val="clear" w:color="auto" w:fill="auto"/>
          </w:tcPr>
          <w:p w14:paraId="7F17313D" w14:textId="77777777" w:rsidR="00A929B1" w:rsidRPr="00247A58" w:rsidRDefault="00A929B1" w:rsidP="004629C4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bookmarkStart w:id="21" w:name="_Hlk97547183"/>
            <w:r w:rsidRPr="00247A58">
              <w:rPr>
                <w:rFonts w:ascii="Arial" w:hAnsi="Arial" w:cs="Arial"/>
                <w:b/>
                <w:color w:val="2F5496" w:themeColor="accent1" w:themeShade="BF"/>
              </w:rPr>
              <w:t>Bod 13 - Je zajištěna udržitelnost projektu</w:t>
            </w:r>
          </w:p>
          <w:p w14:paraId="4984F00B" w14:textId="41451A40" w:rsidR="00124036" w:rsidRDefault="00637364" w:rsidP="004629C4">
            <w:pPr>
              <w:spacing w:after="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Podle popisu, uvedeném v bodu Popis projektu žádosti, a podle čestného prohlášení</w:t>
            </w:r>
            <w:r w:rsidR="004B2EAF">
              <w:rPr>
                <w:rFonts w:ascii="Arial" w:hAnsi="Arial" w:cs="Arial"/>
              </w:rPr>
              <w:t xml:space="preserve"> vedoucího partnera</w:t>
            </w:r>
            <w:r w:rsidRPr="00247A58">
              <w:rPr>
                <w:rFonts w:ascii="Arial" w:hAnsi="Arial" w:cs="Arial"/>
              </w:rPr>
              <w:t xml:space="preserve">, které je přílohou </w:t>
            </w:r>
            <w:r w:rsidR="008C652A" w:rsidRPr="00723B3E">
              <w:rPr>
                <w:rFonts w:ascii="Arial" w:hAnsi="Arial" w:cs="Arial"/>
              </w:rPr>
              <w:t>P</w:t>
            </w:r>
            <w:r w:rsidR="008C652A">
              <w:rPr>
                <w:rFonts w:ascii="Arial" w:hAnsi="Arial" w:cs="Arial"/>
              </w:rPr>
              <w:t xml:space="preserve">říručky pro žadatele </w:t>
            </w:r>
            <w:r w:rsidR="00476A0E">
              <w:rPr>
                <w:rFonts w:ascii="Arial" w:hAnsi="Arial" w:cs="Arial"/>
              </w:rPr>
              <w:t>A.2.2</w:t>
            </w:r>
            <w:r w:rsidR="00476A0E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– pro českého vedoucího partnera a č. </w:t>
            </w:r>
            <w:r w:rsidR="00476A0E">
              <w:rPr>
                <w:rFonts w:ascii="Arial" w:hAnsi="Arial" w:cs="Arial"/>
              </w:rPr>
              <w:t>A.3.3</w:t>
            </w:r>
            <w:r w:rsidR="00476A0E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– pro </w:t>
            </w:r>
            <w:r w:rsidRPr="00247A58">
              <w:rPr>
                <w:rFonts w:ascii="Arial" w:hAnsi="Arial" w:cs="Arial"/>
              </w:rPr>
              <w:lastRenderedPageBreak/>
              <w:t>polského vedoucího partnera. Pracovník JS zkontroluje, zda je zajištěna udržitelnost projektu.</w:t>
            </w:r>
          </w:p>
          <w:p w14:paraId="60B5B6C8" w14:textId="77777777" w:rsidR="00124036" w:rsidRDefault="00124036" w:rsidP="004629C4">
            <w:pPr>
              <w:spacing w:after="0"/>
              <w:rPr>
                <w:rFonts w:ascii="Arial" w:hAnsi="Arial" w:cs="Arial"/>
              </w:rPr>
            </w:pPr>
          </w:p>
          <w:p w14:paraId="769FB392" w14:textId="18231385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Udržitelnost se vztahuje</w:t>
            </w:r>
            <w:r w:rsidR="0002190B">
              <w:rPr>
                <w:rFonts w:ascii="Arial" w:hAnsi="Arial" w:cs="Arial"/>
              </w:rPr>
              <w:t xml:space="preserve"> na</w:t>
            </w:r>
            <w:r w:rsidRPr="00247A58">
              <w:rPr>
                <w:rFonts w:ascii="Arial" w:hAnsi="Arial" w:cs="Arial"/>
              </w:rPr>
              <w:t xml:space="preserve"> 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3850C25D" w14:textId="77777777" w:rsidR="00124036" w:rsidRPr="00247A58" w:rsidRDefault="00124036" w:rsidP="004629C4">
            <w:pPr>
              <w:spacing w:after="0"/>
              <w:rPr>
                <w:rFonts w:ascii="Arial" w:hAnsi="Arial" w:cs="Arial"/>
              </w:rPr>
            </w:pPr>
          </w:p>
          <w:p w14:paraId="67B8DE80" w14:textId="54C03134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3A3CB515" w14:textId="01951348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45FBC5A3" w14:textId="3FCCE960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7AE210A2" w14:textId="77777777" w:rsidR="00797D8F" w:rsidRDefault="00797D8F" w:rsidP="00797D8F">
            <w:pPr>
              <w:spacing w:after="0"/>
              <w:rPr>
                <w:rFonts w:ascii="Arial" w:hAnsi="Arial" w:cs="Arial"/>
              </w:rPr>
            </w:pPr>
          </w:p>
          <w:p w14:paraId="66D9E457" w14:textId="4872E5AE" w:rsidR="00637364" w:rsidRDefault="00637364" w:rsidP="00797D8F">
            <w:pPr>
              <w:spacing w:before="24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7C7DDC60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5019CD8C" w14:textId="77777777" w:rsidR="00637364" w:rsidRPr="00247A58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V případě, že se projekt zaměřuje na investici do infrastruktury nebo produktivní investici, je posuzováno, zda příjemce disponuje </w:t>
            </w:r>
            <w:r w:rsidRPr="00247A58">
              <w:rPr>
                <w:rFonts w:ascii="Arial" w:hAnsi="Arial" w:cs="Arial"/>
              </w:rPr>
              <w:lastRenderedPageBreak/>
              <w:t>nezbytnými finančními zdroji a mechanismy, které pokryjí náklady na její provoz a údržbu.</w:t>
            </w:r>
          </w:p>
          <w:p w14:paraId="22D01845" w14:textId="08EF5BF0" w:rsidR="00A929B1" w:rsidRPr="00247A58" w:rsidRDefault="00637364" w:rsidP="004629C4">
            <w:pPr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243FD13B" w14:textId="77777777" w:rsidR="00A929B1" w:rsidRPr="00247A58" w:rsidRDefault="00A929B1" w:rsidP="004629C4">
            <w:pPr>
              <w:rPr>
                <w:rFonts w:ascii="Arial" w:hAnsi="Arial" w:cs="Arial"/>
                <w:b/>
                <w:bCs/>
                <w:color w:val="2F5496" w:themeColor="accent1" w:themeShade="BF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C2D8D" w14:textId="20C87AB6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 złożonego Oświadczenia</w:t>
            </w:r>
            <w:r w:rsidR="004B2EAF">
              <w:t xml:space="preserve"> </w:t>
            </w:r>
            <w:r w:rsidR="004B2EAF" w:rsidRPr="004B2EAF">
              <w:rPr>
                <w:rFonts w:ascii="Arial" w:hAnsi="Arial" w:cs="Arial"/>
                <w:bdr w:val="nil"/>
                <w:lang w:val="pl-PL" w:bidi="pl-PL"/>
              </w:rPr>
              <w:t>partnera wiodącego</w:t>
            </w:r>
            <w:r w:rsidR="00124036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124036">
              <w:t xml:space="preserve"> </w:t>
            </w:r>
            <w:r w:rsidR="004B2EAF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4B2EAF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124036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12403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nioskodawcy nr </w:t>
            </w:r>
            <w:r w:rsidR="00476A0E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476A0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lastRenderedPageBreak/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ego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, nr  </w:t>
            </w:r>
            <w:r w:rsidR="00476A0E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476A0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polskiego Partnera </w:t>
            </w:r>
            <w:r w:rsidR="00FB60CB" w:rsidRPr="00FB60CB">
              <w:rPr>
                <w:rFonts w:ascii="Arial" w:hAnsi="Arial" w:cs="Arial"/>
                <w:bdr w:val="nil"/>
                <w:lang w:val="pl-PL" w:bidi="pl-PL"/>
              </w:rPr>
              <w:t>Wiadącego</w:t>
            </w:r>
            <w:r w:rsidR="00017D1F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306C4261" w14:textId="45DAFE95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Art. 65 Rozporządzenia Ogólnego określa, że zwrot wkładu z EFRR musi nastąpić, jeżeli w okresie pięciu lat od płatności końcowej na rzecz beneficjenta (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4B2EA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8E4290" w:rsidRPr="00247A58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) lub w okresie ustalonym zgodnie z zasadami pomocy publicznej zajdzie którakolwiek z poniższych okoliczności:</w:t>
            </w:r>
          </w:p>
          <w:p w14:paraId="443B5A01" w14:textId="3EEB35D5" w:rsidR="00637364" w:rsidRPr="00247A58" w:rsidRDefault="00637364" w:rsidP="004629C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33F8BF3E" w14:textId="1286F68A" w:rsidR="00637364" w:rsidRPr="00247A58" w:rsidRDefault="00637364" w:rsidP="004629C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298A808" w14:textId="73DBED8A" w:rsidR="00FB60CB" w:rsidRPr="00797D8F" w:rsidRDefault="00637364" w:rsidP="00797D8F">
            <w:pPr>
              <w:pStyle w:val="Odstavecseseznamem"/>
              <w:numPr>
                <w:ilvl w:val="0"/>
                <w:numId w:val="28"/>
              </w:numPr>
              <w:spacing w:before="0" w:after="120"/>
              <w:ind w:left="714" w:hanging="357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797D8F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2C50D4AE" w14:textId="1F9D72E1" w:rsidR="00637364" w:rsidRPr="00247A58" w:rsidRDefault="00637364" w:rsidP="00797D8F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podczas wydawania decyzji o dofinansowaniu / podpisywania umowy w sprawie projektu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może zostać określony przez program warunek trwałości również dla projektów, w przypadku których ich charakter generuje przesłankę, iż projekt będzie spełniał cel, na który przyznano dofinansowanie, także po zakończeniu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 jego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realizacji. Dla tych projektów trwałość musi zostać zapewniona przez okres od jednego do pięciu lat od płatności końcowej na rzecz beneficjenta (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33FBD9E6" w14:textId="5386BD12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projekt obejmuje inwestycje w infrastrukturę lub inwestycje produkcyjne, oceniający sprawdza, czy beneficjent ma niezbędne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zasoby i mechanizmy finansowe, aby pokryć koszty 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jej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eksploatacji i utrzymania.</w:t>
            </w:r>
          </w:p>
          <w:p w14:paraId="24BC5638" w14:textId="6E54E078" w:rsidR="00A929B1" w:rsidRPr="00247A58" w:rsidRDefault="00637364" w:rsidP="004629C4">
            <w:pPr>
              <w:rPr>
                <w:rFonts w:ascii="Arial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przypadku, gdy trwałość projektu jest opisana zbyt ogólnie, WS może wezwać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3E439C"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3E439C"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lub w przypadku braku takich wyjaśnień nadal istnieją wątpliwości odnośnie do zapewnienia trwałości projektu, WS </w:t>
            </w:r>
            <w:r w:rsidR="00AD5327">
              <w:t xml:space="preserve"> </w:t>
            </w:r>
            <w:r w:rsidR="00AD5327" w:rsidRPr="00AD5327">
              <w:rPr>
                <w:rFonts w:ascii="Arial" w:hAnsi="Arial" w:cs="Arial"/>
                <w:bdr w:val="nil"/>
                <w:lang w:val="pl-PL" w:bidi="pl-PL"/>
              </w:rPr>
              <w:t xml:space="preserve">wpisze swoje zastrzeżenia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w komentarz</w:t>
            </w:r>
          </w:p>
        </w:tc>
      </w:tr>
      <w:bookmarkEnd w:id="21"/>
      <w:tr w:rsidR="00A929B1" w:rsidRPr="00247A58" w14:paraId="763A7A4F" w14:textId="77777777" w:rsidTr="006750C1">
        <w:tc>
          <w:tcPr>
            <w:tcW w:w="7109" w:type="dxa"/>
            <w:shd w:val="clear" w:color="auto" w:fill="auto"/>
          </w:tcPr>
          <w:p w14:paraId="234C378E" w14:textId="27417BBF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14 - Splňují všechny předložené přílohy věcné náležitosti</w:t>
            </w:r>
          </w:p>
          <w:p w14:paraId="1635037A" w14:textId="77777777" w:rsidR="00FB60CB" w:rsidRPr="00247A58" w:rsidRDefault="00FB60CB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7F4F88F4" w14:textId="77777777" w:rsidR="00D325B3" w:rsidRPr="00247A58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2945E2F7" w14:textId="49798D25" w:rsidR="00D325B3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AB03C7">
              <w:rPr>
                <w:rFonts w:ascii="Arial" w:hAnsi="Arial" w:cs="Arial"/>
              </w:rPr>
              <w:t>A.2.2</w:t>
            </w:r>
            <w:r w:rsidR="00AB03C7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AB03C7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>), má JS právo vyzvat vedoucího partnera k doložení relevantními dokumenty.</w:t>
            </w:r>
          </w:p>
          <w:p w14:paraId="1B6FB535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0CF1624E" w14:textId="2849835E" w:rsidR="00A929B1" w:rsidRPr="00247A58" w:rsidRDefault="00D325B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C445BC">
              <w:rPr>
                <w:rFonts w:ascii="Arial" w:hAnsi="Arial" w:cs="Arial"/>
              </w:rPr>
              <w:t xml:space="preserve">podle </w:t>
            </w:r>
            <w:r w:rsidR="00762267">
              <w:rPr>
                <w:rFonts w:ascii="Arial" w:hAnsi="Arial" w:cs="Arial"/>
              </w:rPr>
              <w:t>typ</w:t>
            </w:r>
            <w:r w:rsidR="00C445BC">
              <w:rPr>
                <w:rFonts w:ascii="Arial" w:hAnsi="Arial" w:cs="Arial"/>
              </w:rPr>
              <w:t>ů</w:t>
            </w:r>
            <w:r w:rsidR="00762267">
              <w:rPr>
                <w:rFonts w:ascii="Arial" w:hAnsi="Arial" w:cs="Arial"/>
              </w:rPr>
              <w:t xml:space="preserve"> projektů</w:t>
            </w:r>
            <w:r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354F87E" w14:textId="77777777" w:rsidR="00A929B1" w:rsidRPr="00FB60CB" w:rsidRDefault="00A929B1" w:rsidP="004629C4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14 – </w:t>
            </w:r>
            <w:r w:rsidRP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Czy złożone załączniki spełniają wymagania merytoryczne</w:t>
            </w:r>
          </w:p>
          <w:p w14:paraId="77A414A0" w14:textId="7513FA9D" w:rsidR="00D325B3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325B3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w załącznikach informacje są kompletne, adekwatne i aktualne. </w:t>
            </w:r>
          </w:p>
          <w:p w14:paraId="6CB82C31" w14:textId="3EAA29ED" w:rsidR="00D325B3" w:rsidRPr="00247A58" w:rsidRDefault="00D325B3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</w:t>
            </w:r>
            <w:r w:rsidR="00AB03C7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AB03C7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 </w:t>
            </w:r>
            <w:r w:rsidR="00AB03C7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) ze stanem faktycznym, WS może zażądać od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złożenia odpowiednich </w:t>
            </w:r>
            <w:r w:rsidR="00FB60CB" w:rsidRPr="00FB60CB">
              <w:rPr>
                <w:rFonts w:ascii="Arial" w:hAnsi="Arial" w:cs="Arial"/>
                <w:bdr w:val="nil"/>
                <w:lang w:val="pl-PL" w:bidi="pl-PL"/>
              </w:rPr>
              <w:t>potwierdzających dokumentów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75667243" w14:textId="5E80F174" w:rsidR="00A929B1" w:rsidRPr="00247A58" w:rsidRDefault="00FB60CB" w:rsidP="004629C4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 WS sprawdza także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 przedłożone obowiązkowe specyficzne załączniki według typów projektów.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</w:tc>
      </w:tr>
      <w:tr w:rsidR="00A929B1" w:rsidRPr="00247A58" w14:paraId="7B4FE7CA" w14:textId="77777777" w:rsidTr="006750C1">
        <w:tc>
          <w:tcPr>
            <w:tcW w:w="7109" w:type="dxa"/>
            <w:shd w:val="clear" w:color="auto" w:fill="auto"/>
          </w:tcPr>
          <w:p w14:paraId="3C732036" w14:textId="09B8E130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15 - Obě jazykové verze nejsou z hlediska obsahu v</w:t>
            </w:r>
            <w:r w:rsid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 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rozporu</w:t>
            </w:r>
          </w:p>
          <w:p w14:paraId="4533469E" w14:textId="77777777" w:rsidR="00FB60CB" w:rsidRPr="00247A58" w:rsidRDefault="00FB60CB" w:rsidP="004629C4">
            <w:pPr>
              <w:spacing w:after="0"/>
              <w:rPr>
                <w:rFonts w:ascii="Arial" w:hAnsi="Arial" w:cs="Arial"/>
                <w:szCs w:val="16"/>
              </w:rPr>
            </w:pPr>
          </w:p>
          <w:p w14:paraId="457B9272" w14:textId="527F13DC" w:rsidR="00D325B3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7029C858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60E619CC" w14:textId="30AE06AB" w:rsidR="00A929B1" w:rsidRPr="00247A58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7678927B" w14:textId="77777777" w:rsidR="00A929B1" w:rsidRPr="00FB60CB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15 – Obie wersje językowe wniosku w zakresie zawartości treści merytorycznej nie są rozbieżne</w:t>
            </w:r>
          </w:p>
          <w:p w14:paraId="74701646" w14:textId="5829674D" w:rsidR="00D325B3" w:rsidRPr="00FB60CB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B60CB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r w:rsidR="00DB41E2" w:rsidRPr="00DB41E2">
              <w:rPr>
                <w:rFonts w:ascii="Arial" w:hAnsi="Arial" w:cs="Arial"/>
                <w:bdr w:val="nil"/>
                <w:lang w:val="pl-PL" w:bidi="pl-PL"/>
              </w:rPr>
              <w:t>merytorycznie</w:t>
            </w:r>
            <w:r w:rsidR="00DB41E2" w:rsidRPr="00DB41E2" w:rsidDel="00DB41E2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 xml:space="preserve">i nie zachodzi rozbieżność </w:t>
            </w:r>
            <w:r w:rsidR="00015D6E">
              <w:rPr>
                <w:rFonts w:ascii="Arial" w:hAnsi="Arial" w:cs="Arial"/>
                <w:bdr w:val="nil"/>
                <w:lang w:val="pl-PL" w:bidi="pl-PL"/>
              </w:rPr>
              <w:t>w znaczeniu</w:t>
            </w:r>
            <w:r w:rsidR="00015D6E"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3569262C" w:rsidR="00A929B1" w:rsidRPr="00247A58" w:rsidRDefault="00D325B3" w:rsidP="004629C4">
            <w:pPr>
              <w:rPr>
                <w:rFonts w:ascii="Arial" w:hAnsi="Arial" w:cs="Arial"/>
                <w:lang w:val="pl-PL"/>
              </w:rPr>
            </w:pPr>
            <w:r w:rsidRPr="00FB60CB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B60CB"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emu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 xml:space="preserve"> wezwanie do uzupełnienia wniosku projektowego.</w:t>
            </w:r>
          </w:p>
        </w:tc>
      </w:tr>
      <w:tr w:rsidR="00A929B1" w:rsidRPr="00247A58" w14:paraId="26524225" w14:textId="77777777" w:rsidTr="006750C1">
        <w:tc>
          <w:tcPr>
            <w:tcW w:w="7109" w:type="dxa"/>
            <w:shd w:val="clear" w:color="auto" w:fill="auto"/>
          </w:tcPr>
          <w:p w14:paraId="437C366E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16 – Projekt splňuje podmínky výzvy z hlediska umístění realizace a umístění dopadu</w:t>
            </w:r>
          </w:p>
          <w:p w14:paraId="0F40F228" w14:textId="50FFF0F9" w:rsidR="00A929B1" w:rsidRPr="00247A58" w:rsidRDefault="00D325B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Pracovník JS</w:t>
            </w:r>
            <w:r w:rsidR="00587E80">
              <w:rPr>
                <w:rFonts w:ascii="Arial" w:hAnsi="Arial" w:cs="Arial"/>
                <w:szCs w:val="16"/>
              </w:rPr>
              <w:t xml:space="preserve"> to</w:t>
            </w:r>
            <w:r w:rsidRPr="00247A58">
              <w:rPr>
                <w:rFonts w:ascii="Arial" w:hAnsi="Arial" w:cs="Arial"/>
                <w:szCs w:val="16"/>
              </w:rPr>
              <w:t xml:space="preserve"> zkontroluje </w:t>
            </w:r>
            <w:r w:rsidR="00587E80">
              <w:rPr>
                <w:rFonts w:ascii="Arial" w:hAnsi="Arial" w:cs="Arial"/>
                <w:szCs w:val="16"/>
              </w:rPr>
              <w:t xml:space="preserve">v žádosti </w:t>
            </w:r>
            <w:r w:rsidRPr="00247A58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587E80">
              <w:rPr>
                <w:rFonts w:ascii="Arial" w:hAnsi="Arial" w:cs="Arial"/>
                <w:szCs w:val="16"/>
              </w:rPr>
              <w:t xml:space="preserve">Specifické datové </w:t>
            </w:r>
            <w:r w:rsidR="00FB60CB">
              <w:rPr>
                <w:rFonts w:ascii="Arial" w:hAnsi="Arial" w:cs="Arial"/>
                <w:szCs w:val="16"/>
              </w:rPr>
              <w:t>položky – Místo</w:t>
            </w:r>
            <w:r w:rsidR="00587E80">
              <w:rPr>
                <w:rFonts w:ascii="Arial" w:hAnsi="Arial" w:cs="Arial"/>
                <w:szCs w:val="16"/>
              </w:rPr>
              <w:t xml:space="preserve"> dopadu projektu</w:t>
            </w:r>
            <w:r w:rsidRPr="00247A58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0A4D6A">
              <w:rPr>
                <w:rFonts w:ascii="Arial" w:hAnsi="Arial" w:cs="Arial"/>
                <w:szCs w:val="16"/>
              </w:rPr>
              <w:t xml:space="preserve">v případě nutnosti </w:t>
            </w:r>
            <w:r w:rsidRPr="00247A58">
              <w:rPr>
                <w:rFonts w:ascii="Arial" w:hAnsi="Arial" w:cs="Arial"/>
                <w:szCs w:val="16"/>
              </w:rPr>
              <w:t xml:space="preserve">expert posoudí, zda mají projektové aktivity přeshraniční dopad na </w:t>
            </w:r>
            <w:r w:rsidR="00B628D5">
              <w:rPr>
                <w:rFonts w:ascii="Arial" w:hAnsi="Arial" w:cs="Arial"/>
                <w:szCs w:val="16"/>
              </w:rPr>
              <w:t xml:space="preserve">obě </w:t>
            </w:r>
            <w:r w:rsidRPr="00247A58">
              <w:rPr>
                <w:rFonts w:ascii="Arial" w:hAnsi="Arial" w:cs="Arial"/>
                <w:szCs w:val="16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499693FD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16 – Projekt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spełnia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warunki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naboru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pod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względem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lokalizacji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realizacji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oraz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lokalizacji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oddziaływania</w:t>
            </w:r>
            <w:proofErr w:type="spellEnd"/>
          </w:p>
          <w:p w14:paraId="30B8383D" w14:textId="3F6B6A24" w:rsidR="00537D88" w:rsidRPr="00FB60CB" w:rsidRDefault="00205D3A" w:rsidP="004629C4">
            <w:pPr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93184D">
              <w:rPr>
                <w:rFonts w:ascii="Arial" w:hAnsi="Arial" w:cs="Arial"/>
                <w:lang w:val="pl-PL"/>
              </w:rPr>
              <w:t>Menadżer</w:t>
            </w:r>
            <w:r w:rsidR="00D325B3" w:rsidRPr="0093184D">
              <w:rPr>
                <w:rFonts w:ascii="Arial" w:hAnsi="Arial" w:cs="Arial"/>
                <w:lang w:val="pl-PL"/>
              </w:rPr>
              <w:t xml:space="preserve"> WS sprawdza </w:t>
            </w:r>
            <w:r w:rsidR="00587E80" w:rsidRPr="00FB60C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FB60CB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e</w:t>
            </w:r>
            <w:r w:rsidR="00587E80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wniosku </w:t>
            </w:r>
            <w:r w:rsidR="00D325B3" w:rsidRPr="0093184D">
              <w:rPr>
                <w:rFonts w:ascii="Arial" w:hAnsi="Arial" w:cs="Arial"/>
                <w:lang w:val="pl-PL"/>
              </w:rPr>
              <w:t xml:space="preserve">informacje zawarte w zakładkach „Lokalizacja” i </w:t>
            </w:r>
            <w:r w:rsidR="00587E80" w:rsidRPr="00FB60C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„Specifyczne </w:t>
            </w:r>
            <w:r w:rsid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93184D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zakładki dotyczące danych</w:t>
            </w:r>
            <w:r w:rsid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587E80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- Miejsce oddziaływania projektu”</w:t>
            </w:r>
            <w:r w:rsidR="00D325B3" w:rsidRPr="0093184D">
              <w:rPr>
                <w:rFonts w:ascii="Arial" w:hAnsi="Arial" w:cs="Arial"/>
                <w:lang w:val="pl-PL"/>
              </w:rPr>
              <w:t>. 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83381C">
              <w:rPr>
                <w:rFonts w:ascii="Arial" w:hAnsi="Arial" w:cs="Arial"/>
                <w:lang w:val="pl-PL"/>
              </w:rPr>
              <w:t xml:space="preserve"> </w:t>
            </w:r>
            <w:r w:rsidR="0083381C" w:rsidRPr="0083381C">
              <w:rPr>
                <w:rFonts w:ascii="Arial" w:hAnsi="Arial" w:cs="Arial"/>
                <w:lang w:val="pl-PL"/>
              </w:rPr>
              <w:t xml:space="preserve">(w razie konieczności) </w:t>
            </w:r>
            <w:r w:rsidR="00D325B3" w:rsidRPr="0093184D">
              <w:rPr>
                <w:rFonts w:ascii="Arial" w:hAnsi="Arial" w:cs="Arial"/>
                <w:lang w:val="pl-PL"/>
              </w:rPr>
              <w:t>ocenia, czy działania projektowe mają oddziaływanie transgraniczne na obie strony granicy.</w:t>
            </w:r>
          </w:p>
        </w:tc>
      </w:tr>
      <w:tr w:rsidR="00A929B1" w:rsidRPr="00247A58" w14:paraId="58E18F89" w14:textId="77777777" w:rsidTr="006750C1">
        <w:tc>
          <w:tcPr>
            <w:tcW w:w="7109" w:type="dxa"/>
            <w:shd w:val="clear" w:color="auto" w:fill="auto"/>
          </w:tcPr>
          <w:p w14:paraId="60F9E3DE" w14:textId="6561D881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17 - </w:t>
            </w:r>
            <w:r w:rsidR="00D325B3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splňuje podmínky programu z hlediska veřejné podpory</w:t>
            </w:r>
          </w:p>
          <w:p w14:paraId="2B4A29D7" w14:textId="56B0911E" w:rsidR="00A929B1" w:rsidRPr="00247A58" w:rsidRDefault="00D325B3" w:rsidP="004629C4">
            <w:pPr>
              <w:shd w:val="clear" w:color="auto" w:fill="FFFFFF" w:themeFill="background1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B628D5">
              <w:rPr>
                <w:rFonts w:ascii="Arial" w:hAnsi="Arial" w:cs="Arial"/>
                <w:szCs w:val="16"/>
              </w:rPr>
              <w:t>u</w:t>
            </w:r>
            <w:r w:rsidRPr="00247A58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263A9B">
              <w:rPr>
                <w:rFonts w:ascii="Arial" w:hAnsi="Arial" w:cs="Arial"/>
                <w:szCs w:val="16"/>
              </w:rPr>
              <w:t>A.7</w:t>
            </w:r>
            <w:r w:rsidR="00263A9B" w:rsidRPr="00247A58">
              <w:rPr>
                <w:rFonts w:ascii="Arial" w:hAnsi="Arial" w:cs="Arial"/>
                <w:szCs w:val="16"/>
              </w:rPr>
              <w:t xml:space="preserve"> </w:t>
            </w:r>
            <w:r w:rsidRPr="00247A58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7BDDFE64" w14:textId="60384351" w:rsidR="00A929B1" w:rsidRPr="0093184D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17 – </w:t>
            </w:r>
            <w:r w:rsidR="00D325B3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Projekt spełnia warunki programu w zakresie pomocy publicznej </w:t>
            </w:r>
          </w:p>
          <w:p w14:paraId="7DFFC97C" w14:textId="1EDE8DB4" w:rsidR="00A929B1" w:rsidRPr="00247A58" w:rsidRDefault="00205D3A" w:rsidP="004629C4">
            <w:pPr>
              <w:shd w:val="clear" w:color="auto" w:fill="FFFFFF" w:themeFill="background1"/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D325B3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Rozdziale </w:t>
            </w:r>
            <w:r w:rsidR="00263A9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263A9B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D325B3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Podręcznika Wnioskodawcy.</w:t>
            </w:r>
          </w:p>
        </w:tc>
      </w:tr>
      <w:tr w:rsidR="00A929B1" w:rsidRPr="00247A58" w14:paraId="79DF62A1" w14:textId="77777777" w:rsidTr="006750C1">
        <w:tc>
          <w:tcPr>
            <w:tcW w:w="7109" w:type="dxa"/>
            <w:shd w:val="clear" w:color="auto" w:fill="auto"/>
          </w:tcPr>
          <w:p w14:paraId="604C4D6A" w14:textId="62D58226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18 - Ověření absence dopadu odůvodněného stanoviska</w:t>
            </w:r>
            <w:r w:rsidR="002B3429" w:rsidRPr="00247A58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footnoteReference w:id="3"/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dle čl. 258 Smlouvy o fungování EU na projekt</w:t>
            </w:r>
          </w:p>
          <w:p w14:paraId="6A42C2C2" w14:textId="07E76FFB" w:rsidR="00A929B1" w:rsidRPr="00247A58" w:rsidRDefault="00E50DF0" w:rsidP="004629C4">
            <w:pPr>
              <w:rPr>
                <w:rFonts w:cs="Arial"/>
                <w:color w:val="000000"/>
              </w:rPr>
            </w:pPr>
            <w:r w:rsidRPr="00247A58">
              <w:rPr>
                <w:rFonts w:ascii="Arial" w:hAnsi="Arial" w:cs="Arial"/>
              </w:rPr>
              <w:lastRenderedPageBreak/>
              <w:t>Pracovník JS zkontroluje (</w:t>
            </w:r>
            <w:hyperlink r:id="rId18" w:history="1">
              <w:r w:rsidR="000718A1" w:rsidRPr="00247A58">
                <w:rPr>
                  <w:rStyle w:val="Hypertextovodkaz"/>
                  <w:rFonts w:ascii="Arial" w:hAnsi="Arial" w:cs="Arial"/>
                </w:rPr>
                <w:t>v databázi Evropské komise</w:t>
              </w:r>
            </w:hyperlink>
            <w:r w:rsidRPr="00247A58">
              <w:rPr>
                <w:rFonts w:ascii="Arial" w:hAnsi="Arial" w:cs="Arial"/>
              </w:rPr>
              <w:t>), zda není předkládaný projekt dotčen odůvodněným stanoviskem Komise (podle čl. 258 Smlouvy o fungování EU).</w:t>
            </w:r>
            <w:r w:rsidRPr="00247A58">
              <w:rPr>
                <w:rFonts w:eastAsiaTheme="minorHAnsi" w:cs="Arial"/>
                <w:i/>
                <w:color w:val="000000"/>
                <w:szCs w:val="22"/>
                <w:lang w:eastAsia="en-US"/>
              </w:rPr>
              <w:t xml:space="preserve">  </w:t>
            </w:r>
          </w:p>
        </w:tc>
        <w:tc>
          <w:tcPr>
            <w:tcW w:w="7109" w:type="dxa"/>
            <w:shd w:val="clear" w:color="auto" w:fill="auto"/>
          </w:tcPr>
          <w:p w14:paraId="1E3671DB" w14:textId="6D4CC4D1" w:rsidR="00A929B1" w:rsidRPr="0093184D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18 – </w:t>
            </w:r>
            <w:r w:rsidR="00E50DF0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Weryfikacja braku wpływu uzasadnionej opinii</w:t>
            </w:r>
            <w:r w:rsidR="002B3429" w:rsidRPr="0093184D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footnoteReference w:id="4"/>
            </w:r>
            <w:r w:rsidR="00E50DF0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 podstawie art. 258 TFUE na projekt</w:t>
            </w:r>
          </w:p>
          <w:p w14:paraId="29BAAF2F" w14:textId="39AB11A6" w:rsidR="00A929B1" w:rsidRPr="00247A58" w:rsidRDefault="00205D3A" w:rsidP="004629C4">
            <w:pPr>
              <w:rPr>
                <w:rFonts w:cs="Arial"/>
                <w:b/>
                <w:bCs/>
                <w:szCs w:val="22"/>
              </w:rPr>
            </w:pPr>
            <w:r w:rsidRPr="0093184D">
              <w:rPr>
                <w:rFonts w:ascii="Arial" w:hAnsi="Arial" w:cs="Arial"/>
                <w:lang w:val="pl-PL"/>
              </w:rPr>
              <w:lastRenderedPageBreak/>
              <w:t>Menadżer</w:t>
            </w:r>
            <w:r w:rsidR="00E50DF0" w:rsidRPr="0093184D">
              <w:rPr>
                <w:rFonts w:ascii="Arial" w:hAnsi="Arial" w:cs="Arial"/>
                <w:lang w:val="pl-PL"/>
              </w:rPr>
              <w:t xml:space="preserve"> WS sprawdza (</w:t>
            </w:r>
            <w:r w:rsidR="00B314C4">
              <w:fldChar w:fldCharType="begin"/>
            </w:r>
            <w:r w:rsidR="00B314C4">
              <w:instrText>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</w:instrText>
            </w:r>
            <w:r w:rsidR="00B314C4">
              <w:fldChar w:fldCharType="separate"/>
            </w:r>
            <w:r w:rsidR="000718A1" w:rsidRPr="0093184D">
              <w:rPr>
                <w:rStyle w:val="Hypertextovodkaz"/>
                <w:rFonts w:ascii="Arial" w:hAnsi="Arial" w:cs="Arial"/>
                <w:lang w:val="pl-PL"/>
              </w:rPr>
              <w:t>w bazie danych Komis</w:t>
            </w:r>
            <w:r w:rsidR="00B628D5" w:rsidRPr="0093184D">
              <w:rPr>
                <w:rStyle w:val="Hypertextovodkaz"/>
                <w:rFonts w:ascii="Arial" w:hAnsi="Arial" w:cs="Arial"/>
                <w:lang w:val="pl-PL"/>
              </w:rPr>
              <w:t>ji</w:t>
            </w:r>
            <w:r w:rsidR="000718A1" w:rsidRPr="0093184D">
              <w:rPr>
                <w:rStyle w:val="Hypertextovodkaz"/>
                <w:rFonts w:ascii="Arial" w:hAnsi="Arial" w:cs="Arial"/>
                <w:lang w:val="pl-PL"/>
              </w:rPr>
              <w:t xml:space="preserve"> </w:t>
            </w:r>
            <w:r w:rsidR="00F02DAC" w:rsidRPr="0093184D">
              <w:rPr>
                <w:rStyle w:val="Hypertextovodkaz"/>
                <w:rFonts w:ascii="Arial" w:hAnsi="Arial" w:cs="Arial"/>
                <w:lang w:val="pl-PL"/>
              </w:rPr>
              <w:t>E</w:t>
            </w:r>
            <w:r w:rsidR="000718A1" w:rsidRPr="0093184D">
              <w:rPr>
                <w:rStyle w:val="Hypertextovodkaz"/>
                <w:rFonts w:ascii="Arial" w:hAnsi="Arial" w:cs="Arial"/>
                <w:lang w:val="pl-PL"/>
              </w:rPr>
              <w:t>uropejskiej</w:t>
            </w:r>
            <w:r w:rsidR="00B314C4">
              <w:rPr>
                <w:rStyle w:val="Hypertextovodkaz"/>
                <w:rFonts w:ascii="Arial" w:hAnsi="Arial" w:cs="Arial"/>
                <w:lang w:val="pl-PL"/>
              </w:rPr>
              <w:fldChar w:fldCharType="end"/>
            </w:r>
            <w:r w:rsidR="00E50DF0" w:rsidRPr="0093184D">
              <w:rPr>
                <w:rFonts w:ascii="Arial" w:hAnsi="Arial" w:cs="Arial"/>
                <w:lang w:val="pl-PL"/>
              </w:rPr>
              <w:t>), czy na zgłoszony projekt nie ma wpływu uzasadniona opinia Komisji (zgodnie z art. 258 TFUE).</w:t>
            </w:r>
          </w:p>
        </w:tc>
      </w:tr>
      <w:tr w:rsidR="00A929B1" w:rsidRPr="00247A58" w14:paraId="6D8037B0" w14:textId="77777777" w:rsidTr="006750C1">
        <w:tc>
          <w:tcPr>
            <w:tcW w:w="7109" w:type="dxa"/>
            <w:shd w:val="clear" w:color="auto" w:fill="auto"/>
          </w:tcPr>
          <w:p w14:paraId="09D7C269" w14:textId="3FA9B8DF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19 – </w:t>
            </w:r>
            <w:r w:rsidR="00E50DF0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Projektová žádost nebyla doplněna nad rámec výzvy k odstranění vad a nedostatků</w:t>
            </w:r>
          </w:p>
          <w:p w14:paraId="3549FCCE" w14:textId="5156E053" w:rsidR="00A929B1" w:rsidRPr="00247A58" w:rsidRDefault="00E50DF0" w:rsidP="004629C4">
            <w:pPr>
              <w:rPr>
                <w:rFonts w:eastAsiaTheme="minorHAnsi" w:cs="Arial"/>
                <w:bCs/>
                <w:lang w:eastAsia="en-US"/>
              </w:rPr>
            </w:pPr>
            <w:r w:rsidRPr="00247A58">
              <w:rPr>
                <w:rFonts w:ascii="Arial" w:hAnsi="Arial" w:cs="Arial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247A58">
              <w:rPr>
                <w:rFonts w:eastAsiaTheme="minorHAnsi" w:cs="Arial"/>
                <w:bCs/>
                <w:lang w:eastAsia="en-US"/>
              </w:rPr>
              <w:t xml:space="preserve"> </w:t>
            </w:r>
            <w:r w:rsidR="00A929B1" w:rsidRPr="00247A58"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72742953" w14:textId="54CF74DE" w:rsidR="00A929B1" w:rsidRPr="00580B08" w:rsidRDefault="00A929B1" w:rsidP="004629C4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580B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19 - </w:t>
            </w:r>
            <w:r w:rsidR="00E50DF0" w:rsidRPr="00580B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Wniosek projektowy nie został uzupełniony ponad zakres wezwania do usunięcia wad i uchybień</w:t>
            </w:r>
          </w:p>
          <w:p w14:paraId="6D6241B9" w14:textId="592B9365" w:rsidR="00A929B1" w:rsidRPr="00247A58" w:rsidRDefault="00205D3A" w:rsidP="004629C4">
            <w:pPr>
              <w:rPr>
                <w:rFonts w:cs="Arial"/>
                <w:bCs/>
              </w:rPr>
            </w:pPr>
            <w:r w:rsidRPr="00580B08">
              <w:rPr>
                <w:rFonts w:ascii="Arial" w:hAnsi="Arial" w:cs="Arial"/>
                <w:lang w:val="pl-PL"/>
              </w:rPr>
              <w:t>Menadżer</w:t>
            </w:r>
            <w:r w:rsidR="00E50DF0" w:rsidRPr="00580B08">
              <w:rPr>
                <w:rFonts w:ascii="Arial" w:hAnsi="Arial" w:cs="Arial"/>
                <w:lang w:val="pl-PL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015D6E">
              <w:rPr>
                <w:rFonts w:ascii="Arial" w:hAnsi="Arial" w:cs="Arial"/>
                <w:lang w:val="pl-PL"/>
              </w:rPr>
              <w:t>.</w:t>
            </w:r>
          </w:p>
        </w:tc>
      </w:tr>
      <w:tr w:rsidR="001931E5" w:rsidRPr="00247A58" w14:paraId="680CA6E0" w14:textId="77777777" w:rsidTr="006750C1">
        <w:tc>
          <w:tcPr>
            <w:tcW w:w="7109" w:type="dxa"/>
            <w:shd w:val="clear" w:color="auto" w:fill="auto"/>
          </w:tcPr>
          <w:p w14:paraId="52176ACB" w14:textId="7D19AF9B" w:rsidR="00FD3F03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20 - </w:t>
            </w:r>
            <w:r w:rsidR="006B11CF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ořízení techniky a vybavení</w:t>
            </w:r>
            <w:r w:rsidR="006B11CF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– technické podmínky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40E20012" w14:textId="08DF394D" w:rsidR="006B11CF" w:rsidRDefault="006B11CF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Technika a/nebo vybavení zakoupené z prostředků programu musí splňovat technické předpoklady (technické normy), které nijak neomezují jejich použití na polské a české straně (např. v důsledku různých technických </w:t>
            </w:r>
            <w:r w:rsidR="00580B08" w:rsidRPr="00247A58">
              <w:rPr>
                <w:rFonts w:ascii="Arial" w:hAnsi="Arial" w:cs="Arial"/>
              </w:rPr>
              <w:t>norem</w:t>
            </w:r>
            <w:r w:rsidRPr="00247A58">
              <w:rPr>
                <w:rFonts w:ascii="Arial" w:hAnsi="Arial" w:cs="Arial"/>
              </w:rPr>
              <w:t xml:space="preserve"> apod.).</w:t>
            </w:r>
          </w:p>
          <w:p w14:paraId="76A5FF8F" w14:textId="77777777" w:rsidR="00580B08" w:rsidRPr="00247A58" w:rsidRDefault="00580B08" w:rsidP="004629C4">
            <w:pPr>
              <w:spacing w:after="0"/>
              <w:rPr>
                <w:rFonts w:ascii="Arial" w:hAnsi="Arial" w:cs="Arial"/>
              </w:rPr>
            </w:pPr>
          </w:p>
          <w:p w14:paraId="5CB42B08" w14:textId="5D0E0918" w:rsidR="001931E5" w:rsidRPr="00247A58" w:rsidRDefault="006B11CF" w:rsidP="004629C4">
            <w:pPr>
              <w:spacing w:after="0"/>
            </w:pPr>
            <w:r w:rsidRPr="00247A58">
              <w:rPr>
                <w:rFonts w:ascii="Arial" w:hAnsi="Arial" w:cs="Arial"/>
              </w:rPr>
              <w:t xml:space="preserve">Pracovník JS ověřuje kritérium </w:t>
            </w:r>
            <w:r w:rsidR="00FD3F03" w:rsidRPr="00247A58">
              <w:rPr>
                <w:rFonts w:ascii="Arial" w:hAnsi="Arial" w:cs="Arial"/>
              </w:rPr>
              <w:t xml:space="preserve">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11AF1FBE" w14:textId="58BA7C9B" w:rsidR="001931E5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20 – </w:t>
            </w:r>
            <w:proofErr w:type="spellStart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Sprzęt</w:t>
            </w:r>
            <w:proofErr w:type="spellEnd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i </w:t>
            </w:r>
            <w:proofErr w:type="spellStart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wyposażenie</w:t>
            </w:r>
            <w:proofErr w:type="spellEnd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– </w:t>
            </w:r>
            <w:proofErr w:type="spellStart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wymagania</w:t>
            </w:r>
            <w:proofErr w:type="spellEnd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techniczne</w:t>
            </w:r>
            <w:proofErr w:type="spellEnd"/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7FDD41B1" w14:textId="77777777" w:rsidR="00537D88" w:rsidRDefault="00056532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580B08">
              <w:rPr>
                <w:rFonts w:ascii="Arial" w:hAnsi="Arial" w:cs="Arial"/>
                <w:lang w:val="pl-PL"/>
              </w:rPr>
              <w:t>Kryterium dotyczy projektów, w których jest przewidziany zakup sprzętu i/lub wyposażenia. 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</w:t>
            </w:r>
            <w:r w:rsidRPr="00580B0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6E3B112" w14:textId="2F81EE29" w:rsidR="00FD3F03" w:rsidRPr="00247A58" w:rsidRDefault="00537D88" w:rsidP="004629C4">
            <w:pPr>
              <w:widowControl w:val="0"/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Menadżer WS sprawdza kryterium na </w:t>
            </w:r>
            <w:r w:rsidR="00541E00" w:rsidRPr="00537D88">
              <w:rPr>
                <w:rFonts w:ascii="Arial" w:hAnsi="Arial" w:cs="Arial"/>
                <w:lang w:val="pl-PL"/>
              </w:rPr>
              <w:t xml:space="preserve">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FD3F03" w:rsidRPr="00247A58" w14:paraId="6C2BDB31" w14:textId="77777777" w:rsidTr="006750C1">
        <w:tc>
          <w:tcPr>
            <w:tcW w:w="7109" w:type="dxa"/>
            <w:shd w:val="clear" w:color="auto" w:fill="auto"/>
          </w:tcPr>
          <w:p w14:paraId="70D27749" w14:textId="1ADE5B09" w:rsidR="00570275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21 - </w:t>
            </w:r>
            <w:r w:rsidR="00570275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Pořízení techniky a vybavení – právní podmínky </w:t>
            </w:r>
          </w:p>
          <w:p w14:paraId="6E454D44" w14:textId="0AD0F235" w:rsidR="0066131E" w:rsidRPr="00247A58" w:rsidRDefault="0066131E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</w:t>
            </w:r>
            <w:r w:rsidR="00DE578C" w:rsidRPr="00247A58">
              <w:rPr>
                <w:rFonts w:ascii="Arial" w:hAnsi="Arial" w:cs="Arial"/>
              </w:rPr>
              <w:t xml:space="preserve">Pracovník JS v tomto kritériu zohledňuje právní předpoklady těchto nákupů, tedy posuzuje existenci právních důvodů pro použití zakoupeného zařízení a/nebo zařízení pro společné </w:t>
            </w:r>
            <w:r w:rsidR="00537D88" w:rsidRPr="00247A58">
              <w:rPr>
                <w:rFonts w:ascii="Arial" w:hAnsi="Arial" w:cs="Arial"/>
              </w:rPr>
              <w:t xml:space="preserve">aktivity </w:t>
            </w:r>
            <w:r w:rsidR="00537D88" w:rsidRPr="00247A58">
              <w:rPr>
                <w:rFonts w:ascii="Arial" w:hAnsi="Arial" w:cs="Arial"/>
              </w:rPr>
              <w:lastRenderedPageBreak/>
              <w:t>– ověřuje</w:t>
            </w:r>
            <w:r w:rsidR="00DE578C" w:rsidRPr="00247A58">
              <w:rPr>
                <w:rFonts w:ascii="Arial" w:hAnsi="Arial" w:cs="Arial"/>
              </w:rPr>
              <w:t xml:space="preserve"> obecné nebo dvoustranné normy, úmluvy, smlouvy o spolupráci atd.</w:t>
            </w:r>
          </w:p>
          <w:p w14:paraId="43AF3EC0" w14:textId="79912BC1" w:rsidR="00FD3F03" w:rsidRPr="00247A58" w:rsidRDefault="00DE578C" w:rsidP="004629C4">
            <w:r w:rsidRPr="00247A58">
              <w:rPr>
                <w:rFonts w:ascii="Arial" w:hAnsi="Arial" w:cs="Arial"/>
              </w:rPr>
              <w:t xml:space="preserve">Pracovník JS ověřuje kritérium 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0C769F63" w14:textId="26DDCD5E" w:rsidR="00570275" w:rsidRPr="00537D8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21 – </w:t>
            </w:r>
            <w:r w:rsidR="00570275"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Sprzęt i wyposażenie – wymagania prawne</w:t>
            </w:r>
          </w:p>
          <w:p w14:paraId="31CF0856" w14:textId="16B9D478" w:rsidR="00763029" w:rsidRPr="00537D88" w:rsidRDefault="0066131E" w:rsidP="004629C4">
            <w:pPr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lang w:val="pl-PL"/>
              </w:rPr>
              <w:t xml:space="preserve">Kryterium dotyczy projektów, w których jest przewidziany zakup sprzętu i/lub wyposażenia. </w:t>
            </w:r>
            <w:r w:rsidR="00763029" w:rsidRPr="00537D88">
              <w:rPr>
                <w:rFonts w:ascii="Arial" w:hAnsi="Arial" w:cs="Arial"/>
                <w:lang w:val="pl-PL"/>
              </w:rPr>
              <w:t xml:space="preserve">W tym kryterium </w:t>
            </w:r>
            <w:r w:rsidR="00205D3A"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763029" w:rsidRPr="00537D88">
              <w:rPr>
                <w:rFonts w:ascii="Arial" w:hAnsi="Arial" w:cs="Arial"/>
                <w:lang w:val="pl-PL"/>
              </w:rPr>
              <w:t xml:space="preserve">bierze pod uwagę przesłanki prawne tych zakupów, tj. ocenia istnienie podstaw prawnych wykorzystania kupowanego sprzętu i/lub wyposażenia dla wspólnych </w:t>
            </w:r>
            <w:r w:rsidR="00763029" w:rsidRPr="00537D88">
              <w:rPr>
                <w:rFonts w:ascii="Arial" w:hAnsi="Arial" w:cs="Arial"/>
                <w:lang w:val="pl-PL"/>
              </w:rPr>
              <w:lastRenderedPageBreak/>
              <w:t>działań – weryfikuje ogólne lub bilateralne normy, konwencje, umowy o współpracy itp.</w:t>
            </w:r>
          </w:p>
          <w:p w14:paraId="350717E1" w14:textId="0B8E2837" w:rsidR="0066131E" w:rsidRPr="00537D88" w:rsidRDefault="00205D3A" w:rsidP="004629C4">
            <w:pPr>
              <w:rPr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6131E"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66131E" w:rsidRPr="00537D88">
              <w:rPr>
                <w:rFonts w:ascii="Arial" w:hAnsi="Arial" w:cs="Arial"/>
                <w:lang w:val="pl-PL"/>
              </w:rPr>
              <w:t>sprawdza kr</w:t>
            </w:r>
            <w:r w:rsidR="00390303" w:rsidRPr="00537D88">
              <w:rPr>
                <w:rFonts w:ascii="Arial" w:hAnsi="Arial" w:cs="Arial"/>
                <w:lang w:val="pl-PL"/>
              </w:rPr>
              <w:t>y</w:t>
            </w:r>
            <w:r w:rsidR="0066131E" w:rsidRPr="00537D88">
              <w:rPr>
                <w:rFonts w:ascii="Arial" w:hAnsi="Arial" w:cs="Arial"/>
                <w:lang w:val="pl-PL"/>
              </w:rPr>
              <w:t>t</w:t>
            </w:r>
            <w:r w:rsidR="00A54138" w:rsidRPr="00537D88">
              <w:rPr>
                <w:rFonts w:ascii="Arial" w:hAnsi="Arial" w:cs="Arial"/>
                <w:lang w:val="pl-PL"/>
              </w:rPr>
              <w:t>e</w:t>
            </w:r>
            <w:r w:rsidR="0066131E" w:rsidRPr="00537D88">
              <w:rPr>
                <w:rFonts w:ascii="Arial" w:hAnsi="Arial" w:cs="Arial"/>
                <w:lang w:val="pl-PL"/>
              </w:rPr>
              <w:t xml:space="preserve">rium na </w:t>
            </w:r>
            <w:r w:rsidR="00541E00" w:rsidRPr="00537D88">
              <w:rPr>
                <w:rFonts w:ascii="Arial" w:hAnsi="Arial" w:cs="Arial"/>
                <w:lang w:val="pl-PL"/>
              </w:rPr>
              <w:t xml:space="preserve">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FD3F03" w:rsidRPr="00247A58" w14:paraId="27BE66BC" w14:textId="77777777" w:rsidTr="006750C1">
        <w:tc>
          <w:tcPr>
            <w:tcW w:w="7109" w:type="dxa"/>
            <w:shd w:val="clear" w:color="auto" w:fill="auto"/>
          </w:tcPr>
          <w:p w14:paraId="4F82F5FA" w14:textId="78929E8E" w:rsidR="0006215B" w:rsidRPr="00247A58" w:rsidRDefault="00FD3F03" w:rsidP="004629C4">
            <w:pPr>
              <w:rPr>
                <w:rFonts w:cs="Arial"/>
                <w:b/>
                <w:bCs/>
                <w:i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22 </w:t>
            </w:r>
            <w:r w:rsidR="00537D88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- Speciální</w:t>
            </w:r>
            <w:r w:rsidR="00C2173E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charakter</w:t>
            </w:r>
            <w:r w:rsidR="0084161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06215B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vybavení</w:t>
            </w:r>
            <w:r w:rsidR="0084161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4B8C5758" w14:textId="1D524B9F" w:rsidR="00841612" w:rsidRPr="00247A58" w:rsidRDefault="00841612" w:rsidP="004629C4">
            <w:r w:rsidRPr="00247A58">
              <w:rPr>
                <w:rFonts w:ascii="Arial" w:hAnsi="Arial" w:cs="Arial"/>
              </w:rPr>
              <w:t xml:space="preserve">Pracovník JS </w:t>
            </w:r>
            <w:proofErr w:type="gramStart"/>
            <w:r w:rsidRPr="00247A58">
              <w:rPr>
                <w:rFonts w:ascii="Arial" w:hAnsi="Arial" w:cs="Arial"/>
              </w:rPr>
              <w:t>ověř</w:t>
            </w:r>
            <w:r w:rsidR="00C2173E" w:rsidRPr="00247A58">
              <w:rPr>
                <w:rFonts w:ascii="Arial" w:hAnsi="Arial" w:cs="Arial"/>
              </w:rPr>
              <w:t>í</w:t>
            </w:r>
            <w:proofErr w:type="gramEnd"/>
            <w:r w:rsidR="00C2173E" w:rsidRPr="00247A58">
              <w:rPr>
                <w:rFonts w:ascii="Arial" w:hAnsi="Arial" w:cs="Arial"/>
              </w:rPr>
              <w:t>, zda pořizovan</w:t>
            </w:r>
            <w:r w:rsidR="00437613" w:rsidRPr="00247A58">
              <w:rPr>
                <w:rFonts w:ascii="Arial" w:hAnsi="Arial" w:cs="Arial"/>
              </w:rPr>
              <w:t xml:space="preserve">á technika nebo </w:t>
            </w:r>
            <w:r w:rsidR="00C2173E" w:rsidRPr="00247A58">
              <w:rPr>
                <w:rFonts w:ascii="Arial" w:hAnsi="Arial" w:cs="Arial"/>
              </w:rPr>
              <w:t>vybavení</w:t>
            </w:r>
            <w:r w:rsidR="00437613" w:rsidRPr="00247A58">
              <w:rPr>
                <w:rFonts w:ascii="Arial" w:hAnsi="Arial" w:cs="Arial"/>
              </w:rPr>
              <w:t xml:space="preserve"> je nezbytné pro prevenci a odstraňování následků rizik, spojených se změnami klimatu.  K</w:t>
            </w:r>
            <w:r w:rsidRPr="00247A58">
              <w:rPr>
                <w:rFonts w:ascii="Arial" w:hAnsi="Arial" w:cs="Arial"/>
              </w:rPr>
              <w:t xml:space="preserve">ritérium </w:t>
            </w:r>
            <w:r w:rsidR="00437613" w:rsidRPr="00247A58">
              <w:rPr>
                <w:rFonts w:ascii="Arial" w:hAnsi="Arial" w:cs="Arial"/>
              </w:rPr>
              <w:t xml:space="preserve">se ověřuje </w:t>
            </w:r>
            <w:r w:rsidRPr="00247A58">
              <w:rPr>
                <w:rFonts w:ascii="Arial" w:hAnsi="Arial" w:cs="Arial"/>
              </w:rPr>
              <w:t xml:space="preserve">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50D1B767" w14:textId="2007B71D" w:rsidR="0006215B" w:rsidRPr="00537D88" w:rsidRDefault="00FD3F03" w:rsidP="004629C4">
            <w:pPr>
              <w:rPr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22 – </w:t>
            </w:r>
            <w:r w:rsidR="001E2DE4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06215B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1304A7"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Specjalistyczny charakter sprzętu</w:t>
            </w:r>
          </w:p>
          <w:p w14:paraId="61FFA734" w14:textId="23B987B7" w:rsidR="0066131E" w:rsidRPr="00247A58" w:rsidRDefault="00205D3A" w:rsidP="004629C4">
            <w:pPr>
              <w:rPr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41612"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841612" w:rsidRPr="00537D88">
              <w:rPr>
                <w:rFonts w:ascii="Arial" w:hAnsi="Arial" w:cs="Arial"/>
                <w:lang w:val="pl-PL"/>
              </w:rPr>
              <w:t>sprawdza</w:t>
            </w:r>
            <w:r w:rsidR="001304A7" w:rsidRPr="00537D88">
              <w:rPr>
                <w:rFonts w:ascii="Arial" w:hAnsi="Arial" w:cs="Arial"/>
                <w:lang w:val="pl-PL"/>
              </w:rPr>
              <w:t>,</w:t>
            </w:r>
            <w:r w:rsidR="00841612" w:rsidRPr="00537D88">
              <w:rPr>
                <w:rFonts w:ascii="Arial" w:hAnsi="Arial" w:cs="Arial"/>
                <w:lang w:val="pl-PL"/>
              </w:rPr>
              <w:t xml:space="preserve"> 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czy </w:t>
            </w:r>
            <w:r w:rsidR="004629C4" w:rsidRPr="00537D88">
              <w:rPr>
                <w:rFonts w:ascii="Arial" w:hAnsi="Arial" w:cs="Arial"/>
                <w:lang w:val="pl-PL"/>
              </w:rPr>
              <w:t>kupowana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 technologia lub sprzęt są niezbędne do zapobiegania i eliminowania skutków zagrożeń związanych ze zmianami klimatu. K</w:t>
            </w:r>
            <w:r w:rsidR="00841612" w:rsidRPr="00537D88">
              <w:rPr>
                <w:rFonts w:ascii="Arial" w:hAnsi="Arial" w:cs="Arial"/>
                <w:lang w:val="pl-PL"/>
              </w:rPr>
              <w:t>r</w:t>
            </w:r>
            <w:r w:rsidR="00390303" w:rsidRPr="00537D88">
              <w:rPr>
                <w:rFonts w:ascii="Arial" w:hAnsi="Arial" w:cs="Arial"/>
                <w:lang w:val="pl-PL"/>
              </w:rPr>
              <w:t>y</w:t>
            </w:r>
            <w:r w:rsidR="00841612" w:rsidRPr="00537D88">
              <w:rPr>
                <w:rFonts w:ascii="Arial" w:hAnsi="Arial" w:cs="Arial"/>
                <w:lang w:val="pl-PL"/>
              </w:rPr>
              <w:t xml:space="preserve">terium </w:t>
            </w:r>
            <w:r w:rsidR="00015D6E">
              <w:rPr>
                <w:rFonts w:ascii="Arial" w:hAnsi="Arial" w:cs="Arial"/>
                <w:lang w:val="pl-PL"/>
              </w:rPr>
              <w:t>jest</w:t>
            </w:r>
            <w:r w:rsidR="00015D6E" w:rsidRPr="00537D88">
              <w:rPr>
                <w:rFonts w:ascii="Arial" w:hAnsi="Arial" w:cs="Arial"/>
                <w:lang w:val="pl-PL"/>
              </w:rPr>
              <w:t xml:space="preserve"> 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oceniane </w:t>
            </w:r>
            <w:r w:rsidR="00841612" w:rsidRPr="00537D88">
              <w:rPr>
                <w:rFonts w:ascii="Arial" w:hAnsi="Arial" w:cs="Arial"/>
                <w:lang w:val="pl-PL"/>
              </w:rPr>
              <w:t>na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5B146E" w:rsidRPr="00247A58" w14:paraId="5A988C18" w14:textId="77777777" w:rsidTr="006750C1">
        <w:tc>
          <w:tcPr>
            <w:tcW w:w="7109" w:type="dxa"/>
            <w:shd w:val="clear" w:color="auto" w:fill="auto"/>
          </w:tcPr>
          <w:p w14:paraId="4DD32796" w14:textId="77777777" w:rsidR="005B146E" w:rsidRPr="00247A58" w:rsidRDefault="005B146E" w:rsidP="005B146E">
            <w:pPr>
              <w:rPr>
                <w:rFonts w:cs="Arial"/>
                <w:b/>
                <w:bCs/>
                <w:i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23 - Přeshraničního využití techniky a vybavení</w:t>
            </w:r>
          </w:p>
          <w:p w14:paraId="38A27BA9" w14:textId="77777777" w:rsidR="005B146E" w:rsidRPr="00247A58" w:rsidRDefault="005B146E" w:rsidP="005B146E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</w:t>
            </w:r>
          </w:p>
          <w:p w14:paraId="4C6ED7E3" w14:textId="1C61FE6F" w:rsidR="005B146E" w:rsidRPr="00247A58" w:rsidRDefault="00541E00" w:rsidP="005B146E">
            <w:pPr>
              <w:spacing w:after="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</w:t>
            </w:r>
            <w:proofErr w:type="gramStart"/>
            <w:r w:rsidRPr="00247A58">
              <w:rPr>
                <w:rFonts w:ascii="Arial" w:hAnsi="Arial" w:cs="Arial"/>
              </w:rPr>
              <w:t>ověří</w:t>
            </w:r>
            <w:proofErr w:type="gramEnd"/>
            <w:del w:id="22" w:author="Pikna Jan" w:date="2023-10-05T08:53:00Z">
              <w:r w:rsidRPr="00247A58" w:rsidDel="00B20559">
                <w:rPr>
                  <w:rFonts w:ascii="Arial" w:hAnsi="Arial" w:cs="Arial"/>
                </w:rPr>
                <w:delText xml:space="preserve"> </w:delText>
              </w:r>
            </w:del>
            <w:r w:rsidR="005B146E" w:rsidRPr="00247A58">
              <w:rPr>
                <w:rFonts w:ascii="Arial" w:hAnsi="Arial" w:cs="Arial"/>
              </w:rPr>
              <w:t>, zda je prokázána reálná potřeba přeshraničního využívání zakoupené techniky a vybavení. Bude hodnoceno na základě</w:t>
            </w:r>
            <w:r w:rsidR="00520658" w:rsidRPr="003238C9">
              <w:rPr>
                <w:rFonts w:ascii="Arial" w:hAnsi="Arial" w:cs="Arial"/>
              </w:rPr>
              <w:t xml:space="preserve"> 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  <w:p w14:paraId="5F8C452A" w14:textId="77777777" w:rsidR="005B146E" w:rsidRPr="00247A58" w:rsidRDefault="005B146E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</w:tc>
        <w:tc>
          <w:tcPr>
            <w:tcW w:w="7109" w:type="dxa"/>
            <w:shd w:val="clear" w:color="auto" w:fill="auto"/>
          </w:tcPr>
          <w:p w14:paraId="535D02F8" w14:textId="77777777" w:rsidR="005B146E" w:rsidRPr="00537D88" w:rsidRDefault="005B146E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23 – Transgraniczne wykorzystanie sprzętu i wyposażenia</w:t>
            </w:r>
            <w:r w:rsidRPr="00537D88" w:rsidDel="000952B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247C653" w14:textId="77777777" w:rsidR="005B146E" w:rsidRPr="00537D88" w:rsidRDefault="005B146E" w:rsidP="005B146E">
            <w:pPr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lang w:val="pl-PL"/>
              </w:rPr>
              <w:t xml:space="preserve">Kryterium dotyczy projektów, w których jest przewidziany zakup sprzętu i/lub wyposażenia. </w:t>
            </w:r>
          </w:p>
          <w:p w14:paraId="23464A2E" w14:textId="2AC64CFC" w:rsidR="005B146E" w:rsidRPr="00247A58" w:rsidRDefault="00541E00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Menadżer WS </w:t>
            </w:r>
            <w:r w:rsidRPr="00537D88">
              <w:rPr>
                <w:rFonts w:ascii="Arial" w:hAnsi="Arial" w:cs="Arial"/>
                <w:lang w:val="pl-PL"/>
              </w:rPr>
              <w:t>sprawdza</w:t>
            </w:r>
            <w:r w:rsidR="005B146E" w:rsidRPr="00537D88">
              <w:rPr>
                <w:rFonts w:ascii="Arial" w:hAnsi="Arial" w:cs="Arial"/>
                <w:lang w:val="pl-PL"/>
              </w:rPr>
              <w:t xml:space="preserve">, czy w projektach wykazano realną potrzebę transgranicznego wykorzystywania zakupionego sprzętu i/lub wyposażenia. </w:t>
            </w:r>
            <w:r w:rsidR="00520658" w:rsidRPr="00537D88">
              <w:rPr>
                <w:rFonts w:ascii="Arial" w:hAnsi="Arial" w:cs="Arial"/>
                <w:lang w:val="pl-PL"/>
              </w:rPr>
              <w:t xml:space="preserve"> Kryterium </w:t>
            </w:r>
            <w:r w:rsidR="00520658">
              <w:rPr>
                <w:rFonts w:ascii="Arial" w:hAnsi="Arial" w:cs="Arial"/>
                <w:lang w:val="pl-PL"/>
              </w:rPr>
              <w:t>jest</w:t>
            </w:r>
            <w:r w:rsidR="005B146E" w:rsidRPr="00537D88">
              <w:rPr>
                <w:rFonts w:ascii="Arial" w:hAnsi="Arial" w:cs="Arial"/>
                <w:lang w:val="pl-PL"/>
              </w:rPr>
              <w:t xml:space="preserve"> oceniane </w:t>
            </w:r>
            <w:r w:rsidRPr="00537D88">
              <w:rPr>
                <w:rFonts w:ascii="Arial" w:hAnsi="Arial" w:cs="Arial"/>
                <w:lang w:val="pl-PL"/>
              </w:rPr>
              <w:t xml:space="preserve"> na podstawie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>
              <w:t xml:space="preserve"> </w:t>
            </w:r>
            <w:r w:rsidRPr="00541E00">
              <w:rPr>
                <w:rFonts w:ascii="Arial" w:hAnsi="Arial" w:cs="Arial"/>
                <w:lang w:val="pl-PL"/>
              </w:rPr>
              <w:t>Szczegółowe</w:t>
            </w:r>
            <w:r>
              <w:rPr>
                <w:rFonts w:ascii="Arial" w:hAnsi="Arial" w:cs="Arial"/>
                <w:lang w:val="pl-PL"/>
              </w:rPr>
              <w:t>j</w:t>
            </w:r>
            <w:r w:rsidRPr="00541E00">
              <w:rPr>
                <w:rFonts w:ascii="Arial" w:hAnsi="Arial" w:cs="Arial"/>
                <w:lang w:val="pl-PL"/>
              </w:rPr>
              <w:t xml:space="preserve"> informacj</w:t>
            </w:r>
            <w:r>
              <w:rPr>
                <w:rFonts w:ascii="Arial" w:hAnsi="Arial" w:cs="Arial"/>
                <w:lang w:val="pl-PL"/>
              </w:rPr>
              <w:t>i</w:t>
            </w:r>
            <w:r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>
              <w:rPr>
                <w:rFonts w:ascii="Arial" w:hAnsi="Arial" w:cs="Arial"/>
                <w:bdr w:val="nil"/>
                <w:lang w:val="pl-PL" w:bidi="pl-PL"/>
              </w:rPr>
              <w:t>,</w:t>
            </w:r>
            <w:r>
              <w:t xml:space="preserve"> </w:t>
            </w:r>
            <w:r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</w:tbl>
    <w:p w14:paraId="34FD3ACD" w14:textId="77777777" w:rsidR="004629C4" w:rsidRDefault="004629C4"/>
    <w:p w14:paraId="5E3B4254" w14:textId="0E0FC126" w:rsidR="00745096" w:rsidRPr="005B146E" w:rsidRDefault="005B146E" w:rsidP="005B146E">
      <w:pPr>
        <w:spacing w:after="160" w:line="259" w:lineRule="auto"/>
        <w:jc w:val="left"/>
      </w:pPr>
      <w:r>
        <w:br w:type="page"/>
      </w: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2321F3F4" w14:textId="77777777" w:rsidTr="006750C1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  <w:vAlign w:val="center"/>
          </w:tcPr>
          <w:p w14:paraId="0795C2B5" w14:textId="77777777" w:rsidR="006750C1" w:rsidRPr="00247A58" w:rsidRDefault="006750C1" w:rsidP="006750C1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rPr>
                <w:color w:val="4472C4" w:themeColor="accent1"/>
                <w:sz w:val="22"/>
                <w:szCs w:val="22"/>
              </w:rPr>
            </w:pPr>
            <w:bookmarkStart w:id="23" w:name="_Toc432590924"/>
            <w:bookmarkStart w:id="24" w:name="_Toc506553778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2   Věcné hodnocení</w:t>
            </w:r>
            <w:bookmarkEnd w:id="23"/>
            <w:bookmarkEnd w:id="24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  <w:vAlign w:val="center"/>
          </w:tcPr>
          <w:p w14:paraId="175B42E4" w14:textId="77777777" w:rsidR="006750C1" w:rsidRPr="00247A58" w:rsidRDefault="006750C1" w:rsidP="006750C1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25" w:name="_Toc506553793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2  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Ocen</w:t>
            </w:r>
            <w:bookmarkEnd w:id="25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a</w:t>
            </w:r>
            <w:proofErr w:type="spellEnd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</w:t>
            </w:r>
            <w:proofErr w:type="spellStart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merytoryczna</w:t>
            </w:r>
            <w:proofErr w:type="spellEnd"/>
          </w:p>
        </w:tc>
      </w:tr>
      <w:tr w:rsidR="006750C1" w:rsidRPr="00247A58" w14:paraId="7351B847" w14:textId="77777777" w:rsidTr="006750C1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898AA49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1E67C638" wp14:editId="0E2C1D4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72390</wp:posOffset>
                  </wp:positionV>
                  <wp:extent cx="461268" cy="815340"/>
                  <wp:effectExtent l="0" t="0" r="0" b="381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8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E4B6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Přeshraniční </w:t>
            </w: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spolupráce – až 20 bodů</w:t>
            </w:r>
          </w:p>
          <w:p w14:paraId="43C999C5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Kvalita – až 56,5 bodů</w:t>
            </w:r>
          </w:p>
          <w:p w14:paraId="281CFFF2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7B93B789" w14:textId="77777777" w:rsidR="006750C1" w:rsidRPr="001B413E" w:rsidRDefault="006750C1" w:rsidP="006750C1">
            <w:pPr>
              <w:spacing w:before="120"/>
              <w:rPr>
                <w:sz w:val="18"/>
                <w:szCs w:val="18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Minimální hranice pro podporu = 70 % =</w:t>
            </w:r>
            <w:r w:rsidRPr="001B413E">
              <w:rPr>
                <w:rFonts w:ascii="Arial" w:hAnsi="Arial" w:cs="Arial"/>
                <w:sz w:val="18"/>
                <w:szCs w:val="18"/>
              </w:rPr>
              <w:t xml:space="preserve"> 81,6 bodu</w:t>
            </w: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CF4EDB1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0288" behindDoc="0" locked="0" layoutInCell="1" allowOverlap="1" wp14:anchorId="4D6BD27B" wp14:editId="3C76A08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72390</wp:posOffset>
                  </wp:positionV>
                  <wp:extent cx="461268" cy="815340"/>
                  <wp:effectExtent l="0" t="0" r="0" b="381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8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– do 20 punktów</w:t>
            </w:r>
          </w:p>
          <w:p w14:paraId="0B4F80F0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Jakość – do 56,5 punktów</w:t>
            </w:r>
          </w:p>
          <w:p w14:paraId="04121E61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– do 40 punktów</w:t>
            </w:r>
          </w:p>
          <w:p w14:paraId="462422A4" w14:textId="77777777" w:rsidR="006750C1" w:rsidRPr="00247A58" w:rsidRDefault="006750C1" w:rsidP="006750C1">
            <w:pPr>
              <w:spacing w:before="120"/>
              <w:rPr>
                <w:color w:val="4472C4" w:themeColor="accent1"/>
                <w:sz w:val="18"/>
                <w:szCs w:val="18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Minimalny próg wsparcia = 70 % = 81,6 punktu</w:t>
            </w:r>
          </w:p>
        </w:tc>
      </w:tr>
      <w:tr w:rsidR="006750C1" w:rsidRPr="00247A58" w14:paraId="418B6FBB" w14:textId="77777777" w:rsidTr="006750C1">
        <w:trPr>
          <w:trHeight w:val="709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  <w:vAlign w:val="center"/>
          </w:tcPr>
          <w:p w14:paraId="21177FAB" w14:textId="77777777" w:rsidR="006750C1" w:rsidRPr="00247A58" w:rsidRDefault="006750C1" w:rsidP="006750C1">
            <w:pPr>
              <w:pStyle w:val="Nadpis2"/>
              <w:jc w:val="left"/>
            </w:pPr>
            <w:bookmarkStart w:id="26" w:name="_Toc432590931"/>
            <w:bookmarkStart w:id="27" w:name="_Toc506553786"/>
            <w:bookmarkStart w:id="28" w:name="_Toc97559784"/>
            <w:r w:rsidRPr="00247A58">
              <w:t>2.1 Hodnocení přeshraniční spolupráce</w:t>
            </w:r>
            <w:bookmarkEnd w:id="26"/>
            <w:bookmarkEnd w:id="27"/>
            <w:bookmarkEnd w:id="28"/>
            <w:r w:rsidRPr="00247A58"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  <w:vAlign w:val="center"/>
          </w:tcPr>
          <w:p w14:paraId="1D8990F9" w14:textId="77777777" w:rsidR="006750C1" w:rsidRPr="00247A58" w:rsidRDefault="006750C1" w:rsidP="006750C1">
            <w:pPr>
              <w:pStyle w:val="Nadpis2"/>
              <w:jc w:val="left"/>
            </w:pPr>
            <w:bookmarkStart w:id="29" w:name="_Toc506553801"/>
            <w:r w:rsidRPr="00247A58">
              <w:t xml:space="preserve">2.1 </w:t>
            </w:r>
            <w:r w:rsidRPr="001B413E">
              <w:rPr>
                <w:lang w:val="pl-PL"/>
              </w:rPr>
              <w:t>Ocena współpracy transgranicznej</w:t>
            </w:r>
            <w:bookmarkEnd w:id="29"/>
            <w:r w:rsidRPr="001B413E">
              <w:rPr>
                <w:lang w:val="pl-PL"/>
              </w:rPr>
              <w:t xml:space="preserve"> (do 20 punktów)</w:t>
            </w:r>
          </w:p>
        </w:tc>
      </w:tr>
      <w:tr w:rsidR="006750C1" w:rsidRPr="00247A58" w14:paraId="210DD27F" w14:textId="77777777" w:rsidTr="006750C1">
        <w:tc>
          <w:tcPr>
            <w:tcW w:w="7109" w:type="dxa"/>
            <w:shd w:val="clear" w:color="auto" w:fill="auto"/>
          </w:tcPr>
          <w:p w14:paraId="1D4A3985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1 – </w:t>
            </w:r>
            <w:r w:rsidRPr="00247A58">
              <w:rPr>
                <w:rFonts w:ascii="Arial" w:eastAsia="Calibri" w:hAnsi="Arial" w:cs="Arial"/>
                <w:b/>
                <w:color w:val="2F5496" w:themeColor="accent1" w:themeShade="BF"/>
                <w:szCs w:val="22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438D5BF6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  <w:t xml:space="preserve">Punkt 1 – Wspólne przygotowanie projektu </w:t>
            </w:r>
          </w:p>
        </w:tc>
      </w:tr>
      <w:tr w:rsidR="006750C1" w:rsidRPr="00247A58" w14:paraId="34DDE3E4" w14:textId="77777777" w:rsidTr="006750C1">
        <w:tc>
          <w:tcPr>
            <w:tcW w:w="7109" w:type="dxa"/>
            <w:shd w:val="clear" w:color="auto" w:fill="auto"/>
          </w:tcPr>
          <w:p w14:paraId="2A511BB8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247A5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4A1238F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6750C1" w:rsidRPr="00247A58" w14:paraId="7DC69224" w14:textId="77777777" w:rsidTr="006750C1">
        <w:tc>
          <w:tcPr>
            <w:tcW w:w="7109" w:type="dxa"/>
            <w:shd w:val="clear" w:color="auto" w:fill="auto"/>
          </w:tcPr>
          <w:p w14:paraId="3F7C6B7C" w14:textId="77777777" w:rsidR="006750C1" w:rsidRPr="00247A58" w:rsidRDefault="006750C1" w:rsidP="006750C1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>Do jaké míry je podíl partnerů na společné přípravě projektu patrný z projektového záměru, projektové žádosti a jejích příloh (např. podíl úkolů jednotlivých partnerů, kvalita překladů, popis komunikace mezi partnery)?</w:t>
            </w:r>
          </w:p>
          <w:p w14:paraId="23343CBB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60A8CC1" w14:textId="5D18AAA4" w:rsidR="006750C1" w:rsidRPr="00430159" w:rsidRDefault="006750C1" w:rsidP="006750C1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</w:rPr>
            </w:pPr>
            <w:r w:rsidRPr="00430159">
              <w:rPr>
                <w:rFonts w:cs="Arial"/>
                <w:iCs/>
                <w:sz w:val="22"/>
                <w:szCs w:val="22"/>
              </w:rPr>
              <w:t>W jakim stopniu udział partnerów we wspólnym przygotowaniu projektu wynika z treści propozycji projektowej, wniosku projektowego i załączników (co jest odzwierciedlone np. w  podziale zadań między partnerów, w jakości tłumaczenia, opis</w:t>
            </w:r>
            <w:r w:rsidR="00015D6E">
              <w:rPr>
                <w:rFonts w:cs="Arial"/>
                <w:iCs/>
                <w:sz w:val="22"/>
                <w:szCs w:val="22"/>
              </w:rPr>
              <w:t>ie</w:t>
            </w:r>
            <w:r w:rsidRPr="00430159">
              <w:rPr>
                <w:rFonts w:cs="Arial"/>
                <w:iCs/>
                <w:sz w:val="22"/>
                <w:szCs w:val="22"/>
              </w:rPr>
              <w:t xml:space="preserve"> komunikacji między partnerami)? </w:t>
            </w:r>
          </w:p>
        </w:tc>
      </w:tr>
      <w:tr w:rsidR="006750C1" w:rsidRPr="00247A58" w14:paraId="2DCDCA74" w14:textId="77777777" w:rsidTr="006750C1">
        <w:tc>
          <w:tcPr>
            <w:tcW w:w="7109" w:type="dxa"/>
            <w:shd w:val="clear" w:color="auto" w:fill="auto"/>
          </w:tcPr>
          <w:p w14:paraId="45E15A9A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szCs w:val="22"/>
              </w:rPr>
            </w:pPr>
            <w:r w:rsidRPr="00247A58"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715D9298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  <w:lang w:val="pl-PL"/>
              </w:rPr>
              <w:t>Punkt 2 – Wspólna realizacja projektu</w:t>
            </w:r>
          </w:p>
        </w:tc>
      </w:tr>
      <w:tr w:rsidR="006750C1" w:rsidRPr="00247A58" w14:paraId="5CA663A2" w14:textId="77777777" w:rsidTr="006750C1">
        <w:tc>
          <w:tcPr>
            <w:tcW w:w="7109" w:type="dxa"/>
            <w:shd w:val="clear" w:color="auto" w:fill="auto"/>
          </w:tcPr>
          <w:p w14:paraId="4ADC9A15" w14:textId="77777777" w:rsidR="006750C1" w:rsidRPr="00487EE9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430159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C0FFE95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23F51F29" w14:textId="77777777" w:rsidTr="006750C1">
        <w:tc>
          <w:tcPr>
            <w:tcW w:w="7109" w:type="dxa"/>
            <w:shd w:val="clear" w:color="auto" w:fill="auto"/>
          </w:tcPr>
          <w:p w14:paraId="76491EF5" w14:textId="77777777" w:rsidR="006750C1" w:rsidRPr="00247A58" w:rsidRDefault="006750C1" w:rsidP="006750C1">
            <w:pPr>
              <w:pStyle w:val="Normlnpolsk"/>
              <w:numPr>
                <w:ilvl w:val="0"/>
                <w:numId w:val="52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6E35866D" w14:textId="77777777" w:rsidR="006750C1" w:rsidRPr="00247A58" w:rsidRDefault="006750C1" w:rsidP="006750C1">
            <w:pPr>
              <w:pStyle w:val="Normlnpolsk"/>
              <w:numPr>
                <w:ilvl w:val="0"/>
                <w:numId w:val="52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1672F352" w14:textId="77777777" w:rsidR="006750C1" w:rsidRPr="00247A58" w:rsidRDefault="006750C1" w:rsidP="006750C1">
            <w:pPr>
              <w:pStyle w:val="Odstavecseseznamem"/>
              <w:numPr>
                <w:ilvl w:val="0"/>
                <w:numId w:val="52"/>
              </w:numPr>
              <w:rPr>
                <w:rFonts w:ascii="Arial" w:eastAsia="Times New Roman" w:hAnsi="Arial" w:cs="Arial"/>
                <w:i/>
                <w:iCs/>
                <w:color w:val="000000"/>
                <w:sz w:val="22"/>
                <w:lang w:eastAsia="cs-CZ"/>
              </w:rPr>
            </w:pPr>
            <w:r w:rsidRPr="00247A58">
              <w:rPr>
                <w:rFonts w:ascii="Arial" w:eastAsia="Times New Roman" w:hAnsi="Arial" w:cs="Arial"/>
                <w:i/>
                <w:iCs/>
                <w:color w:val="000000"/>
                <w:sz w:val="22"/>
                <w:lang w:eastAsia="cs-CZ"/>
              </w:rPr>
              <w:t xml:space="preserve">Do jaké míry odpovídá charakteru projektu míra zapojení partnerů do realizace aktivit? </w:t>
            </w:r>
          </w:p>
        </w:tc>
        <w:tc>
          <w:tcPr>
            <w:tcW w:w="7109" w:type="dxa"/>
            <w:shd w:val="clear" w:color="auto" w:fill="auto"/>
          </w:tcPr>
          <w:p w14:paraId="52ED3DAC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7263C1C1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780CF3E2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poziom zaangażowania partnerów w realizację działań odpowiada charakterowi projektu? </w:t>
            </w:r>
          </w:p>
        </w:tc>
      </w:tr>
      <w:tr w:rsidR="006750C1" w:rsidRPr="00247A58" w14:paraId="563A9F63" w14:textId="77777777" w:rsidTr="006750C1">
        <w:tc>
          <w:tcPr>
            <w:tcW w:w="7109" w:type="dxa"/>
            <w:shd w:val="clear" w:color="auto" w:fill="auto"/>
          </w:tcPr>
          <w:p w14:paraId="0DB93DB1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bidi="cs-CZ"/>
              </w:rPr>
              <w:t xml:space="preserve">Bod 3 – </w:t>
            </w:r>
            <w:r w:rsidRPr="006750C1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val="cs-CZ" w:bidi="cs-CZ"/>
              </w:rPr>
              <w:t>Společný personál projektu</w:t>
            </w:r>
          </w:p>
        </w:tc>
        <w:tc>
          <w:tcPr>
            <w:tcW w:w="7109" w:type="dxa"/>
            <w:shd w:val="clear" w:color="auto" w:fill="auto"/>
          </w:tcPr>
          <w:p w14:paraId="168061F5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Cs w:val="22"/>
                <w:lang w:val="pl-PL"/>
              </w:rPr>
              <w:t xml:space="preserve">Punkt 3 – Wspólny personel projektu </w:t>
            </w:r>
          </w:p>
        </w:tc>
      </w:tr>
      <w:tr w:rsidR="006750C1" w:rsidRPr="00247A58" w14:paraId="4259C31B" w14:textId="77777777" w:rsidTr="006750C1">
        <w:tc>
          <w:tcPr>
            <w:tcW w:w="7109" w:type="dxa"/>
            <w:shd w:val="clear" w:color="auto" w:fill="auto"/>
          </w:tcPr>
          <w:p w14:paraId="22017953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247A58">
              <w:rPr>
                <w:rFonts w:ascii="Arial" w:hAnsi="Arial" w:cs="Arial"/>
                <w:szCs w:val="22"/>
              </w:rPr>
              <w:lastRenderedPageBreak/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2D982F42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59C74293" w14:textId="77777777" w:rsidTr="006750C1">
        <w:tc>
          <w:tcPr>
            <w:tcW w:w="7109" w:type="dxa"/>
            <w:shd w:val="clear" w:color="auto" w:fill="auto"/>
          </w:tcPr>
          <w:p w14:paraId="089EAB45" w14:textId="77777777" w:rsidR="006750C1" w:rsidRPr="00430159" w:rsidRDefault="006750C1" w:rsidP="006750C1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159">
              <w:rPr>
                <w:rFonts w:ascii="Arial" w:hAnsi="Arial" w:cs="Arial"/>
                <w:i/>
                <w:iCs/>
                <w:sz w:val="22"/>
                <w:szCs w:val="22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A1D1BFB" w14:textId="77777777" w:rsidR="006750C1" w:rsidRPr="00247A58" w:rsidRDefault="006750C1" w:rsidP="006750C1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6750C1" w:rsidRPr="00247A58" w14:paraId="2D01E064" w14:textId="77777777" w:rsidTr="006750C1">
        <w:tc>
          <w:tcPr>
            <w:tcW w:w="7109" w:type="dxa"/>
            <w:shd w:val="clear" w:color="auto" w:fill="auto"/>
          </w:tcPr>
          <w:p w14:paraId="4C51EBCD" w14:textId="77777777" w:rsidR="006750C1" w:rsidRPr="00430159" w:rsidRDefault="006750C1" w:rsidP="006750C1">
            <w:pPr>
              <w:pStyle w:val="Default"/>
              <w:shd w:val="clear" w:color="auto" w:fill="FFFFFF" w:themeFill="background1"/>
              <w:spacing w:before="8" w:afterLines="150" w:after="360"/>
              <w:ind w:left="3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159">
              <w:rPr>
                <w:rFonts w:ascii="Arial" w:hAnsi="Arial" w:cs="Arial"/>
                <w:i/>
                <w:iCs/>
                <w:sz w:val="22"/>
                <w:szCs w:val="22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7DCFEE9C" w14:textId="77777777" w:rsidR="006750C1" w:rsidRPr="00247A58" w:rsidRDefault="006750C1" w:rsidP="006750C1">
            <w:pPr>
              <w:pStyle w:val="Default"/>
              <w:numPr>
                <w:ilvl w:val="0"/>
                <w:numId w:val="32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6750C1" w:rsidRPr="00247A58" w14:paraId="411E0B82" w14:textId="77777777" w:rsidTr="006750C1">
        <w:tc>
          <w:tcPr>
            <w:tcW w:w="7109" w:type="dxa"/>
            <w:shd w:val="clear" w:color="auto" w:fill="auto"/>
          </w:tcPr>
          <w:p w14:paraId="3C0A30C6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bidi="cs-CZ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6DFDEA9A" w14:textId="77777777" w:rsidR="006750C1" w:rsidRPr="00247A58" w:rsidRDefault="006750C1" w:rsidP="006750C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  <w:t>Punkt 4 –</w:t>
            </w:r>
            <w:r w:rsidRPr="00247A58">
              <w:rPr>
                <w:rFonts w:ascii="Arial" w:eastAsia="Calibri" w:hAnsi="Arial" w:cs="Arial"/>
                <w:b/>
                <w:color w:val="2F5496" w:themeColor="accent1" w:themeShade="BF"/>
                <w:szCs w:val="22"/>
                <w:lang w:val="pl-PL"/>
              </w:rPr>
              <w:t xml:space="preserve"> Partnerstwo w projekcie</w:t>
            </w:r>
          </w:p>
        </w:tc>
      </w:tr>
      <w:tr w:rsidR="006750C1" w:rsidRPr="00247A58" w14:paraId="40554771" w14:textId="77777777" w:rsidTr="006750C1">
        <w:tc>
          <w:tcPr>
            <w:tcW w:w="7109" w:type="dxa"/>
            <w:shd w:val="clear" w:color="auto" w:fill="auto"/>
          </w:tcPr>
          <w:p w14:paraId="38AC53EB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247A58">
              <w:rPr>
                <w:rFonts w:ascii="Arial" w:hAnsi="Arial" w:cs="Arial"/>
                <w:szCs w:val="22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461C221B" w14:textId="77777777" w:rsidR="006750C1" w:rsidRPr="00430159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  <w:lang w:val="pl-PL"/>
              </w:rPr>
            </w:pPr>
            <w:r w:rsidRPr="00430159">
              <w:rPr>
                <w:rFonts w:ascii="Arial" w:hAnsi="Arial" w:cs="Arial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4663BEEE" w14:textId="77777777" w:rsidTr="006750C1">
        <w:tc>
          <w:tcPr>
            <w:tcW w:w="7109" w:type="dxa"/>
            <w:shd w:val="clear" w:color="auto" w:fill="auto"/>
          </w:tcPr>
          <w:p w14:paraId="22A28787" w14:textId="77777777" w:rsidR="006750C1" w:rsidRPr="00487EE9" w:rsidRDefault="006750C1" w:rsidP="006750C1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503618D7" w14:textId="1484380A" w:rsidR="006750C1" w:rsidRPr="00247A58" w:rsidRDefault="008F0FC9" w:rsidP="006750C1">
            <w:pPr>
              <w:pStyle w:val="Default"/>
              <w:numPr>
                <w:ilvl w:val="0"/>
                <w:numId w:val="3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</w:t>
            </w:r>
            <w:r w:rsidRPr="008F0FC9" w:rsidDel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</w:t>
            </w:r>
            <w:r w:rsidR="006750C1"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partnerstwo i współpraca w danym projekcie są zasadne? (uzasadnienie wyboru partnera)</w:t>
            </w:r>
          </w:p>
        </w:tc>
      </w:tr>
      <w:tr w:rsidR="006750C1" w:rsidRPr="00247A58" w14:paraId="11892FAC" w14:textId="77777777" w:rsidTr="006750C1">
        <w:tc>
          <w:tcPr>
            <w:tcW w:w="7109" w:type="dxa"/>
            <w:shd w:val="clear" w:color="auto" w:fill="auto"/>
          </w:tcPr>
          <w:p w14:paraId="7BA08D98" w14:textId="77777777" w:rsidR="006750C1" w:rsidRPr="00487EE9" w:rsidRDefault="006750C1" w:rsidP="006750C1">
            <w:pPr>
              <w:pStyle w:val="Default"/>
              <w:numPr>
                <w:ilvl w:val="0"/>
                <w:numId w:val="3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nejlepší 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5964F7F4" w14:textId="77777777" w:rsidR="006750C1" w:rsidRPr="00247A58" w:rsidRDefault="006750C1" w:rsidP="006750C1">
            <w:pPr>
              <w:pStyle w:val="Default"/>
              <w:numPr>
                <w:ilvl w:val="0"/>
                <w:numId w:val="3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partnerstwo w ramach projektu jest najlepszym z możliwych (tzn. czy dzięki współpracy z innym partnerem efekty projektu byłyby lepsze)? </w:t>
            </w:r>
          </w:p>
        </w:tc>
      </w:tr>
    </w:tbl>
    <w:p w14:paraId="56F69FC4" w14:textId="77777777" w:rsidR="006750C1" w:rsidRPr="00247A58" w:rsidRDefault="006750C1" w:rsidP="006750C1">
      <w:pPr>
        <w:jc w:val="center"/>
        <w:rPr>
          <w:rFonts w:ascii="Arial" w:hAnsi="Arial" w:cs="Arial"/>
          <w:noProof/>
          <w:sz w:val="44"/>
          <w:szCs w:val="44"/>
        </w:rPr>
      </w:pPr>
      <w:r w:rsidRPr="00247A58"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19B2CF4D" w14:textId="77777777" w:rsidTr="00430159">
        <w:trPr>
          <w:trHeight w:val="621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4E5C0A94" w14:textId="77777777" w:rsidR="006750C1" w:rsidRPr="00247A58" w:rsidRDefault="006750C1" w:rsidP="00430159">
            <w:pPr>
              <w:pStyle w:val="Nadpis2"/>
              <w:jc w:val="left"/>
            </w:pPr>
            <w:bookmarkStart w:id="30" w:name="_Toc432590932"/>
            <w:bookmarkStart w:id="31" w:name="_Toc506553787"/>
            <w:bookmarkStart w:id="32" w:name="_Toc97559785"/>
            <w:r w:rsidRPr="00247A58">
              <w:t>2.2 Hodnocení kvality projektu</w:t>
            </w:r>
            <w:bookmarkEnd w:id="30"/>
            <w:bookmarkEnd w:id="31"/>
            <w:bookmarkEnd w:id="32"/>
            <w:r w:rsidRPr="00247A58">
              <w:t xml:space="preserve"> (až 56,5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3C0EAA94" w14:textId="77777777" w:rsidR="006750C1" w:rsidRPr="00247A58" w:rsidRDefault="006750C1" w:rsidP="00430159">
            <w:pPr>
              <w:pStyle w:val="Nadpis2"/>
              <w:jc w:val="left"/>
            </w:pPr>
            <w:bookmarkStart w:id="33" w:name="_Toc506553802"/>
            <w:r w:rsidRPr="00247A58">
              <w:t xml:space="preserve">2.2 </w:t>
            </w:r>
            <w:r w:rsidRPr="001B413E">
              <w:rPr>
                <w:lang w:val="pl-PL"/>
              </w:rPr>
              <w:t>Ocena jakości projektu</w:t>
            </w:r>
            <w:bookmarkEnd w:id="33"/>
            <w:r w:rsidRPr="001B413E">
              <w:rPr>
                <w:lang w:val="pl-PL"/>
              </w:rPr>
              <w:t xml:space="preserve"> (do 56,5 punktów)</w:t>
            </w:r>
          </w:p>
        </w:tc>
      </w:tr>
      <w:tr w:rsidR="006750C1" w:rsidRPr="00247A58" w14:paraId="6D95131C" w14:textId="77777777" w:rsidTr="00430159">
        <w:tc>
          <w:tcPr>
            <w:tcW w:w="7109" w:type="dxa"/>
            <w:shd w:val="clear" w:color="auto" w:fill="auto"/>
          </w:tcPr>
          <w:p w14:paraId="7BC78726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2F5496" w:themeColor="accent1" w:themeShade="BF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val="cs-CZ" w:bidi="cs-CZ"/>
              </w:rPr>
              <w:t xml:space="preserve">Bod 1 – Míra, do jaké projekt přispívá k řešení problémů společného území 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(váha 2,0, tj. Max. 10 bodů)</w:t>
            </w:r>
          </w:p>
        </w:tc>
        <w:tc>
          <w:tcPr>
            <w:tcW w:w="7109" w:type="dxa"/>
            <w:shd w:val="clear" w:color="auto" w:fill="auto"/>
          </w:tcPr>
          <w:p w14:paraId="3098B644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6750C1" w:rsidRPr="00247A58" w14:paraId="41130453" w14:textId="77777777" w:rsidTr="00430159">
        <w:tc>
          <w:tcPr>
            <w:tcW w:w="7109" w:type="dxa"/>
            <w:shd w:val="clear" w:color="auto" w:fill="auto"/>
          </w:tcPr>
          <w:p w14:paraId="0B0B1329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42EAB448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247A58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 w:rsidRPr="00247A58"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247A58">
              <w:rPr>
                <w:rFonts w:ascii="Arial" w:hAnsi="Arial" w:cs="Arial"/>
                <w:szCs w:val="16"/>
                <w:lang w:val="pl-PL"/>
              </w:rPr>
              <w:t>ą</w:t>
            </w:r>
            <w:r w:rsidRPr="00247A58"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6750C1" w:rsidRPr="00247A58" w14:paraId="635D41A5" w14:textId="77777777" w:rsidTr="00430159">
        <w:tc>
          <w:tcPr>
            <w:tcW w:w="7109" w:type="dxa"/>
            <w:shd w:val="clear" w:color="auto" w:fill="auto"/>
          </w:tcPr>
          <w:p w14:paraId="1199B9A6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5173D272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6750C1" w:rsidRPr="00247A58" w14:paraId="49B03894" w14:textId="77777777" w:rsidTr="00430159">
        <w:tc>
          <w:tcPr>
            <w:tcW w:w="7109" w:type="dxa"/>
            <w:shd w:val="clear" w:color="auto" w:fill="auto"/>
          </w:tcPr>
          <w:p w14:paraId="0BAC35CE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Existuje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6898D1A9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6750C1" w:rsidRPr="00247A58" w14:paraId="024B80E6" w14:textId="77777777" w:rsidTr="00430159">
        <w:trPr>
          <w:trHeight w:val="57"/>
        </w:trPr>
        <w:tc>
          <w:tcPr>
            <w:tcW w:w="7109" w:type="dxa"/>
            <w:shd w:val="clear" w:color="auto" w:fill="auto"/>
          </w:tcPr>
          <w:p w14:paraId="08776D18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>Na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68A0F7B3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 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celów programu i celu s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6750C1" w:rsidRPr="00247A58" w14:paraId="1C566DAA" w14:textId="77777777" w:rsidTr="00430159">
        <w:tc>
          <w:tcPr>
            <w:tcW w:w="7109" w:type="dxa"/>
            <w:shd w:val="clear" w:color="auto" w:fill="auto"/>
          </w:tcPr>
          <w:p w14:paraId="259C9621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033827AB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6750C1" w:rsidRPr="00247A58" w14:paraId="14F3E710" w14:textId="77777777" w:rsidTr="00430159">
        <w:tc>
          <w:tcPr>
            <w:tcW w:w="7109" w:type="dxa"/>
            <w:shd w:val="clear" w:color="auto" w:fill="auto"/>
          </w:tcPr>
          <w:p w14:paraId="3AB9E27C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083283B8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6750C1" w:rsidRPr="00247A58" w14:paraId="4B9875A5" w14:textId="77777777" w:rsidTr="00430159">
        <w:tc>
          <w:tcPr>
            <w:tcW w:w="7109" w:type="dxa"/>
            <w:shd w:val="clear" w:color="auto" w:fill="auto"/>
          </w:tcPr>
          <w:p w14:paraId="6BF413A5" w14:textId="77777777" w:rsidR="006750C1" w:rsidRPr="00247A58" w:rsidRDefault="006750C1" w:rsidP="00430159">
            <w:pPr>
              <w:rPr>
                <w:rFonts w:ascii="Arial" w:hAnsi="Arial" w:cs="Arial"/>
                <w:b/>
                <w:bCs/>
                <w:iCs/>
                <w:noProof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</w:rPr>
              <w:t xml:space="preserve">Bod 2 –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Míra, do jaké projekt přispívá k dosahování specifického cíle a výzvy </w:t>
            </w:r>
            <w:r w:rsidRPr="00247A58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  <w:t>(váha 2,0, tj. max. 10 bodů)</w:t>
            </w:r>
            <w:r w:rsidRPr="00247A58">
              <w:rPr>
                <w:rFonts w:ascii="Arial" w:hAnsi="Arial" w:cs="Arial"/>
                <w:i/>
                <w:iCs/>
                <w:noProof/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DF9782B" wp14:editId="5683DFA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DA2A20C" w14:textId="77777777" w:rsidR="006750C1" w:rsidRPr="00247A58" w:rsidRDefault="006750C1" w:rsidP="00430159">
            <w:pPr>
              <w:rPr>
                <w:rFonts w:ascii="Arial" w:hAnsi="Arial" w:cs="Arial"/>
                <w:i/>
                <w:noProof/>
              </w:rPr>
            </w:pPr>
            <w:r w:rsidRPr="00247A58">
              <w:rPr>
                <w:rFonts w:ascii="Arial" w:hAnsi="Arial" w:cs="Arial"/>
                <w:i/>
                <w:noProof/>
                <w:color w:val="ED7D31" w:themeColor="accent2"/>
              </w:rPr>
              <w:t>Specifický cíl: Větší připravenost a přeshraniční akceschopnost při řešení rizik a katastrof v česko-polském pohraničí souvisejících se změnou klimatu</w:t>
            </w:r>
          </w:p>
        </w:tc>
        <w:tc>
          <w:tcPr>
            <w:tcW w:w="7109" w:type="dxa"/>
            <w:shd w:val="clear" w:color="auto" w:fill="auto"/>
          </w:tcPr>
          <w:p w14:paraId="332F58A3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247A58">
              <w:rPr>
                <w:rFonts w:cs="Arial"/>
                <w:i w:val="0"/>
                <w:iCs/>
                <w:noProof/>
                <w:color w:val="2F5496" w:themeColor="accent1" w:themeShade="BF"/>
                <w:lang w:val="cs-CZ"/>
              </w:rPr>
              <w:drawing>
                <wp:anchor distT="0" distB="0" distL="114300" distR="114300" simplePos="0" relativeHeight="251661312" behindDoc="0" locked="0" layoutInCell="1" allowOverlap="1" wp14:anchorId="1C275E23" wp14:editId="2D532A1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(waga 2.0, tj. Maks. 10 pkt.)</w:t>
            </w:r>
          </w:p>
          <w:p w14:paraId="3A683A7C" w14:textId="0EED4093" w:rsidR="006750C1" w:rsidRPr="00247A58" w:rsidRDefault="00015D6E" w:rsidP="00430159">
            <w:pPr>
              <w:spacing w:before="120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i/>
                <w:noProof/>
                <w:color w:val="ED7D31" w:themeColor="accent2"/>
              </w:rPr>
              <w:t>Cel s</w:t>
            </w:r>
            <w:r w:rsidR="006750C1" w:rsidRPr="00247A58">
              <w:rPr>
                <w:rFonts w:ascii="Arial" w:hAnsi="Arial" w:cs="Arial"/>
                <w:i/>
                <w:noProof/>
                <w:color w:val="ED7D31" w:themeColor="accent2"/>
              </w:rPr>
              <w:t>zczegółowy: Większa gotowość i transgraniczna zdolność do radzenia sobie z zagrożeniami i katastrofami na pograniczu czesko-polskim związanymi ze zmianami klimatu</w:t>
            </w:r>
          </w:p>
        </w:tc>
      </w:tr>
      <w:tr w:rsidR="006750C1" w:rsidRPr="00247A58" w14:paraId="653B199E" w14:textId="77777777" w:rsidTr="00430159">
        <w:tc>
          <w:tcPr>
            <w:tcW w:w="7109" w:type="dxa"/>
            <w:shd w:val="clear" w:color="auto" w:fill="auto"/>
          </w:tcPr>
          <w:p w14:paraId="32E62989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42D44A81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247A58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6750C1" w:rsidRPr="00247A58" w14:paraId="3236773F" w14:textId="77777777" w:rsidTr="00430159">
        <w:tc>
          <w:tcPr>
            <w:tcW w:w="7109" w:type="dxa"/>
            <w:shd w:val="clear" w:color="auto" w:fill="auto"/>
          </w:tcPr>
          <w:p w14:paraId="2752ABAD" w14:textId="77777777" w:rsidR="006750C1" w:rsidRPr="00247A58" w:rsidRDefault="006750C1" w:rsidP="00430159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2990C731" w14:textId="77777777" w:rsidR="006750C1" w:rsidRPr="00487EE9" w:rsidRDefault="006750C1" w:rsidP="00430159">
            <w:pPr>
              <w:pStyle w:val="Odstavecseseznamem"/>
              <w:numPr>
                <w:ilvl w:val="0"/>
                <w:numId w:val="48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zakresie (w jak znaczący sposób) osiągnięcie celu projektu będzie wpływać na realizację celu szczegółowego i naboru?</w:t>
            </w:r>
          </w:p>
        </w:tc>
      </w:tr>
      <w:tr w:rsidR="006750C1" w:rsidRPr="00247A58" w14:paraId="60533C47" w14:textId="77777777" w:rsidTr="00430159">
        <w:tc>
          <w:tcPr>
            <w:tcW w:w="7109" w:type="dxa"/>
            <w:shd w:val="clear" w:color="auto" w:fill="auto"/>
          </w:tcPr>
          <w:p w14:paraId="6E897A8F" w14:textId="77777777" w:rsidR="006750C1" w:rsidRPr="00247A58" w:rsidRDefault="006750C1" w:rsidP="00430159">
            <w:pPr>
              <w:pStyle w:val="Odstavecseseznamem"/>
              <w:numPr>
                <w:ilvl w:val="0"/>
                <w:numId w:val="4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2B2FB583" w14:textId="77777777" w:rsidR="006750C1" w:rsidRPr="00487EE9" w:rsidRDefault="006750C1" w:rsidP="00430159">
            <w:pPr>
              <w:pStyle w:val="Odstavecseseznamem"/>
              <w:numPr>
                <w:ilvl w:val="0"/>
                <w:numId w:val="49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6750C1" w:rsidRPr="00247A58" w14:paraId="611C78DD" w14:textId="77777777" w:rsidTr="00430159">
        <w:tc>
          <w:tcPr>
            <w:tcW w:w="7109" w:type="dxa"/>
            <w:shd w:val="clear" w:color="auto" w:fill="auto"/>
          </w:tcPr>
          <w:p w14:paraId="743C59E3" w14:textId="77777777" w:rsidR="006750C1" w:rsidRPr="00247A58" w:rsidRDefault="006750C1" w:rsidP="00430159">
            <w:pPr>
              <w:pStyle w:val="Odstavecseseznamem"/>
              <w:numPr>
                <w:ilvl w:val="0"/>
                <w:numId w:val="37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bookmarkStart w:id="34" w:name="_Hlk99463197"/>
            <w:r w:rsidRPr="00247A58">
              <w:rPr>
                <w:rFonts w:ascii="Arial" w:hAnsi="Arial" w:cs="Arial"/>
                <w:i/>
                <w:iCs/>
                <w:sz w:val="22"/>
              </w:rPr>
              <w:t>Do jaké míry projekt přispěje, při zásahu na druhé straně hranice, k</w:t>
            </w:r>
            <w:r w:rsidRPr="00247A58">
              <w:rPr>
                <w:rFonts w:ascii="Arial" w:hAnsi="Arial" w:cs="Arial"/>
                <w:i/>
                <w:iCs/>
              </w:rPr>
              <w:t>:</w:t>
            </w:r>
          </w:p>
          <w:p w14:paraId="4A516176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úspoře času, a/nebo</w:t>
            </w:r>
          </w:p>
          <w:p w14:paraId="2F14B96B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řešení specializovaných zásahů, a/nebo</w:t>
            </w:r>
          </w:p>
          <w:p w14:paraId="491A17A3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řešení dlouhodobějších/plošných mimořádných událostí</w:t>
            </w:r>
          </w:p>
          <w:p w14:paraId="090992EC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F561EE2" w14:textId="77777777" w:rsidR="006750C1" w:rsidRPr="00430159" w:rsidRDefault="006750C1" w:rsidP="00430159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projekt przyczynia się, przy interwencji po drugiej stronie granicy,</w:t>
            </w:r>
            <w:r w:rsidRPr="0043015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do:</w:t>
            </w:r>
          </w:p>
          <w:p w14:paraId="35EB91F4" w14:textId="1585ACE0" w:rsidR="006750C1" w:rsidRPr="001B413E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skrócenia czasu interwencji, lub/i </w:t>
            </w:r>
          </w:p>
          <w:p w14:paraId="294B0CEB" w14:textId="4445C8A5" w:rsidR="006750C1" w:rsidRPr="001B413E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>wsparcia specjalistycznych interwencji, lub/i</w:t>
            </w:r>
          </w:p>
          <w:p w14:paraId="3F3B4D97" w14:textId="442F2F6B" w:rsidR="006750C1" w:rsidRPr="00430159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>interwencji wymagających zaangażowania jednostek na dłuższy okres lub interwencji o charakterze obszarowym</w:t>
            </w:r>
          </w:p>
        </w:tc>
      </w:tr>
      <w:bookmarkEnd w:id="34"/>
      <w:tr w:rsidR="006750C1" w:rsidRPr="00247A58" w14:paraId="0D662C12" w14:textId="77777777" w:rsidTr="00430159">
        <w:tc>
          <w:tcPr>
            <w:tcW w:w="7109" w:type="dxa"/>
            <w:shd w:val="clear" w:color="auto" w:fill="auto"/>
          </w:tcPr>
          <w:p w14:paraId="1C559C6A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1B5E5817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6750C1" w:rsidRPr="00247A58" w14:paraId="65ACBF49" w14:textId="77777777" w:rsidTr="00430159">
        <w:tc>
          <w:tcPr>
            <w:tcW w:w="7109" w:type="dxa"/>
            <w:shd w:val="clear" w:color="auto" w:fill="auto"/>
          </w:tcPr>
          <w:p w14:paraId="23B56D7B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 xml:space="preserve">Hodnotitelé posoudí záběr projektu a tedy to, jak široké a významné skupině aktivity a výstupy projektu </w:t>
            </w:r>
            <w:proofErr w:type="gramStart"/>
            <w:r w:rsidRPr="00247A58">
              <w:rPr>
                <w:rFonts w:ascii="Arial" w:hAnsi="Arial" w:cs="Arial"/>
                <w:sz w:val="22"/>
              </w:rPr>
              <w:t>poslouží</w:t>
            </w:r>
            <w:proofErr w:type="gramEnd"/>
            <w:r w:rsidRPr="00247A58">
              <w:rPr>
                <w:rFonts w:ascii="Arial" w:hAnsi="Arial" w:cs="Arial"/>
                <w:sz w:val="22"/>
              </w:rPr>
              <w:t xml:space="preserve">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0235D158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 xml:space="preserve"> jak szeroką i znaczącą grupę będą wykorzystywane działania i produkty projektu oraz jak duży wpływ mają one na mieszkańców lub odwiedzających pogranicze.</w:t>
            </w:r>
          </w:p>
        </w:tc>
      </w:tr>
      <w:tr w:rsidR="006750C1" w:rsidRPr="00247A58" w14:paraId="0B8B17B2" w14:textId="77777777" w:rsidTr="00430159">
        <w:tc>
          <w:tcPr>
            <w:tcW w:w="7109" w:type="dxa"/>
            <w:shd w:val="clear" w:color="auto" w:fill="auto"/>
          </w:tcPr>
          <w:p w14:paraId="2F3334B5" w14:textId="77777777" w:rsidR="006750C1" w:rsidRPr="00247A58" w:rsidRDefault="006750C1" w:rsidP="00430159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A79BE6C" w14:textId="77777777" w:rsidR="006750C1" w:rsidRPr="00487EE9" w:rsidRDefault="006750C1" w:rsidP="00430159">
            <w:pPr>
              <w:pStyle w:val="Default"/>
              <w:numPr>
                <w:ilvl w:val="0"/>
                <w:numId w:val="2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6750C1" w:rsidRPr="00247A58" w14:paraId="7F9C6649" w14:textId="77777777" w:rsidTr="00430159">
        <w:tc>
          <w:tcPr>
            <w:tcW w:w="7109" w:type="dxa"/>
            <w:shd w:val="clear" w:color="auto" w:fill="auto"/>
          </w:tcPr>
          <w:p w14:paraId="7218AEB3" w14:textId="77777777" w:rsidR="006750C1" w:rsidRPr="00247A58" w:rsidRDefault="006750C1" w:rsidP="00430159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7F2FB38" w14:textId="77777777" w:rsidR="006750C1" w:rsidRPr="00487EE9" w:rsidRDefault="006750C1" w:rsidP="00430159">
            <w:pPr>
              <w:pStyle w:val="Default"/>
              <w:numPr>
                <w:ilvl w:val="0"/>
                <w:numId w:val="2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6750C1" w:rsidRPr="00247A58" w:rsidDel="00ED136A" w14:paraId="0BDE029C" w14:textId="0E565288" w:rsidTr="00430159">
        <w:trPr>
          <w:del w:id="35" w:author="Pikna Jan" w:date="2023-09-19T07:55:00Z"/>
        </w:trPr>
        <w:tc>
          <w:tcPr>
            <w:tcW w:w="7109" w:type="dxa"/>
            <w:shd w:val="clear" w:color="auto" w:fill="auto"/>
          </w:tcPr>
          <w:p w14:paraId="2E0D01A5" w14:textId="4B682D33" w:rsidR="006750C1" w:rsidRPr="00247A58" w:rsidDel="00ED136A" w:rsidRDefault="00D04227" w:rsidP="00430159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del w:id="36" w:author="Pikna Jan" w:date="2023-09-19T07:55:00Z"/>
                <w:rFonts w:ascii="Arial" w:hAnsi="Arial" w:cs="Arial"/>
                <w:i/>
                <w:iCs/>
                <w:sz w:val="22"/>
              </w:rPr>
            </w:pPr>
            <w:del w:id="37" w:author="Pikna Jan" w:date="2023-09-19T07:55:00Z">
              <w:r w:rsidDel="00ED136A">
                <w:rPr>
                  <w:rFonts w:ascii="Arial" w:hAnsi="Arial" w:cs="Arial"/>
                  <w:i/>
                  <w:iCs/>
                  <w:sz w:val="22"/>
                </w:rPr>
                <w:delText>Zaměřuje se projekt na</w:delText>
              </w:r>
              <w:r w:rsidR="006750C1" w:rsidRPr="00247A58" w:rsidDel="00ED136A">
                <w:rPr>
                  <w:rFonts w:ascii="Arial" w:hAnsi="Arial" w:cs="Arial"/>
                  <w:i/>
                  <w:iCs/>
                  <w:sz w:val="22"/>
                </w:rPr>
                <w:delText xml:space="preserve"> specifické (např. senioři, rodiny s dětmi, hendikepovaní) nebo významné cílové skupiny?</w:delText>
              </w:r>
            </w:del>
          </w:p>
        </w:tc>
        <w:tc>
          <w:tcPr>
            <w:tcW w:w="7109" w:type="dxa"/>
            <w:shd w:val="clear" w:color="auto" w:fill="auto"/>
          </w:tcPr>
          <w:p w14:paraId="4404EBFC" w14:textId="02799BB0" w:rsidR="006750C1" w:rsidRPr="00487EE9" w:rsidDel="00ED136A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del w:id="38" w:author="Pikna Jan" w:date="2023-09-19T07:55:00Z"/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del w:id="39" w:author="Pikna Jan" w:date="2023-09-19T07:55:00Z">
              <w:r w:rsidRPr="00487EE9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c) Czy </w:delText>
              </w:r>
              <w:r w:rsidR="00D04227" w:rsidRPr="00D04227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projekt jest skierowany do </w:delText>
              </w:r>
              <w:r w:rsidRPr="00487EE9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specyficzn</w:delText>
              </w:r>
              <w:r w:rsidR="00D04227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487EE9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(np.  seniorzy, rodziny z dziećmi, niepełnosprawni) lub istotn</w:delText>
              </w:r>
              <w:r w:rsidR="00D04227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487EE9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grup docelow</w:delText>
              </w:r>
              <w:r w:rsidR="00D04227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487EE9" w:rsidDel="00ED136A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?</w:delText>
              </w:r>
            </w:del>
          </w:p>
        </w:tc>
      </w:tr>
      <w:tr w:rsidR="006750C1" w:rsidRPr="00247A58" w14:paraId="4D210426" w14:textId="77777777" w:rsidTr="00430159">
        <w:tc>
          <w:tcPr>
            <w:tcW w:w="7109" w:type="dxa"/>
            <w:shd w:val="clear" w:color="auto" w:fill="auto"/>
          </w:tcPr>
          <w:p w14:paraId="5F16C8E7" w14:textId="77777777" w:rsidR="006750C1" w:rsidRPr="00247A58" w:rsidRDefault="006750C1" w:rsidP="00430159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08262288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A07825D" w14:textId="77777777" w:rsidR="006750C1" w:rsidRPr="00487EE9" w:rsidRDefault="006750C1" w:rsidP="00ED136A">
            <w:pPr>
              <w:pStyle w:val="Default"/>
              <w:numPr>
                <w:ilvl w:val="0"/>
                <w:numId w:val="5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6750C1" w:rsidRPr="00247A58" w14:paraId="369D7F25" w14:textId="77777777" w:rsidTr="00430159">
        <w:tc>
          <w:tcPr>
            <w:tcW w:w="7109" w:type="dxa"/>
            <w:shd w:val="clear" w:color="auto" w:fill="auto"/>
          </w:tcPr>
          <w:p w14:paraId="06A901E5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1CBA6ABC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 w:val="16"/>
                <w:szCs w:val="16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1.6, tj. maks. 8 pkt.)</w:t>
            </w:r>
          </w:p>
        </w:tc>
      </w:tr>
      <w:tr w:rsidR="006750C1" w:rsidRPr="00247A58" w14:paraId="46AFA3F4" w14:textId="77777777" w:rsidTr="00430159">
        <w:trPr>
          <w:trHeight w:val="634"/>
        </w:trPr>
        <w:tc>
          <w:tcPr>
            <w:tcW w:w="7109" w:type="dxa"/>
            <w:shd w:val="clear" w:color="auto" w:fill="auto"/>
          </w:tcPr>
          <w:p w14:paraId="532387E8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1521A47A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czy projekt ma jasno zdefiniowany cel, w jakim stopniu istnieje logiczny związek pomiędzy problemami/potencjałami, które projekt rozwiązuje/rozwija, a planowanymi działaniami i celem projektu.</w:t>
            </w:r>
          </w:p>
        </w:tc>
      </w:tr>
      <w:tr w:rsidR="006750C1" w:rsidRPr="00247A58" w14:paraId="6C46B120" w14:textId="77777777" w:rsidTr="00430159">
        <w:tc>
          <w:tcPr>
            <w:tcW w:w="7109" w:type="dxa"/>
            <w:shd w:val="clear" w:color="auto" w:fill="auto"/>
          </w:tcPr>
          <w:p w14:paraId="5B3193FE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180754A3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6750C1" w:rsidRPr="00247A58" w14:paraId="5197BCCA" w14:textId="77777777" w:rsidTr="00430159">
        <w:tc>
          <w:tcPr>
            <w:tcW w:w="7109" w:type="dxa"/>
            <w:shd w:val="clear" w:color="auto" w:fill="auto"/>
          </w:tcPr>
          <w:p w14:paraId="6F061681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579A32B2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6750C1" w:rsidRPr="00247A58" w14:paraId="133ED760" w14:textId="77777777" w:rsidTr="00430159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45328153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3D98353A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6750C1" w:rsidRPr="00247A58" w14:paraId="3B5C2E53" w14:textId="77777777" w:rsidTr="00430159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6CD94787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noProof/>
                <w:sz w:val="22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6A82E290" wp14:editId="3A3A943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První čtyři kritéria jsou strategická, podpořen může být pouze projekt, který v nich získá alespoň 70 % bodů, tj. 25,2 bodu. 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6699F516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63360" behindDoc="0" locked="0" layoutInCell="1" allowOverlap="1" wp14:anchorId="7454DD04" wp14:editId="76AFD6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6750C1" w:rsidRPr="00247A58" w14:paraId="44AEBA09" w14:textId="77777777" w:rsidTr="00430159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5A69FE1E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– Realističnost hodnot výstupových a výsledkových indikátorů </w:t>
            </w:r>
            <w:r w:rsidRPr="00247A58">
              <w:rPr>
                <w:rFonts w:ascii="Arial" w:hAnsi="Arial" w:cs="Arial"/>
                <w:b/>
                <w:bCs/>
                <w:noProof/>
                <w:color w:val="2F5496" w:themeColor="accent1" w:themeShade="BF"/>
              </w:rPr>
              <w:t>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2F46A82E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Punkt 5 – Realistyczność wartości wskaźników produktu i rezultatu </w:t>
            </w: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(</w:t>
            </w:r>
            <w:r w:rsidRPr="00487EE9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2"/>
                <w:lang w:val="pl-PL" w:eastAsia="cs-CZ" w:bidi="cs-CZ"/>
              </w:rPr>
              <w:t>w</w:t>
            </w:r>
            <w:r w:rsidRPr="00487EE9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0"/>
                <w:lang w:val="pl-PL" w:eastAsia="cs-CZ" w:bidi="cs-CZ"/>
              </w:rPr>
              <w:t>aga 0,4, tj. maks. 2 punkty)</w:t>
            </w:r>
          </w:p>
        </w:tc>
      </w:tr>
      <w:tr w:rsidR="006750C1" w:rsidRPr="00247A58" w14:paraId="5423F2A4" w14:textId="77777777" w:rsidTr="00430159">
        <w:tc>
          <w:tcPr>
            <w:tcW w:w="7109" w:type="dxa"/>
            <w:shd w:val="clear" w:color="auto" w:fill="auto"/>
          </w:tcPr>
          <w:p w14:paraId="7E23D67D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lastRenderedPageBreak/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3FE876D7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6750C1" w:rsidRPr="00247A58" w14:paraId="5D13F18E" w14:textId="77777777" w:rsidTr="00430159">
        <w:tc>
          <w:tcPr>
            <w:tcW w:w="7109" w:type="dxa"/>
            <w:shd w:val="clear" w:color="auto" w:fill="auto"/>
          </w:tcPr>
          <w:p w14:paraId="022063EF" w14:textId="77777777" w:rsidR="006750C1" w:rsidRPr="00247A58" w:rsidRDefault="006750C1" w:rsidP="00430159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Do jaké míry jsou cílové hodnoty zvolených indikátorů výstupu a výsledku stanoveny realisticky s ohledem na plánované projektové aktivity?</w:t>
            </w:r>
            <w:r w:rsidRPr="00247A58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2FA67FF2" w14:textId="77777777" w:rsidR="006750C1" w:rsidRPr="00487EE9" w:rsidRDefault="006750C1" w:rsidP="00430159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218742A1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6750C1" w:rsidRPr="00247A58" w14:paraId="15A709BE" w14:textId="77777777" w:rsidTr="00430159">
        <w:tc>
          <w:tcPr>
            <w:tcW w:w="7109" w:type="dxa"/>
            <w:shd w:val="clear" w:color="auto" w:fill="auto"/>
          </w:tcPr>
          <w:p w14:paraId="6126B0F9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246018E0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0,6, tj. maks. 3 punkty)</w:t>
            </w: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 </w:t>
            </w:r>
          </w:p>
        </w:tc>
      </w:tr>
      <w:tr w:rsidR="006750C1" w:rsidRPr="00247A58" w14:paraId="0EEE5EBD" w14:textId="77777777" w:rsidTr="00430159">
        <w:tc>
          <w:tcPr>
            <w:tcW w:w="7109" w:type="dxa"/>
            <w:shd w:val="clear" w:color="auto" w:fill="auto"/>
          </w:tcPr>
          <w:p w14:paraId="442D72A0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hAnsi="Arial" w:cs="Arial"/>
                <w:szCs w:val="16"/>
              </w:rPr>
              <w:t>Hodnotitel posoudí</w:t>
            </w: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1E932B3C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6750C1" w:rsidRPr="00247A58" w14:paraId="3DC5F41A" w14:textId="77777777" w:rsidTr="00430159">
        <w:trPr>
          <w:trHeight w:val="579"/>
        </w:trPr>
        <w:tc>
          <w:tcPr>
            <w:tcW w:w="7109" w:type="dxa"/>
            <w:shd w:val="clear" w:color="auto" w:fill="auto"/>
          </w:tcPr>
          <w:p w14:paraId="69B52624" w14:textId="77777777" w:rsidR="006750C1" w:rsidRPr="00247A58" w:rsidRDefault="006750C1" w:rsidP="00430159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658516BB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6750C1" w:rsidRPr="00247A58" w14:paraId="09549CF8" w14:textId="77777777" w:rsidTr="00430159">
        <w:trPr>
          <w:trHeight w:val="579"/>
        </w:trPr>
        <w:tc>
          <w:tcPr>
            <w:tcW w:w="7109" w:type="dxa"/>
            <w:shd w:val="clear" w:color="auto" w:fill="auto"/>
          </w:tcPr>
          <w:p w14:paraId="6E32600F" w14:textId="77777777" w:rsidR="006750C1" w:rsidRPr="00247A58" w:rsidRDefault="006750C1" w:rsidP="00430159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D9C1EC1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6750C1" w:rsidRPr="00247A58" w14:paraId="41A88ED0" w14:textId="77777777" w:rsidTr="00430159">
        <w:tc>
          <w:tcPr>
            <w:tcW w:w="7109" w:type="dxa"/>
            <w:shd w:val="clear" w:color="auto" w:fill="auto"/>
          </w:tcPr>
          <w:p w14:paraId="0E169B2E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144BF953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Punkt 7 – Powiązanie projektu z innymi działaniami w obszarze (waga 0,6, tj. maks. 3 punkty)</w:t>
            </w:r>
          </w:p>
        </w:tc>
      </w:tr>
      <w:tr w:rsidR="006750C1" w:rsidRPr="00247A58" w14:paraId="757664A3" w14:textId="77777777" w:rsidTr="00430159">
        <w:tc>
          <w:tcPr>
            <w:tcW w:w="7109" w:type="dxa"/>
            <w:shd w:val="clear" w:color="auto" w:fill="auto"/>
          </w:tcPr>
          <w:p w14:paraId="7A7B9B19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Hodnotitel posoudí, do jaké míry projekt navazuje na místní či regionální úrovni (podle zaměření a územního dopadu projektu) na jiné projekty, na stávající aktivity nebo na existující strategie. </w:t>
            </w:r>
          </w:p>
          <w:p w14:paraId="72FA109B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7E5BF454" w14:textId="0DCEF400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28B93B9E" w14:textId="4CC0717F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6530F509" w14:textId="77777777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223555E7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732D4D84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2C03AF8C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24726B99" w14:textId="4936304B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549688F9" w14:textId="5369EF6A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projekt dąży do oddziaływania regionalnego, wówczas ocenia się także powiązanie z </w:t>
            </w: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projektami/działaniami/strategiami regionalnymi lub ogólnokrajowymi. </w:t>
            </w:r>
          </w:p>
          <w:p w14:paraId="2E11A1BC" w14:textId="77777777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W tym kryterium eksperci będą również brać pod uwagę, czy projekt nie jest tylko powtórzeniem podobnych działań, które zostały już zrealizowane na danym terenie w przeszłości.</w:t>
            </w:r>
          </w:p>
        </w:tc>
      </w:tr>
      <w:tr w:rsidR="006750C1" w:rsidRPr="00247A58" w14:paraId="337980A1" w14:textId="77777777" w:rsidTr="00430159">
        <w:trPr>
          <w:trHeight w:val="635"/>
        </w:trPr>
        <w:tc>
          <w:tcPr>
            <w:tcW w:w="7109" w:type="dxa"/>
            <w:shd w:val="clear" w:color="auto" w:fill="auto"/>
          </w:tcPr>
          <w:p w14:paraId="59FFBC05" w14:textId="77777777" w:rsidR="006750C1" w:rsidRPr="00247A58" w:rsidRDefault="006750C1" w:rsidP="00430159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42DD00EE" w14:textId="77777777" w:rsidR="006750C1" w:rsidRPr="00487EE9" w:rsidRDefault="006750C1" w:rsidP="00430159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441" w:firstLine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6750C1" w:rsidRPr="00247A58" w14:paraId="4CC49F2B" w14:textId="77777777" w:rsidTr="00430159">
        <w:tc>
          <w:tcPr>
            <w:tcW w:w="7109" w:type="dxa"/>
            <w:shd w:val="clear" w:color="auto" w:fill="auto"/>
          </w:tcPr>
          <w:p w14:paraId="574875FB" w14:textId="3A34DE23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</w:pPr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>Bod 8 - Organizační a technická proveditelnost</w:t>
            </w:r>
            <w:ins w:id="40" w:author="Pikna Jan" w:date="2023-09-21T13:27:00Z">
              <w:r w:rsidR="008819F8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t xml:space="preserve"> </w:t>
              </w:r>
              <w:r w:rsidR="008819F8" w:rsidRPr="008819F8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t>a proveditelnost v plánovaném čase</w:t>
              </w:r>
            </w:ins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 xml:space="preserve"> (váha 1,</w:t>
            </w:r>
            <w:ins w:id="41" w:author="Pikna Jan" w:date="2023-11-03T10:44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t>4</w:t>
              </w:r>
            </w:ins>
            <w:del w:id="42" w:author="Pikna Jan" w:date="2023-11-03T10:44:00Z">
              <w:r w:rsidRPr="00247A58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delText>0</w:delText>
              </w:r>
            </w:del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 xml:space="preserve">, tj. max. </w:t>
            </w:r>
            <w:ins w:id="43" w:author="Pikna Jan" w:date="2023-11-03T10:44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t>7</w:t>
              </w:r>
            </w:ins>
            <w:del w:id="44" w:author="Pikna Jan" w:date="2023-11-03T10:44:00Z">
              <w:r w:rsidRPr="00247A58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eastAsia="cs-CZ" w:bidi="cs-CZ"/>
                </w:rPr>
                <w:delText>5</w:delText>
              </w:r>
            </w:del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11E301B1" w14:textId="1BF2E2CB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Punkt 8 – Wykonalność organizacyjna i techniczna</w:t>
            </w:r>
            <w:ins w:id="45" w:author="Pikna Jan" w:date="2023-09-21T13:28:00Z">
              <w:r w:rsidR="008819F8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 xml:space="preserve"> </w:t>
              </w:r>
              <w:r w:rsidR="008819F8" w:rsidRPr="008819F8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>i wykonalność działań w zaplanowanym czasie</w:t>
              </w:r>
            </w:ins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 (waga 1.</w:t>
            </w:r>
            <w:ins w:id="46" w:author="Pikna Jan" w:date="2023-11-03T10:45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>4</w:t>
              </w:r>
            </w:ins>
            <w:del w:id="47" w:author="Pikna Jan" w:date="2023-11-03T10:45:00Z">
              <w:r w:rsidRPr="00487EE9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>0</w:delText>
              </w:r>
            </w:del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, tj. maks. </w:t>
            </w:r>
            <w:ins w:id="48" w:author="Pikna Jan" w:date="2023-11-03T10:45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>7</w:t>
              </w:r>
            </w:ins>
            <w:del w:id="49" w:author="Pikna Jan" w:date="2023-11-03T10:45:00Z">
              <w:r w:rsidRPr="00487EE9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>5</w:delText>
              </w:r>
            </w:del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 pkt.)</w:t>
            </w:r>
          </w:p>
        </w:tc>
      </w:tr>
      <w:tr w:rsidR="006750C1" w:rsidRPr="00247A58" w14:paraId="7737BC32" w14:textId="77777777" w:rsidTr="00430159">
        <w:tc>
          <w:tcPr>
            <w:tcW w:w="7109" w:type="dxa"/>
            <w:shd w:val="clear" w:color="auto" w:fill="auto"/>
          </w:tcPr>
          <w:p w14:paraId="2E1B137B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247A5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5FC72DDF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6750C1" w:rsidRPr="00247A58" w14:paraId="280162DA" w14:textId="77777777" w:rsidTr="00430159">
        <w:tc>
          <w:tcPr>
            <w:tcW w:w="7109" w:type="dxa"/>
            <w:shd w:val="clear" w:color="auto" w:fill="auto"/>
          </w:tcPr>
          <w:p w14:paraId="303BB17E" w14:textId="77777777" w:rsidR="006750C1" w:rsidRPr="00247A58" w:rsidRDefault="006750C1" w:rsidP="00430159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7D14F4D4" w14:textId="1DF487C4" w:rsidR="006750C1" w:rsidRPr="00487EE9" w:rsidRDefault="006750C1" w:rsidP="00430159">
            <w:pPr>
              <w:pStyle w:val="Default"/>
              <w:numPr>
                <w:ilvl w:val="0"/>
                <w:numId w:val="43"/>
              </w:numPr>
              <w:shd w:val="clear" w:color="auto" w:fill="FFFFFF" w:themeFill="background1"/>
              <w:spacing w:before="8" w:afterLines="8" w:after="19"/>
              <w:ind w:left="583" w:hanging="72"/>
              <w:contextualSpacing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</w:t>
            </w:r>
            <w:r w:rsidR="00480ACB"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opisan</w:t>
            </w:r>
            <w:r w:rsidR="00480AC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="00480ACB"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w projekcie podejmowane działania i rozwiązania techniczne? </w:t>
            </w:r>
          </w:p>
        </w:tc>
      </w:tr>
      <w:tr w:rsidR="006750C1" w:rsidRPr="00247A58" w14:paraId="3101DB75" w14:textId="77777777" w:rsidTr="00430159">
        <w:tc>
          <w:tcPr>
            <w:tcW w:w="7109" w:type="dxa"/>
            <w:shd w:val="clear" w:color="auto" w:fill="auto"/>
          </w:tcPr>
          <w:p w14:paraId="583A0628" w14:textId="77777777" w:rsidR="006750C1" w:rsidRPr="00247A58" w:rsidRDefault="006750C1" w:rsidP="00430159">
            <w:pPr>
              <w:pStyle w:val="Odstavecseseznamem"/>
              <w:numPr>
                <w:ilvl w:val="0"/>
                <w:numId w:val="4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450B18E1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1080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55C63C3D" w14:textId="77777777" w:rsidR="006750C1" w:rsidRPr="00487EE9" w:rsidRDefault="006750C1" w:rsidP="00430159">
            <w:pPr>
              <w:pStyle w:val="Odstavecseseznamem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583" w:hanging="72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CE4B64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8819F8" w:rsidRPr="00247A58" w14:paraId="521B6CCB" w14:textId="77777777" w:rsidTr="00430159">
        <w:trPr>
          <w:ins w:id="50" w:author="Pikna Jan" w:date="2023-09-21T13:27:00Z"/>
        </w:trPr>
        <w:tc>
          <w:tcPr>
            <w:tcW w:w="7109" w:type="dxa"/>
            <w:shd w:val="clear" w:color="auto" w:fill="auto"/>
          </w:tcPr>
          <w:p w14:paraId="333AE061" w14:textId="7119F0E5" w:rsidR="008819F8" w:rsidRPr="00247A58" w:rsidRDefault="008819F8" w:rsidP="00430159">
            <w:pPr>
              <w:pStyle w:val="Odstavecseseznamem"/>
              <w:numPr>
                <w:ilvl w:val="0"/>
                <w:numId w:val="4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ins w:id="51" w:author="Pikna Jan" w:date="2023-09-21T13:27:00Z"/>
                <w:rFonts w:ascii="Arial" w:hAnsi="Arial" w:cs="Arial"/>
                <w:i/>
                <w:iCs/>
                <w:sz w:val="22"/>
              </w:rPr>
            </w:pPr>
            <w:ins w:id="52" w:author="Pikna Jan" w:date="2023-09-21T13:28:00Z">
              <w:r w:rsidRPr="00DE454A">
                <w:rPr>
                  <w:rFonts w:ascii="Arial" w:hAnsi="Arial" w:cs="Arial"/>
                  <w:i/>
                  <w:iCs/>
                  <w:sz w:val="22"/>
                </w:rPr>
  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  </w:r>
            </w:ins>
          </w:p>
        </w:tc>
        <w:tc>
          <w:tcPr>
            <w:tcW w:w="7109" w:type="dxa"/>
            <w:shd w:val="clear" w:color="auto" w:fill="auto"/>
          </w:tcPr>
          <w:p w14:paraId="74BEADB8" w14:textId="4737E5EB" w:rsidR="008819F8" w:rsidRPr="00CE4B64" w:rsidRDefault="008819F8" w:rsidP="00430159">
            <w:pPr>
              <w:pStyle w:val="Odstavecseseznamem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583" w:hanging="72"/>
              <w:jc w:val="both"/>
              <w:rPr>
                <w:ins w:id="53" w:author="Pikna Jan" w:date="2023-09-21T13:27:00Z"/>
                <w:rFonts w:ascii="Arial" w:hAnsi="Arial" w:cs="Arial"/>
                <w:i/>
                <w:iCs/>
                <w:sz w:val="22"/>
              </w:rPr>
            </w:pPr>
            <w:ins w:id="54" w:author="Pikna Jan" w:date="2023-09-21T13:28:00Z">
              <w:r w:rsidRPr="00B20559">
                <w:rPr>
                  <w:rFonts w:ascii="Arial" w:hAnsi="Arial" w:cs="Arial"/>
                  <w:i/>
                  <w:iCs/>
                  <w:sz w:val="22"/>
                </w:rPr>
                <w:t xml:space="preserve"> </w:t>
              </w:r>
              <w:r w:rsidRPr="00E73E04">
                <w:rPr>
                  <w:rFonts w:ascii="Arial" w:hAnsi="Arial" w:cs="Arial"/>
                  <w:i/>
                  <w:iCs/>
                  <w:sz w:val="22"/>
                  <w:lang w:val="pl-PL"/>
                </w:rPr>
                <w:t>Czy harmonogram projektu oraz długość jego realizacji odpowiada zaplanowanym działaniom? Czy realna jest realizacja wszystkich działań projektu w określonym czasie na odpowiednim poziomie jakości i czy nie dochodzi do nieuzasadnionego wydłużania realizacji projektu?</w:t>
              </w:r>
            </w:ins>
          </w:p>
        </w:tc>
      </w:tr>
      <w:tr w:rsidR="006750C1" w:rsidRPr="00247A58" w14:paraId="2F7B2CD9" w14:textId="77777777" w:rsidTr="00430159">
        <w:tc>
          <w:tcPr>
            <w:tcW w:w="7109" w:type="dxa"/>
            <w:shd w:val="clear" w:color="auto" w:fill="auto"/>
          </w:tcPr>
          <w:p w14:paraId="2F4CF58A" w14:textId="3FF033DF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9 - Proveditelnost </w:t>
            </w:r>
            <w:del w:id="55" w:author="Pikna Jan" w:date="2023-09-21T13:28:00Z">
              <w:r w:rsidRPr="00247A58" w:rsidDel="008819F8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v plánovaném čase a </w:delText>
              </w:r>
            </w:del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popsanými osobami (váha </w:t>
            </w:r>
            <w:del w:id="56" w:author="Pikna Jan" w:date="2023-11-03T10:44:00Z">
              <w:r w:rsidRPr="00247A58" w:rsidDel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1,</w:delText>
              </w:r>
            </w:del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ins w:id="57" w:author="Pikna Jan" w:date="2023-11-03T10:44:00Z">
              <w:r w:rsidR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,6</w:t>
              </w:r>
            </w:ins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ins w:id="58" w:author="Pikna Jan" w:date="2023-11-03T10:44:00Z">
              <w:r w:rsidR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3</w:t>
              </w:r>
            </w:ins>
            <w:del w:id="59" w:author="Pikna Jan" w:date="2023-11-03T10:44:00Z">
              <w:r w:rsidRPr="00247A58" w:rsidDel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</w:t>
            </w:r>
            <w:del w:id="60" w:author="Pikna Jan" w:date="2023-11-03T10:44:00Z">
              <w:r w:rsidRPr="00247A58" w:rsidDel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ů</w:delText>
              </w:r>
            </w:del>
            <w:ins w:id="61" w:author="Pikna Jan" w:date="2023-11-03T10:44:00Z">
              <w:r w:rsidR="00B314C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y</w:t>
              </w:r>
            </w:ins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)</w:t>
            </w:r>
          </w:p>
        </w:tc>
        <w:tc>
          <w:tcPr>
            <w:tcW w:w="7109" w:type="dxa"/>
            <w:shd w:val="clear" w:color="auto" w:fill="auto"/>
          </w:tcPr>
          <w:p w14:paraId="36748766" w14:textId="4AAFA603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16"/>
                <w:szCs w:val="16"/>
                <w:lang w:val="pl-PL"/>
              </w:rPr>
            </w:pPr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 xml:space="preserve">Punkt 9 – </w:t>
            </w: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Wykonalność działań </w:t>
            </w:r>
            <w:del w:id="62" w:author="Pikna Jan" w:date="2023-09-21T13:29:00Z">
              <w:r w:rsidRPr="00487EE9" w:rsidDel="008819F8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 xml:space="preserve">w zaplanowanym czasie i </w:delText>
              </w:r>
            </w:del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przy zaangażowaniu wskazanych osób (waga </w:t>
            </w:r>
            <w:del w:id="63" w:author="Pikna Jan" w:date="2023-11-03T10:45:00Z">
              <w:r w:rsidRPr="00487EE9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>1.</w:delText>
              </w:r>
            </w:del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0</w:t>
            </w:r>
            <w:ins w:id="64" w:author="Pikna Jan" w:date="2023-11-03T10:45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>,6</w:t>
              </w:r>
            </w:ins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, tj. maks. </w:t>
            </w:r>
            <w:del w:id="65" w:author="Pikna Jan" w:date="2023-11-03T10:45:00Z">
              <w:r w:rsidRPr="00487EE9" w:rsidDel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>5</w:delText>
              </w:r>
            </w:del>
            <w:ins w:id="66" w:author="Pikna Jan" w:date="2023-11-03T10:45:00Z">
              <w:r w:rsidR="00B314C4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t>3</w:t>
              </w:r>
            </w:ins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 pkt.)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16"/>
                <w:szCs w:val="16"/>
                <w:lang w:val="pl-PL"/>
              </w:rPr>
              <w:t xml:space="preserve"> </w:t>
            </w:r>
          </w:p>
        </w:tc>
      </w:tr>
      <w:tr w:rsidR="006750C1" w:rsidRPr="00247A58" w14:paraId="3DB0227D" w14:textId="77777777" w:rsidTr="00430159">
        <w:tc>
          <w:tcPr>
            <w:tcW w:w="7109" w:type="dxa"/>
            <w:shd w:val="clear" w:color="auto" w:fill="auto"/>
          </w:tcPr>
          <w:p w14:paraId="23743DAD" w14:textId="3F8CA755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Hodnotitel posuzuje, zda </w:t>
            </w:r>
            <w:del w:id="67" w:author="Pikna Jan" w:date="2023-09-21T13:28:00Z">
              <w:r w:rsidRPr="00247A58" w:rsidDel="008819F8">
                <w:rPr>
                  <w:rFonts w:ascii="Arial" w:hAnsi="Arial" w:cs="Arial"/>
                  <w:szCs w:val="16"/>
                </w:rPr>
                <w:delText xml:space="preserve">čas plánovaný na aktivity je přiměřený (ani krátký ani příliš dlouhý), zda uvedenými postupy bude projekt v plánovaném čase zvládnutelný a zda </w:delText>
              </w:r>
            </w:del>
            <w:r w:rsidRPr="00247A58">
              <w:rPr>
                <w:rFonts w:ascii="Arial" w:hAnsi="Arial" w:cs="Arial"/>
                <w:szCs w:val="16"/>
              </w:rPr>
              <w:t xml:space="preserve">všichni partneři mají organizační a personální předpoklady aktivity projektu realizovat. </w:t>
            </w:r>
          </w:p>
          <w:p w14:paraId="3D6EDC3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6102A63B" w14:textId="1D77356F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 xml:space="preserve">Ekspert ocenia, czy </w:t>
            </w:r>
            <w:del w:id="68" w:author="Pikna Jan" w:date="2023-09-21T13:30:00Z">
              <w:r w:rsidRPr="00487EE9" w:rsidDel="008819F8">
                <w:rPr>
                  <w:rFonts w:ascii="Arial" w:hAnsi="Arial" w:cs="Arial"/>
                  <w:sz w:val="22"/>
                  <w:szCs w:val="22"/>
                  <w:lang w:val="pl-PL"/>
                </w:rPr>
                <w:delText xml:space="preserve">czas zaplanowany na działania jest adekwatny (ani zbyt krótki, ani zbyt długi), czy przy zastosowaniu opisanych procedur projekt będzie można zrealizować w zaplanowanym czasie i czy </w:delText>
              </w:r>
            </w:del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 xml:space="preserve">wszyscy partnerzy spełniają przesłanki organizacyjne i kadrowe, aby zrealizować projekt. </w:t>
            </w:r>
          </w:p>
        </w:tc>
      </w:tr>
      <w:tr w:rsidR="006750C1" w:rsidRPr="00247A58" w14:paraId="46D92744" w14:textId="77777777" w:rsidTr="00430159">
        <w:tc>
          <w:tcPr>
            <w:tcW w:w="7109" w:type="dxa"/>
            <w:shd w:val="clear" w:color="auto" w:fill="auto"/>
          </w:tcPr>
          <w:p w14:paraId="2927F552" w14:textId="5E1C80FA" w:rsidR="006750C1" w:rsidRPr="00247A58" w:rsidRDefault="006750C1" w:rsidP="00430159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Nakolik je navržený personál projektu předpokladem </w:t>
            </w:r>
            <w:ins w:id="69" w:author="Pikna Jan" w:date="2023-09-21T13:31:00Z">
              <w:r w:rsidR="00A703EF">
                <w:rPr>
                  <w:rFonts w:ascii="Arial" w:hAnsi="Arial" w:cs="Arial"/>
                  <w:i/>
                  <w:iCs/>
                  <w:sz w:val="22"/>
                </w:rPr>
                <w:t xml:space="preserve">kvalitního </w:t>
              </w:r>
            </w:ins>
            <w:r w:rsidRPr="00247A58">
              <w:rPr>
                <w:rFonts w:ascii="Arial" w:hAnsi="Arial" w:cs="Arial"/>
                <w:i/>
                <w:iCs/>
                <w:sz w:val="22"/>
              </w:rPr>
              <w:t>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7CFB1171" w14:textId="22187FBB" w:rsidR="006750C1" w:rsidRPr="00487EE9" w:rsidRDefault="006750C1" w:rsidP="00430159">
            <w:pPr>
              <w:pStyle w:val="Odstavecseseznamem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proponowana kadra projektowa jest</w:t>
            </w:r>
            <w:r w:rsidR="00A15C33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ins w:id="70" w:author="Pikna Jan" w:date="2023-09-21T13:30:00Z">
              <w:r w:rsidR="008819F8" w:rsidRPr="00FB0976">
                <w:rPr>
                  <w:rFonts w:ascii="Arial" w:hAnsi="Arial" w:cs="Arial"/>
                  <w:i/>
                  <w:iCs/>
                  <w:sz w:val="22"/>
                  <w:lang w:val="pl-PL"/>
                </w:rPr>
                <w:t>przesłanką</w:t>
              </w:r>
              <w:r w:rsidR="008819F8">
                <w:rPr>
                  <w:rFonts w:ascii="Arial" w:hAnsi="Arial" w:cs="Arial"/>
                  <w:i/>
                  <w:iCs/>
                  <w:sz w:val="22"/>
                  <w:lang w:val="pl-PL"/>
                </w:rPr>
                <w:t xml:space="preserve"> </w:t>
              </w:r>
            </w:ins>
            <w:del w:id="71" w:author="Pikna Jan" w:date="2023-09-21T13:30:00Z">
              <w:r w:rsidRPr="00487EE9" w:rsidDel="008819F8">
                <w:rPr>
                  <w:rFonts w:ascii="Arial" w:hAnsi="Arial" w:cs="Arial"/>
                  <w:i/>
                  <w:iCs/>
                  <w:sz w:val="22"/>
                  <w:lang w:val="pl-PL"/>
                </w:rPr>
                <w:delText xml:space="preserve">gwarancją </w:delText>
              </w:r>
            </w:del>
            <w:ins w:id="72" w:author="Pikna Jan" w:date="2023-09-21T13:30:00Z">
              <w:r w:rsidR="008819F8">
                <w:rPr>
                  <w:rFonts w:ascii="Arial" w:hAnsi="Arial" w:cs="Arial"/>
                  <w:i/>
                  <w:iCs/>
                  <w:sz w:val="22"/>
                  <w:lang w:val="pl-PL"/>
                </w:rPr>
                <w:t xml:space="preserve">jakośćowej </w:t>
              </w:r>
            </w:ins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realizacji działań projektowych w określonym czasie i jakości? (Oceniana jest </w:t>
            </w:r>
            <w:r w:rsidR="001B413E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adekwatna </w:t>
            </w: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liczba, fachowość, umiejętności językowe personelu, itp.). </w:t>
            </w:r>
          </w:p>
        </w:tc>
      </w:tr>
      <w:tr w:rsidR="006750C1" w:rsidRPr="00247A58" w14:paraId="6D6F7275" w14:textId="77777777" w:rsidTr="00430159">
        <w:tc>
          <w:tcPr>
            <w:tcW w:w="7109" w:type="dxa"/>
            <w:shd w:val="clear" w:color="auto" w:fill="auto"/>
          </w:tcPr>
          <w:p w14:paraId="13C4486D" w14:textId="23D80223" w:rsidR="006750C1" w:rsidRPr="00247A58" w:rsidRDefault="006750C1" w:rsidP="00B205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del w:id="73" w:author="Pikna Jan" w:date="2023-09-21T13:31:00Z">
              <w:r w:rsidRPr="00247A58" w:rsidDel="008819F8">
                <w:rPr>
                  <w:rFonts w:ascii="Arial" w:hAnsi="Arial" w:cs="Arial"/>
                  <w:i/>
                  <w:iCs/>
                  <w:sz w:val="22"/>
                </w:rPr>
                <w:delText>Je harmonogram projektu a délka realizace odpovídající realizovaným aktivitám. Je reálné zvládnutí všech aktivit projektu ve stanoveném čase v požadované kvalitě a nedochází k neopodstatněnému prodlužování realizace projektu?</w:delText>
              </w:r>
            </w:del>
          </w:p>
        </w:tc>
        <w:tc>
          <w:tcPr>
            <w:tcW w:w="7109" w:type="dxa"/>
            <w:shd w:val="clear" w:color="auto" w:fill="auto"/>
          </w:tcPr>
          <w:p w14:paraId="6C1B4693" w14:textId="3B89CF3D" w:rsidR="006750C1" w:rsidRPr="00487EE9" w:rsidRDefault="006750C1" w:rsidP="00B205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del w:id="74" w:author="Pikna Jan" w:date="2023-09-21T13:30:00Z">
              <w:r w:rsidRPr="00487EE9" w:rsidDel="008819F8">
                <w:rPr>
                  <w:rFonts w:ascii="Arial" w:hAnsi="Arial" w:cs="Arial"/>
                  <w:i/>
                  <w:iCs/>
                  <w:sz w:val="22"/>
                  <w:lang w:val="pl-PL"/>
                </w:rPr>
                <w:delText xml:space="preserve">Czy harmonogram projektu oraz długość jego realizacji odpowiada zaplanowanym działaniom? Czy realna jest realizacja wszystkich działań projektu w określonym czasie na odpowiednim poziomie jakości i czy nie dochodzi do nieuzasadnionego wydłużania realizacji projektu? </w:delText>
              </w:r>
            </w:del>
          </w:p>
        </w:tc>
      </w:tr>
      <w:tr w:rsidR="006750C1" w:rsidRPr="00247A58" w14:paraId="23C0C0E0" w14:textId="77777777" w:rsidTr="00430159">
        <w:tc>
          <w:tcPr>
            <w:tcW w:w="7109" w:type="dxa"/>
            <w:shd w:val="clear" w:color="auto" w:fill="auto"/>
          </w:tcPr>
          <w:p w14:paraId="6786D27C" w14:textId="65F9199B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10 - Přiměřenost rozpočtu </w:t>
            </w:r>
            <w:del w:id="75" w:author="Pikna Jan" w:date="2023-09-19T10:22:00Z">
              <w:r w:rsidRPr="00247A58" w:rsidDel="00861E36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(váha 0,5, tj. max. 2,5 body)</w:delText>
              </w:r>
            </w:del>
          </w:p>
        </w:tc>
        <w:tc>
          <w:tcPr>
            <w:tcW w:w="7109" w:type="dxa"/>
            <w:shd w:val="clear" w:color="auto" w:fill="auto"/>
          </w:tcPr>
          <w:p w14:paraId="3A45D31D" w14:textId="58F6B4BE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>Punkt 10 – Adekwatność budżetu</w:t>
            </w:r>
            <w:r w:rsidRPr="00487EE9" w:rsidDel="0072156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 </w:t>
            </w:r>
            <w:del w:id="76" w:author="Pikna Jan" w:date="2023-09-19T10:22:00Z">
              <w:r w:rsidRPr="00487EE9" w:rsidDel="00861E36">
                <w:rPr>
                  <w:rFonts w:ascii="Arial" w:eastAsiaTheme="minorEastAsia" w:hAnsi="Arial" w:cs="Arial"/>
                  <w:b/>
                  <w:color w:val="2F5496" w:themeColor="accent1" w:themeShade="BF"/>
                  <w:sz w:val="22"/>
                  <w:szCs w:val="16"/>
                  <w:lang w:val="pl-PL" w:eastAsia="cs-CZ" w:bidi="cs-CZ"/>
                </w:rPr>
                <w:delText>(waga 0.5, tj. maks. 2,5 pkt.)</w:delText>
              </w:r>
            </w:del>
          </w:p>
        </w:tc>
      </w:tr>
      <w:tr w:rsidR="006750C1" w:rsidRPr="00247A58" w14:paraId="4CC84C7C" w14:textId="77777777" w:rsidTr="00430159">
        <w:trPr>
          <w:trHeight w:val="1083"/>
        </w:trPr>
        <w:tc>
          <w:tcPr>
            <w:tcW w:w="7109" w:type="dxa"/>
            <w:shd w:val="clear" w:color="auto" w:fill="auto"/>
          </w:tcPr>
          <w:p w14:paraId="34B413D6" w14:textId="1362EFBF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Experti podrobně posoudí jednotlivé položky rozpočtu z hlediska následujících otázek a navrhnou případná krácení. Pokud nenavrhnou krácení, udělí v tomto kritériu </w:t>
            </w:r>
            <w:ins w:id="77" w:author="Pikna Jan" w:date="2023-09-19T10:22:00Z">
              <w:r w:rsidR="00861E36">
                <w:rPr>
                  <w:rFonts w:ascii="Arial" w:hAnsi="Arial" w:cs="Arial"/>
                  <w:szCs w:val="16"/>
                </w:rPr>
                <w:t>2,</w:t>
              </w:r>
            </w:ins>
            <w:r w:rsidRPr="00247A58">
              <w:rPr>
                <w:rFonts w:ascii="Arial" w:hAnsi="Arial" w:cs="Arial"/>
                <w:szCs w:val="16"/>
              </w:rPr>
              <w:t xml:space="preserve">5 bodů. V opačném případě udělí 0 bodů. </w:t>
            </w:r>
          </w:p>
          <w:p w14:paraId="7B69D700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="Calibri" w:hAnsi="Arial" w:cs="Arial"/>
                <w:b/>
              </w:rPr>
            </w:pPr>
          </w:p>
        </w:tc>
        <w:tc>
          <w:tcPr>
            <w:tcW w:w="7109" w:type="dxa"/>
            <w:shd w:val="clear" w:color="auto" w:fill="auto"/>
          </w:tcPr>
          <w:p w14:paraId="266A082C" w14:textId="06B568CC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</w:t>
            </w:r>
            <w:r w:rsidR="001B413E" w:rsidRPr="001B413E">
              <w:rPr>
                <w:rFonts w:ascii="Arial" w:hAnsi="Arial" w:cs="Arial"/>
                <w:sz w:val="22"/>
                <w:szCs w:val="22"/>
                <w:lang w:val="pl-PL"/>
              </w:rPr>
              <w:t>uwzględniając następujące pytania</w:t>
            </w:r>
            <w:r w:rsidR="001B413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 xml:space="preserve">i zaproponują ewentualne obniżenia. Jeśli nie zaproponują obniżenia, przyznają w tym kryterium </w:t>
            </w:r>
            <w:ins w:id="78" w:author="Pikna Jan" w:date="2023-09-19T10:22:00Z">
              <w:r w:rsidR="00861E36">
                <w:rPr>
                  <w:rFonts w:ascii="Arial" w:hAnsi="Arial" w:cs="Arial"/>
                  <w:sz w:val="22"/>
                  <w:szCs w:val="22"/>
                  <w:lang w:val="pl-PL"/>
                </w:rPr>
                <w:t>2,</w:t>
              </w:r>
            </w:ins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>5 punktów. W przeciwnym razie przyznają 0 punktów.</w:t>
            </w:r>
          </w:p>
        </w:tc>
      </w:tr>
      <w:tr w:rsidR="006750C1" w:rsidRPr="00247A58" w14:paraId="7E1D10A0" w14:textId="77777777" w:rsidTr="00430159">
        <w:trPr>
          <w:trHeight w:val="632"/>
        </w:trPr>
        <w:tc>
          <w:tcPr>
            <w:tcW w:w="7109" w:type="dxa"/>
            <w:shd w:val="clear" w:color="auto" w:fill="auto"/>
          </w:tcPr>
          <w:p w14:paraId="3B2B1C58" w14:textId="77777777" w:rsidR="006750C1" w:rsidRPr="00247A58" w:rsidRDefault="006750C1" w:rsidP="00430159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7FEB3A00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6750C1" w:rsidRPr="00247A58" w14:paraId="729076B2" w14:textId="77777777" w:rsidTr="00430159">
        <w:trPr>
          <w:trHeight w:val="70"/>
        </w:trPr>
        <w:tc>
          <w:tcPr>
            <w:tcW w:w="7109" w:type="dxa"/>
            <w:shd w:val="clear" w:color="auto" w:fill="auto"/>
          </w:tcPr>
          <w:p w14:paraId="3C13C96E" w14:textId="77777777" w:rsidR="006750C1" w:rsidRPr="00247A58" w:rsidRDefault="006750C1" w:rsidP="00430159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Jsou výdaje projektu efektivní a odpovídají cenám v místě a v čase obvyklým? </w:t>
            </w:r>
          </w:p>
          <w:p w14:paraId="5E234BD0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0B205603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2B26810D" w14:textId="77777777" w:rsidR="006750C1" w:rsidRPr="00247A58" w:rsidRDefault="006750C1" w:rsidP="006750C1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77585785" w14:textId="77777777" w:rsidTr="00430159">
        <w:trPr>
          <w:trHeight w:val="552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7F31A942" w14:textId="77777777" w:rsidR="006750C1" w:rsidRPr="00247A58" w:rsidRDefault="006750C1" w:rsidP="00430159">
            <w:pPr>
              <w:pStyle w:val="Nadpis2"/>
              <w:jc w:val="left"/>
            </w:pPr>
            <w:bookmarkStart w:id="79" w:name="_Toc97559786"/>
            <w:r w:rsidRPr="00247A58">
              <w:t>2.3</w:t>
            </w:r>
            <w:r w:rsidRPr="00247A58">
              <w:tab/>
              <w:t>Hodnocení přeshraničního dopadu</w:t>
            </w:r>
            <w:bookmarkEnd w:id="79"/>
            <w:r w:rsidRPr="00247A58"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2F374B81" w14:textId="77777777" w:rsidR="006750C1" w:rsidRPr="00247A58" w:rsidRDefault="006750C1" w:rsidP="00430159">
            <w:pPr>
              <w:pStyle w:val="Nadpis2"/>
              <w:jc w:val="left"/>
            </w:pPr>
            <w:r w:rsidRPr="00247A58">
              <w:t xml:space="preserve">2.3 </w:t>
            </w:r>
            <w:r w:rsidRPr="001B413E">
              <w:rPr>
                <w:lang w:val="pl-PL"/>
              </w:rPr>
              <w:t>Ocena wpływu transgranicznego (do 40 punktów)</w:t>
            </w:r>
          </w:p>
        </w:tc>
      </w:tr>
      <w:tr w:rsidR="006750C1" w:rsidRPr="00247A58" w14:paraId="4BC103D6" w14:textId="77777777" w:rsidTr="00430159">
        <w:tc>
          <w:tcPr>
            <w:tcW w:w="7109" w:type="dxa"/>
            <w:shd w:val="clear" w:color="auto" w:fill="auto"/>
          </w:tcPr>
          <w:p w14:paraId="13228A59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 xml:space="preserve">Bod 1 -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2F2223B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Punkt 1 –</w:t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Wartość dodana wspólnej realizacji projektu (waga 2.0, tj. maks. 10 pkt.) </w:t>
            </w:r>
          </w:p>
        </w:tc>
      </w:tr>
      <w:tr w:rsidR="006750C1" w:rsidRPr="00247A58" w14:paraId="585F7FD7" w14:textId="77777777" w:rsidTr="00430159">
        <w:tc>
          <w:tcPr>
            <w:tcW w:w="7109" w:type="dxa"/>
            <w:shd w:val="clear" w:color="auto" w:fill="auto"/>
          </w:tcPr>
          <w:p w14:paraId="46BD1936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F7CF8BE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2725B2B1" w14:textId="77777777" w:rsidTr="00430159">
        <w:tc>
          <w:tcPr>
            <w:tcW w:w="7109" w:type="dxa"/>
            <w:shd w:val="clear" w:color="auto" w:fill="auto"/>
          </w:tcPr>
          <w:p w14:paraId="62B84DBE" w14:textId="77777777" w:rsidR="006750C1" w:rsidRPr="00247A58" w:rsidRDefault="006750C1" w:rsidP="00430159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</w:t>
            </w:r>
            <w:proofErr w:type="gramStart"/>
            <w:r w:rsidRPr="00247A58">
              <w:rPr>
                <w:rFonts w:ascii="Arial" w:hAnsi="Arial" w:cs="Arial"/>
                <w:i/>
                <w:iCs/>
                <w:sz w:val="22"/>
              </w:rPr>
              <w:t>řeší</w:t>
            </w:r>
            <w:proofErr w:type="gramEnd"/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538B6EC7" w14:textId="77777777" w:rsidR="006750C1" w:rsidRPr="00247A58" w:rsidRDefault="006750C1" w:rsidP="00430159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6750C1" w:rsidRPr="00247A58" w14:paraId="137B333A" w14:textId="77777777" w:rsidTr="00430159">
        <w:trPr>
          <w:trHeight w:val="608"/>
        </w:trPr>
        <w:tc>
          <w:tcPr>
            <w:tcW w:w="7109" w:type="dxa"/>
            <w:shd w:val="clear" w:color="auto" w:fill="auto"/>
          </w:tcPr>
          <w:p w14:paraId="6C450771" w14:textId="77777777" w:rsidR="006750C1" w:rsidRPr="00247A58" w:rsidRDefault="006750C1" w:rsidP="00430159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2F3B5D68" w14:textId="77777777" w:rsidR="006750C1" w:rsidRPr="00247A58" w:rsidRDefault="006750C1" w:rsidP="00430159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6750C1" w:rsidRPr="00247A58" w14:paraId="2D68002F" w14:textId="77777777" w:rsidTr="00430159">
        <w:tc>
          <w:tcPr>
            <w:tcW w:w="7109" w:type="dxa"/>
            <w:shd w:val="clear" w:color="auto" w:fill="auto"/>
          </w:tcPr>
          <w:p w14:paraId="786906BE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Bod 2 -</w:t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Příspěvek projektu k propojování příhraničí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 (váha 1,0, tj. max. 5 b.) </w:t>
            </w:r>
          </w:p>
        </w:tc>
        <w:tc>
          <w:tcPr>
            <w:tcW w:w="7109" w:type="dxa"/>
            <w:shd w:val="clear" w:color="auto" w:fill="auto"/>
          </w:tcPr>
          <w:p w14:paraId="70349C9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 w:val="22"/>
                <w:szCs w:val="22"/>
                <w:lang w:val="pl-PL"/>
              </w:rPr>
              <w:t xml:space="preserve">Punkt 2 –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Wpływ projektu na integrację pogranicza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(waga 1.0, tj. maks. 5 pkt.) </w:t>
            </w:r>
          </w:p>
        </w:tc>
      </w:tr>
      <w:tr w:rsidR="006750C1" w:rsidRPr="00247A58" w14:paraId="1B254307" w14:textId="77777777" w:rsidTr="00430159">
        <w:trPr>
          <w:trHeight w:val="1740"/>
        </w:trPr>
        <w:tc>
          <w:tcPr>
            <w:tcW w:w="7109" w:type="dxa"/>
            <w:shd w:val="clear" w:color="auto" w:fill="auto"/>
          </w:tcPr>
          <w:p w14:paraId="09DBCEE3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509C9CB3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23346EBF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2D89688F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0B7D014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55A5E325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5807D5B0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3F9D9336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6750C1" w:rsidRPr="00247A58" w14:paraId="4030C3F8" w14:textId="77777777" w:rsidTr="00430159">
        <w:tc>
          <w:tcPr>
            <w:tcW w:w="7109" w:type="dxa"/>
            <w:shd w:val="clear" w:color="auto" w:fill="auto"/>
          </w:tcPr>
          <w:p w14:paraId="7F893729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 xml:space="preserve">Bod 3 -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4E161502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 w:val="22"/>
                <w:szCs w:val="22"/>
                <w:lang w:val="pl-PL"/>
              </w:rPr>
              <w:t xml:space="preserve">Punkt 3 –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Wpływ projektu na obie strony granicy (waga 2.0, tj. maks. 10 pkt.)  </w:t>
            </w:r>
          </w:p>
        </w:tc>
      </w:tr>
      <w:tr w:rsidR="006750C1" w:rsidRPr="00247A58" w14:paraId="5D3E5FB3" w14:textId="77777777" w:rsidTr="00430159">
        <w:tc>
          <w:tcPr>
            <w:tcW w:w="7109" w:type="dxa"/>
            <w:shd w:val="clear" w:color="auto" w:fill="auto"/>
          </w:tcPr>
          <w:p w14:paraId="29DADD8F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C726FF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4CD76837" w14:textId="77777777" w:rsidTr="00430159">
        <w:trPr>
          <w:trHeight w:val="1185"/>
        </w:trPr>
        <w:tc>
          <w:tcPr>
            <w:tcW w:w="7109" w:type="dxa"/>
            <w:shd w:val="clear" w:color="auto" w:fill="auto"/>
          </w:tcPr>
          <w:p w14:paraId="3CEA315E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7F74A6BB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392D4DFE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1A15DF12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W jakim stopniu projekt jest skierowany do grup docelowych po obu stronach granicy? </w:t>
            </w:r>
          </w:p>
          <w:p w14:paraId="541B6831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3A78F18C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6750C1" w:rsidRPr="00247A58" w14:paraId="242E3DBD" w14:textId="77777777" w:rsidTr="00430159">
        <w:tc>
          <w:tcPr>
            <w:tcW w:w="7109" w:type="dxa"/>
            <w:shd w:val="clear" w:color="auto" w:fill="auto"/>
          </w:tcPr>
          <w:p w14:paraId="7EC5F672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lastRenderedPageBreak/>
              <w:t xml:space="preserve">Bod 4 -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0B8C65E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6750C1" w:rsidRPr="00247A58" w14:paraId="66495029" w14:textId="77777777" w:rsidTr="00430159">
        <w:tc>
          <w:tcPr>
            <w:tcW w:w="7109" w:type="dxa"/>
            <w:shd w:val="clear" w:color="auto" w:fill="auto"/>
          </w:tcPr>
          <w:p w14:paraId="1D0347F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21EB989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1C7285CB" w14:textId="77777777" w:rsidTr="00430159">
        <w:tc>
          <w:tcPr>
            <w:tcW w:w="7109" w:type="dxa"/>
            <w:shd w:val="clear" w:color="auto" w:fill="auto"/>
          </w:tcPr>
          <w:p w14:paraId="25953267" w14:textId="77777777" w:rsidR="006750C1" w:rsidRPr="00247A58" w:rsidRDefault="006750C1" w:rsidP="00430159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</w:rPr>
              <w:t xml:space="preserve">Jak široký je územní dopad projektu (lokální, regionální, pro více regionů)? </w:t>
            </w:r>
          </w:p>
          <w:p w14:paraId="67BB5668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18EECE71" w14:textId="77777777" w:rsidR="006750C1" w:rsidRPr="00247A58" w:rsidRDefault="006750C1" w:rsidP="00430159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6750C1" w:rsidRPr="00247A58" w14:paraId="459B8247" w14:textId="77777777" w:rsidTr="00430159">
        <w:tc>
          <w:tcPr>
            <w:tcW w:w="7109" w:type="dxa"/>
            <w:shd w:val="clear" w:color="auto" w:fill="auto"/>
          </w:tcPr>
          <w:p w14:paraId="70836DD2" w14:textId="77777777" w:rsidR="006750C1" w:rsidRPr="00247A58" w:rsidRDefault="006750C1" w:rsidP="00430159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7D191084" w14:textId="77777777" w:rsidR="006750C1" w:rsidRPr="00247A58" w:rsidRDefault="006750C1" w:rsidP="00430159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6750C1" w:rsidRPr="00247A58" w14:paraId="35496337" w14:textId="77777777" w:rsidTr="00430159">
        <w:tc>
          <w:tcPr>
            <w:tcW w:w="7109" w:type="dxa"/>
            <w:shd w:val="clear" w:color="auto" w:fill="auto"/>
          </w:tcPr>
          <w:p w14:paraId="79E1AE0A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5 -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U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držitelnost přeshraničního dopadu a výsledků projektu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Cs w:val="22"/>
              </w:rPr>
              <w:t xml:space="preserve"> (váha 2,0, tj. max. 10 b.) </w:t>
            </w:r>
          </w:p>
        </w:tc>
        <w:tc>
          <w:tcPr>
            <w:tcW w:w="7109" w:type="dxa"/>
            <w:shd w:val="clear" w:color="auto" w:fill="auto"/>
          </w:tcPr>
          <w:p w14:paraId="61DEA413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Punkt 5 – Trwałość wpływu transgranicznego i rezultatów projektu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(waga 2.0, tj. maks. 10 pkt.) </w:t>
            </w:r>
          </w:p>
        </w:tc>
      </w:tr>
      <w:tr w:rsidR="006750C1" w:rsidRPr="00247A58" w14:paraId="3BC11A5D" w14:textId="77777777" w:rsidTr="00430159">
        <w:tc>
          <w:tcPr>
            <w:tcW w:w="7109" w:type="dxa"/>
            <w:shd w:val="clear" w:color="auto" w:fill="auto"/>
          </w:tcPr>
          <w:p w14:paraId="5B70078D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247A58">
              <w:rPr>
                <w:rFonts w:ascii="Arial" w:hAnsi="Arial" w:cs="Arial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73DE8C8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44F88BA5" w14:textId="77777777" w:rsidTr="00430159">
        <w:tc>
          <w:tcPr>
            <w:tcW w:w="7109" w:type="dxa"/>
            <w:shd w:val="clear" w:color="auto" w:fill="auto"/>
          </w:tcPr>
          <w:p w14:paraId="7A1D3208" w14:textId="77777777" w:rsidR="006750C1" w:rsidRPr="00247A58" w:rsidRDefault="006750C1" w:rsidP="00430159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4D154B5A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6750C1" w:rsidRPr="00247A58" w14:paraId="5C6CD482" w14:textId="77777777" w:rsidTr="00430159">
        <w:tc>
          <w:tcPr>
            <w:tcW w:w="7109" w:type="dxa"/>
            <w:shd w:val="clear" w:color="auto" w:fill="auto"/>
          </w:tcPr>
          <w:p w14:paraId="0E120B84" w14:textId="77777777" w:rsidR="006750C1" w:rsidRPr="00247A58" w:rsidRDefault="006750C1" w:rsidP="00430159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55080DF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6750C1" w:rsidRPr="00C269A8" w14:paraId="4712DE3C" w14:textId="77777777" w:rsidTr="00430159">
        <w:tc>
          <w:tcPr>
            <w:tcW w:w="7109" w:type="dxa"/>
            <w:shd w:val="clear" w:color="auto" w:fill="auto"/>
          </w:tcPr>
          <w:p w14:paraId="562175D6" w14:textId="77777777" w:rsidR="006750C1" w:rsidRPr="00247A58" w:rsidRDefault="006750C1" w:rsidP="00430159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5CB2812F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39E48ECC" w14:textId="77777777" w:rsidR="006750C1" w:rsidRPr="00C269A8" w:rsidRDefault="006750C1" w:rsidP="006750C1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1046EA46" w14:textId="77777777" w:rsidR="006750C1" w:rsidRPr="00C269A8" w:rsidRDefault="006750C1" w:rsidP="006750C1">
      <w:pPr>
        <w:rPr>
          <w:rFonts w:ascii="Arial" w:hAnsi="Arial" w:cs="Arial"/>
          <w:noProof/>
        </w:rPr>
      </w:pPr>
    </w:p>
    <w:p w14:paraId="693137F2" w14:textId="77777777" w:rsidR="006750C1" w:rsidRPr="00247A58" w:rsidRDefault="006750C1" w:rsidP="004629C4">
      <w:pPr>
        <w:tabs>
          <w:tab w:val="left" w:pos="3000"/>
        </w:tabs>
      </w:pPr>
    </w:p>
    <w:sectPr w:rsidR="006750C1" w:rsidRPr="00247A58" w:rsidSect="00FB49D0">
      <w:headerReference w:type="default" r:id="rId22"/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7CB8" w14:textId="77777777" w:rsidR="004D1459" w:rsidRDefault="004D1459" w:rsidP="000602FC">
      <w:pPr>
        <w:spacing w:after="0" w:line="240" w:lineRule="auto"/>
      </w:pPr>
      <w:r>
        <w:separator/>
      </w:r>
    </w:p>
  </w:endnote>
  <w:endnote w:type="continuationSeparator" w:id="0">
    <w:p w14:paraId="09C93379" w14:textId="77777777" w:rsidR="004D1459" w:rsidRDefault="004D1459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9684" w14:textId="42EA6E0E" w:rsidR="007D7F71" w:rsidRDefault="007D7F71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D2B8BB" wp14:editId="5205D00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FACE" w14:textId="77777777" w:rsidR="004D1459" w:rsidRDefault="004D1459" w:rsidP="000602FC">
      <w:pPr>
        <w:spacing w:after="0" w:line="240" w:lineRule="auto"/>
      </w:pPr>
      <w:r>
        <w:separator/>
      </w:r>
    </w:p>
  </w:footnote>
  <w:footnote w:type="continuationSeparator" w:id="0">
    <w:p w14:paraId="6A8B0B1B" w14:textId="77777777" w:rsidR="004D1459" w:rsidRDefault="004D1459" w:rsidP="000602FC">
      <w:pPr>
        <w:spacing w:after="0" w:line="240" w:lineRule="auto"/>
      </w:pPr>
      <w:r>
        <w:continuationSeparator/>
      </w:r>
    </w:p>
  </w:footnote>
  <w:footnote w:id="1">
    <w:p w14:paraId="31553904" w14:textId="10B8B5D0" w:rsidR="008C2D70" w:rsidRDefault="008C2D70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4D6C6499" w14:textId="47C7DA4D" w:rsidR="008C2D70" w:rsidRDefault="008C2D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24036">
        <w:rPr>
          <w:lang w:val="pl-PL"/>
        </w:rPr>
        <w:t>Na przykład sprawdza się, czy wartości docelowe nie są zerowe lub czy data osiągnięcia wartości docelowej odpowiada harmonogramowi projektu.</w:t>
      </w:r>
    </w:p>
  </w:footnote>
  <w:footnote w:id="3">
    <w:p w14:paraId="33EED3CE" w14:textId="07A8AEF6" w:rsidR="002B3429" w:rsidRPr="00247A58" w:rsidRDefault="002B3429">
      <w:pPr>
        <w:pStyle w:val="Textpoznpodarou"/>
      </w:pPr>
      <w:r w:rsidRPr="00247A58">
        <w:rPr>
          <w:rStyle w:val="Znakapoznpodarou"/>
        </w:rPr>
        <w:footnoteRef/>
      </w:r>
      <w:r w:rsidRPr="00247A58"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352781A2" w14:textId="338A868B" w:rsidR="002B3429" w:rsidRDefault="002B3429">
      <w:pPr>
        <w:pStyle w:val="Textpoznpodarou"/>
      </w:pPr>
      <w:r w:rsidRPr="00247A58">
        <w:rPr>
          <w:rStyle w:val="Znakapoznpodarou"/>
        </w:rPr>
        <w:footnoteRef/>
      </w:r>
      <w:r w:rsidRPr="00247A58">
        <w:t xml:space="preserve"> 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897E" w14:textId="7893BEEA" w:rsidR="007D7F71" w:rsidRPr="002808AC" w:rsidRDefault="007D7F71" w:rsidP="007D7F7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80" w:name="_Hlk121918848"/>
    <w:bookmarkStart w:id="81" w:name="_Hlk121918849"/>
    <w:bookmarkStart w:id="82" w:name="_Hlk121918867"/>
    <w:bookmarkStart w:id="83" w:name="_Hlk121918868"/>
    <w:bookmarkStart w:id="84" w:name="_Hlk121918871"/>
    <w:bookmarkStart w:id="85" w:name="_Hlk121918872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EF5C0D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86" w:author="Pikna Jan" w:date="2023-09-21T15:22:00Z">
      <w:r w:rsidR="00FB096E" w:rsidDel="001A6A72">
        <w:rPr>
          <w:rFonts w:ascii="Calibri" w:hAnsi="Calibri" w:cs="Calibri"/>
          <w:sz w:val="16"/>
          <w:szCs w:val="16"/>
        </w:rPr>
        <w:delText>2</w:delText>
      </w:r>
    </w:del>
    <w:ins w:id="87" w:author="Pikna Jan" w:date="2023-09-21T15:22:00Z">
      <w:r w:rsidR="001A6A72">
        <w:rPr>
          <w:rFonts w:ascii="Calibri" w:hAnsi="Calibri" w:cs="Calibri"/>
          <w:sz w:val="16"/>
          <w:szCs w:val="16"/>
        </w:rPr>
        <w:t>3</w:t>
      </w:r>
    </w:ins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EF5C0D">
      <w:rPr>
        <w:rFonts w:ascii="Calibri" w:hAnsi="Calibri" w:cs="Calibri"/>
        <w:sz w:val="16"/>
        <w:szCs w:val="16"/>
        <w:lang w:val="pl-PL"/>
      </w:rPr>
      <w:t>o dofinansowanie</w:t>
    </w:r>
    <w:r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88" w:author="Pikna Jan" w:date="2023-09-21T15:22:00Z">
      <w:r w:rsidR="001A6A72">
        <w:rPr>
          <w:rFonts w:ascii="Calibri" w:hAnsi="Calibri" w:cs="Calibri"/>
          <w:sz w:val="16"/>
          <w:szCs w:val="16"/>
          <w:lang w:val="pl-PL"/>
        </w:rPr>
        <w:t>3</w:t>
      </w:r>
    </w:ins>
    <w:del w:id="89" w:author="Pikna Jan" w:date="2023-09-21T15:22:00Z">
      <w:r w:rsidR="00FB096E" w:rsidDel="001A6A72">
        <w:rPr>
          <w:rFonts w:ascii="Calibri" w:hAnsi="Calibri" w:cs="Calibri"/>
          <w:sz w:val="16"/>
          <w:szCs w:val="16"/>
          <w:lang w:val="pl-PL"/>
        </w:rPr>
        <w:delText>2</w:delText>
      </w:r>
    </w:del>
  </w:p>
  <w:p w14:paraId="036B9752" w14:textId="4B2F7B73" w:rsidR="007D7F71" w:rsidRPr="002808AC" w:rsidRDefault="007D7F71" w:rsidP="007D7F71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1</w:t>
    </w:r>
  </w:p>
  <w:p w14:paraId="5198D185" w14:textId="77777777" w:rsidR="007D7F71" w:rsidRDefault="007D7F71" w:rsidP="007D7F71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287B541B" wp14:editId="1E5662C2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bookmarkEnd w:id="80"/>
  <w:bookmarkEnd w:id="81"/>
  <w:bookmarkEnd w:id="82"/>
  <w:bookmarkEnd w:id="83"/>
  <w:bookmarkEnd w:id="84"/>
  <w:bookmarkEnd w:id="85"/>
  <w:p w14:paraId="5EE36338" w14:textId="77777777" w:rsidR="007D7F71" w:rsidRDefault="007D7F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D66A3"/>
    <w:multiLevelType w:val="hybridMultilevel"/>
    <w:tmpl w:val="900EE964"/>
    <w:lvl w:ilvl="0" w:tplc="5CDA98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C81F7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7276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2EE46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B263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F6E4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D8A77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4F666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63AFF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92F72"/>
    <w:multiLevelType w:val="hybridMultilevel"/>
    <w:tmpl w:val="D4984BCC"/>
    <w:lvl w:ilvl="0" w:tplc="EFD09FE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F78AE"/>
    <w:multiLevelType w:val="hybridMultilevel"/>
    <w:tmpl w:val="1AFC9D3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F1BDF"/>
    <w:multiLevelType w:val="hybridMultilevel"/>
    <w:tmpl w:val="00400142"/>
    <w:lvl w:ilvl="0" w:tplc="4B44F30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917CF"/>
    <w:multiLevelType w:val="hybridMultilevel"/>
    <w:tmpl w:val="1CC8A9A4"/>
    <w:lvl w:ilvl="0" w:tplc="A760B57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60CC"/>
    <w:multiLevelType w:val="hybridMultilevel"/>
    <w:tmpl w:val="72242EC4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400B0"/>
    <w:multiLevelType w:val="hybridMultilevel"/>
    <w:tmpl w:val="FE34B2F8"/>
    <w:lvl w:ilvl="0" w:tplc="DF4032E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3C26"/>
    <w:multiLevelType w:val="hybridMultilevel"/>
    <w:tmpl w:val="753028FA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6415C"/>
    <w:multiLevelType w:val="hybridMultilevel"/>
    <w:tmpl w:val="53C626A2"/>
    <w:lvl w:ilvl="0" w:tplc="2C78421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C4432"/>
    <w:multiLevelType w:val="hybridMultilevel"/>
    <w:tmpl w:val="F6C45382"/>
    <w:lvl w:ilvl="0" w:tplc="76EC9B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2779B"/>
    <w:multiLevelType w:val="hybridMultilevel"/>
    <w:tmpl w:val="2668AF80"/>
    <w:lvl w:ilvl="0" w:tplc="32A086C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B7420"/>
    <w:multiLevelType w:val="hybridMultilevel"/>
    <w:tmpl w:val="BE88DEA8"/>
    <w:lvl w:ilvl="0" w:tplc="E9A4FFE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2787C"/>
    <w:multiLevelType w:val="hybridMultilevel"/>
    <w:tmpl w:val="4F248098"/>
    <w:lvl w:ilvl="0" w:tplc="D3D40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357778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594F12"/>
    <w:multiLevelType w:val="hybridMultilevel"/>
    <w:tmpl w:val="5D143452"/>
    <w:lvl w:ilvl="0" w:tplc="E7BCD44E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44289"/>
    <w:multiLevelType w:val="hybridMultilevel"/>
    <w:tmpl w:val="8F0890C6"/>
    <w:lvl w:ilvl="0" w:tplc="8B780386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B06A2"/>
    <w:multiLevelType w:val="hybridMultilevel"/>
    <w:tmpl w:val="2D7685AC"/>
    <w:lvl w:ilvl="0" w:tplc="6AAE10A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A357E"/>
    <w:multiLevelType w:val="hybridMultilevel"/>
    <w:tmpl w:val="CFFA30AA"/>
    <w:lvl w:ilvl="0" w:tplc="F022FAC2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2589"/>
    <w:multiLevelType w:val="hybridMultilevel"/>
    <w:tmpl w:val="7DAE23DA"/>
    <w:lvl w:ilvl="0" w:tplc="CF381AFC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23A79"/>
    <w:multiLevelType w:val="hybridMultilevel"/>
    <w:tmpl w:val="E91A07C6"/>
    <w:lvl w:ilvl="0" w:tplc="B3B6CE9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C7175"/>
    <w:multiLevelType w:val="hybridMultilevel"/>
    <w:tmpl w:val="A538F36E"/>
    <w:lvl w:ilvl="0" w:tplc="A6162AB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755B4"/>
    <w:multiLevelType w:val="hybridMultilevel"/>
    <w:tmpl w:val="598250BE"/>
    <w:lvl w:ilvl="0" w:tplc="ED7081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534743"/>
    <w:multiLevelType w:val="hybridMultilevel"/>
    <w:tmpl w:val="50D8DB7A"/>
    <w:lvl w:ilvl="0" w:tplc="7E66A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677DA9"/>
    <w:multiLevelType w:val="hybridMultilevel"/>
    <w:tmpl w:val="444471A4"/>
    <w:lvl w:ilvl="0" w:tplc="0722ECC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4B3135"/>
    <w:multiLevelType w:val="hybridMultilevel"/>
    <w:tmpl w:val="0DD4C8BA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8642C9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4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0F6259"/>
    <w:multiLevelType w:val="hybridMultilevel"/>
    <w:tmpl w:val="33CED4BC"/>
    <w:lvl w:ilvl="0" w:tplc="ACB40A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336E5C"/>
    <w:multiLevelType w:val="hybridMultilevel"/>
    <w:tmpl w:val="39E0D56A"/>
    <w:lvl w:ilvl="0" w:tplc="0FE2946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0110A3"/>
    <w:multiLevelType w:val="hybridMultilevel"/>
    <w:tmpl w:val="D7F8F0B4"/>
    <w:lvl w:ilvl="0" w:tplc="4E3474A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C017D2"/>
    <w:multiLevelType w:val="hybridMultilevel"/>
    <w:tmpl w:val="F5B24D1C"/>
    <w:lvl w:ilvl="0" w:tplc="6D0CE098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7A7597"/>
    <w:multiLevelType w:val="hybridMultilevel"/>
    <w:tmpl w:val="08EEFA72"/>
    <w:lvl w:ilvl="0" w:tplc="CE5AE4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90B18"/>
    <w:multiLevelType w:val="hybridMultilevel"/>
    <w:tmpl w:val="B4DCF3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B5D82"/>
    <w:multiLevelType w:val="hybridMultilevel"/>
    <w:tmpl w:val="8B140F2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057136"/>
    <w:multiLevelType w:val="hybridMultilevel"/>
    <w:tmpl w:val="E9587B68"/>
    <w:lvl w:ilvl="0" w:tplc="46AEEAA8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492063"/>
    <w:multiLevelType w:val="hybridMultilevel"/>
    <w:tmpl w:val="63A8C296"/>
    <w:lvl w:ilvl="0" w:tplc="08F88D9E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1523EA"/>
    <w:multiLevelType w:val="hybridMultilevel"/>
    <w:tmpl w:val="DE1C731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600425">
    <w:abstractNumId w:val="57"/>
  </w:num>
  <w:num w:numId="2" w16cid:durableId="918755485">
    <w:abstractNumId w:val="11"/>
  </w:num>
  <w:num w:numId="3" w16cid:durableId="248731255">
    <w:abstractNumId w:val="17"/>
  </w:num>
  <w:num w:numId="4" w16cid:durableId="486750713">
    <w:abstractNumId w:val="36"/>
  </w:num>
  <w:num w:numId="5" w16cid:durableId="1380664334">
    <w:abstractNumId w:val="28"/>
  </w:num>
  <w:num w:numId="6" w16cid:durableId="118649254">
    <w:abstractNumId w:val="21"/>
  </w:num>
  <w:num w:numId="7" w16cid:durableId="2112629721">
    <w:abstractNumId w:val="0"/>
  </w:num>
  <w:num w:numId="8" w16cid:durableId="1316841036">
    <w:abstractNumId w:val="34"/>
  </w:num>
  <w:num w:numId="9" w16cid:durableId="112405407">
    <w:abstractNumId w:val="13"/>
  </w:num>
  <w:num w:numId="10" w16cid:durableId="2085687257">
    <w:abstractNumId w:val="10"/>
  </w:num>
  <w:num w:numId="11" w16cid:durableId="1272981084">
    <w:abstractNumId w:val="25"/>
  </w:num>
  <w:num w:numId="12" w16cid:durableId="237987053">
    <w:abstractNumId w:val="43"/>
  </w:num>
  <w:num w:numId="13" w16cid:durableId="1783526227">
    <w:abstractNumId w:val="7"/>
  </w:num>
  <w:num w:numId="14" w16cid:durableId="2127847720">
    <w:abstractNumId w:val="19"/>
  </w:num>
  <w:num w:numId="15" w16cid:durableId="364404464">
    <w:abstractNumId w:val="31"/>
  </w:num>
  <w:num w:numId="16" w16cid:durableId="345980644">
    <w:abstractNumId w:val="9"/>
  </w:num>
  <w:num w:numId="17" w16cid:durableId="335881852">
    <w:abstractNumId w:val="52"/>
  </w:num>
  <w:num w:numId="18" w16cid:durableId="564028141">
    <w:abstractNumId w:val="8"/>
  </w:num>
  <w:num w:numId="19" w16cid:durableId="488252183">
    <w:abstractNumId w:val="18"/>
  </w:num>
  <w:num w:numId="20" w16cid:durableId="1098328513">
    <w:abstractNumId w:val="51"/>
  </w:num>
  <w:num w:numId="21" w16cid:durableId="842431186">
    <w:abstractNumId w:val="56"/>
  </w:num>
  <w:num w:numId="22" w16cid:durableId="1090271984">
    <w:abstractNumId w:val="53"/>
  </w:num>
  <w:num w:numId="23" w16cid:durableId="1832018530">
    <w:abstractNumId w:val="50"/>
  </w:num>
  <w:num w:numId="24" w16cid:durableId="2084595145">
    <w:abstractNumId w:val="44"/>
  </w:num>
  <w:num w:numId="25" w16cid:durableId="724767020">
    <w:abstractNumId w:val="38"/>
  </w:num>
  <w:num w:numId="26" w16cid:durableId="1651135305">
    <w:abstractNumId w:val="22"/>
  </w:num>
  <w:num w:numId="27" w16cid:durableId="1373112632">
    <w:abstractNumId w:val="40"/>
  </w:num>
  <w:num w:numId="28" w16cid:durableId="238246431">
    <w:abstractNumId w:val="20"/>
  </w:num>
  <w:num w:numId="29" w16cid:durableId="1101025052">
    <w:abstractNumId w:val="49"/>
  </w:num>
  <w:num w:numId="30" w16cid:durableId="588122323">
    <w:abstractNumId w:val="32"/>
  </w:num>
  <w:num w:numId="31" w16cid:durableId="1061754318">
    <w:abstractNumId w:val="37"/>
  </w:num>
  <w:num w:numId="32" w16cid:durableId="652296362">
    <w:abstractNumId w:val="30"/>
  </w:num>
  <w:num w:numId="33" w16cid:durableId="1344086012">
    <w:abstractNumId w:val="27"/>
  </w:num>
  <w:num w:numId="34" w16cid:durableId="834416127">
    <w:abstractNumId w:val="16"/>
  </w:num>
  <w:num w:numId="35" w16cid:durableId="402684224">
    <w:abstractNumId w:val="47"/>
  </w:num>
  <w:num w:numId="36" w16cid:durableId="476802099">
    <w:abstractNumId w:val="48"/>
  </w:num>
  <w:num w:numId="37" w16cid:durableId="84545675">
    <w:abstractNumId w:val="24"/>
  </w:num>
  <w:num w:numId="38" w16cid:durableId="850607914">
    <w:abstractNumId w:val="2"/>
  </w:num>
  <w:num w:numId="39" w16cid:durableId="1438330006">
    <w:abstractNumId w:val="4"/>
  </w:num>
  <w:num w:numId="40" w16cid:durableId="789276934">
    <w:abstractNumId w:val="15"/>
  </w:num>
  <w:num w:numId="41" w16cid:durableId="494805203">
    <w:abstractNumId w:val="5"/>
  </w:num>
  <w:num w:numId="42" w16cid:durableId="1693264786">
    <w:abstractNumId w:val="6"/>
  </w:num>
  <w:num w:numId="43" w16cid:durableId="1372265183">
    <w:abstractNumId w:val="29"/>
  </w:num>
  <w:num w:numId="44" w16cid:durableId="1156343456">
    <w:abstractNumId w:val="46"/>
  </w:num>
  <w:num w:numId="45" w16cid:durableId="1833981723">
    <w:abstractNumId w:val="39"/>
  </w:num>
  <w:num w:numId="46" w16cid:durableId="670985347">
    <w:abstractNumId w:val="26"/>
  </w:num>
  <w:num w:numId="47" w16cid:durableId="1972244530">
    <w:abstractNumId w:val="33"/>
  </w:num>
  <w:num w:numId="48" w16cid:durableId="472254389">
    <w:abstractNumId w:val="12"/>
  </w:num>
  <w:num w:numId="49" w16cid:durableId="87850557">
    <w:abstractNumId w:val="54"/>
  </w:num>
  <w:num w:numId="50" w16cid:durableId="1817869358">
    <w:abstractNumId w:val="1"/>
  </w:num>
  <w:num w:numId="51" w16cid:durableId="374499973">
    <w:abstractNumId w:val="42"/>
  </w:num>
  <w:num w:numId="52" w16cid:durableId="240987135">
    <w:abstractNumId w:val="35"/>
  </w:num>
  <w:num w:numId="53" w16cid:durableId="761029037">
    <w:abstractNumId w:val="41"/>
  </w:num>
  <w:num w:numId="54" w16cid:durableId="1429043657">
    <w:abstractNumId w:val="45"/>
  </w:num>
  <w:num w:numId="55" w16cid:durableId="861674374">
    <w:abstractNumId w:val="23"/>
  </w:num>
  <w:num w:numId="56" w16cid:durableId="1545829122">
    <w:abstractNumId w:val="14"/>
  </w:num>
  <w:num w:numId="57" w16cid:durableId="245967801">
    <w:abstractNumId w:val="3"/>
  </w:num>
  <w:num w:numId="58" w16cid:durableId="788548992">
    <w:abstractNumId w:val="55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13AD3"/>
    <w:rsid w:val="00015D6E"/>
    <w:rsid w:val="00017D1F"/>
    <w:rsid w:val="0002190B"/>
    <w:rsid w:val="00032ABA"/>
    <w:rsid w:val="000369D1"/>
    <w:rsid w:val="00043720"/>
    <w:rsid w:val="000452D5"/>
    <w:rsid w:val="00055571"/>
    <w:rsid w:val="00056532"/>
    <w:rsid w:val="000602FC"/>
    <w:rsid w:val="0006215B"/>
    <w:rsid w:val="000718A1"/>
    <w:rsid w:val="00071987"/>
    <w:rsid w:val="00071ABD"/>
    <w:rsid w:val="00073E22"/>
    <w:rsid w:val="000866B7"/>
    <w:rsid w:val="000952BB"/>
    <w:rsid w:val="000957B8"/>
    <w:rsid w:val="000A3DBB"/>
    <w:rsid w:val="000A4D6A"/>
    <w:rsid w:val="000B3009"/>
    <w:rsid w:val="000B53A7"/>
    <w:rsid w:val="000B5A55"/>
    <w:rsid w:val="000B5BE9"/>
    <w:rsid w:val="000C410C"/>
    <w:rsid w:val="000D1305"/>
    <w:rsid w:val="000D5616"/>
    <w:rsid w:val="000E2DC6"/>
    <w:rsid w:val="000F2CEC"/>
    <w:rsid w:val="000F7180"/>
    <w:rsid w:val="00117101"/>
    <w:rsid w:val="00124036"/>
    <w:rsid w:val="0012774A"/>
    <w:rsid w:val="001304A7"/>
    <w:rsid w:val="00136B38"/>
    <w:rsid w:val="00163E2C"/>
    <w:rsid w:val="00165C5D"/>
    <w:rsid w:val="00170A6F"/>
    <w:rsid w:val="00180E6D"/>
    <w:rsid w:val="00182A93"/>
    <w:rsid w:val="00192050"/>
    <w:rsid w:val="001931E5"/>
    <w:rsid w:val="00195D6A"/>
    <w:rsid w:val="00195DC5"/>
    <w:rsid w:val="001A300C"/>
    <w:rsid w:val="001A3811"/>
    <w:rsid w:val="001A6A72"/>
    <w:rsid w:val="001B413E"/>
    <w:rsid w:val="001B4BCF"/>
    <w:rsid w:val="001C27FA"/>
    <w:rsid w:val="001C6A59"/>
    <w:rsid w:val="001E2DE4"/>
    <w:rsid w:val="001E5D2C"/>
    <w:rsid w:val="001E6F50"/>
    <w:rsid w:val="00205D3A"/>
    <w:rsid w:val="00224E5B"/>
    <w:rsid w:val="00231994"/>
    <w:rsid w:val="00235181"/>
    <w:rsid w:val="00237C70"/>
    <w:rsid w:val="00247A58"/>
    <w:rsid w:val="002566FD"/>
    <w:rsid w:val="0026105F"/>
    <w:rsid w:val="00263A9B"/>
    <w:rsid w:val="00271F77"/>
    <w:rsid w:val="002858CB"/>
    <w:rsid w:val="002B2773"/>
    <w:rsid w:val="002B3429"/>
    <w:rsid w:val="002B6288"/>
    <w:rsid w:val="002C0AB2"/>
    <w:rsid w:val="002C44B4"/>
    <w:rsid w:val="002D048C"/>
    <w:rsid w:val="002D4602"/>
    <w:rsid w:val="002D57E8"/>
    <w:rsid w:val="002E490B"/>
    <w:rsid w:val="002F2EF5"/>
    <w:rsid w:val="002F3020"/>
    <w:rsid w:val="003024A1"/>
    <w:rsid w:val="00302512"/>
    <w:rsid w:val="00307166"/>
    <w:rsid w:val="003128BA"/>
    <w:rsid w:val="00334297"/>
    <w:rsid w:val="003423EA"/>
    <w:rsid w:val="00351021"/>
    <w:rsid w:val="00356205"/>
    <w:rsid w:val="0037308D"/>
    <w:rsid w:val="00374031"/>
    <w:rsid w:val="00375CE5"/>
    <w:rsid w:val="00381685"/>
    <w:rsid w:val="00385254"/>
    <w:rsid w:val="00387E2C"/>
    <w:rsid w:val="00390303"/>
    <w:rsid w:val="0039300A"/>
    <w:rsid w:val="00397158"/>
    <w:rsid w:val="003A062A"/>
    <w:rsid w:val="003A089F"/>
    <w:rsid w:val="003B167F"/>
    <w:rsid w:val="003B4E35"/>
    <w:rsid w:val="003B501C"/>
    <w:rsid w:val="003B5356"/>
    <w:rsid w:val="003D22D6"/>
    <w:rsid w:val="003D5C12"/>
    <w:rsid w:val="003E0E33"/>
    <w:rsid w:val="003E439C"/>
    <w:rsid w:val="003E6D14"/>
    <w:rsid w:val="00401696"/>
    <w:rsid w:val="00404E5E"/>
    <w:rsid w:val="00411317"/>
    <w:rsid w:val="004271EB"/>
    <w:rsid w:val="00432A18"/>
    <w:rsid w:val="00437613"/>
    <w:rsid w:val="004629C4"/>
    <w:rsid w:val="0046592D"/>
    <w:rsid w:val="00476A0E"/>
    <w:rsid w:val="00480ACB"/>
    <w:rsid w:val="00486B0B"/>
    <w:rsid w:val="00491DAD"/>
    <w:rsid w:val="004A4F39"/>
    <w:rsid w:val="004B2EAF"/>
    <w:rsid w:val="004B4508"/>
    <w:rsid w:val="004C48F3"/>
    <w:rsid w:val="004D1459"/>
    <w:rsid w:val="004D1555"/>
    <w:rsid w:val="004D314E"/>
    <w:rsid w:val="004D6D48"/>
    <w:rsid w:val="004D7B2B"/>
    <w:rsid w:val="004E2C10"/>
    <w:rsid w:val="004E54D6"/>
    <w:rsid w:val="00501566"/>
    <w:rsid w:val="005115E1"/>
    <w:rsid w:val="005205E1"/>
    <w:rsid w:val="00520658"/>
    <w:rsid w:val="00537092"/>
    <w:rsid w:val="005375A1"/>
    <w:rsid w:val="00537D88"/>
    <w:rsid w:val="00541E00"/>
    <w:rsid w:val="00550364"/>
    <w:rsid w:val="005518B5"/>
    <w:rsid w:val="00554D3C"/>
    <w:rsid w:val="00556F14"/>
    <w:rsid w:val="00560A40"/>
    <w:rsid w:val="00564727"/>
    <w:rsid w:val="00564BC7"/>
    <w:rsid w:val="0056544A"/>
    <w:rsid w:val="00570275"/>
    <w:rsid w:val="0057495B"/>
    <w:rsid w:val="0057531A"/>
    <w:rsid w:val="00575928"/>
    <w:rsid w:val="00580B08"/>
    <w:rsid w:val="00582BE4"/>
    <w:rsid w:val="00587E80"/>
    <w:rsid w:val="0059100E"/>
    <w:rsid w:val="00591BFF"/>
    <w:rsid w:val="005B146E"/>
    <w:rsid w:val="005C0D33"/>
    <w:rsid w:val="005D3A33"/>
    <w:rsid w:val="005F1C62"/>
    <w:rsid w:val="005F1FE4"/>
    <w:rsid w:val="005F7025"/>
    <w:rsid w:val="005F7B4D"/>
    <w:rsid w:val="00605BE0"/>
    <w:rsid w:val="00607FA2"/>
    <w:rsid w:val="006201B0"/>
    <w:rsid w:val="00624718"/>
    <w:rsid w:val="0063252C"/>
    <w:rsid w:val="00636162"/>
    <w:rsid w:val="00637364"/>
    <w:rsid w:val="00645129"/>
    <w:rsid w:val="0066131E"/>
    <w:rsid w:val="00666667"/>
    <w:rsid w:val="006750C1"/>
    <w:rsid w:val="00684DEB"/>
    <w:rsid w:val="006A4F9C"/>
    <w:rsid w:val="006B11CF"/>
    <w:rsid w:val="006B29FF"/>
    <w:rsid w:val="006B41ED"/>
    <w:rsid w:val="006B63DB"/>
    <w:rsid w:val="006C4F2C"/>
    <w:rsid w:val="006C51A2"/>
    <w:rsid w:val="006D2195"/>
    <w:rsid w:val="006D3AFD"/>
    <w:rsid w:val="006D481B"/>
    <w:rsid w:val="006D51F0"/>
    <w:rsid w:val="006D6362"/>
    <w:rsid w:val="006F4B7A"/>
    <w:rsid w:val="00705388"/>
    <w:rsid w:val="00707237"/>
    <w:rsid w:val="00717B52"/>
    <w:rsid w:val="00727635"/>
    <w:rsid w:val="00731B1A"/>
    <w:rsid w:val="007328D0"/>
    <w:rsid w:val="00732C1D"/>
    <w:rsid w:val="007377F8"/>
    <w:rsid w:val="007400BD"/>
    <w:rsid w:val="00745096"/>
    <w:rsid w:val="0076159E"/>
    <w:rsid w:val="00762267"/>
    <w:rsid w:val="00763029"/>
    <w:rsid w:val="007663CF"/>
    <w:rsid w:val="007665CF"/>
    <w:rsid w:val="00777143"/>
    <w:rsid w:val="007867FA"/>
    <w:rsid w:val="007918AD"/>
    <w:rsid w:val="00794366"/>
    <w:rsid w:val="00797D12"/>
    <w:rsid w:val="00797D8F"/>
    <w:rsid w:val="007B1196"/>
    <w:rsid w:val="007B36D3"/>
    <w:rsid w:val="007C6D61"/>
    <w:rsid w:val="007D39AF"/>
    <w:rsid w:val="007D7F71"/>
    <w:rsid w:val="007E12E8"/>
    <w:rsid w:val="007F2AD0"/>
    <w:rsid w:val="008022A2"/>
    <w:rsid w:val="00802701"/>
    <w:rsid w:val="00804B6E"/>
    <w:rsid w:val="008166C0"/>
    <w:rsid w:val="0083381C"/>
    <w:rsid w:val="00836E3D"/>
    <w:rsid w:val="00841612"/>
    <w:rsid w:val="008419BA"/>
    <w:rsid w:val="008421C9"/>
    <w:rsid w:val="00855A2B"/>
    <w:rsid w:val="00857D54"/>
    <w:rsid w:val="008614FE"/>
    <w:rsid w:val="00861E36"/>
    <w:rsid w:val="008738EA"/>
    <w:rsid w:val="008819F8"/>
    <w:rsid w:val="00886FD4"/>
    <w:rsid w:val="0089218D"/>
    <w:rsid w:val="008A1103"/>
    <w:rsid w:val="008B36CE"/>
    <w:rsid w:val="008B4FE8"/>
    <w:rsid w:val="008C2D70"/>
    <w:rsid w:val="008C416D"/>
    <w:rsid w:val="008C652A"/>
    <w:rsid w:val="008D178A"/>
    <w:rsid w:val="008D305C"/>
    <w:rsid w:val="008D6B1B"/>
    <w:rsid w:val="008E000C"/>
    <w:rsid w:val="008E3E16"/>
    <w:rsid w:val="008E4290"/>
    <w:rsid w:val="008F0FC9"/>
    <w:rsid w:val="008F2E64"/>
    <w:rsid w:val="00920090"/>
    <w:rsid w:val="0093184D"/>
    <w:rsid w:val="00931A7B"/>
    <w:rsid w:val="0093358B"/>
    <w:rsid w:val="00933D98"/>
    <w:rsid w:val="009364F2"/>
    <w:rsid w:val="009372B2"/>
    <w:rsid w:val="00942C6A"/>
    <w:rsid w:val="00953292"/>
    <w:rsid w:val="009579EA"/>
    <w:rsid w:val="0096052C"/>
    <w:rsid w:val="00960562"/>
    <w:rsid w:val="009623E6"/>
    <w:rsid w:val="00966DDB"/>
    <w:rsid w:val="00967ABC"/>
    <w:rsid w:val="009745CE"/>
    <w:rsid w:val="00977794"/>
    <w:rsid w:val="00993CDB"/>
    <w:rsid w:val="009D7FE9"/>
    <w:rsid w:val="009E3CF5"/>
    <w:rsid w:val="009E7270"/>
    <w:rsid w:val="009F0479"/>
    <w:rsid w:val="009F48EF"/>
    <w:rsid w:val="00A15C33"/>
    <w:rsid w:val="00A17220"/>
    <w:rsid w:val="00A232A4"/>
    <w:rsid w:val="00A23FC4"/>
    <w:rsid w:val="00A40430"/>
    <w:rsid w:val="00A52CA5"/>
    <w:rsid w:val="00A54138"/>
    <w:rsid w:val="00A625F4"/>
    <w:rsid w:val="00A703EF"/>
    <w:rsid w:val="00A8515A"/>
    <w:rsid w:val="00A86214"/>
    <w:rsid w:val="00A929B1"/>
    <w:rsid w:val="00A92ACF"/>
    <w:rsid w:val="00A97681"/>
    <w:rsid w:val="00AB03C7"/>
    <w:rsid w:val="00AC78F0"/>
    <w:rsid w:val="00AD08D1"/>
    <w:rsid w:val="00AD0D1A"/>
    <w:rsid w:val="00AD5327"/>
    <w:rsid w:val="00AE70D4"/>
    <w:rsid w:val="00AF3CA9"/>
    <w:rsid w:val="00B078BA"/>
    <w:rsid w:val="00B20559"/>
    <w:rsid w:val="00B22D15"/>
    <w:rsid w:val="00B2350C"/>
    <w:rsid w:val="00B3137B"/>
    <w:rsid w:val="00B314C4"/>
    <w:rsid w:val="00B4220D"/>
    <w:rsid w:val="00B426D8"/>
    <w:rsid w:val="00B446E1"/>
    <w:rsid w:val="00B44B6F"/>
    <w:rsid w:val="00B51A05"/>
    <w:rsid w:val="00B6260A"/>
    <w:rsid w:val="00B628D5"/>
    <w:rsid w:val="00B6425B"/>
    <w:rsid w:val="00B64801"/>
    <w:rsid w:val="00B65950"/>
    <w:rsid w:val="00B65AC4"/>
    <w:rsid w:val="00B72F5A"/>
    <w:rsid w:val="00B80697"/>
    <w:rsid w:val="00B92E53"/>
    <w:rsid w:val="00B97C7B"/>
    <w:rsid w:val="00BB405D"/>
    <w:rsid w:val="00BC1C56"/>
    <w:rsid w:val="00BC3693"/>
    <w:rsid w:val="00BF1AE2"/>
    <w:rsid w:val="00BF4F07"/>
    <w:rsid w:val="00C0568B"/>
    <w:rsid w:val="00C13741"/>
    <w:rsid w:val="00C21580"/>
    <w:rsid w:val="00C2173E"/>
    <w:rsid w:val="00C269A8"/>
    <w:rsid w:val="00C31128"/>
    <w:rsid w:val="00C3345A"/>
    <w:rsid w:val="00C445BC"/>
    <w:rsid w:val="00C57468"/>
    <w:rsid w:val="00C63DAF"/>
    <w:rsid w:val="00C67DBE"/>
    <w:rsid w:val="00C70B70"/>
    <w:rsid w:val="00C81F1C"/>
    <w:rsid w:val="00C855BC"/>
    <w:rsid w:val="00C856B2"/>
    <w:rsid w:val="00C85E4D"/>
    <w:rsid w:val="00CA40C4"/>
    <w:rsid w:val="00CB57A2"/>
    <w:rsid w:val="00CB5915"/>
    <w:rsid w:val="00CD147B"/>
    <w:rsid w:val="00CD1D86"/>
    <w:rsid w:val="00CD3182"/>
    <w:rsid w:val="00CD3A7F"/>
    <w:rsid w:val="00CD62D6"/>
    <w:rsid w:val="00CD64CA"/>
    <w:rsid w:val="00CE3878"/>
    <w:rsid w:val="00CE4B64"/>
    <w:rsid w:val="00D024D1"/>
    <w:rsid w:val="00D03A4D"/>
    <w:rsid w:val="00D04227"/>
    <w:rsid w:val="00D14073"/>
    <w:rsid w:val="00D1542B"/>
    <w:rsid w:val="00D1628C"/>
    <w:rsid w:val="00D325B3"/>
    <w:rsid w:val="00D41569"/>
    <w:rsid w:val="00D42721"/>
    <w:rsid w:val="00D45FFC"/>
    <w:rsid w:val="00D6343A"/>
    <w:rsid w:val="00D638CC"/>
    <w:rsid w:val="00D67417"/>
    <w:rsid w:val="00D86231"/>
    <w:rsid w:val="00D901EB"/>
    <w:rsid w:val="00D92CF8"/>
    <w:rsid w:val="00D959AF"/>
    <w:rsid w:val="00DA6202"/>
    <w:rsid w:val="00DB41E2"/>
    <w:rsid w:val="00DC5117"/>
    <w:rsid w:val="00DD0439"/>
    <w:rsid w:val="00DD338A"/>
    <w:rsid w:val="00DD5BEB"/>
    <w:rsid w:val="00DE454A"/>
    <w:rsid w:val="00DE4ED2"/>
    <w:rsid w:val="00DE578C"/>
    <w:rsid w:val="00DF2B93"/>
    <w:rsid w:val="00E0380C"/>
    <w:rsid w:val="00E133FF"/>
    <w:rsid w:val="00E505FD"/>
    <w:rsid w:val="00E50DF0"/>
    <w:rsid w:val="00E54A4A"/>
    <w:rsid w:val="00E6214A"/>
    <w:rsid w:val="00E72800"/>
    <w:rsid w:val="00E92665"/>
    <w:rsid w:val="00EC23AF"/>
    <w:rsid w:val="00EC2595"/>
    <w:rsid w:val="00EC454E"/>
    <w:rsid w:val="00ED136A"/>
    <w:rsid w:val="00ED3C5D"/>
    <w:rsid w:val="00ED4E98"/>
    <w:rsid w:val="00EE3F44"/>
    <w:rsid w:val="00EE6CFE"/>
    <w:rsid w:val="00EF5C0D"/>
    <w:rsid w:val="00F02DAC"/>
    <w:rsid w:val="00F13986"/>
    <w:rsid w:val="00F14E49"/>
    <w:rsid w:val="00F5092C"/>
    <w:rsid w:val="00F5283A"/>
    <w:rsid w:val="00F54EAA"/>
    <w:rsid w:val="00F5766E"/>
    <w:rsid w:val="00F6197E"/>
    <w:rsid w:val="00F8651F"/>
    <w:rsid w:val="00F90D7E"/>
    <w:rsid w:val="00FA27AD"/>
    <w:rsid w:val="00FA6B29"/>
    <w:rsid w:val="00FB096E"/>
    <w:rsid w:val="00FB11FF"/>
    <w:rsid w:val="00FB410F"/>
    <w:rsid w:val="00FB49D0"/>
    <w:rsid w:val="00FB60CB"/>
    <w:rsid w:val="00FB7FB1"/>
    <w:rsid w:val="00FD3F03"/>
    <w:rsid w:val="00FD4387"/>
    <w:rsid w:val="00FD61CA"/>
    <w:rsid w:val="00FE605C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customStyle="1" w:styleId="jlqj4b">
    <w:name w:val="jlqj4b"/>
    <w:basedOn w:val="Standardnpsmoodstavce"/>
    <w:rsid w:val="00C31128"/>
  </w:style>
  <w:style w:type="paragraph" w:styleId="Revize">
    <w:name w:val="Revision"/>
    <w:hidden/>
    <w:uiPriority w:val="99"/>
    <w:semiHidden/>
    <w:rsid w:val="006B11CF"/>
    <w:pPr>
      <w:spacing w:after="0" w:line="240" w:lineRule="auto"/>
    </w:pPr>
    <w:rPr>
      <w:rFonts w:eastAsiaTheme="minorEastAsia"/>
      <w:szCs w:val="20"/>
      <w:lang w:eastAsia="cs-CZ" w:bidi="cs-CZ"/>
    </w:rPr>
  </w:style>
  <w:style w:type="character" w:styleId="Sledovanodkaz">
    <w:name w:val="FollowedHyperlink"/>
    <w:basedOn w:val="Standardnpsmoodstavce"/>
    <w:uiPriority w:val="99"/>
    <w:semiHidden/>
    <w:unhideWhenUsed/>
    <w:rsid w:val="000718A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718A1"/>
    <w:rPr>
      <w:color w:val="605E5C"/>
      <w:shd w:val="clear" w:color="auto" w:fill="E1DFDD"/>
    </w:rPr>
  </w:style>
  <w:style w:type="table" w:styleId="Svtltabulkasmkou1zvraznn1">
    <w:name w:val="Grid Table 1 Light Accent 1"/>
    <w:basedOn w:val="Normlntabulka"/>
    <w:uiPriority w:val="46"/>
    <w:rsid w:val="004629C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0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55181-C017-431B-BF5D-CDA51F01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24</Pages>
  <Words>8542</Words>
  <Characters>50399</Characters>
  <Application>Microsoft Office Word</Application>
  <DocSecurity>0</DocSecurity>
  <Lines>419</Lines>
  <Paragraphs>117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63</cp:revision>
  <dcterms:created xsi:type="dcterms:W3CDTF">2022-12-05T13:57:00Z</dcterms:created>
  <dcterms:modified xsi:type="dcterms:W3CDTF">2023-11-03T10:28:00Z</dcterms:modified>
</cp:coreProperties>
</file>