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8"/>
        <w:gridCol w:w="4574"/>
      </w:tblGrid>
      <w:tr w:rsidR="00D22563" w:rsidRPr="00F931D9" w14:paraId="40851EA9" w14:textId="77777777" w:rsidTr="0039446A">
        <w:tc>
          <w:tcPr>
            <w:tcW w:w="4600" w:type="dxa"/>
            <w:shd w:val="clear" w:color="auto" w:fill="auto"/>
          </w:tcPr>
          <w:p w14:paraId="3ACB6B50" w14:textId="58AF5FCF" w:rsidR="00D22563" w:rsidRPr="00C21288" w:rsidRDefault="00D22563" w:rsidP="00B130A6">
            <w:pPr>
              <w:spacing w:after="0" w:line="240" w:lineRule="auto"/>
              <w:jc w:val="center"/>
              <w:rPr>
                <w:b/>
              </w:rPr>
            </w:pPr>
            <w:r w:rsidRPr="00C21288">
              <w:rPr>
                <w:rFonts w:ascii="Times New Roman" w:eastAsia="Times New Roman" w:hAnsi="Times New Roman"/>
                <w:b/>
                <w:bCs/>
                <w:sz w:val="24"/>
                <w:szCs w:val="24"/>
              </w:rPr>
              <w:t xml:space="preserve">Jednací řád Společného panelu expertů pro hodnocení žádostí </w:t>
            </w:r>
            <w:r w:rsidR="0003366F" w:rsidRPr="00C21288">
              <w:rPr>
                <w:rFonts w:ascii="Times New Roman" w:eastAsia="Times New Roman" w:hAnsi="Times New Roman"/>
                <w:b/>
                <w:bCs/>
                <w:sz w:val="24"/>
                <w:szCs w:val="24"/>
              </w:rPr>
              <w:t xml:space="preserve">o podporu </w:t>
            </w:r>
            <w:r w:rsidRPr="00C21288">
              <w:rPr>
                <w:rFonts w:ascii="Times New Roman" w:eastAsia="Times New Roman" w:hAnsi="Times New Roman"/>
                <w:b/>
                <w:bCs/>
                <w:sz w:val="24"/>
                <w:szCs w:val="24"/>
              </w:rPr>
              <w:t xml:space="preserve">v rámci </w:t>
            </w:r>
            <w:r w:rsidR="00983ED2" w:rsidRPr="00C21288">
              <w:rPr>
                <w:rFonts w:ascii="Times New Roman" w:eastAsia="Times New Roman" w:hAnsi="Times New Roman"/>
                <w:b/>
                <w:bCs/>
                <w:sz w:val="24"/>
                <w:szCs w:val="24"/>
              </w:rPr>
              <w:t xml:space="preserve">programu </w:t>
            </w:r>
            <w:r w:rsidRPr="00C21288">
              <w:rPr>
                <w:rFonts w:ascii="Times New Roman" w:eastAsia="Times New Roman" w:hAnsi="Times New Roman"/>
                <w:b/>
                <w:bCs/>
                <w:sz w:val="24"/>
                <w:szCs w:val="24"/>
              </w:rPr>
              <w:t>Interreg Česk</w:t>
            </w:r>
            <w:r w:rsidR="00983ED2" w:rsidRPr="00C21288">
              <w:rPr>
                <w:rFonts w:ascii="Times New Roman" w:eastAsia="Times New Roman" w:hAnsi="Times New Roman"/>
                <w:b/>
                <w:bCs/>
                <w:sz w:val="24"/>
                <w:szCs w:val="24"/>
              </w:rPr>
              <w:t>o</w:t>
            </w:r>
            <w:r w:rsidRPr="00C21288">
              <w:rPr>
                <w:rFonts w:ascii="Times New Roman" w:eastAsia="Times New Roman" w:hAnsi="Times New Roman"/>
                <w:b/>
                <w:bCs/>
                <w:sz w:val="24"/>
                <w:szCs w:val="24"/>
              </w:rPr>
              <w:t xml:space="preserve"> - Polsko</w:t>
            </w:r>
          </w:p>
        </w:tc>
        <w:tc>
          <w:tcPr>
            <w:tcW w:w="4688" w:type="dxa"/>
            <w:shd w:val="clear" w:color="auto" w:fill="auto"/>
          </w:tcPr>
          <w:p w14:paraId="28E0A68B" w14:textId="0B8CD3AF" w:rsidR="00313020" w:rsidRPr="00F931D9" w:rsidRDefault="00313020" w:rsidP="00313020">
            <w:pPr>
              <w:spacing w:after="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Regulamin obrad Wspólnego Panelu Ekspertów do spraw oceny</w:t>
            </w:r>
            <w:r w:rsidR="009D2D86">
              <w:rPr>
                <w:rFonts w:ascii="Times New Roman" w:eastAsia="Times New Roman" w:hAnsi="Times New Roman"/>
                <w:b/>
                <w:bCs/>
                <w:sz w:val="24"/>
                <w:szCs w:val="24"/>
                <w:lang w:val="pl-PL"/>
              </w:rPr>
              <w:t xml:space="preserve"> wniosków o dofinansowanie</w:t>
            </w:r>
            <w:r w:rsidRPr="00F931D9">
              <w:rPr>
                <w:rFonts w:ascii="Times New Roman" w:eastAsia="Times New Roman" w:hAnsi="Times New Roman"/>
                <w:b/>
                <w:bCs/>
                <w:sz w:val="24"/>
                <w:szCs w:val="24"/>
                <w:lang w:val="pl-PL"/>
              </w:rPr>
              <w:t xml:space="preserve"> </w:t>
            </w:r>
            <w:r w:rsidR="00A240BF">
              <w:rPr>
                <w:rFonts w:ascii="Times New Roman" w:eastAsia="Times New Roman" w:hAnsi="Times New Roman"/>
                <w:b/>
                <w:bCs/>
                <w:sz w:val="24"/>
                <w:szCs w:val="24"/>
                <w:lang w:val="pl-PL"/>
              </w:rPr>
              <w:t xml:space="preserve"> </w:t>
            </w:r>
            <w:r w:rsidR="00F57713" w:rsidRPr="00F931D9">
              <w:rPr>
                <w:rFonts w:ascii="Times New Roman" w:eastAsia="Times New Roman" w:hAnsi="Times New Roman"/>
                <w:b/>
                <w:bCs/>
                <w:sz w:val="24"/>
                <w:szCs w:val="24"/>
                <w:lang w:val="pl-PL"/>
              </w:rPr>
              <w:t xml:space="preserve"> </w:t>
            </w:r>
            <w:r w:rsidRPr="00F931D9">
              <w:rPr>
                <w:rFonts w:ascii="Times New Roman" w:eastAsia="Times New Roman" w:hAnsi="Times New Roman"/>
                <w:b/>
                <w:bCs/>
                <w:sz w:val="24"/>
                <w:szCs w:val="24"/>
                <w:lang w:val="pl-PL"/>
              </w:rPr>
              <w:t xml:space="preserve">w ramach </w:t>
            </w:r>
            <w:r w:rsidR="007421AF">
              <w:rPr>
                <w:rFonts w:ascii="Times New Roman" w:eastAsia="Times New Roman" w:hAnsi="Times New Roman"/>
                <w:b/>
                <w:bCs/>
                <w:sz w:val="24"/>
                <w:szCs w:val="24"/>
                <w:lang w:val="pl-PL"/>
              </w:rPr>
              <w:t xml:space="preserve">Programu </w:t>
            </w:r>
            <w:r w:rsidRPr="00F931D9">
              <w:rPr>
                <w:rFonts w:ascii="Times New Roman" w:eastAsia="Times New Roman" w:hAnsi="Times New Roman"/>
                <w:b/>
                <w:bCs/>
                <w:sz w:val="24"/>
                <w:szCs w:val="24"/>
                <w:lang w:val="pl-PL"/>
              </w:rPr>
              <w:t xml:space="preserve">Interreg </w:t>
            </w:r>
            <w:r w:rsidR="009D2D86">
              <w:rPr>
                <w:rFonts w:ascii="Times New Roman" w:eastAsia="Times New Roman" w:hAnsi="Times New Roman"/>
                <w:b/>
                <w:bCs/>
                <w:sz w:val="24"/>
                <w:szCs w:val="24"/>
                <w:lang w:val="pl-PL"/>
              </w:rPr>
              <w:t>Czechy</w:t>
            </w:r>
            <w:r w:rsidRPr="00F931D9">
              <w:rPr>
                <w:rFonts w:ascii="Times New Roman" w:eastAsia="Times New Roman" w:hAnsi="Times New Roman"/>
                <w:b/>
                <w:bCs/>
                <w:sz w:val="24"/>
                <w:szCs w:val="24"/>
                <w:lang w:val="pl-PL"/>
              </w:rPr>
              <w:t xml:space="preserve"> – Polska. </w:t>
            </w:r>
          </w:p>
          <w:p w14:paraId="4D61EB1A" w14:textId="77777777" w:rsidR="00D22563" w:rsidRPr="00F931D9" w:rsidRDefault="00D22563" w:rsidP="00E13101">
            <w:pPr>
              <w:spacing w:after="0" w:line="240" w:lineRule="auto"/>
              <w:jc w:val="center"/>
              <w:rPr>
                <w:rFonts w:ascii="Times New Roman" w:hAnsi="Times New Roman"/>
                <w:b/>
                <w:sz w:val="24"/>
                <w:szCs w:val="24"/>
                <w:lang w:val="pl-PL"/>
              </w:rPr>
            </w:pPr>
          </w:p>
        </w:tc>
      </w:tr>
      <w:tr w:rsidR="00D22563" w:rsidRPr="00F931D9" w14:paraId="0B186C0B" w14:textId="77777777" w:rsidTr="0039446A">
        <w:trPr>
          <w:trHeight w:val="419"/>
        </w:trPr>
        <w:tc>
          <w:tcPr>
            <w:tcW w:w="4600" w:type="dxa"/>
            <w:shd w:val="clear" w:color="auto" w:fill="auto"/>
            <w:vAlign w:val="center"/>
          </w:tcPr>
          <w:p w14:paraId="4DF6078B" w14:textId="77777777" w:rsidR="00D22563" w:rsidRPr="00F931D9" w:rsidRDefault="00D22563" w:rsidP="001D5A06">
            <w:pPr>
              <w:spacing w:after="0" w:line="240" w:lineRule="auto"/>
              <w:jc w:val="center"/>
              <w:rPr>
                <w:rFonts w:ascii="Times New Roman" w:hAnsi="Times New Roman"/>
                <w:b/>
                <w:sz w:val="24"/>
                <w:szCs w:val="24"/>
              </w:rPr>
            </w:pPr>
            <w:r w:rsidRPr="00F931D9">
              <w:rPr>
                <w:rFonts w:ascii="Times New Roman" w:hAnsi="Times New Roman"/>
                <w:b/>
                <w:sz w:val="24"/>
                <w:szCs w:val="24"/>
              </w:rPr>
              <w:t>§ 1. Definice</w:t>
            </w:r>
          </w:p>
        </w:tc>
        <w:tc>
          <w:tcPr>
            <w:tcW w:w="4688" w:type="dxa"/>
            <w:shd w:val="clear" w:color="auto" w:fill="auto"/>
            <w:vAlign w:val="center"/>
          </w:tcPr>
          <w:p w14:paraId="728C4AA4" w14:textId="77777777" w:rsidR="00D22563" w:rsidRPr="00F931D9" w:rsidRDefault="00313020" w:rsidP="001D5A06">
            <w:pPr>
              <w:spacing w:after="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1. Definicje</w:t>
            </w:r>
          </w:p>
        </w:tc>
      </w:tr>
      <w:tr w:rsidR="00D22563" w:rsidRPr="00F931D9" w14:paraId="5F097809" w14:textId="77777777" w:rsidTr="0039446A">
        <w:tc>
          <w:tcPr>
            <w:tcW w:w="4600" w:type="dxa"/>
            <w:shd w:val="clear" w:color="auto" w:fill="auto"/>
          </w:tcPr>
          <w:p w14:paraId="42F59C37" w14:textId="77777777" w:rsidR="00D22563" w:rsidRPr="00F931D9" w:rsidRDefault="00D22563" w:rsidP="00F43100">
            <w:p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1. Pokaždé, když je v tomto Jednacím řádu zmíněn:</w:t>
            </w:r>
          </w:p>
        </w:tc>
        <w:tc>
          <w:tcPr>
            <w:tcW w:w="4688" w:type="dxa"/>
            <w:shd w:val="clear" w:color="auto" w:fill="auto"/>
          </w:tcPr>
          <w:p w14:paraId="6376C8FD" w14:textId="77777777" w:rsidR="00D22563" w:rsidRPr="00F931D9" w:rsidRDefault="00E17E73" w:rsidP="00F43100">
            <w:pPr>
              <w:spacing w:after="0" w:line="240" w:lineRule="auto"/>
              <w:ind w:left="263" w:hanging="263"/>
              <w:jc w:val="both"/>
              <w:rPr>
                <w:rFonts w:ascii="Times New Roman" w:hAnsi="Times New Roman"/>
                <w:sz w:val="24"/>
                <w:szCs w:val="24"/>
                <w:lang w:val="pl-PL"/>
              </w:rPr>
            </w:pPr>
            <w:r w:rsidRPr="00F931D9">
              <w:rPr>
                <w:rFonts w:ascii="Times New Roman" w:eastAsia="Times New Roman" w:hAnsi="Times New Roman"/>
                <w:sz w:val="24"/>
                <w:szCs w:val="24"/>
                <w:lang w:val="pl-PL"/>
              </w:rPr>
              <w:t xml:space="preserve">1. </w:t>
            </w:r>
            <w:r w:rsidR="00313020" w:rsidRPr="00F931D9">
              <w:rPr>
                <w:rFonts w:ascii="Times New Roman" w:eastAsia="Times New Roman" w:hAnsi="Times New Roman"/>
                <w:sz w:val="24"/>
                <w:szCs w:val="24"/>
                <w:lang w:val="pl-PL"/>
              </w:rPr>
              <w:t>Każda wzmianka w niniejszym Regulaminie obrad brzmiąca:</w:t>
            </w:r>
          </w:p>
        </w:tc>
      </w:tr>
      <w:tr w:rsidR="00D22563" w:rsidRPr="00F931D9" w14:paraId="79ADB79A" w14:textId="77777777" w:rsidTr="0039446A">
        <w:tc>
          <w:tcPr>
            <w:tcW w:w="4600" w:type="dxa"/>
            <w:shd w:val="clear" w:color="auto" w:fill="auto"/>
          </w:tcPr>
          <w:p w14:paraId="094EE137" w14:textId="259490BE" w:rsidR="00D22563" w:rsidRPr="00F931D9" w:rsidRDefault="00D22563" w:rsidP="00CC1F39">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1) </w:t>
            </w:r>
            <w:r w:rsidRPr="00F931D9">
              <w:rPr>
                <w:rFonts w:ascii="Times New Roman" w:hAnsi="Times New Roman"/>
                <w:sz w:val="24"/>
                <w:szCs w:val="24"/>
              </w:rPr>
              <w:tab/>
              <w:t>„Jednací řád“ – jedná se o Jednací řád pro činnost Společného panelu expertů pro hodnocení žádostí</w:t>
            </w:r>
            <w:r w:rsidR="008A476B">
              <w:rPr>
                <w:rFonts w:ascii="Times New Roman" w:hAnsi="Times New Roman"/>
                <w:sz w:val="24"/>
                <w:szCs w:val="24"/>
              </w:rPr>
              <w:t xml:space="preserve"> o podporu</w:t>
            </w:r>
            <w:r w:rsidR="00C21288">
              <w:rPr>
                <w:rFonts w:ascii="Times New Roman" w:hAnsi="Times New Roman"/>
                <w:sz w:val="24"/>
                <w:szCs w:val="24"/>
              </w:rPr>
              <w:t xml:space="preserve"> </w:t>
            </w:r>
            <w:r w:rsidRPr="00F931D9">
              <w:rPr>
                <w:rFonts w:ascii="Times New Roman" w:hAnsi="Times New Roman"/>
                <w:sz w:val="24"/>
                <w:szCs w:val="24"/>
              </w:rPr>
              <w:t>v rámci programu Interreg Česk</w:t>
            </w:r>
            <w:r w:rsidR="00CE5EF6">
              <w:rPr>
                <w:rFonts w:ascii="Times New Roman" w:hAnsi="Times New Roman"/>
                <w:sz w:val="24"/>
                <w:szCs w:val="24"/>
              </w:rPr>
              <w:t>o</w:t>
            </w:r>
            <w:r w:rsidRPr="00F931D9">
              <w:rPr>
                <w:rFonts w:ascii="Times New Roman" w:hAnsi="Times New Roman"/>
                <w:sz w:val="24"/>
                <w:szCs w:val="24"/>
              </w:rPr>
              <w:t xml:space="preserve"> - Polsko,</w:t>
            </w:r>
          </w:p>
        </w:tc>
        <w:tc>
          <w:tcPr>
            <w:tcW w:w="4688" w:type="dxa"/>
            <w:shd w:val="clear" w:color="auto" w:fill="auto"/>
          </w:tcPr>
          <w:p w14:paraId="3222BCB2" w14:textId="5DC90DCF" w:rsidR="00D22563" w:rsidRPr="00F931D9" w:rsidRDefault="00313020" w:rsidP="00CC1F39">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1) </w:t>
            </w:r>
            <w:r w:rsidRPr="00F931D9">
              <w:rPr>
                <w:rFonts w:ascii="Times New Roman" w:eastAsia="Times New Roman" w:hAnsi="Times New Roman"/>
                <w:sz w:val="24"/>
                <w:szCs w:val="24"/>
                <w:lang w:val="pl-PL"/>
              </w:rPr>
              <w:tab/>
              <w:t xml:space="preserve">„Regulamin obrad” – oznacza Regulamin obrad Wspólnego Panelu Ekspertów do spraw oceny </w:t>
            </w:r>
            <w:r w:rsidR="00E732DA">
              <w:rPr>
                <w:rFonts w:ascii="Times New Roman" w:eastAsia="Times New Roman" w:hAnsi="Times New Roman"/>
                <w:sz w:val="24"/>
                <w:szCs w:val="24"/>
                <w:lang w:val="pl-PL"/>
              </w:rPr>
              <w:t xml:space="preserve">wniosków o dofinansowanie </w:t>
            </w:r>
            <w:r w:rsidRPr="00F931D9">
              <w:rPr>
                <w:rFonts w:ascii="Times New Roman" w:eastAsia="Times New Roman" w:hAnsi="Times New Roman"/>
                <w:sz w:val="24"/>
                <w:szCs w:val="24"/>
                <w:lang w:val="pl-PL"/>
              </w:rPr>
              <w:t xml:space="preserve">w ramach Interreg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xml:space="preserve">– Polska, </w:t>
            </w:r>
          </w:p>
        </w:tc>
      </w:tr>
      <w:tr w:rsidR="00D22563" w:rsidRPr="00F931D9" w14:paraId="6F588732" w14:textId="77777777" w:rsidTr="0039446A">
        <w:tc>
          <w:tcPr>
            <w:tcW w:w="4600" w:type="dxa"/>
            <w:shd w:val="clear" w:color="auto" w:fill="auto"/>
          </w:tcPr>
          <w:p w14:paraId="18697EF7" w14:textId="449A6621"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2)</w:t>
            </w:r>
            <w:r w:rsidRPr="00F931D9">
              <w:rPr>
                <w:rFonts w:ascii="Times New Roman" w:hAnsi="Times New Roman"/>
                <w:sz w:val="24"/>
                <w:szCs w:val="24"/>
              </w:rPr>
              <w:tab/>
              <w:t>„Program“ – jedná se o program Interreg Česk</w:t>
            </w:r>
            <w:r w:rsidR="001B0033">
              <w:rPr>
                <w:rFonts w:ascii="Times New Roman" w:hAnsi="Times New Roman"/>
                <w:sz w:val="24"/>
                <w:szCs w:val="24"/>
              </w:rPr>
              <w:t>o</w:t>
            </w:r>
            <w:r w:rsidRPr="00F931D9">
              <w:rPr>
                <w:rFonts w:ascii="Times New Roman" w:hAnsi="Times New Roman"/>
                <w:sz w:val="24"/>
                <w:szCs w:val="24"/>
              </w:rPr>
              <w:t xml:space="preserve"> - Polsko,</w:t>
            </w:r>
          </w:p>
        </w:tc>
        <w:tc>
          <w:tcPr>
            <w:tcW w:w="4688" w:type="dxa"/>
            <w:shd w:val="clear" w:color="auto" w:fill="auto"/>
          </w:tcPr>
          <w:p w14:paraId="2238927D" w14:textId="494791D8"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2)</w:t>
            </w:r>
            <w:r w:rsidRPr="00F931D9">
              <w:rPr>
                <w:rFonts w:ascii="Times New Roman" w:eastAsia="Times New Roman" w:hAnsi="Times New Roman"/>
                <w:sz w:val="24"/>
                <w:szCs w:val="24"/>
                <w:lang w:val="pl-PL"/>
              </w:rPr>
              <w:tab/>
              <w:t xml:space="preserve">„Program” – oznacza </w:t>
            </w:r>
            <w:r w:rsidR="007421AF">
              <w:rPr>
                <w:rFonts w:ascii="Times New Roman" w:eastAsia="Times New Roman" w:hAnsi="Times New Roman"/>
                <w:sz w:val="24"/>
                <w:szCs w:val="24"/>
                <w:lang w:val="pl-PL"/>
              </w:rPr>
              <w:t>P</w:t>
            </w:r>
            <w:r w:rsidRPr="00F931D9">
              <w:rPr>
                <w:rFonts w:ascii="Times New Roman" w:eastAsia="Times New Roman" w:hAnsi="Times New Roman"/>
                <w:sz w:val="24"/>
                <w:szCs w:val="24"/>
                <w:lang w:val="pl-PL"/>
              </w:rPr>
              <w:t xml:space="preserve">rogram Interreg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Polska,</w:t>
            </w:r>
          </w:p>
        </w:tc>
      </w:tr>
      <w:tr w:rsidR="00D22563" w:rsidRPr="00F931D9" w14:paraId="5E64A6A2" w14:textId="77777777" w:rsidTr="0039446A">
        <w:tc>
          <w:tcPr>
            <w:tcW w:w="4600" w:type="dxa"/>
            <w:shd w:val="clear" w:color="auto" w:fill="auto"/>
          </w:tcPr>
          <w:p w14:paraId="32477570" w14:textId="25B4493B" w:rsidR="0006750C" w:rsidRPr="00F931D9" w:rsidRDefault="00D22563" w:rsidP="00427AA1">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3) </w:t>
            </w:r>
            <w:r w:rsidRPr="00F931D9">
              <w:rPr>
                <w:rFonts w:ascii="Times New Roman" w:hAnsi="Times New Roman"/>
                <w:sz w:val="24"/>
                <w:szCs w:val="24"/>
              </w:rPr>
              <w:tab/>
              <w:t>„Panel“ – jedná se o Společný panel expertů pro hodnocení žádostí</w:t>
            </w:r>
            <w:r w:rsidR="006C31FA">
              <w:rPr>
                <w:rFonts w:ascii="Times New Roman" w:hAnsi="Times New Roman"/>
                <w:sz w:val="24"/>
                <w:szCs w:val="24"/>
              </w:rPr>
              <w:t xml:space="preserve"> o podporu</w:t>
            </w:r>
            <w:r w:rsidRPr="00F931D9">
              <w:rPr>
                <w:rFonts w:ascii="Times New Roman" w:hAnsi="Times New Roman"/>
                <w:sz w:val="24"/>
                <w:szCs w:val="24"/>
              </w:rPr>
              <w:t>,</w:t>
            </w:r>
          </w:p>
        </w:tc>
        <w:tc>
          <w:tcPr>
            <w:tcW w:w="4688" w:type="dxa"/>
            <w:shd w:val="clear" w:color="auto" w:fill="auto"/>
          </w:tcPr>
          <w:p w14:paraId="7A710F4B" w14:textId="53132B3C" w:rsidR="00D22563" w:rsidRPr="00F931D9" w:rsidRDefault="00313020" w:rsidP="00427AA1">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3) </w:t>
            </w:r>
            <w:r w:rsidRPr="00F931D9">
              <w:rPr>
                <w:rFonts w:ascii="Times New Roman" w:eastAsia="Times New Roman" w:hAnsi="Times New Roman"/>
                <w:sz w:val="24"/>
                <w:szCs w:val="24"/>
                <w:lang w:val="pl-PL"/>
              </w:rPr>
              <w:tab/>
              <w:t xml:space="preserve">„Panel” – oznacza Wspólny Panel Ekspertów do spraw oceny wniosków </w:t>
            </w:r>
            <w:r w:rsidR="00E732DA">
              <w:rPr>
                <w:rFonts w:ascii="Times New Roman" w:eastAsia="Times New Roman" w:hAnsi="Times New Roman"/>
                <w:sz w:val="24"/>
                <w:szCs w:val="24"/>
                <w:lang w:val="pl-PL"/>
              </w:rPr>
              <w:t xml:space="preserve">o dofinansowanie </w:t>
            </w:r>
          </w:p>
        </w:tc>
      </w:tr>
      <w:tr w:rsidR="00D22563" w:rsidRPr="00F931D9" w14:paraId="7ABA7B48" w14:textId="77777777" w:rsidTr="0039446A">
        <w:tc>
          <w:tcPr>
            <w:tcW w:w="4600" w:type="dxa"/>
            <w:shd w:val="clear" w:color="auto" w:fill="auto"/>
          </w:tcPr>
          <w:p w14:paraId="56596E64" w14:textId="0BC2FD71" w:rsidR="00D22563" w:rsidRPr="00F931D9" w:rsidRDefault="00D22563" w:rsidP="0058312C">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4)</w:t>
            </w:r>
            <w:r w:rsidRPr="00F931D9">
              <w:rPr>
                <w:rFonts w:ascii="Times New Roman" w:hAnsi="Times New Roman"/>
                <w:sz w:val="24"/>
                <w:szCs w:val="24"/>
              </w:rPr>
              <w:tab/>
              <w:t xml:space="preserve">„NO“ – jedná se o Národní orgán, tj. </w:t>
            </w:r>
            <w:r w:rsidR="00903745" w:rsidRPr="00903745">
              <w:rPr>
                <w:rFonts w:ascii="Times New Roman" w:hAnsi="Times New Roman"/>
                <w:sz w:val="24"/>
                <w:szCs w:val="24"/>
              </w:rPr>
              <w:t>Ministerstvo fondů a regionální politiky</w:t>
            </w:r>
            <w:r w:rsidRPr="00F931D9">
              <w:rPr>
                <w:rFonts w:ascii="Times New Roman" w:hAnsi="Times New Roman"/>
                <w:sz w:val="24"/>
                <w:szCs w:val="24"/>
              </w:rPr>
              <w:t xml:space="preserve"> PR,</w:t>
            </w:r>
          </w:p>
        </w:tc>
        <w:tc>
          <w:tcPr>
            <w:tcW w:w="4688" w:type="dxa"/>
            <w:shd w:val="clear" w:color="auto" w:fill="auto"/>
          </w:tcPr>
          <w:p w14:paraId="3FECCE7E" w14:textId="52819CD6"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w:t>
            </w:r>
            <w:r w:rsidRPr="00F931D9">
              <w:rPr>
                <w:rFonts w:ascii="Times New Roman" w:eastAsia="Times New Roman" w:hAnsi="Times New Roman"/>
                <w:sz w:val="24"/>
                <w:szCs w:val="24"/>
                <w:lang w:val="pl-PL"/>
              </w:rPr>
              <w:tab/>
              <w:t xml:space="preserve">„IK” – oznacza Instytucję Krajową, tj. </w:t>
            </w:r>
            <w:r w:rsidR="00903745" w:rsidRPr="00F931D9">
              <w:rPr>
                <w:rFonts w:ascii="Times New Roman" w:hAnsi="Times New Roman"/>
                <w:sz w:val="24"/>
                <w:szCs w:val="24"/>
                <w:lang w:val="pl-PL"/>
              </w:rPr>
              <w:t xml:space="preserve">Ministerstwo </w:t>
            </w:r>
            <w:r w:rsidR="00903745">
              <w:rPr>
                <w:rFonts w:ascii="Times New Roman" w:hAnsi="Times New Roman"/>
                <w:sz w:val="24"/>
                <w:szCs w:val="24"/>
                <w:lang w:val="pl-PL"/>
              </w:rPr>
              <w:t xml:space="preserve">Funduszy i Polityki Regionalnej </w:t>
            </w:r>
            <w:r w:rsidRPr="00F931D9">
              <w:rPr>
                <w:rFonts w:ascii="Times New Roman" w:eastAsia="Times New Roman" w:hAnsi="Times New Roman"/>
                <w:sz w:val="24"/>
                <w:szCs w:val="24"/>
                <w:lang w:val="pl-PL"/>
              </w:rPr>
              <w:t>RP,</w:t>
            </w:r>
          </w:p>
        </w:tc>
      </w:tr>
      <w:tr w:rsidR="00D22563" w:rsidRPr="00F931D9" w14:paraId="07265F3F" w14:textId="77777777" w:rsidTr="0039446A">
        <w:tc>
          <w:tcPr>
            <w:tcW w:w="4600" w:type="dxa"/>
            <w:shd w:val="clear" w:color="auto" w:fill="auto"/>
          </w:tcPr>
          <w:p w14:paraId="5F186C3F" w14:textId="77777777"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5) </w:t>
            </w:r>
            <w:r w:rsidRPr="00F931D9">
              <w:rPr>
                <w:rFonts w:ascii="Times New Roman" w:hAnsi="Times New Roman"/>
                <w:sz w:val="24"/>
                <w:szCs w:val="24"/>
              </w:rPr>
              <w:tab/>
              <w:t>„ŘO“ – jedná se o Řídící orgán, tj. Ministerstvo pro místní rozvoj ČR,</w:t>
            </w:r>
          </w:p>
        </w:tc>
        <w:tc>
          <w:tcPr>
            <w:tcW w:w="4688" w:type="dxa"/>
            <w:shd w:val="clear" w:color="auto" w:fill="auto"/>
          </w:tcPr>
          <w:p w14:paraId="46FD86BA" w14:textId="77777777" w:rsidR="00D22563" w:rsidRPr="00F931D9" w:rsidRDefault="004C1E7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5) </w:t>
            </w:r>
            <w:r w:rsidRPr="00F931D9">
              <w:rPr>
                <w:rFonts w:ascii="Times New Roman" w:eastAsia="Times New Roman" w:hAnsi="Times New Roman"/>
                <w:sz w:val="24"/>
                <w:szCs w:val="24"/>
                <w:lang w:val="pl-PL"/>
              </w:rPr>
              <w:tab/>
              <w:t>„IZ</w:t>
            </w:r>
            <w:r w:rsidR="00313020" w:rsidRPr="00F931D9">
              <w:rPr>
                <w:rFonts w:ascii="Times New Roman" w:eastAsia="Times New Roman" w:hAnsi="Times New Roman"/>
                <w:sz w:val="24"/>
                <w:szCs w:val="24"/>
                <w:lang w:val="pl-PL"/>
              </w:rPr>
              <w:t>” – oznacza Instytucję Zarządzającą, tj. Ministerstwo Rozwoju Regionalnego Republiki Czeskiej,</w:t>
            </w:r>
          </w:p>
        </w:tc>
      </w:tr>
      <w:tr w:rsidR="00D22563" w:rsidRPr="00F931D9" w14:paraId="3AC4228D" w14:textId="77777777" w:rsidTr="0039446A">
        <w:tc>
          <w:tcPr>
            <w:tcW w:w="4600" w:type="dxa"/>
            <w:shd w:val="clear" w:color="auto" w:fill="auto"/>
          </w:tcPr>
          <w:p w14:paraId="6620A6E9" w14:textId="25E3FBBA"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6)</w:t>
            </w:r>
            <w:r w:rsidRPr="00F931D9">
              <w:rPr>
                <w:rFonts w:ascii="Times New Roman" w:hAnsi="Times New Roman"/>
                <w:sz w:val="24"/>
                <w:szCs w:val="24"/>
              </w:rPr>
              <w:tab/>
              <w:t>„JS“ – jedná se o Společný sekretariát pro program Interreg Česk</w:t>
            </w:r>
            <w:r w:rsidR="001E40C9">
              <w:rPr>
                <w:rFonts w:ascii="Times New Roman" w:hAnsi="Times New Roman"/>
                <w:sz w:val="24"/>
                <w:szCs w:val="24"/>
              </w:rPr>
              <w:t>o</w:t>
            </w:r>
            <w:r w:rsidRPr="00F931D9">
              <w:rPr>
                <w:rFonts w:ascii="Times New Roman" w:hAnsi="Times New Roman"/>
                <w:sz w:val="24"/>
                <w:szCs w:val="24"/>
              </w:rPr>
              <w:t xml:space="preserve"> - Polsko se sídlem v Olomouci,</w:t>
            </w:r>
          </w:p>
        </w:tc>
        <w:tc>
          <w:tcPr>
            <w:tcW w:w="4688" w:type="dxa"/>
            <w:shd w:val="clear" w:color="auto" w:fill="auto"/>
          </w:tcPr>
          <w:p w14:paraId="0DB02D3D" w14:textId="540CB69C"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6)</w:t>
            </w:r>
            <w:r w:rsidRPr="00F931D9">
              <w:rPr>
                <w:rFonts w:ascii="Times New Roman" w:eastAsia="Times New Roman" w:hAnsi="Times New Roman"/>
                <w:sz w:val="24"/>
                <w:szCs w:val="24"/>
                <w:lang w:val="pl-PL"/>
              </w:rPr>
              <w:tab/>
              <w:t>„WS” – oznacza Wspólny Sekretariat programu Interreg</w:t>
            </w:r>
            <w:r w:rsidR="006176B5">
              <w:rPr>
                <w:rFonts w:ascii="Times New Roman" w:eastAsia="Times New Roman" w:hAnsi="Times New Roman"/>
                <w:sz w:val="24"/>
                <w:szCs w:val="24"/>
                <w:lang w:val="pl-PL"/>
              </w:rPr>
              <w:t xml:space="preserve"> </w:t>
            </w:r>
            <w:r w:rsidR="00E732DA">
              <w:rPr>
                <w:rFonts w:ascii="Times New Roman" w:eastAsia="Times New Roman" w:hAnsi="Times New Roman"/>
                <w:sz w:val="24"/>
                <w:szCs w:val="24"/>
                <w:lang w:val="pl-PL"/>
              </w:rPr>
              <w:t>Czechy</w:t>
            </w:r>
            <w:r w:rsidRPr="00F931D9">
              <w:rPr>
                <w:rFonts w:ascii="Times New Roman" w:eastAsia="Times New Roman" w:hAnsi="Times New Roman"/>
                <w:sz w:val="24"/>
                <w:szCs w:val="24"/>
                <w:lang w:val="pl-PL"/>
              </w:rPr>
              <w:t>– Polska z siedzibą w Ołomuńcu,</w:t>
            </w:r>
          </w:p>
        </w:tc>
      </w:tr>
      <w:tr w:rsidR="00D22563" w:rsidRPr="00F931D9" w14:paraId="104FA0AB" w14:textId="77777777" w:rsidTr="0039446A">
        <w:tc>
          <w:tcPr>
            <w:tcW w:w="4600" w:type="dxa"/>
            <w:shd w:val="clear" w:color="auto" w:fill="auto"/>
          </w:tcPr>
          <w:p w14:paraId="116E4734" w14:textId="3D6E1273"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7)</w:t>
            </w:r>
            <w:r w:rsidRPr="00F931D9">
              <w:rPr>
                <w:rFonts w:ascii="Times New Roman" w:hAnsi="Times New Roman"/>
                <w:sz w:val="24"/>
                <w:szCs w:val="24"/>
              </w:rPr>
              <w:tab/>
            </w:r>
            <w:r w:rsidR="0052110F" w:rsidRPr="0052110F">
              <w:rPr>
                <w:rFonts w:ascii="Times New Roman" w:hAnsi="Times New Roman"/>
                <w:sz w:val="24"/>
                <w:szCs w:val="24"/>
              </w:rPr>
              <w:t>„Expert“ – jedná se o regionální experty, nominované regionálními subjekty</w:t>
            </w:r>
            <w:r w:rsidR="0052110F">
              <w:rPr>
                <w:rFonts w:ascii="Times New Roman" w:hAnsi="Times New Roman"/>
                <w:sz w:val="24"/>
                <w:szCs w:val="24"/>
              </w:rPr>
              <w:t xml:space="preserve"> </w:t>
            </w:r>
            <w:r w:rsidR="0052110F" w:rsidRPr="0052110F">
              <w:rPr>
                <w:rFonts w:ascii="Times New Roman" w:hAnsi="Times New Roman"/>
                <w:sz w:val="24"/>
                <w:szCs w:val="24"/>
              </w:rPr>
              <w:t>a s jejich účasti na Panelu souhlasil ŘO nebo NO</w:t>
            </w:r>
            <w:r w:rsidR="0052110F">
              <w:rPr>
                <w:rFonts w:ascii="Times New Roman" w:hAnsi="Times New Roman"/>
                <w:sz w:val="24"/>
                <w:szCs w:val="24"/>
              </w:rPr>
              <w:t>.</w:t>
            </w:r>
          </w:p>
        </w:tc>
        <w:tc>
          <w:tcPr>
            <w:tcW w:w="4688" w:type="dxa"/>
            <w:shd w:val="clear" w:color="auto" w:fill="auto"/>
          </w:tcPr>
          <w:p w14:paraId="4EAE5069" w14:textId="57F693DA"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7)</w:t>
            </w:r>
            <w:r w:rsidRPr="00F931D9">
              <w:rPr>
                <w:rFonts w:ascii="Times New Roman" w:eastAsia="Times New Roman" w:hAnsi="Times New Roman"/>
                <w:sz w:val="24"/>
                <w:szCs w:val="24"/>
                <w:lang w:val="pl-PL"/>
              </w:rPr>
              <w:tab/>
            </w:r>
            <w:r w:rsidR="0052110F" w:rsidRPr="0052110F">
              <w:rPr>
                <w:rFonts w:ascii="Times New Roman" w:eastAsia="Times New Roman" w:hAnsi="Times New Roman"/>
                <w:sz w:val="24"/>
                <w:szCs w:val="24"/>
                <w:lang w:val="pl-PL"/>
              </w:rPr>
              <w:t xml:space="preserve">„Ekspert” – oznacza ekspertów regionalnych, którzy zostali nominowani przez </w:t>
            </w:r>
            <w:r w:rsidR="006E5C79">
              <w:rPr>
                <w:rFonts w:ascii="Times New Roman" w:eastAsia="Times New Roman" w:hAnsi="Times New Roman"/>
                <w:sz w:val="24"/>
                <w:szCs w:val="24"/>
                <w:lang w:val="pl-PL"/>
              </w:rPr>
              <w:t>P</w:t>
            </w:r>
            <w:r w:rsidR="0052110F" w:rsidRPr="0052110F">
              <w:rPr>
                <w:rFonts w:ascii="Times New Roman" w:eastAsia="Times New Roman" w:hAnsi="Times New Roman"/>
                <w:sz w:val="24"/>
                <w:szCs w:val="24"/>
                <w:lang w:val="pl-PL"/>
              </w:rPr>
              <w:t xml:space="preserve">odmioty </w:t>
            </w:r>
            <w:r w:rsidR="006E5C79">
              <w:rPr>
                <w:rFonts w:ascii="Times New Roman" w:eastAsia="Times New Roman" w:hAnsi="Times New Roman"/>
                <w:sz w:val="24"/>
                <w:szCs w:val="24"/>
                <w:lang w:val="pl-PL"/>
              </w:rPr>
              <w:t>R</w:t>
            </w:r>
            <w:r w:rsidR="0052110F" w:rsidRPr="0052110F">
              <w:rPr>
                <w:rFonts w:ascii="Times New Roman" w:eastAsia="Times New Roman" w:hAnsi="Times New Roman"/>
                <w:sz w:val="24"/>
                <w:szCs w:val="24"/>
                <w:lang w:val="pl-PL"/>
              </w:rPr>
              <w:t>egionalne i na ich udział w Panelu wyraziła zgodę IZ lub IK</w:t>
            </w:r>
            <w:r w:rsidR="0052110F">
              <w:rPr>
                <w:rFonts w:ascii="Times New Roman" w:eastAsia="Times New Roman" w:hAnsi="Times New Roman"/>
                <w:sz w:val="24"/>
                <w:szCs w:val="24"/>
                <w:lang w:val="pl-PL"/>
              </w:rPr>
              <w:t>.</w:t>
            </w:r>
          </w:p>
        </w:tc>
      </w:tr>
      <w:tr w:rsidR="00D22563" w:rsidRPr="00F931D9" w14:paraId="15F21B21" w14:textId="77777777" w:rsidTr="0039446A">
        <w:tc>
          <w:tcPr>
            <w:tcW w:w="4600" w:type="dxa"/>
            <w:shd w:val="clear" w:color="auto" w:fill="auto"/>
          </w:tcPr>
          <w:p w14:paraId="59D36F66" w14:textId="77777777" w:rsidR="00D22563" w:rsidRPr="00F931D9" w:rsidRDefault="00D22563"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8) </w:t>
            </w:r>
            <w:r w:rsidRPr="00F931D9">
              <w:rPr>
                <w:rFonts w:ascii="Times New Roman" w:hAnsi="Times New Roman"/>
                <w:sz w:val="24"/>
                <w:szCs w:val="24"/>
              </w:rPr>
              <w:tab/>
              <w:t xml:space="preserve">„RS“ – jedná se o regionální subjekty tzn. Krajské úřady Libereckého, Královéhradeckého, Pardubického, Olomouckého, Moravskoslezského kraje a </w:t>
            </w:r>
            <w:proofErr w:type="spellStart"/>
            <w:r w:rsidRPr="00F931D9">
              <w:rPr>
                <w:rFonts w:ascii="Times New Roman" w:hAnsi="Times New Roman"/>
                <w:sz w:val="24"/>
                <w:szCs w:val="24"/>
              </w:rPr>
              <w:t>Maršálkovské</w:t>
            </w:r>
            <w:proofErr w:type="spellEnd"/>
            <w:r w:rsidRPr="00F931D9">
              <w:rPr>
                <w:rFonts w:ascii="Times New Roman" w:hAnsi="Times New Roman"/>
                <w:sz w:val="24"/>
                <w:szCs w:val="24"/>
              </w:rPr>
              <w:t xml:space="preserve"> úřady Slezského, Dolnoslezského, Opolského vojvodství.</w:t>
            </w:r>
          </w:p>
        </w:tc>
        <w:tc>
          <w:tcPr>
            <w:tcW w:w="4688" w:type="dxa"/>
            <w:shd w:val="clear" w:color="auto" w:fill="auto"/>
          </w:tcPr>
          <w:p w14:paraId="1F658D80" w14:textId="1652AA03" w:rsidR="00D22563" w:rsidRPr="00F931D9" w:rsidRDefault="0031302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8) </w:t>
            </w:r>
            <w:r w:rsidRPr="00F931D9">
              <w:rPr>
                <w:rFonts w:ascii="Times New Roman" w:eastAsia="Times New Roman" w:hAnsi="Times New Roman"/>
                <w:sz w:val="24"/>
                <w:szCs w:val="24"/>
                <w:lang w:val="pl-PL"/>
              </w:rPr>
              <w:tab/>
              <w:t xml:space="preserve">„PR” – oznacza </w:t>
            </w:r>
            <w:r w:rsidR="006E5C79">
              <w:rPr>
                <w:rFonts w:ascii="Times New Roman" w:eastAsia="Times New Roman" w:hAnsi="Times New Roman"/>
                <w:sz w:val="24"/>
                <w:szCs w:val="24"/>
                <w:lang w:val="pl-PL"/>
              </w:rPr>
              <w:t>P</w:t>
            </w:r>
            <w:r w:rsidRPr="00F931D9">
              <w:rPr>
                <w:rFonts w:ascii="Times New Roman" w:eastAsia="Times New Roman" w:hAnsi="Times New Roman"/>
                <w:sz w:val="24"/>
                <w:szCs w:val="24"/>
                <w:lang w:val="pl-PL"/>
              </w:rPr>
              <w:t xml:space="preserve">odmioty </w:t>
            </w:r>
            <w:r w:rsidR="006E5C79">
              <w:rPr>
                <w:rFonts w:ascii="Times New Roman" w:eastAsia="Times New Roman" w:hAnsi="Times New Roman"/>
                <w:sz w:val="24"/>
                <w:szCs w:val="24"/>
                <w:lang w:val="pl-PL"/>
              </w:rPr>
              <w:t>R</w:t>
            </w:r>
            <w:r w:rsidRPr="00F931D9">
              <w:rPr>
                <w:rFonts w:ascii="Times New Roman" w:eastAsia="Times New Roman" w:hAnsi="Times New Roman"/>
                <w:sz w:val="24"/>
                <w:szCs w:val="24"/>
                <w:lang w:val="pl-PL"/>
              </w:rPr>
              <w:t>gionalne, tzn. Urzędy krajskie: liberecki, kralowohradecki,</w:t>
            </w:r>
            <w:r w:rsidR="006E5C79">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pardubicki, ołomuniecki, morawsko-śląski oraz urzędy marszałkowskie województw: śląskiego, dolnośląskiego, opolskiego,</w:t>
            </w:r>
          </w:p>
        </w:tc>
      </w:tr>
      <w:tr w:rsidR="00D22563" w:rsidRPr="00F931D9" w14:paraId="63A1B2E3" w14:textId="77777777" w:rsidTr="0039446A">
        <w:tc>
          <w:tcPr>
            <w:tcW w:w="4600" w:type="dxa"/>
            <w:shd w:val="clear" w:color="auto" w:fill="auto"/>
          </w:tcPr>
          <w:p w14:paraId="04077A3D" w14:textId="3EA94A16" w:rsidR="00D22563" w:rsidRPr="00F931D9" w:rsidRDefault="00F43100" w:rsidP="00F43100">
            <w:pPr>
              <w:spacing w:before="120"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9) </w:t>
            </w:r>
            <w:r w:rsidR="00D22563" w:rsidRPr="00F931D9">
              <w:rPr>
                <w:rFonts w:ascii="Times New Roman" w:hAnsi="Times New Roman"/>
                <w:sz w:val="24"/>
                <w:szCs w:val="24"/>
              </w:rPr>
              <w:t>„MV“ – jedná se o Monitorovací výbor programu Interreg Česk</w:t>
            </w:r>
            <w:r w:rsidR="007B79B7">
              <w:rPr>
                <w:rFonts w:ascii="Times New Roman" w:hAnsi="Times New Roman"/>
                <w:sz w:val="24"/>
                <w:szCs w:val="24"/>
              </w:rPr>
              <w:t>o</w:t>
            </w:r>
            <w:r w:rsidR="00D22563" w:rsidRPr="00F931D9">
              <w:rPr>
                <w:rFonts w:ascii="Times New Roman" w:hAnsi="Times New Roman"/>
                <w:sz w:val="24"/>
                <w:szCs w:val="24"/>
              </w:rPr>
              <w:t xml:space="preserve"> - Polsko </w:t>
            </w:r>
          </w:p>
        </w:tc>
        <w:tc>
          <w:tcPr>
            <w:tcW w:w="4688" w:type="dxa"/>
            <w:shd w:val="clear" w:color="auto" w:fill="auto"/>
          </w:tcPr>
          <w:p w14:paraId="2DE920F2" w14:textId="3A3376A8" w:rsidR="00D22563" w:rsidRPr="00F931D9" w:rsidRDefault="00F43100" w:rsidP="00F43100">
            <w:pPr>
              <w:spacing w:before="120"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9) </w:t>
            </w:r>
            <w:r w:rsidR="00313020" w:rsidRPr="00F931D9">
              <w:rPr>
                <w:rFonts w:ascii="Times New Roman" w:eastAsia="Times New Roman" w:hAnsi="Times New Roman"/>
                <w:sz w:val="24"/>
                <w:szCs w:val="24"/>
                <w:lang w:val="pl-PL"/>
              </w:rPr>
              <w:t xml:space="preserve">„KM” – oznacza Komitet Monitorujący programu Interreg </w:t>
            </w:r>
            <w:r w:rsidR="00E732DA">
              <w:rPr>
                <w:rFonts w:ascii="Times New Roman" w:eastAsia="Times New Roman" w:hAnsi="Times New Roman"/>
                <w:sz w:val="24"/>
                <w:szCs w:val="24"/>
                <w:lang w:val="pl-PL"/>
              </w:rPr>
              <w:t>Czechy</w:t>
            </w:r>
            <w:r w:rsidR="00313020" w:rsidRPr="00F931D9">
              <w:rPr>
                <w:rFonts w:ascii="Times New Roman" w:eastAsia="Times New Roman" w:hAnsi="Times New Roman"/>
                <w:sz w:val="24"/>
                <w:szCs w:val="24"/>
                <w:lang w:val="pl-PL"/>
              </w:rPr>
              <w:t xml:space="preserve"> – Polska, </w:t>
            </w:r>
          </w:p>
        </w:tc>
      </w:tr>
      <w:tr w:rsidR="00D22563" w:rsidRPr="00F931D9" w14:paraId="35653B42" w14:textId="77777777" w:rsidTr="0039446A">
        <w:tc>
          <w:tcPr>
            <w:tcW w:w="4600" w:type="dxa"/>
            <w:shd w:val="clear" w:color="auto" w:fill="auto"/>
          </w:tcPr>
          <w:p w14:paraId="168C730B" w14:textId="77777777" w:rsidR="00D22563" w:rsidRDefault="00E02DAF" w:rsidP="00F43100">
            <w:pPr>
              <w:spacing w:before="120" w:after="0" w:line="240" w:lineRule="auto"/>
              <w:ind w:left="284" w:hanging="340"/>
              <w:jc w:val="both"/>
              <w:rPr>
                <w:rFonts w:ascii="Times New Roman" w:hAnsi="Times New Roman"/>
                <w:sz w:val="24"/>
                <w:szCs w:val="24"/>
              </w:rPr>
            </w:pPr>
            <w:r w:rsidRPr="00F931D9">
              <w:rPr>
                <w:rFonts w:ascii="Times New Roman" w:hAnsi="Times New Roman"/>
                <w:sz w:val="24"/>
                <w:szCs w:val="24"/>
              </w:rPr>
              <w:t>10</w:t>
            </w:r>
            <w:r w:rsidR="00F43100" w:rsidRPr="00F931D9">
              <w:rPr>
                <w:rFonts w:ascii="Times New Roman" w:hAnsi="Times New Roman"/>
                <w:sz w:val="24"/>
                <w:szCs w:val="24"/>
              </w:rPr>
              <w:t xml:space="preserve">) </w:t>
            </w:r>
            <w:r w:rsidR="00D22563" w:rsidRPr="00F931D9">
              <w:rPr>
                <w:rFonts w:ascii="Times New Roman" w:hAnsi="Times New Roman"/>
                <w:sz w:val="24"/>
                <w:szCs w:val="24"/>
              </w:rPr>
              <w:t xml:space="preserve">„Metodika“ – jedná se o </w:t>
            </w:r>
            <w:r w:rsidR="00B7052B" w:rsidRPr="00AD234E">
              <w:rPr>
                <w:rFonts w:ascii="Times New Roman" w:hAnsi="Times New Roman"/>
                <w:sz w:val="24"/>
                <w:szCs w:val="24"/>
              </w:rPr>
              <w:t>Metodiku kontroly a hodnocení žádostí</w:t>
            </w:r>
            <w:r w:rsidR="00526A9F" w:rsidRPr="00AD234E">
              <w:rPr>
                <w:rFonts w:ascii="Times New Roman" w:hAnsi="Times New Roman"/>
                <w:sz w:val="24"/>
                <w:szCs w:val="24"/>
              </w:rPr>
              <w:t xml:space="preserve"> o podporu</w:t>
            </w:r>
            <w:r w:rsidR="00B7052B" w:rsidRPr="00F931D9">
              <w:rPr>
                <w:rFonts w:ascii="Times New Roman" w:hAnsi="Times New Roman"/>
                <w:sz w:val="24"/>
                <w:szCs w:val="24"/>
              </w:rPr>
              <w:t xml:space="preserve"> </w:t>
            </w:r>
          </w:p>
          <w:p w14:paraId="43456D4B" w14:textId="77777777" w:rsidR="00291838" w:rsidRDefault="00291838" w:rsidP="00F43100">
            <w:pPr>
              <w:spacing w:before="120" w:after="0" w:line="240" w:lineRule="auto"/>
              <w:ind w:left="284" w:hanging="340"/>
              <w:jc w:val="both"/>
              <w:rPr>
                <w:rFonts w:ascii="Times New Roman" w:hAnsi="Times New Roman"/>
                <w:sz w:val="24"/>
                <w:szCs w:val="24"/>
              </w:rPr>
            </w:pPr>
          </w:p>
          <w:p w14:paraId="7A3EE3C2" w14:textId="25262425" w:rsidR="00291838" w:rsidRPr="00F931D9" w:rsidRDefault="00291838" w:rsidP="00F43100">
            <w:pPr>
              <w:spacing w:before="120" w:after="0" w:line="240" w:lineRule="auto"/>
              <w:ind w:left="284" w:hanging="340"/>
              <w:jc w:val="both"/>
              <w:rPr>
                <w:rFonts w:ascii="Times New Roman" w:hAnsi="Times New Roman"/>
                <w:sz w:val="24"/>
                <w:szCs w:val="24"/>
              </w:rPr>
            </w:pPr>
          </w:p>
        </w:tc>
        <w:tc>
          <w:tcPr>
            <w:tcW w:w="4688" w:type="dxa"/>
            <w:shd w:val="clear" w:color="auto" w:fill="auto"/>
          </w:tcPr>
          <w:p w14:paraId="59B4773F" w14:textId="2AFF9470" w:rsidR="00B7052B" w:rsidRPr="00F931D9" w:rsidRDefault="00E02DAF" w:rsidP="00B7052B">
            <w:pPr>
              <w:rPr>
                <w:rFonts w:ascii="Times New Roman" w:hAnsi="Times New Roman"/>
                <w:sz w:val="24"/>
                <w:szCs w:val="24"/>
                <w:lang w:val="pl-PL"/>
              </w:rPr>
            </w:pPr>
            <w:r w:rsidRPr="00F931D9">
              <w:rPr>
                <w:rFonts w:ascii="Times New Roman" w:eastAsia="Times New Roman" w:hAnsi="Times New Roman"/>
                <w:sz w:val="24"/>
                <w:szCs w:val="24"/>
                <w:lang w:val="pl-PL"/>
              </w:rPr>
              <w:t>10</w:t>
            </w:r>
            <w:r w:rsidR="00F43100"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w:t>
            </w:r>
            <w:r w:rsidR="00D058A8" w:rsidRPr="00F931D9">
              <w:rPr>
                <w:rFonts w:ascii="Times New Roman" w:eastAsia="Times New Roman" w:hAnsi="Times New Roman"/>
                <w:sz w:val="24"/>
                <w:szCs w:val="24"/>
                <w:lang w:val="pl-PL"/>
              </w:rPr>
              <w:t>Metodyka</w:t>
            </w:r>
            <w:r w:rsidR="00313020" w:rsidRPr="00F931D9">
              <w:rPr>
                <w:rFonts w:ascii="Times New Roman" w:eastAsia="Times New Roman" w:hAnsi="Times New Roman"/>
                <w:sz w:val="24"/>
                <w:szCs w:val="24"/>
                <w:lang w:val="pl-PL"/>
              </w:rPr>
              <w:t xml:space="preserve">” – oznacza </w:t>
            </w:r>
            <w:r w:rsidR="00B7052B" w:rsidRPr="00F931D9">
              <w:rPr>
                <w:rFonts w:ascii="Times New Roman" w:hAnsi="Times New Roman"/>
                <w:sz w:val="24"/>
                <w:szCs w:val="24"/>
                <w:lang w:val="pl-PL"/>
              </w:rPr>
              <w:t>Metodykę kontroli i oceny wniosków</w:t>
            </w:r>
            <w:r w:rsidR="00526A9F">
              <w:rPr>
                <w:rFonts w:ascii="Times New Roman" w:hAnsi="Times New Roman"/>
                <w:sz w:val="24"/>
                <w:szCs w:val="24"/>
                <w:lang w:val="pl-PL"/>
              </w:rPr>
              <w:t xml:space="preserve"> o dofinansowanie</w:t>
            </w:r>
            <w:r w:rsidR="006176B5">
              <w:rPr>
                <w:rFonts w:ascii="Times New Roman" w:hAnsi="Times New Roman"/>
                <w:sz w:val="24"/>
                <w:szCs w:val="24"/>
                <w:lang w:val="pl-PL"/>
              </w:rPr>
              <w:t>.</w:t>
            </w:r>
            <w:r w:rsidR="00B7052B" w:rsidRPr="00F931D9">
              <w:rPr>
                <w:rFonts w:ascii="Times New Roman" w:hAnsi="Times New Roman"/>
                <w:sz w:val="24"/>
                <w:szCs w:val="24"/>
                <w:lang w:val="pl-PL"/>
              </w:rPr>
              <w:t xml:space="preserve"> </w:t>
            </w:r>
          </w:p>
          <w:p w14:paraId="7B4F89C5" w14:textId="597EA585" w:rsidR="00D22563" w:rsidRPr="00F931D9" w:rsidRDefault="00D22563" w:rsidP="00B7052B">
            <w:pPr>
              <w:spacing w:before="120" w:after="0" w:line="240" w:lineRule="auto"/>
              <w:ind w:left="263" w:hanging="336"/>
              <w:jc w:val="both"/>
              <w:rPr>
                <w:rFonts w:ascii="Times New Roman" w:eastAsia="Times New Roman" w:hAnsi="Times New Roman"/>
                <w:sz w:val="24"/>
                <w:szCs w:val="24"/>
                <w:lang w:val="pl-PL"/>
              </w:rPr>
            </w:pPr>
          </w:p>
        </w:tc>
      </w:tr>
      <w:tr w:rsidR="00D22563" w:rsidRPr="00F931D9" w14:paraId="353BBF7A" w14:textId="77777777" w:rsidTr="0039446A">
        <w:trPr>
          <w:trHeight w:val="349"/>
        </w:trPr>
        <w:tc>
          <w:tcPr>
            <w:tcW w:w="4600" w:type="dxa"/>
            <w:shd w:val="clear" w:color="auto" w:fill="auto"/>
          </w:tcPr>
          <w:p w14:paraId="079F3403" w14:textId="77777777" w:rsidR="00D22563" w:rsidRPr="00F931D9" w:rsidRDefault="00D22563" w:rsidP="00E13101">
            <w:pPr>
              <w:spacing w:before="120" w:after="120" w:line="240" w:lineRule="auto"/>
              <w:jc w:val="center"/>
              <w:rPr>
                <w:rFonts w:ascii="Times New Roman" w:hAnsi="Times New Roman"/>
                <w:b/>
                <w:sz w:val="24"/>
                <w:szCs w:val="24"/>
              </w:rPr>
            </w:pPr>
            <w:r w:rsidRPr="00F931D9">
              <w:rPr>
                <w:rFonts w:ascii="Times New Roman" w:hAnsi="Times New Roman"/>
                <w:b/>
                <w:sz w:val="24"/>
                <w:szCs w:val="24"/>
              </w:rPr>
              <w:lastRenderedPageBreak/>
              <w:t>§ 2 Všeobecná ustanovení</w:t>
            </w:r>
          </w:p>
        </w:tc>
        <w:tc>
          <w:tcPr>
            <w:tcW w:w="4688" w:type="dxa"/>
            <w:shd w:val="clear" w:color="auto" w:fill="auto"/>
          </w:tcPr>
          <w:p w14:paraId="019B1330" w14:textId="77777777" w:rsidR="00D22563" w:rsidRPr="00F931D9" w:rsidRDefault="00313020" w:rsidP="001D5A06">
            <w:pPr>
              <w:spacing w:before="120" w:after="12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2 Postanowienia ogólne</w:t>
            </w:r>
          </w:p>
        </w:tc>
      </w:tr>
      <w:tr w:rsidR="00D22563" w:rsidRPr="00F931D9" w14:paraId="7FC241B2" w14:textId="77777777" w:rsidTr="0039446A">
        <w:tc>
          <w:tcPr>
            <w:tcW w:w="4600" w:type="dxa"/>
            <w:shd w:val="clear" w:color="auto" w:fill="auto"/>
          </w:tcPr>
          <w:p w14:paraId="502D7726" w14:textId="35BE4A4F"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Smyslem panelu je ohodnocení kvality</w:t>
            </w:r>
            <w:r w:rsidR="00FF6489">
              <w:rPr>
                <w:rFonts w:ascii="Times New Roman" w:hAnsi="Times New Roman"/>
                <w:sz w:val="24"/>
                <w:szCs w:val="24"/>
              </w:rPr>
              <w:t xml:space="preserve"> a </w:t>
            </w:r>
            <w:r w:rsidRPr="00F931D9">
              <w:rPr>
                <w:rFonts w:ascii="Times New Roman" w:hAnsi="Times New Roman"/>
                <w:sz w:val="24"/>
                <w:szCs w:val="24"/>
              </w:rPr>
              <w:t xml:space="preserve">přeshraničního dopadu </w:t>
            </w:r>
            <w:r w:rsidRPr="00AD234E">
              <w:rPr>
                <w:rFonts w:ascii="Times New Roman" w:hAnsi="Times New Roman"/>
                <w:sz w:val="24"/>
                <w:szCs w:val="24"/>
              </w:rPr>
              <w:t xml:space="preserve">žádostí o </w:t>
            </w:r>
            <w:r w:rsidR="00AD234E" w:rsidRPr="00AD234E">
              <w:rPr>
                <w:rFonts w:ascii="Times New Roman" w:hAnsi="Times New Roman"/>
                <w:sz w:val="24"/>
                <w:szCs w:val="24"/>
              </w:rPr>
              <w:t>podporu</w:t>
            </w:r>
            <w:r w:rsidRPr="00F931D9">
              <w:rPr>
                <w:rFonts w:ascii="Times New Roman" w:hAnsi="Times New Roman"/>
                <w:sz w:val="24"/>
                <w:szCs w:val="24"/>
              </w:rPr>
              <w:t xml:space="preserve"> v rámci Programu</w:t>
            </w:r>
            <w:r w:rsidR="00427AA1" w:rsidRPr="00F931D9">
              <w:rPr>
                <w:rFonts w:ascii="Times New Roman" w:hAnsi="Times New Roman"/>
                <w:sz w:val="24"/>
                <w:szCs w:val="24"/>
              </w:rPr>
              <w:t>,</w:t>
            </w:r>
            <w:r w:rsidRPr="00F931D9">
              <w:rPr>
                <w:rFonts w:ascii="Times New Roman" w:hAnsi="Times New Roman"/>
                <w:sz w:val="24"/>
                <w:szCs w:val="24"/>
              </w:rPr>
              <w:t xml:space="preserve"> v souladu s dokumentací Programu.</w:t>
            </w:r>
          </w:p>
        </w:tc>
        <w:tc>
          <w:tcPr>
            <w:tcW w:w="4688" w:type="dxa"/>
            <w:shd w:val="clear" w:color="auto" w:fill="auto"/>
          </w:tcPr>
          <w:p w14:paraId="7B40CB40" w14:textId="0E6AC538" w:rsidR="00D22563" w:rsidRPr="00F931D9" w:rsidRDefault="00A05BE2" w:rsidP="0058312C">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5329C" w:rsidRPr="00F931D9">
              <w:rPr>
                <w:rFonts w:ascii="Times New Roman" w:hAnsi="Times New Roman"/>
                <w:sz w:val="24"/>
                <w:szCs w:val="24"/>
                <w:lang w:val="pl-PL"/>
              </w:rPr>
              <w:t>Celem panelu jest ocena jakości</w:t>
            </w:r>
            <w:r w:rsidR="0058312C" w:rsidRPr="00F931D9">
              <w:rPr>
                <w:rFonts w:ascii="Times New Roman" w:hAnsi="Times New Roman"/>
                <w:sz w:val="24"/>
                <w:szCs w:val="24"/>
                <w:lang w:val="pl-PL"/>
              </w:rPr>
              <w:t xml:space="preserve"> </w:t>
            </w:r>
            <w:r w:rsidR="00526A9F">
              <w:rPr>
                <w:rFonts w:ascii="Times New Roman" w:hAnsi="Times New Roman"/>
                <w:sz w:val="24"/>
                <w:szCs w:val="24"/>
                <w:lang w:val="pl-PL"/>
              </w:rPr>
              <w:t xml:space="preserve">i </w:t>
            </w:r>
            <w:r w:rsidR="0035329C" w:rsidRPr="00F931D9">
              <w:rPr>
                <w:rFonts w:ascii="Times New Roman" w:hAnsi="Times New Roman"/>
                <w:sz w:val="24"/>
                <w:szCs w:val="24"/>
                <w:lang w:val="pl-PL"/>
              </w:rPr>
              <w:t xml:space="preserve">wpływu transgranicznego </w:t>
            </w:r>
            <w:r w:rsidR="0035329C" w:rsidRPr="00AD234E">
              <w:rPr>
                <w:rFonts w:ascii="Times New Roman" w:hAnsi="Times New Roman"/>
                <w:sz w:val="24"/>
                <w:szCs w:val="24"/>
                <w:lang w:val="pl-PL"/>
              </w:rPr>
              <w:t>wniosk</w:t>
            </w:r>
            <w:r w:rsidR="00AD234E" w:rsidRPr="00AD234E">
              <w:rPr>
                <w:rFonts w:ascii="Times New Roman" w:hAnsi="Times New Roman"/>
                <w:sz w:val="24"/>
                <w:szCs w:val="24"/>
                <w:lang w:val="pl-PL"/>
              </w:rPr>
              <w:t>ów</w:t>
            </w:r>
            <w:r w:rsidR="0035329C" w:rsidRPr="00AD234E">
              <w:rPr>
                <w:rFonts w:ascii="Times New Roman" w:hAnsi="Times New Roman"/>
                <w:sz w:val="24"/>
                <w:szCs w:val="24"/>
                <w:lang w:val="pl-PL"/>
              </w:rPr>
              <w:t xml:space="preserve"> o dofinansowani</w:t>
            </w:r>
            <w:r w:rsidR="00AD234E" w:rsidRPr="00AD234E">
              <w:rPr>
                <w:rFonts w:ascii="Times New Roman" w:hAnsi="Times New Roman"/>
                <w:sz w:val="24"/>
                <w:szCs w:val="24"/>
                <w:lang w:val="pl-PL"/>
              </w:rPr>
              <w:t>e</w:t>
            </w:r>
            <w:r w:rsidR="0035329C" w:rsidRPr="00F931D9">
              <w:rPr>
                <w:rFonts w:ascii="Times New Roman" w:hAnsi="Times New Roman"/>
                <w:sz w:val="24"/>
                <w:szCs w:val="24"/>
                <w:lang w:val="pl-PL"/>
              </w:rPr>
              <w:t xml:space="preserve"> w ramach Programu, zgodnie z dokumentacją Programu.</w:t>
            </w:r>
          </w:p>
        </w:tc>
      </w:tr>
      <w:tr w:rsidR="00D22563" w:rsidRPr="00F931D9" w14:paraId="251C775A" w14:textId="77777777" w:rsidTr="0039446A">
        <w:tc>
          <w:tcPr>
            <w:tcW w:w="4600" w:type="dxa"/>
            <w:shd w:val="clear" w:color="auto" w:fill="auto"/>
          </w:tcPr>
          <w:p w14:paraId="5A5F35C9" w14:textId="311CA539"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Jednací řád vymezuje organizaci, režim a zásady činnosti Panelu</w:t>
            </w:r>
            <w:r w:rsidR="00476F36" w:rsidRPr="00F931D9">
              <w:rPr>
                <w:rFonts w:ascii="Times New Roman" w:hAnsi="Times New Roman"/>
                <w:sz w:val="24"/>
                <w:szCs w:val="24"/>
              </w:rPr>
              <w:t>.</w:t>
            </w:r>
          </w:p>
        </w:tc>
        <w:tc>
          <w:tcPr>
            <w:tcW w:w="4688" w:type="dxa"/>
            <w:shd w:val="clear" w:color="auto" w:fill="auto"/>
          </w:tcPr>
          <w:p w14:paraId="119F3E0F" w14:textId="31726853" w:rsidR="00D22563" w:rsidRPr="00F931D9" w:rsidRDefault="00A05BE2" w:rsidP="00F43100">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2. </w:t>
            </w:r>
            <w:r w:rsidR="00313020" w:rsidRPr="00F931D9">
              <w:rPr>
                <w:rFonts w:ascii="Times New Roman" w:hAnsi="Times New Roman"/>
                <w:sz w:val="24"/>
                <w:szCs w:val="24"/>
                <w:lang w:val="pl-PL"/>
              </w:rPr>
              <w:t>Regulamin obrad defin</w:t>
            </w:r>
            <w:r w:rsidR="00E17E73" w:rsidRPr="00F931D9">
              <w:rPr>
                <w:rFonts w:ascii="Times New Roman" w:hAnsi="Times New Roman"/>
                <w:sz w:val="24"/>
                <w:szCs w:val="24"/>
                <w:lang w:val="pl-PL"/>
              </w:rPr>
              <w:t xml:space="preserve">iuje organizację, tryb i zasady </w:t>
            </w:r>
            <w:r w:rsidR="00313020" w:rsidRPr="00F931D9">
              <w:rPr>
                <w:rFonts w:ascii="Times New Roman" w:hAnsi="Times New Roman"/>
                <w:sz w:val="24"/>
                <w:szCs w:val="24"/>
                <w:lang w:val="pl-PL"/>
              </w:rPr>
              <w:t>działalności Panelu</w:t>
            </w:r>
            <w:r w:rsidR="006E65FB">
              <w:rPr>
                <w:rFonts w:ascii="Times New Roman" w:hAnsi="Times New Roman"/>
                <w:sz w:val="24"/>
                <w:szCs w:val="24"/>
                <w:lang w:val="pl-PL"/>
              </w:rPr>
              <w:t>.</w:t>
            </w:r>
            <w:r w:rsidR="0058312C" w:rsidRPr="00F931D9">
              <w:rPr>
                <w:rFonts w:ascii="Times New Roman" w:hAnsi="Times New Roman"/>
                <w:sz w:val="24"/>
                <w:szCs w:val="24"/>
                <w:lang w:val="pl-PL"/>
              </w:rPr>
              <w:t xml:space="preserve"> </w:t>
            </w:r>
          </w:p>
        </w:tc>
      </w:tr>
      <w:tr w:rsidR="00D22563" w:rsidRPr="00F931D9" w14:paraId="50492BF8" w14:textId="77777777" w:rsidTr="0039446A">
        <w:tc>
          <w:tcPr>
            <w:tcW w:w="4600" w:type="dxa"/>
            <w:shd w:val="clear" w:color="auto" w:fill="auto"/>
          </w:tcPr>
          <w:p w14:paraId="501B907C" w14:textId="36B32EAD"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Za koordinaci hodnocení </w:t>
            </w:r>
            <w:r w:rsidR="00E17E73" w:rsidRPr="00F931D9">
              <w:rPr>
                <w:rFonts w:ascii="Times New Roman" w:hAnsi="Times New Roman"/>
                <w:sz w:val="24"/>
                <w:szCs w:val="24"/>
              </w:rPr>
              <w:t xml:space="preserve">žádostí </w:t>
            </w:r>
            <w:r w:rsidR="006C31FA">
              <w:rPr>
                <w:rFonts w:ascii="Times New Roman" w:hAnsi="Times New Roman"/>
                <w:sz w:val="24"/>
                <w:szCs w:val="24"/>
              </w:rPr>
              <w:t xml:space="preserve">o podporu </w:t>
            </w:r>
            <w:r w:rsidR="00E17E73" w:rsidRPr="00F931D9">
              <w:rPr>
                <w:rFonts w:ascii="Times New Roman" w:hAnsi="Times New Roman"/>
                <w:sz w:val="24"/>
                <w:szCs w:val="24"/>
              </w:rPr>
              <w:t xml:space="preserve">v rámci </w:t>
            </w:r>
            <w:r w:rsidR="006C31FA">
              <w:rPr>
                <w:rFonts w:ascii="Times New Roman" w:hAnsi="Times New Roman"/>
                <w:sz w:val="24"/>
                <w:szCs w:val="24"/>
              </w:rPr>
              <w:t>P</w:t>
            </w:r>
            <w:r w:rsidR="006C31FA" w:rsidRPr="00F931D9">
              <w:rPr>
                <w:rFonts w:ascii="Times New Roman" w:hAnsi="Times New Roman"/>
                <w:sz w:val="24"/>
                <w:szCs w:val="24"/>
              </w:rPr>
              <w:t xml:space="preserve">rogramu </w:t>
            </w:r>
            <w:r w:rsidR="00E17E73" w:rsidRPr="00F931D9">
              <w:rPr>
                <w:rFonts w:ascii="Times New Roman" w:hAnsi="Times New Roman"/>
                <w:sz w:val="24"/>
                <w:szCs w:val="24"/>
              </w:rPr>
              <w:t xml:space="preserve">je </w:t>
            </w:r>
            <w:r w:rsidRPr="00F931D9">
              <w:rPr>
                <w:rFonts w:ascii="Times New Roman" w:hAnsi="Times New Roman"/>
                <w:sz w:val="24"/>
                <w:szCs w:val="24"/>
              </w:rPr>
              <w:t>odpovědný JS.</w:t>
            </w:r>
          </w:p>
        </w:tc>
        <w:tc>
          <w:tcPr>
            <w:tcW w:w="4688" w:type="dxa"/>
            <w:shd w:val="clear" w:color="auto" w:fill="auto"/>
          </w:tcPr>
          <w:p w14:paraId="4C82C840" w14:textId="4571B2B0" w:rsidR="00D22563" w:rsidRPr="00F931D9" w:rsidRDefault="00A05BE2" w:rsidP="00F43100">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3. </w:t>
            </w:r>
            <w:r w:rsidR="00313020" w:rsidRPr="00F931D9">
              <w:rPr>
                <w:rFonts w:ascii="Times New Roman" w:hAnsi="Times New Roman"/>
                <w:sz w:val="24"/>
                <w:szCs w:val="24"/>
                <w:lang w:val="pl-PL"/>
              </w:rPr>
              <w:t xml:space="preserve">Za koordynację oceny wniosków </w:t>
            </w:r>
            <w:r w:rsidR="00526A9F">
              <w:rPr>
                <w:rFonts w:ascii="Times New Roman" w:hAnsi="Times New Roman"/>
                <w:sz w:val="24"/>
                <w:szCs w:val="24"/>
                <w:lang w:val="pl-PL"/>
              </w:rPr>
              <w:t xml:space="preserve">o dofinansowanie </w:t>
            </w:r>
            <w:r w:rsidR="00313020" w:rsidRPr="00F931D9">
              <w:rPr>
                <w:rFonts w:ascii="Times New Roman" w:hAnsi="Times New Roman"/>
                <w:sz w:val="24"/>
                <w:szCs w:val="24"/>
                <w:lang w:val="pl-PL"/>
              </w:rPr>
              <w:t xml:space="preserve">w ramach </w:t>
            </w:r>
            <w:r w:rsidR="00526A9F">
              <w:rPr>
                <w:rFonts w:ascii="Times New Roman" w:hAnsi="Times New Roman"/>
                <w:sz w:val="24"/>
                <w:szCs w:val="24"/>
                <w:lang w:val="pl-PL"/>
              </w:rPr>
              <w:t>P</w:t>
            </w:r>
            <w:r w:rsidR="00313020" w:rsidRPr="00F931D9">
              <w:rPr>
                <w:rFonts w:ascii="Times New Roman" w:hAnsi="Times New Roman"/>
                <w:sz w:val="24"/>
                <w:szCs w:val="24"/>
                <w:lang w:val="pl-PL"/>
              </w:rPr>
              <w:t>rogramu odpowiedzialny jest WS.</w:t>
            </w:r>
          </w:p>
        </w:tc>
      </w:tr>
      <w:tr w:rsidR="00D22563" w:rsidRPr="00F931D9" w14:paraId="0448A427" w14:textId="77777777" w:rsidTr="0039446A">
        <w:tc>
          <w:tcPr>
            <w:tcW w:w="4600" w:type="dxa"/>
            <w:shd w:val="clear" w:color="auto" w:fill="auto"/>
          </w:tcPr>
          <w:p w14:paraId="2228B870" w14:textId="21B577EA" w:rsidR="00D22563" w:rsidRPr="00F931D9" w:rsidRDefault="0052110F" w:rsidP="00E36B6D">
            <w:pPr>
              <w:numPr>
                <w:ilvl w:val="0"/>
                <w:numId w:val="1"/>
              </w:numPr>
              <w:spacing w:after="0" w:line="240" w:lineRule="auto"/>
              <w:ind w:left="284" w:hanging="284"/>
              <w:jc w:val="both"/>
              <w:rPr>
                <w:rFonts w:ascii="Times New Roman" w:hAnsi="Times New Roman"/>
                <w:sz w:val="24"/>
                <w:szCs w:val="24"/>
              </w:rPr>
            </w:pPr>
            <w:r w:rsidRPr="0052110F">
              <w:rPr>
                <w:rFonts w:ascii="Times New Roman" w:hAnsi="Times New Roman"/>
                <w:sz w:val="24"/>
                <w:szCs w:val="24"/>
              </w:rPr>
              <w:t>Samotné hodnocení kvality a přeshraničního dopadu žádostí provádějí experti odsouhlasení ŘO anebo NO.</w:t>
            </w:r>
          </w:p>
        </w:tc>
        <w:tc>
          <w:tcPr>
            <w:tcW w:w="4688" w:type="dxa"/>
            <w:shd w:val="clear" w:color="auto" w:fill="auto"/>
          </w:tcPr>
          <w:p w14:paraId="0F387762" w14:textId="3B89344A" w:rsidR="00D22563" w:rsidRPr="00F931D9" w:rsidRDefault="0052110F" w:rsidP="00F43100">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 xml:space="preserve">4. </w:t>
            </w:r>
            <w:r w:rsidRPr="0052110F">
              <w:rPr>
                <w:rFonts w:ascii="Times New Roman" w:hAnsi="Times New Roman"/>
                <w:sz w:val="24"/>
                <w:szCs w:val="24"/>
                <w:lang w:val="pl-PL"/>
              </w:rPr>
              <w:t>Sama ocena jakości oraz wpływu transgranicznego wniosku przeprowadzana jest przez ekspertów, na których wyraziło zgodę IZ lub IK.</w:t>
            </w:r>
          </w:p>
        </w:tc>
      </w:tr>
      <w:tr w:rsidR="00D22563" w:rsidRPr="00F931D9" w14:paraId="6CB95290" w14:textId="77777777" w:rsidTr="0039446A">
        <w:tc>
          <w:tcPr>
            <w:tcW w:w="4600" w:type="dxa"/>
            <w:shd w:val="clear" w:color="auto" w:fill="auto"/>
          </w:tcPr>
          <w:p w14:paraId="71CE0C76" w14:textId="2BEF1DCF"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Panel pracuj</w:t>
            </w:r>
            <w:r w:rsidR="007E5679">
              <w:rPr>
                <w:rFonts w:ascii="Times New Roman" w:hAnsi="Times New Roman"/>
                <w:sz w:val="24"/>
                <w:szCs w:val="24"/>
              </w:rPr>
              <w:t>e</w:t>
            </w:r>
            <w:r w:rsidRPr="00F931D9">
              <w:rPr>
                <w:rFonts w:ascii="Times New Roman" w:hAnsi="Times New Roman"/>
                <w:sz w:val="24"/>
                <w:szCs w:val="24"/>
              </w:rPr>
              <w:t xml:space="preserve"> v souladu s ustanoveními tohoto Jednacího řádu a </w:t>
            </w:r>
            <w:r w:rsidRPr="00714960">
              <w:rPr>
                <w:rFonts w:ascii="Times New Roman" w:hAnsi="Times New Roman"/>
                <w:sz w:val="24"/>
                <w:szCs w:val="24"/>
              </w:rPr>
              <w:t>Metodiky kontroly a hodnocení žádostí</w:t>
            </w:r>
            <w:r w:rsidR="00526A9F" w:rsidRPr="00714960">
              <w:rPr>
                <w:rFonts w:ascii="Times New Roman" w:hAnsi="Times New Roman"/>
                <w:sz w:val="24"/>
                <w:szCs w:val="24"/>
              </w:rPr>
              <w:t xml:space="preserve"> o podporu</w:t>
            </w:r>
            <w:r w:rsidRPr="00F931D9">
              <w:rPr>
                <w:rFonts w:ascii="Times New Roman" w:hAnsi="Times New Roman"/>
                <w:i/>
                <w:sz w:val="24"/>
                <w:szCs w:val="24"/>
              </w:rPr>
              <w:t>.</w:t>
            </w:r>
          </w:p>
        </w:tc>
        <w:tc>
          <w:tcPr>
            <w:tcW w:w="4688" w:type="dxa"/>
            <w:shd w:val="clear" w:color="auto" w:fill="auto"/>
          </w:tcPr>
          <w:p w14:paraId="08C0EFB9" w14:textId="79D859C2" w:rsidR="00D22563" w:rsidRPr="00F931D9" w:rsidRDefault="00A05BE2" w:rsidP="009E5742">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5. </w:t>
            </w:r>
            <w:r w:rsidR="00313020" w:rsidRPr="00F931D9">
              <w:rPr>
                <w:rFonts w:ascii="Times New Roman" w:hAnsi="Times New Roman"/>
                <w:sz w:val="24"/>
                <w:szCs w:val="24"/>
                <w:lang w:val="pl-PL"/>
              </w:rPr>
              <w:t>Panel pracuj</w:t>
            </w:r>
            <w:r w:rsidR="00526A9F">
              <w:rPr>
                <w:rFonts w:ascii="Times New Roman" w:hAnsi="Times New Roman"/>
                <w:sz w:val="24"/>
                <w:szCs w:val="24"/>
                <w:lang w:val="pl-PL"/>
              </w:rPr>
              <w:t>e</w:t>
            </w:r>
            <w:r w:rsidR="00313020" w:rsidRPr="00F931D9">
              <w:rPr>
                <w:rFonts w:ascii="Times New Roman" w:hAnsi="Times New Roman"/>
                <w:sz w:val="24"/>
                <w:szCs w:val="24"/>
                <w:lang w:val="pl-PL"/>
              </w:rPr>
              <w:t xml:space="preserve"> w zgodzie z postanowieniami niniejszego Regulaminu obrad i </w:t>
            </w:r>
            <w:r w:rsidR="00D058A8" w:rsidRPr="00F931D9">
              <w:rPr>
                <w:rFonts w:ascii="Times New Roman" w:hAnsi="Times New Roman"/>
                <w:sz w:val="24"/>
                <w:szCs w:val="24"/>
                <w:lang w:val="pl-PL"/>
              </w:rPr>
              <w:t>Metodyk</w:t>
            </w:r>
            <w:r w:rsidR="00313020" w:rsidRPr="00F931D9">
              <w:rPr>
                <w:rFonts w:ascii="Times New Roman" w:hAnsi="Times New Roman"/>
                <w:sz w:val="24"/>
                <w:szCs w:val="24"/>
                <w:lang w:val="pl-PL"/>
              </w:rPr>
              <w:t xml:space="preserve">i kontroli i oceny i wniosków </w:t>
            </w:r>
            <w:r w:rsidR="00526A9F">
              <w:rPr>
                <w:rFonts w:ascii="Times New Roman" w:hAnsi="Times New Roman"/>
                <w:sz w:val="24"/>
                <w:szCs w:val="24"/>
                <w:lang w:val="pl-PL"/>
              </w:rPr>
              <w:t>o dofinansowanie</w:t>
            </w:r>
            <w:r w:rsidR="00313020" w:rsidRPr="00F931D9">
              <w:rPr>
                <w:rFonts w:ascii="Times New Roman" w:hAnsi="Times New Roman"/>
                <w:sz w:val="24"/>
                <w:szCs w:val="24"/>
                <w:lang w:val="pl-PL"/>
              </w:rPr>
              <w:t>.</w:t>
            </w:r>
          </w:p>
        </w:tc>
      </w:tr>
      <w:tr w:rsidR="00D22563" w:rsidRPr="00F931D9" w14:paraId="1FEDE4DC" w14:textId="77777777" w:rsidTr="0039446A">
        <w:tc>
          <w:tcPr>
            <w:tcW w:w="4600" w:type="dxa"/>
            <w:shd w:val="clear" w:color="auto" w:fill="auto"/>
          </w:tcPr>
          <w:p w14:paraId="1CA14DA9" w14:textId="1CAD19A5" w:rsidR="00D22563" w:rsidRPr="00F931D9" w:rsidRDefault="00D22563" w:rsidP="00E36B6D">
            <w:pPr>
              <w:numPr>
                <w:ilvl w:val="0"/>
                <w:numId w:val="1"/>
              </w:numPr>
              <w:spacing w:before="60" w:after="6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w:t>
            </w:r>
            <w:r w:rsidR="00531079">
              <w:rPr>
                <w:rFonts w:ascii="Times New Roman" w:hAnsi="Times New Roman"/>
                <w:sz w:val="24"/>
                <w:szCs w:val="24"/>
              </w:rPr>
              <w:t xml:space="preserve">je </w:t>
            </w:r>
            <w:r w:rsidRPr="00F931D9">
              <w:rPr>
                <w:rFonts w:ascii="Times New Roman" w:hAnsi="Times New Roman"/>
                <w:sz w:val="24"/>
                <w:szCs w:val="24"/>
              </w:rPr>
              <w:t>nezávislým článkem v procesu hodnocení žádostí</w:t>
            </w:r>
            <w:r w:rsidR="00896033">
              <w:rPr>
                <w:rFonts w:ascii="Times New Roman" w:hAnsi="Times New Roman"/>
                <w:sz w:val="24"/>
                <w:szCs w:val="24"/>
              </w:rPr>
              <w:t xml:space="preserve"> o podporu</w:t>
            </w:r>
            <w:r w:rsidRPr="00F931D9">
              <w:rPr>
                <w:rFonts w:ascii="Times New Roman" w:hAnsi="Times New Roman"/>
                <w:sz w:val="24"/>
                <w:szCs w:val="24"/>
              </w:rPr>
              <w:t>.</w:t>
            </w:r>
          </w:p>
        </w:tc>
        <w:tc>
          <w:tcPr>
            <w:tcW w:w="4688" w:type="dxa"/>
            <w:shd w:val="clear" w:color="auto" w:fill="auto"/>
          </w:tcPr>
          <w:p w14:paraId="732CFCDF" w14:textId="05B538E2" w:rsidR="00D22563" w:rsidRPr="00F931D9" w:rsidRDefault="00A05BE2" w:rsidP="0058312C">
            <w:pPr>
              <w:spacing w:before="60" w:after="6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6. </w:t>
            </w:r>
            <w:r w:rsidR="00313020" w:rsidRPr="00F931D9">
              <w:rPr>
                <w:rFonts w:ascii="Times New Roman" w:hAnsi="Times New Roman"/>
                <w:sz w:val="24"/>
                <w:szCs w:val="24"/>
                <w:lang w:val="pl-PL"/>
              </w:rPr>
              <w:t xml:space="preserve">Panel </w:t>
            </w:r>
            <w:r w:rsidR="00E44C8A">
              <w:rPr>
                <w:rFonts w:ascii="Times New Roman" w:hAnsi="Times New Roman"/>
                <w:sz w:val="24"/>
                <w:szCs w:val="24"/>
                <w:lang w:val="pl-PL"/>
              </w:rPr>
              <w:t>jest</w:t>
            </w:r>
            <w:r w:rsidR="0058312C"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 xml:space="preserve">niezależnym ogniwem procesu oceny wniosków </w:t>
            </w:r>
            <w:r w:rsidR="00E44C8A">
              <w:rPr>
                <w:rFonts w:ascii="Times New Roman" w:hAnsi="Times New Roman"/>
                <w:sz w:val="24"/>
                <w:szCs w:val="24"/>
                <w:lang w:val="pl-PL"/>
              </w:rPr>
              <w:t>o dofinansowanie.</w:t>
            </w:r>
          </w:p>
        </w:tc>
      </w:tr>
      <w:tr w:rsidR="00D22563" w:rsidRPr="00F931D9" w14:paraId="69CF19C7" w14:textId="77777777" w:rsidTr="0039446A">
        <w:tc>
          <w:tcPr>
            <w:tcW w:w="4600" w:type="dxa"/>
            <w:shd w:val="clear" w:color="auto" w:fill="auto"/>
          </w:tcPr>
          <w:p w14:paraId="04718A7E" w14:textId="71964EBB" w:rsidR="00D22563" w:rsidRPr="00F931D9" w:rsidRDefault="00D22563" w:rsidP="00E36B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w:t>
            </w:r>
            <w:r w:rsidR="00481895" w:rsidRPr="00F931D9">
              <w:rPr>
                <w:rFonts w:ascii="Times New Roman" w:hAnsi="Times New Roman"/>
                <w:sz w:val="24"/>
                <w:szCs w:val="24"/>
              </w:rPr>
              <w:t>j</w:t>
            </w:r>
            <w:r w:rsidR="00481895">
              <w:rPr>
                <w:rFonts w:ascii="Times New Roman" w:hAnsi="Times New Roman"/>
                <w:sz w:val="24"/>
                <w:szCs w:val="24"/>
              </w:rPr>
              <w:t>e</w:t>
            </w:r>
            <w:r w:rsidR="00481895" w:rsidRPr="00F931D9">
              <w:rPr>
                <w:rFonts w:ascii="Times New Roman" w:hAnsi="Times New Roman"/>
                <w:sz w:val="24"/>
                <w:szCs w:val="24"/>
              </w:rPr>
              <w:t xml:space="preserve"> </w:t>
            </w:r>
            <w:r w:rsidRPr="00F931D9">
              <w:rPr>
                <w:rFonts w:ascii="Times New Roman" w:hAnsi="Times New Roman"/>
                <w:sz w:val="24"/>
                <w:szCs w:val="24"/>
              </w:rPr>
              <w:t>ustavován pokaždé pro hodnocení žádostí</w:t>
            </w:r>
            <w:r w:rsidR="00C9636E">
              <w:rPr>
                <w:rFonts w:ascii="Times New Roman" w:hAnsi="Times New Roman"/>
                <w:sz w:val="24"/>
                <w:szCs w:val="24"/>
              </w:rPr>
              <w:t xml:space="preserve"> o podporu</w:t>
            </w:r>
            <w:r w:rsidRPr="00F931D9">
              <w:rPr>
                <w:rFonts w:ascii="Times New Roman" w:hAnsi="Times New Roman"/>
                <w:sz w:val="24"/>
                <w:szCs w:val="24"/>
              </w:rPr>
              <w:t>, které mají být předloženy k projednání na následujícím zasedání Monitorovacího výboru.</w:t>
            </w:r>
          </w:p>
        </w:tc>
        <w:tc>
          <w:tcPr>
            <w:tcW w:w="4688" w:type="dxa"/>
            <w:shd w:val="clear" w:color="auto" w:fill="auto"/>
          </w:tcPr>
          <w:p w14:paraId="12DAAA97" w14:textId="4BD6EE76" w:rsidR="00D22563" w:rsidRPr="00F931D9" w:rsidRDefault="00113526" w:rsidP="0058312C">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7</w:t>
            </w:r>
            <w:r w:rsidR="00A05BE2"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 xml:space="preserve">Panel </w:t>
            </w:r>
            <w:r w:rsidR="00E44C8A">
              <w:rPr>
                <w:rFonts w:ascii="Times New Roman" w:hAnsi="Times New Roman"/>
                <w:sz w:val="24"/>
                <w:szCs w:val="24"/>
                <w:lang w:val="pl-PL"/>
              </w:rPr>
              <w:t>jest</w:t>
            </w:r>
            <w:r w:rsidR="0058312C"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zwoływan</w:t>
            </w:r>
            <w:r w:rsidR="00E44C8A">
              <w:rPr>
                <w:rFonts w:ascii="Times New Roman" w:hAnsi="Times New Roman"/>
                <w:sz w:val="24"/>
                <w:szCs w:val="24"/>
                <w:lang w:val="pl-PL"/>
              </w:rPr>
              <w:t>y</w:t>
            </w:r>
            <w:r w:rsidR="00313020" w:rsidRPr="00F931D9">
              <w:rPr>
                <w:rFonts w:ascii="Times New Roman" w:hAnsi="Times New Roman"/>
                <w:sz w:val="24"/>
                <w:szCs w:val="24"/>
                <w:lang w:val="pl-PL"/>
              </w:rPr>
              <w:t xml:space="preserve"> zawsze w celu oceny </w:t>
            </w:r>
            <w:r w:rsidR="00D431C2" w:rsidRPr="00F931D9">
              <w:rPr>
                <w:rFonts w:ascii="Times New Roman" w:hAnsi="Times New Roman"/>
                <w:sz w:val="24"/>
                <w:szCs w:val="24"/>
                <w:lang w:val="pl-PL"/>
              </w:rPr>
              <w:t xml:space="preserve">wniosków </w:t>
            </w:r>
            <w:r w:rsidR="00E44C8A">
              <w:rPr>
                <w:rFonts w:ascii="Times New Roman" w:hAnsi="Times New Roman"/>
                <w:sz w:val="24"/>
                <w:szCs w:val="24"/>
                <w:lang w:val="pl-PL"/>
              </w:rPr>
              <w:t>o dofinansowanie</w:t>
            </w:r>
            <w:r w:rsidR="00313020" w:rsidRPr="00F931D9">
              <w:rPr>
                <w:rFonts w:ascii="Times New Roman" w:hAnsi="Times New Roman"/>
                <w:sz w:val="24"/>
                <w:szCs w:val="24"/>
                <w:lang w:val="pl-PL"/>
              </w:rPr>
              <w:t>, które mają zostać złożone do omówienia na najbliższym posiedzeniu Komitetu Monitorującego.</w:t>
            </w:r>
          </w:p>
        </w:tc>
      </w:tr>
      <w:tr w:rsidR="00D22563" w:rsidRPr="00F931D9" w14:paraId="2C707C97" w14:textId="77777777" w:rsidTr="0039446A">
        <w:tc>
          <w:tcPr>
            <w:tcW w:w="4600" w:type="dxa"/>
            <w:shd w:val="clear" w:color="auto" w:fill="auto"/>
          </w:tcPr>
          <w:p w14:paraId="491CC69A" w14:textId="4930F410" w:rsidR="00D22563" w:rsidRPr="00F931D9" w:rsidRDefault="003A77B0" w:rsidP="00156A6D">
            <w:pPr>
              <w:numPr>
                <w:ilvl w:val="0"/>
                <w:numId w:val="1"/>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Panel pracuje </w:t>
            </w:r>
            <w:r w:rsidR="00321249">
              <w:rPr>
                <w:rFonts w:ascii="Times New Roman" w:hAnsi="Times New Roman"/>
                <w:sz w:val="24"/>
                <w:szCs w:val="24"/>
              </w:rPr>
              <w:t>formou</w:t>
            </w:r>
            <w:r w:rsidRPr="00F931D9">
              <w:rPr>
                <w:rFonts w:ascii="Times New Roman" w:hAnsi="Times New Roman"/>
                <w:sz w:val="24"/>
                <w:szCs w:val="24"/>
              </w:rPr>
              <w:t xml:space="preserve"> pracovních skupin. V rámci každé pracovní skupiny probíhá hodnocení nejprve každým expertem individuálně a následně společně v rámci společného zasedání pracovní skupiny.</w:t>
            </w:r>
          </w:p>
        </w:tc>
        <w:tc>
          <w:tcPr>
            <w:tcW w:w="4688" w:type="dxa"/>
            <w:shd w:val="clear" w:color="auto" w:fill="auto"/>
          </w:tcPr>
          <w:p w14:paraId="6FFBDD94" w14:textId="44F3B44F" w:rsidR="00D22563" w:rsidRPr="00F931D9" w:rsidRDefault="005020C4" w:rsidP="005020C4">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 xml:space="preserve">8. </w:t>
            </w:r>
            <w:r w:rsidR="007269E0" w:rsidRPr="00F931D9">
              <w:rPr>
                <w:rFonts w:ascii="Times New Roman" w:hAnsi="Times New Roman"/>
                <w:sz w:val="24"/>
                <w:szCs w:val="24"/>
                <w:lang w:val="pl-PL"/>
              </w:rPr>
              <w:t xml:space="preserve">Panel pracuje </w:t>
            </w:r>
            <w:r w:rsidR="00E44C8A">
              <w:rPr>
                <w:rFonts w:ascii="Times New Roman" w:hAnsi="Times New Roman"/>
                <w:sz w:val="24"/>
                <w:szCs w:val="24"/>
                <w:lang w:val="pl-PL"/>
              </w:rPr>
              <w:t>w formie</w:t>
            </w:r>
            <w:r w:rsidR="007269E0" w:rsidRPr="00F931D9">
              <w:rPr>
                <w:rFonts w:ascii="Times New Roman" w:hAnsi="Times New Roman"/>
                <w:sz w:val="24"/>
                <w:szCs w:val="24"/>
                <w:lang w:val="pl-PL"/>
              </w:rPr>
              <w:t xml:space="preserve"> grup roboczych. W ramach każdej grupy roboczej ocena przeprowadzana jest najpierw przez każdego eksperta indywidualnie a </w:t>
            </w:r>
            <w:r w:rsidR="00E44C8A">
              <w:rPr>
                <w:rFonts w:ascii="Times New Roman" w:hAnsi="Times New Roman"/>
                <w:sz w:val="24"/>
                <w:szCs w:val="24"/>
                <w:lang w:val="pl-PL"/>
              </w:rPr>
              <w:t>następnie</w:t>
            </w:r>
            <w:r w:rsidR="00E44C8A" w:rsidRPr="00F931D9">
              <w:rPr>
                <w:rFonts w:ascii="Times New Roman" w:hAnsi="Times New Roman"/>
                <w:sz w:val="24"/>
                <w:szCs w:val="24"/>
                <w:lang w:val="pl-PL"/>
              </w:rPr>
              <w:t xml:space="preserve"> </w:t>
            </w:r>
            <w:r w:rsidR="007269E0" w:rsidRPr="00F931D9">
              <w:rPr>
                <w:rFonts w:ascii="Times New Roman" w:hAnsi="Times New Roman"/>
                <w:sz w:val="24"/>
                <w:szCs w:val="24"/>
                <w:lang w:val="pl-PL"/>
              </w:rPr>
              <w:t>wspólnie w ramach wspólnego posiedzenia grupy roboczej.</w:t>
            </w:r>
          </w:p>
        </w:tc>
      </w:tr>
      <w:tr w:rsidR="00D22563" w:rsidRPr="00F931D9" w14:paraId="13A1A196" w14:textId="77777777" w:rsidTr="0039446A">
        <w:tc>
          <w:tcPr>
            <w:tcW w:w="4600" w:type="dxa"/>
            <w:shd w:val="clear" w:color="auto" w:fill="auto"/>
          </w:tcPr>
          <w:p w14:paraId="72687037" w14:textId="77777777" w:rsidR="00D22563" w:rsidRPr="00F931D9" w:rsidRDefault="00D22563" w:rsidP="00006918">
            <w:pPr>
              <w:spacing w:before="120" w:after="120" w:line="240" w:lineRule="auto"/>
              <w:jc w:val="center"/>
              <w:rPr>
                <w:rFonts w:ascii="Times New Roman" w:hAnsi="Times New Roman"/>
                <w:b/>
                <w:sz w:val="24"/>
                <w:szCs w:val="24"/>
              </w:rPr>
            </w:pPr>
            <w:r w:rsidRPr="00F931D9">
              <w:rPr>
                <w:rFonts w:ascii="Times New Roman" w:hAnsi="Times New Roman"/>
                <w:b/>
                <w:sz w:val="24"/>
                <w:szCs w:val="24"/>
              </w:rPr>
              <w:t>§ 3. Nominování expertů</w:t>
            </w:r>
          </w:p>
        </w:tc>
        <w:tc>
          <w:tcPr>
            <w:tcW w:w="4688" w:type="dxa"/>
            <w:shd w:val="clear" w:color="auto" w:fill="auto"/>
          </w:tcPr>
          <w:p w14:paraId="2BA5D323" w14:textId="77777777" w:rsidR="00D22563" w:rsidRPr="00F931D9" w:rsidRDefault="00313020" w:rsidP="00006918">
            <w:pPr>
              <w:spacing w:before="120" w:after="120" w:line="240" w:lineRule="auto"/>
              <w:ind w:left="426" w:hanging="426"/>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3. Nominowanie ekspertów</w:t>
            </w:r>
          </w:p>
        </w:tc>
      </w:tr>
      <w:tr w:rsidR="00D22563" w:rsidRPr="00F931D9" w14:paraId="78C99844" w14:textId="77777777" w:rsidTr="0039446A">
        <w:tc>
          <w:tcPr>
            <w:tcW w:w="4600" w:type="dxa"/>
            <w:shd w:val="clear" w:color="auto" w:fill="auto"/>
          </w:tcPr>
          <w:p w14:paraId="3AC0AFFD" w14:textId="7BE1CB47" w:rsidR="00D22563" w:rsidRPr="00F931D9" w:rsidRDefault="00D22563" w:rsidP="00156A6D">
            <w:pPr>
              <w:numPr>
                <w:ilvl w:val="0"/>
                <w:numId w:val="3"/>
              </w:numPr>
              <w:tabs>
                <w:tab w:val="left" w:pos="284"/>
              </w:tabs>
              <w:spacing w:after="0" w:line="240" w:lineRule="auto"/>
              <w:ind w:left="142" w:hanging="142"/>
              <w:jc w:val="both"/>
              <w:rPr>
                <w:rFonts w:ascii="Times New Roman" w:hAnsi="Times New Roman"/>
                <w:sz w:val="24"/>
                <w:szCs w:val="24"/>
              </w:rPr>
            </w:pPr>
            <w:r w:rsidRPr="00F931D9">
              <w:rPr>
                <w:rFonts w:ascii="Times New Roman" w:hAnsi="Times New Roman"/>
                <w:sz w:val="24"/>
                <w:szCs w:val="24"/>
              </w:rPr>
              <w:t xml:space="preserve">ŘO </w:t>
            </w:r>
            <w:r w:rsidR="00613E19">
              <w:rPr>
                <w:rFonts w:ascii="Times New Roman" w:hAnsi="Times New Roman"/>
                <w:sz w:val="24"/>
                <w:szCs w:val="24"/>
              </w:rPr>
              <w:t xml:space="preserve">se </w:t>
            </w:r>
            <w:r w:rsidRPr="00F931D9">
              <w:rPr>
                <w:rFonts w:ascii="Times New Roman" w:hAnsi="Times New Roman"/>
                <w:sz w:val="24"/>
                <w:szCs w:val="24"/>
              </w:rPr>
              <w:t xml:space="preserve">obrací na Krajské úřady krajů Libereckého, Královéhradeckého, Pardubického, Olomouckého a Moravskoslezského a NO se obrací na </w:t>
            </w:r>
            <w:proofErr w:type="spellStart"/>
            <w:r w:rsidRPr="00F931D9">
              <w:rPr>
                <w:rFonts w:ascii="Times New Roman" w:hAnsi="Times New Roman"/>
                <w:sz w:val="24"/>
                <w:szCs w:val="24"/>
              </w:rPr>
              <w:t>Maršálkovské</w:t>
            </w:r>
            <w:proofErr w:type="spellEnd"/>
            <w:r w:rsidRPr="00F931D9">
              <w:rPr>
                <w:rFonts w:ascii="Times New Roman" w:hAnsi="Times New Roman"/>
                <w:sz w:val="24"/>
                <w:szCs w:val="24"/>
              </w:rPr>
              <w:t xml:space="preserve"> úřady vojvodství Slezského, Dolnoslezského a Opolského se žádostí o předložení seznamu expertů pro hodnocení žádostí </w:t>
            </w:r>
            <w:r w:rsidR="00C9636E">
              <w:rPr>
                <w:rFonts w:ascii="Times New Roman" w:hAnsi="Times New Roman"/>
                <w:sz w:val="24"/>
                <w:szCs w:val="24"/>
              </w:rPr>
              <w:t xml:space="preserve">o podporu </w:t>
            </w:r>
            <w:r w:rsidR="00262CC3">
              <w:rPr>
                <w:rFonts w:ascii="Times New Roman" w:hAnsi="Times New Roman"/>
                <w:sz w:val="24"/>
                <w:szCs w:val="24"/>
              </w:rPr>
              <w:t>v rámci jednotlivých priorit Programu</w:t>
            </w:r>
            <w:r w:rsidRPr="00F931D9">
              <w:rPr>
                <w:rFonts w:ascii="Times New Roman" w:hAnsi="Times New Roman"/>
                <w:sz w:val="24"/>
                <w:szCs w:val="24"/>
              </w:rPr>
              <w:t>.</w:t>
            </w:r>
          </w:p>
        </w:tc>
        <w:tc>
          <w:tcPr>
            <w:tcW w:w="4688" w:type="dxa"/>
            <w:shd w:val="clear" w:color="auto" w:fill="auto"/>
          </w:tcPr>
          <w:p w14:paraId="0D2C551B" w14:textId="57E3571A" w:rsidR="00D22563" w:rsidRPr="00F931D9" w:rsidRDefault="00A05BE2" w:rsidP="00C0192B">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13020" w:rsidRPr="00F931D9">
              <w:rPr>
                <w:rFonts w:ascii="Times New Roman" w:hAnsi="Times New Roman"/>
                <w:sz w:val="24"/>
                <w:szCs w:val="24"/>
                <w:lang w:val="pl-PL"/>
              </w:rPr>
              <w:t>IZ zwraca się do urzędów krajskich krajów libereckiego, kralowohradeckiego, pardubickiego, ołomunieckiego i morawsko-śląskiego, zaś IK zwraca się do urzędów marszałkowskich województw śląskiego, dolnośląskiego i opolskiego z wnioskiem o złożenie listy ekspertów ds. oceny wniosków</w:t>
            </w:r>
            <w:r w:rsidR="000C2557">
              <w:rPr>
                <w:rFonts w:ascii="Times New Roman" w:hAnsi="Times New Roman"/>
                <w:sz w:val="24"/>
                <w:szCs w:val="24"/>
                <w:lang w:val="pl-PL"/>
              </w:rPr>
              <w:t xml:space="preserve"> o dofinansowanie </w:t>
            </w:r>
            <w:r w:rsidR="00313020" w:rsidRPr="00F931D9">
              <w:rPr>
                <w:rFonts w:ascii="Times New Roman" w:hAnsi="Times New Roman"/>
                <w:sz w:val="24"/>
                <w:szCs w:val="24"/>
                <w:lang w:val="pl-PL"/>
              </w:rPr>
              <w:t xml:space="preserve">w ramach </w:t>
            </w:r>
            <w:r w:rsidR="000C2557">
              <w:rPr>
                <w:rFonts w:ascii="Times New Roman" w:hAnsi="Times New Roman"/>
                <w:sz w:val="24"/>
                <w:szCs w:val="24"/>
                <w:lang w:val="pl-PL"/>
              </w:rPr>
              <w:t xml:space="preserve">poszczególnych priorytetów </w:t>
            </w:r>
            <w:r w:rsidR="00313020" w:rsidRPr="00F931D9">
              <w:rPr>
                <w:rFonts w:ascii="Times New Roman" w:hAnsi="Times New Roman"/>
                <w:sz w:val="24"/>
                <w:szCs w:val="24"/>
                <w:lang w:val="pl-PL"/>
              </w:rPr>
              <w:t>Programu.</w:t>
            </w:r>
          </w:p>
        </w:tc>
      </w:tr>
      <w:tr w:rsidR="00D22563" w:rsidRPr="00F931D9" w14:paraId="5E9EBF33" w14:textId="77777777" w:rsidTr="0039446A">
        <w:tc>
          <w:tcPr>
            <w:tcW w:w="4600" w:type="dxa"/>
            <w:shd w:val="clear" w:color="auto" w:fill="auto"/>
          </w:tcPr>
          <w:p w14:paraId="68E35007" w14:textId="2B0C34A6" w:rsidR="00D22563" w:rsidRPr="00F931D9" w:rsidRDefault="00D22563" w:rsidP="00156A6D">
            <w:pPr>
              <w:numPr>
                <w:ilvl w:val="0"/>
                <w:numId w:val="3"/>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Každý expert může být nominován i pro více oblastí, pokud k tomu má potřebné znalosti.</w:t>
            </w:r>
          </w:p>
        </w:tc>
        <w:tc>
          <w:tcPr>
            <w:tcW w:w="4688" w:type="dxa"/>
            <w:shd w:val="clear" w:color="auto" w:fill="auto"/>
          </w:tcPr>
          <w:p w14:paraId="738208F6" w14:textId="3115AE11" w:rsidR="00D22563" w:rsidRPr="00F931D9" w:rsidRDefault="00A05BE2" w:rsidP="00EF41DF">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2.</w:t>
            </w:r>
            <w:r w:rsidR="005C0793" w:rsidRPr="00F931D9">
              <w:rPr>
                <w:rFonts w:ascii="Times New Roman" w:hAnsi="Times New Roman"/>
                <w:sz w:val="24"/>
                <w:szCs w:val="24"/>
                <w:lang w:val="pl-PL"/>
              </w:rPr>
              <w:t xml:space="preserve"> </w:t>
            </w:r>
            <w:r w:rsidR="00313020" w:rsidRPr="00F931D9">
              <w:rPr>
                <w:rFonts w:ascii="Times New Roman" w:hAnsi="Times New Roman"/>
                <w:sz w:val="24"/>
                <w:szCs w:val="24"/>
                <w:lang w:val="pl-PL"/>
              </w:rPr>
              <w:t>Każdy ekspert może być nominowany w kilku dziedzinach, jeżeli dysponuje niezbędną wiedzą w danej dziedzinie.</w:t>
            </w:r>
          </w:p>
        </w:tc>
      </w:tr>
      <w:tr w:rsidR="00D22563" w:rsidRPr="00F931D9" w14:paraId="2D2D5A00" w14:textId="77777777" w:rsidTr="0039446A">
        <w:tc>
          <w:tcPr>
            <w:tcW w:w="4600" w:type="dxa"/>
            <w:shd w:val="clear" w:color="auto" w:fill="auto"/>
          </w:tcPr>
          <w:p w14:paraId="0B19EEDB" w14:textId="3A6A03AF" w:rsidR="00D22563" w:rsidRPr="00F931D9" w:rsidRDefault="00D22563" w:rsidP="00156A6D">
            <w:pPr>
              <w:numPr>
                <w:ilvl w:val="0"/>
                <w:numId w:val="3"/>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lastRenderedPageBreak/>
              <w:t>Expert</w:t>
            </w:r>
            <w:r w:rsidR="00E03C14">
              <w:rPr>
                <w:rFonts w:ascii="Times New Roman" w:hAnsi="Times New Roman"/>
                <w:sz w:val="24"/>
                <w:szCs w:val="24"/>
              </w:rPr>
              <w:t>i</w:t>
            </w:r>
            <w:r w:rsidRPr="00F931D9">
              <w:rPr>
                <w:rFonts w:ascii="Times New Roman" w:hAnsi="Times New Roman"/>
                <w:sz w:val="24"/>
                <w:szCs w:val="24"/>
              </w:rPr>
              <w:t xml:space="preserve"> </w:t>
            </w:r>
            <w:r w:rsidR="00093846">
              <w:rPr>
                <w:rFonts w:ascii="Times New Roman" w:hAnsi="Times New Roman"/>
                <w:sz w:val="24"/>
                <w:szCs w:val="24"/>
              </w:rPr>
              <w:t xml:space="preserve">by měli být především </w:t>
            </w:r>
            <w:r w:rsidRPr="00F931D9">
              <w:rPr>
                <w:rFonts w:ascii="Times New Roman" w:hAnsi="Times New Roman"/>
                <w:sz w:val="24"/>
                <w:szCs w:val="24"/>
              </w:rPr>
              <w:t xml:space="preserve">odborníci </w:t>
            </w:r>
            <w:r w:rsidR="00CA5F71">
              <w:rPr>
                <w:rFonts w:ascii="Times New Roman" w:hAnsi="Times New Roman"/>
                <w:sz w:val="24"/>
                <w:szCs w:val="24"/>
              </w:rPr>
              <w:t xml:space="preserve">pracující </w:t>
            </w:r>
            <w:r w:rsidRPr="00F931D9">
              <w:rPr>
                <w:rFonts w:ascii="Times New Roman" w:hAnsi="Times New Roman"/>
                <w:sz w:val="24"/>
                <w:szCs w:val="24"/>
              </w:rPr>
              <w:t xml:space="preserve">mimo </w:t>
            </w:r>
            <w:r w:rsidR="00004BA3">
              <w:rPr>
                <w:rFonts w:ascii="Times New Roman" w:hAnsi="Times New Roman"/>
                <w:sz w:val="24"/>
                <w:szCs w:val="24"/>
              </w:rPr>
              <w:t xml:space="preserve">krajské a </w:t>
            </w:r>
            <w:proofErr w:type="spellStart"/>
            <w:r w:rsidR="00004BA3">
              <w:rPr>
                <w:rFonts w:ascii="Times New Roman" w:hAnsi="Times New Roman"/>
                <w:sz w:val="24"/>
                <w:szCs w:val="24"/>
              </w:rPr>
              <w:t>maršálkovské</w:t>
            </w:r>
            <w:proofErr w:type="spellEnd"/>
            <w:r w:rsidR="00004BA3">
              <w:rPr>
                <w:rFonts w:ascii="Times New Roman" w:hAnsi="Times New Roman"/>
                <w:sz w:val="24"/>
                <w:szCs w:val="24"/>
              </w:rPr>
              <w:t xml:space="preserve"> </w:t>
            </w:r>
            <w:r w:rsidRPr="00F931D9">
              <w:rPr>
                <w:rFonts w:ascii="Times New Roman" w:hAnsi="Times New Roman"/>
                <w:sz w:val="24"/>
                <w:szCs w:val="24"/>
              </w:rPr>
              <w:t>úřady (</w:t>
            </w:r>
            <w:r w:rsidR="00004BA3">
              <w:rPr>
                <w:rFonts w:ascii="Times New Roman" w:hAnsi="Times New Roman"/>
                <w:sz w:val="24"/>
                <w:szCs w:val="24"/>
              </w:rPr>
              <w:t xml:space="preserve">případně mimo </w:t>
            </w:r>
            <w:r w:rsidR="00CA5F71">
              <w:rPr>
                <w:rFonts w:ascii="Times New Roman" w:hAnsi="Times New Roman"/>
                <w:sz w:val="24"/>
                <w:szCs w:val="24"/>
              </w:rPr>
              <w:t>jiné časté žadatele</w:t>
            </w:r>
            <w:r w:rsidRPr="00F931D9">
              <w:rPr>
                <w:rFonts w:ascii="Times New Roman" w:hAnsi="Times New Roman"/>
                <w:sz w:val="24"/>
                <w:szCs w:val="24"/>
              </w:rPr>
              <w:t>)</w:t>
            </w:r>
            <w:r w:rsidR="000F10D9">
              <w:rPr>
                <w:rFonts w:ascii="Times New Roman" w:hAnsi="Times New Roman"/>
                <w:sz w:val="24"/>
                <w:szCs w:val="24"/>
              </w:rPr>
              <w:t xml:space="preserve"> z důvodu předcházení střetům zájmů</w:t>
            </w:r>
            <w:r w:rsidRPr="00F931D9">
              <w:rPr>
                <w:rFonts w:ascii="Times New Roman" w:hAnsi="Times New Roman"/>
                <w:sz w:val="24"/>
                <w:szCs w:val="24"/>
              </w:rPr>
              <w:t>.</w:t>
            </w:r>
          </w:p>
        </w:tc>
        <w:tc>
          <w:tcPr>
            <w:tcW w:w="4688" w:type="dxa"/>
            <w:shd w:val="clear" w:color="auto" w:fill="auto"/>
          </w:tcPr>
          <w:p w14:paraId="7CED0D8A" w14:textId="55B81E0C" w:rsidR="00D22563" w:rsidRPr="00F931D9" w:rsidRDefault="00A05BE2" w:rsidP="00C0192B">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 xml:space="preserve">3. </w:t>
            </w:r>
            <w:r w:rsidR="00313020" w:rsidRPr="00F931D9">
              <w:rPr>
                <w:rFonts w:ascii="Times New Roman" w:hAnsi="Times New Roman"/>
                <w:sz w:val="24"/>
                <w:szCs w:val="24"/>
                <w:lang w:val="pl-PL"/>
              </w:rPr>
              <w:t xml:space="preserve">Eksperci </w:t>
            </w:r>
            <w:r w:rsidR="00516132">
              <w:rPr>
                <w:rFonts w:ascii="Times New Roman" w:hAnsi="Times New Roman"/>
                <w:sz w:val="24"/>
                <w:szCs w:val="24"/>
                <w:lang w:val="pl-PL"/>
              </w:rPr>
              <w:t>powinni</w:t>
            </w:r>
            <w:r w:rsidR="000F57EA">
              <w:rPr>
                <w:rFonts w:ascii="Times New Roman" w:hAnsi="Times New Roman"/>
                <w:sz w:val="24"/>
                <w:szCs w:val="24"/>
                <w:lang w:val="pl-PL"/>
              </w:rPr>
              <w:t xml:space="preserve"> być przede wszystkim specjalistami pracującymi poza urzędami krajskimi i marszałkowskimi (ewentualnie poza innymi częstymi </w:t>
            </w:r>
            <w:r w:rsidR="001C6076">
              <w:rPr>
                <w:rFonts w:ascii="Times New Roman" w:hAnsi="Times New Roman"/>
                <w:sz w:val="24"/>
                <w:szCs w:val="24"/>
                <w:lang w:val="pl-PL"/>
              </w:rPr>
              <w:t>wnioskodawcami) z</w:t>
            </w:r>
            <w:r w:rsidR="000F57EA">
              <w:rPr>
                <w:rFonts w:ascii="Times New Roman" w:hAnsi="Times New Roman"/>
                <w:sz w:val="24"/>
                <w:szCs w:val="24"/>
                <w:lang w:val="pl-PL"/>
              </w:rPr>
              <w:t xml:space="preserve"> powodu uniknięcia konfliktów interesów.  </w:t>
            </w:r>
          </w:p>
        </w:tc>
      </w:tr>
      <w:tr w:rsidR="003654A6" w:rsidRPr="00F931D9" w14:paraId="07E41615" w14:textId="77777777" w:rsidTr="0039446A">
        <w:tc>
          <w:tcPr>
            <w:tcW w:w="4600" w:type="dxa"/>
            <w:shd w:val="clear" w:color="auto" w:fill="auto"/>
          </w:tcPr>
          <w:p w14:paraId="3FE27702" w14:textId="04E7937C" w:rsidR="003654A6" w:rsidRPr="00F931D9" w:rsidRDefault="0052110F" w:rsidP="00156A6D">
            <w:pPr>
              <w:numPr>
                <w:ilvl w:val="0"/>
                <w:numId w:val="3"/>
              </w:numPr>
              <w:spacing w:after="0" w:line="240" w:lineRule="auto"/>
              <w:ind w:left="284" w:hanging="284"/>
              <w:jc w:val="both"/>
              <w:rPr>
                <w:rFonts w:ascii="Times New Roman" w:hAnsi="Times New Roman"/>
                <w:sz w:val="24"/>
                <w:szCs w:val="24"/>
              </w:rPr>
            </w:pPr>
            <w:r w:rsidRPr="0052110F">
              <w:rPr>
                <w:rFonts w:ascii="Times New Roman" w:hAnsi="Times New Roman"/>
                <w:sz w:val="24"/>
                <w:szCs w:val="24"/>
              </w:rPr>
              <w:t>S účastí jednotlivých expertů navržených RS pro účast na panelu, souhlasí na české straně ŘO a na polské straně NO.</w:t>
            </w:r>
          </w:p>
        </w:tc>
        <w:tc>
          <w:tcPr>
            <w:tcW w:w="4688" w:type="dxa"/>
            <w:shd w:val="clear" w:color="auto" w:fill="auto"/>
          </w:tcPr>
          <w:p w14:paraId="6DFC6CBA" w14:textId="5BACA8A8" w:rsidR="003654A6" w:rsidRPr="00F931D9" w:rsidRDefault="003654A6" w:rsidP="00427AA1">
            <w:pPr>
              <w:spacing w:after="0" w:line="240" w:lineRule="auto"/>
              <w:ind w:left="263" w:hanging="263"/>
              <w:jc w:val="both"/>
              <w:rPr>
                <w:rFonts w:ascii="Times New Roman" w:hAnsi="Times New Roman"/>
                <w:sz w:val="24"/>
                <w:szCs w:val="24"/>
                <w:lang w:val="pl-PL"/>
              </w:rPr>
            </w:pPr>
            <w:r w:rsidRPr="00F931D9">
              <w:rPr>
                <w:rFonts w:ascii="Times New Roman" w:hAnsi="Times New Roman"/>
                <w:sz w:val="24"/>
                <w:szCs w:val="24"/>
                <w:lang w:val="pl-PL"/>
              </w:rPr>
              <w:t>4.</w:t>
            </w:r>
            <w:r w:rsidRPr="00F931D9">
              <w:rPr>
                <w:rFonts w:ascii="Times New Roman" w:eastAsia="Times New Roman" w:hAnsi="Times New Roman"/>
                <w:sz w:val="24"/>
                <w:szCs w:val="24"/>
                <w:lang w:val="pl-PL"/>
              </w:rPr>
              <w:t xml:space="preserve"> </w:t>
            </w:r>
            <w:r w:rsidR="0052110F" w:rsidRPr="0052110F">
              <w:rPr>
                <w:rFonts w:ascii="Times New Roman" w:eastAsia="Times New Roman" w:hAnsi="Times New Roman"/>
                <w:sz w:val="24"/>
                <w:szCs w:val="24"/>
                <w:lang w:val="pl-PL"/>
              </w:rPr>
              <w:t>Na udział poszczególnych ekspertów, zaproponowanych przez PR do uczestnictwa w Panelu, po stronie czeskiej wyraża zgodę IZ, po stronie polskiej IK.</w:t>
            </w:r>
          </w:p>
        </w:tc>
      </w:tr>
      <w:tr w:rsidR="00D22563" w:rsidRPr="00F931D9" w14:paraId="3BC5D5C0" w14:textId="77777777" w:rsidTr="0039446A">
        <w:tc>
          <w:tcPr>
            <w:tcW w:w="4600" w:type="dxa"/>
            <w:shd w:val="clear" w:color="auto" w:fill="auto"/>
          </w:tcPr>
          <w:p w14:paraId="50080581" w14:textId="42B6A5DC" w:rsidR="00D22563" w:rsidRPr="00F931D9" w:rsidRDefault="00F12A1C" w:rsidP="00156A6D">
            <w:pPr>
              <w:numPr>
                <w:ilvl w:val="0"/>
                <w:numId w:val="3"/>
              </w:numPr>
              <w:spacing w:after="0" w:line="240" w:lineRule="auto"/>
              <w:ind w:left="284" w:hanging="284"/>
              <w:jc w:val="both"/>
              <w:rPr>
                <w:rFonts w:ascii="Times New Roman" w:hAnsi="Times New Roman"/>
                <w:sz w:val="24"/>
                <w:szCs w:val="24"/>
              </w:rPr>
            </w:pPr>
            <w:r w:rsidRPr="00F12A1C">
              <w:rPr>
                <w:rFonts w:ascii="Times New Roman" w:hAnsi="Times New Roman"/>
                <w:sz w:val="24"/>
                <w:szCs w:val="24"/>
              </w:rPr>
              <w:t>RS nominují a ŘO a NO souhlasí s účastí expertů majících potřebné znalosti a zkušenosti, které jim umožní hodnotit žádosti v souladu s Metodikou. Lze opětovně souhlasit s účastí expertů, kteří se zúčastnili hodnocení kvality a přeshraničního dopadu žádostí v programu Interreg V-A Česká republika - Polsko 2014-2020.</w:t>
            </w:r>
          </w:p>
        </w:tc>
        <w:tc>
          <w:tcPr>
            <w:tcW w:w="4688" w:type="dxa"/>
            <w:shd w:val="clear" w:color="auto" w:fill="auto"/>
          </w:tcPr>
          <w:p w14:paraId="5EC80DCA" w14:textId="19A7CA4F" w:rsidR="00D22563" w:rsidRPr="00F931D9" w:rsidRDefault="002D5ED3" w:rsidP="00C0192B">
            <w:pPr>
              <w:spacing w:after="0" w:line="240" w:lineRule="auto"/>
              <w:ind w:left="263" w:hanging="263"/>
              <w:jc w:val="both"/>
              <w:rPr>
                <w:rFonts w:ascii="Times New Roman" w:hAnsi="Times New Roman"/>
                <w:sz w:val="24"/>
                <w:szCs w:val="24"/>
                <w:lang w:val="pl-PL"/>
              </w:rPr>
            </w:pPr>
            <w:r>
              <w:rPr>
                <w:rFonts w:ascii="Times New Roman" w:hAnsi="Times New Roman"/>
                <w:sz w:val="24"/>
                <w:szCs w:val="24"/>
                <w:lang w:val="pl-PL"/>
              </w:rPr>
              <w:t>5</w:t>
            </w:r>
            <w:r w:rsidR="00A05BE2" w:rsidRPr="00F931D9">
              <w:rPr>
                <w:rFonts w:ascii="Times New Roman" w:hAnsi="Times New Roman"/>
                <w:sz w:val="24"/>
                <w:szCs w:val="24"/>
                <w:lang w:val="pl-PL"/>
              </w:rPr>
              <w:t xml:space="preserve">. </w:t>
            </w:r>
            <w:r w:rsidR="00F12A1C" w:rsidRPr="00F12A1C">
              <w:rPr>
                <w:rFonts w:ascii="Times New Roman" w:hAnsi="Times New Roman"/>
                <w:sz w:val="24"/>
                <w:szCs w:val="24"/>
                <w:lang w:val="pl-PL"/>
              </w:rPr>
              <w:t>PR nominują, a IZ i IK wyrażają zgodę na udział ekspertów dysponujących niezbędną wiedzą i doświadczeniem, które umożliwią im ocenę wniosków zgodnie z Metodyką. Można ponownie wyrazić zgodę na udział ekspertów, którzy brali udział w ocenie jakości i wpływu transgranicznego wniosków w programie Interreg V-A Republika Czeska – Polska 2014 – 2020.</w:t>
            </w:r>
          </w:p>
        </w:tc>
      </w:tr>
      <w:tr w:rsidR="00D22563" w:rsidRPr="00F931D9" w14:paraId="081BA607" w14:textId="77777777" w:rsidTr="0039446A">
        <w:tc>
          <w:tcPr>
            <w:tcW w:w="4600" w:type="dxa"/>
            <w:shd w:val="clear" w:color="auto" w:fill="auto"/>
          </w:tcPr>
          <w:p w14:paraId="2FA5F8A6" w14:textId="77777777" w:rsidR="00D22563" w:rsidRPr="00F931D9" w:rsidRDefault="00D22563" w:rsidP="00006918">
            <w:pPr>
              <w:spacing w:before="120" w:after="120" w:line="240" w:lineRule="auto"/>
              <w:jc w:val="center"/>
              <w:rPr>
                <w:rFonts w:ascii="Times New Roman" w:hAnsi="Times New Roman"/>
                <w:sz w:val="24"/>
                <w:szCs w:val="24"/>
              </w:rPr>
            </w:pPr>
            <w:r w:rsidRPr="00F931D9">
              <w:rPr>
                <w:rFonts w:ascii="Times New Roman" w:hAnsi="Times New Roman"/>
                <w:b/>
                <w:sz w:val="24"/>
                <w:szCs w:val="24"/>
              </w:rPr>
              <w:t>§ 4. Složení a organizace Panelu</w:t>
            </w:r>
          </w:p>
        </w:tc>
        <w:tc>
          <w:tcPr>
            <w:tcW w:w="4688" w:type="dxa"/>
            <w:shd w:val="clear" w:color="auto" w:fill="auto"/>
          </w:tcPr>
          <w:p w14:paraId="0D40C03D" w14:textId="77777777" w:rsidR="00D22563" w:rsidRPr="00F931D9" w:rsidRDefault="00313020" w:rsidP="00006918">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4. Skład i organizacja Panelu</w:t>
            </w:r>
          </w:p>
        </w:tc>
      </w:tr>
      <w:tr w:rsidR="00D22563" w:rsidRPr="00F931D9" w14:paraId="25C3B0B8" w14:textId="77777777" w:rsidTr="0039446A">
        <w:tc>
          <w:tcPr>
            <w:tcW w:w="4600" w:type="dxa"/>
            <w:shd w:val="clear" w:color="auto" w:fill="auto"/>
          </w:tcPr>
          <w:p w14:paraId="27BD010F" w14:textId="77777777" w:rsidR="00D22563" w:rsidRPr="00F931D9" w:rsidRDefault="00D22563" w:rsidP="00156A6D">
            <w:pPr>
              <w:numPr>
                <w:ilvl w:val="0"/>
                <w:numId w:val="4"/>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Panel sestává z:</w:t>
            </w:r>
          </w:p>
        </w:tc>
        <w:tc>
          <w:tcPr>
            <w:tcW w:w="4688" w:type="dxa"/>
            <w:shd w:val="clear" w:color="auto" w:fill="auto"/>
          </w:tcPr>
          <w:p w14:paraId="18DE5DDD" w14:textId="77777777" w:rsidR="00D22563" w:rsidRPr="00F931D9" w:rsidRDefault="00A05BE2" w:rsidP="00A05BE2">
            <w:pPr>
              <w:spacing w:after="0" w:line="240" w:lineRule="auto"/>
              <w:jc w:val="both"/>
              <w:rPr>
                <w:rFonts w:ascii="Times New Roman" w:hAnsi="Times New Roman"/>
                <w:sz w:val="24"/>
                <w:szCs w:val="24"/>
                <w:lang w:val="pl-PL"/>
              </w:rPr>
            </w:pPr>
            <w:r w:rsidRPr="00F931D9">
              <w:rPr>
                <w:rFonts w:ascii="Times New Roman" w:hAnsi="Times New Roman"/>
                <w:sz w:val="24"/>
                <w:szCs w:val="24"/>
                <w:lang w:val="pl-PL"/>
              </w:rPr>
              <w:t xml:space="preserve">1. </w:t>
            </w:r>
            <w:r w:rsidR="00313020" w:rsidRPr="00F931D9">
              <w:rPr>
                <w:rFonts w:ascii="Times New Roman" w:hAnsi="Times New Roman"/>
                <w:sz w:val="24"/>
                <w:szCs w:val="24"/>
                <w:lang w:val="pl-PL"/>
              </w:rPr>
              <w:t>Panel składa się z:</w:t>
            </w:r>
          </w:p>
        </w:tc>
      </w:tr>
      <w:tr w:rsidR="00D22563" w:rsidRPr="00F931D9" w14:paraId="5CF864D1" w14:textId="77777777" w:rsidTr="0039446A">
        <w:tc>
          <w:tcPr>
            <w:tcW w:w="4600" w:type="dxa"/>
            <w:shd w:val="clear" w:color="auto" w:fill="auto"/>
          </w:tcPr>
          <w:p w14:paraId="5F5F369E" w14:textId="7777777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a) předsedy Panelu,</w:t>
            </w:r>
          </w:p>
        </w:tc>
        <w:tc>
          <w:tcPr>
            <w:tcW w:w="4688" w:type="dxa"/>
            <w:shd w:val="clear" w:color="auto" w:fill="auto"/>
          </w:tcPr>
          <w:p w14:paraId="62BF38F1" w14:textId="77777777"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a) przewodniczącego Panelu,</w:t>
            </w:r>
          </w:p>
        </w:tc>
      </w:tr>
      <w:tr w:rsidR="00D22563" w:rsidRPr="00F931D9" w14:paraId="73BA828B" w14:textId="77777777" w:rsidTr="0039446A">
        <w:tc>
          <w:tcPr>
            <w:tcW w:w="4600" w:type="dxa"/>
            <w:shd w:val="clear" w:color="auto" w:fill="auto"/>
          </w:tcPr>
          <w:p w14:paraId="40409C03" w14:textId="7777777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b) zástupce JS jako tajemníka Panelu,</w:t>
            </w:r>
          </w:p>
        </w:tc>
        <w:tc>
          <w:tcPr>
            <w:tcW w:w="4688" w:type="dxa"/>
            <w:shd w:val="clear" w:color="auto" w:fill="auto"/>
          </w:tcPr>
          <w:p w14:paraId="09AE031F" w14:textId="77777777"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b) przedstawiciela WS jako sekretarza Panelu,</w:t>
            </w:r>
          </w:p>
        </w:tc>
      </w:tr>
      <w:tr w:rsidR="00D22563" w:rsidRPr="00F931D9" w14:paraId="70B9950E" w14:textId="77777777" w:rsidTr="0039446A">
        <w:tc>
          <w:tcPr>
            <w:tcW w:w="4600" w:type="dxa"/>
            <w:shd w:val="clear" w:color="auto" w:fill="auto"/>
          </w:tcPr>
          <w:p w14:paraId="552EF6DF" w14:textId="70D556D7" w:rsidR="00D22563" w:rsidRPr="00F931D9" w:rsidRDefault="00D22563" w:rsidP="00F54174">
            <w:pPr>
              <w:spacing w:before="60" w:after="0" w:line="240" w:lineRule="auto"/>
              <w:ind w:left="284" w:hanging="142"/>
              <w:rPr>
                <w:rFonts w:ascii="Times New Roman" w:hAnsi="Times New Roman"/>
                <w:sz w:val="24"/>
                <w:szCs w:val="24"/>
              </w:rPr>
            </w:pPr>
            <w:r w:rsidRPr="00F931D9">
              <w:rPr>
                <w:rFonts w:ascii="Times New Roman" w:hAnsi="Times New Roman"/>
                <w:sz w:val="24"/>
                <w:szCs w:val="24"/>
              </w:rPr>
              <w:t xml:space="preserve">c) pracovních skupin expertů </w:t>
            </w:r>
            <w:r w:rsidR="002D5ED3" w:rsidRPr="00F931D9">
              <w:rPr>
                <w:rFonts w:ascii="Times New Roman" w:hAnsi="Times New Roman"/>
                <w:sz w:val="24"/>
                <w:szCs w:val="24"/>
              </w:rPr>
              <w:t xml:space="preserve">sestavených </w:t>
            </w:r>
            <w:r w:rsidR="002D5ED3">
              <w:rPr>
                <w:rFonts w:ascii="Times New Roman" w:hAnsi="Times New Roman"/>
                <w:sz w:val="24"/>
                <w:szCs w:val="24"/>
              </w:rPr>
              <w:t>dle</w:t>
            </w:r>
            <w:r w:rsidR="007843B4">
              <w:rPr>
                <w:rFonts w:ascii="Times New Roman" w:hAnsi="Times New Roman"/>
                <w:sz w:val="24"/>
                <w:szCs w:val="24"/>
              </w:rPr>
              <w:t xml:space="preserve"> </w:t>
            </w:r>
            <w:r w:rsidR="007843B4" w:rsidRPr="00F931D9">
              <w:rPr>
                <w:rFonts w:ascii="Times New Roman" w:hAnsi="Times New Roman"/>
                <w:sz w:val="24"/>
                <w:szCs w:val="24"/>
              </w:rPr>
              <w:t>počt</w:t>
            </w:r>
            <w:r w:rsidR="007843B4">
              <w:rPr>
                <w:rFonts w:ascii="Times New Roman" w:hAnsi="Times New Roman"/>
                <w:sz w:val="24"/>
                <w:szCs w:val="24"/>
              </w:rPr>
              <w:t>u</w:t>
            </w:r>
            <w:r w:rsidR="007843B4" w:rsidRPr="00F931D9">
              <w:rPr>
                <w:rFonts w:ascii="Times New Roman" w:hAnsi="Times New Roman"/>
                <w:sz w:val="24"/>
                <w:szCs w:val="24"/>
              </w:rPr>
              <w:t xml:space="preserve"> </w:t>
            </w:r>
            <w:r w:rsidRPr="00F931D9">
              <w:rPr>
                <w:rFonts w:ascii="Times New Roman" w:hAnsi="Times New Roman"/>
                <w:sz w:val="24"/>
                <w:szCs w:val="24"/>
              </w:rPr>
              <w:t>a tematick</w:t>
            </w:r>
            <w:r w:rsidR="007843B4">
              <w:rPr>
                <w:rFonts w:ascii="Times New Roman" w:hAnsi="Times New Roman"/>
                <w:sz w:val="24"/>
                <w:szCs w:val="24"/>
              </w:rPr>
              <w:t>ého zaměření</w:t>
            </w:r>
            <w:r w:rsidRPr="00F931D9">
              <w:rPr>
                <w:rFonts w:ascii="Times New Roman" w:hAnsi="Times New Roman"/>
                <w:sz w:val="24"/>
                <w:szCs w:val="24"/>
              </w:rPr>
              <w:t xml:space="preserve"> žádostí,</w:t>
            </w:r>
          </w:p>
        </w:tc>
        <w:tc>
          <w:tcPr>
            <w:tcW w:w="4688" w:type="dxa"/>
            <w:shd w:val="clear" w:color="auto" w:fill="auto"/>
          </w:tcPr>
          <w:p w14:paraId="05C1A3E7" w14:textId="79990FAE" w:rsidR="00D22563" w:rsidRPr="00F931D9" w:rsidRDefault="00313020" w:rsidP="00F54174">
            <w:pPr>
              <w:spacing w:before="60" w:after="0" w:line="240" w:lineRule="auto"/>
              <w:ind w:left="404" w:hanging="283"/>
              <w:rPr>
                <w:rFonts w:ascii="Times New Roman" w:hAnsi="Times New Roman"/>
                <w:sz w:val="24"/>
                <w:szCs w:val="24"/>
                <w:lang w:val="pl-PL"/>
              </w:rPr>
            </w:pPr>
            <w:r w:rsidRPr="00F931D9">
              <w:rPr>
                <w:rFonts w:ascii="Times New Roman" w:eastAsia="Times New Roman" w:hAnsi="Times New Roman"/>
                <w:sz w:val="24"/>
                <w:szCs w:val="24"/>
                <w:lang w:val="pl-PL"/>
              </w:rPr>
              <w:t xml:space="preserve">c) grup roboczych ekspertów zestawionych </w:t>
            </w:r>
            <w:r w:rsidR="00BC4209">
              <w:rPr>
                <w:rFonts w:ascii="Times New Roman" w:eastAsia="Times New Roman" w:hAnsi="Times New Roman"/>
                <w:sz w:val="24"/>
                <w:szCs w:val="24"/>
                <w:lang w:val="pl-PL"/>
              </w:rPr>
              <w:t>według</w:t>
            </w:r>
            <w:r w:rsidRPr="00F931D9">
              <w:rPr>
                <w:rFonts w:ascii="Times New Roman" w:eastAsia="Times New Roman" w:hAnsi="Times New Roman"/>
                <w:sz w:val="24"/>
                <w:szCs w:val="24"/>
                <w:lang w:val="pl-PL"/>
              </w:rPr>
              <w:t xml:space="preserve"> liczb</w:t>
            </w:r>
            <w:r w:rsidR="00BC4209">
              <w:rPr>
                <w:rFonts w:ascii="Times New Roman" w:eastAsia="Times New Roman" w:hAnsi="Times New Roman"/>
                <w:sz w:val="24"/>
                <w:szCs w:val="24"/>
                <w:lang w:val="pl-PL"/>
              </w:rPr>
              <w:t>y</w:t>
            </w:r>
            <w:r w:rsidRPr="00F931D9">
              <w:rPr>
                <w:rFonts w:ascii="Times New Roman" w:eastAsia="Times New Roman" w:hAnsi="Times New Roman"/>
                <w:sz w:val="24"/>
                <w:szCs w:val="24"/>
                <w:lang w:val="pl-PL"/>
              </w:rPr>
              <w:t xml:space="preserve"> i </w:t>
            </w:r>
            <w:r w:rsidR="00BC4209" w:rsidRPr="00F931D9">
              <w:rPr>
                <w:rFonts w:ascii="Times New Roman" w:eastAsia="Times New Roman" w:hAnsi="Times New Roman"/>
                <w:sz w:val="24"/>
                <w:szCs w:val="24"/>
                <w:lang w:val="pl-PL"/>
              </w:rPr>
              <w:t>zakres</w:t>
            </w:r>
            <w:r w:rsidR="00BC4209">
              <w:rPr>
                <w:rFonts w:ascii="Times New Roman" w:eastAsia="Times New Roman" w:hAnsi="Times New Roman"/>
                <w:sz w:val="24"/>
                <w:szCs w:val="24"/>
                <w:lang w:val="pl-PL"/>
              </w:rPr>
              <w:t>u</w:t>
            </w:r>
            <w:r w:rsidR="00BC4209" w:rsidRPr="00F931D9">
              <w:rPr>
                <w:rFonts w:ascii="Times New Roman" w:eastAsia="Times New Roman" w:hAnsi="Times New Roman"/>
                <w:sz w:val="24"/>
                <w:szCs w:val="24"/>
                <w:lang w:val="pl-PL"/>
              </w:rPr>
              <w:t xml:space="preserve"> tematyczn</w:t>
            </w:r>
            <w:r w:rsidR="00BC4209">
              <w:rPr>
                <w:rFonts w:ascii="Times New Roman" w:eastAsia="Times New Roman" w:hAnsi="Times New Roman"/>
                <w:sz w:val="24"/>
                <w:szCs w:val="24"/>
                <w:lang w:val="pl-PL"/>
              </w:rPr>
              <w:t>ego</w:t>
            </w:r>
            <w:r w:rsidR="00BC4209" w:rsidRPr="00F931D9">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wniosków,</w:t>
            </w:r>
          </w:p>
        </w:tc>
      </w:tr>
      <w:tr w:rsidR="00D22563" w:rsidRPr="00F931D9" w14:paraId="50FE9FB6" w14:textId="77777777" w:rsidTr="0039446A">
        <w:tc>
          <w:tcPr>
            <w:tcW w:w="4600" w:type="dxa"/>
            <w:shd w:val="clear" w:color="auto" w:fill="auto"/>
          </w:tcPr>
          <w:p w14:paraId="1A982683" w14:textId="7FFB8429" w:rsidR="00D22563" w:rsidRPr="00F931D9" w:rsidRDefault="00143633" w:rsidP="00143633">
            <w:pPr>
              <w:spacing w:before="60" w:after="0" w:line="240" w:lineRule="auto"/>
              <w:ind w:left="142"/>
              <w:jc w:val="both"/>
              <w:rPr>
                <w:rFonts w:ascii="Times New Roman" w:hAnsi="Times New Roman"/>
                <w:sz w:val="24"/>
                <w:szCs w:val="24"/>
              </w:rPr>
            </w:pPr>
            <w:r w:rsidRPr="00F931D9">
              <w:rPr>
                <w:rFonts w:ascii="Times New Roman" w:hAnsi="Times New Roman"/>
                <w:sz w:val="24"/>
                <w:szCs w:val="24"/>
              </w:rPr>
              <w:t>Zasedání, která v rámci činnosti Panelu proběhnou</w:t>
            </w:r>
            <w:r w:rsidR="007D04A2" w:rsidRPr="00F931D9">
              <w:rPr>
                <w:rFonts w:ascii="Times New Roman" w:hAnsi="Times New Roman"/>
                <w:sz w:val="24"/>
                <w:szCs w:val="24"/>
              </w:rPr>
              <w:t>,</w:t>
            </w:r>
            <w:r w:rsidRPr="00F931D9">
              <w:rPr>
                <w:rFonts w:ascii="Times New Roman" w:hAnsi="Times New Roman"/>
                <w:sz w:val="24"/>
                <w:szCs w:val="24"/>
              </w:rPr>
              <w:t xml:space="preserve"> se k</w:t>
            </w:r>
            <w:r w:rsidR="00D22563" w:rsidRPr="00F931D9">
              <w:rPr>
                <w:rFonts w:ascii="Times New Roman" w:hAnsi="Times New Roman"/>
                <w:sz w:val="24"/>
                <w:szCs w:val="24"/>
              </w:rPr>
              <w:t xml:space="preserve">romě toho mohou účastnit zástupci ŘO, NO, JS a tlumočníci. Dále se </w:t>
            </w:r>
            <w:r w:rsidRPr="00F931D9">
              <w:rPr>
                <w:rFonts w:ascii="Times New Roman" w:hAnsi="Times New Roman"/>
                <w:sz w:val="24"/>
                <w:szCs w:val="24"/>
              </w:rPr>
              <w:t xml:space="preserve">zasedání </w:t>
            </w:r>
            <w:r w:rsidR="00D22563" w:rsidRPr="00F931D9">
              <w:rPr>
                <w:rFonts w:ascii="Times New Roman" w:hAnsi="Times New Roman"/>
                <w:sz w:val="24"/>
                <w:szCs w:val="24"/>
              </w:rPr>
              <w:t xml:space="preserve">Panelu účastní pozorovatelé, získají-li písemný souhlas z české strany od ŘO nebo z polské strany od NO. </w:t>
            </w:r>
            <w:r w:rsidR="0017513D">
              <w:rPr>
                <w:rFonts w:ascii="Times New Roman" w:hAnsi="Times New Roman"/>
                <w:sz w:val="24"/>
                <w:szCs w:val="24"/>
              </w:rPr>
              <w:t>Zástupci ŘO, NO</w:t>
            </w:r>
            <w:r w:rsidR="00D60627">
              <w:rPr>
                <w:rFonts w:ascii="Times New Roman" w:hAnsi="Times New Roman"/>
                <w:sz w:val="24"/>
                <w:szCs w:val="24"/>
              </w:rPr>
              <w:t xml:space="preserve">, tlumočníci a pozorovatelé </w:t>
            </w:r>
            <w:r w:rsidR="00EC5051">
              <w:rPr>
                <w:rFonts w:ascii="Times New Roman" w:hAnsi="Times New Roman"/>
                <w:sz w:val="24"/>
                <w:szCs w:val="24"/>
              </w:rPr>
              <w:t>potvrzují závaze</w:t>
            </w:r>
            <w:r w:rsidR="001A5469">
              <w:rPr>
                <w:rFonts w:ascii="Times New Roman" w:hAnsi="Times New Roman"/>
                <w:sz w:val="24"/>
                <w:szCs w:val="24"/>
              </w:rPr>
              <w:t>k</w:t>
            </w:r>
            <w:r w:rsidR="00EC5051">
              <w:rPr>
                <w:rFonts w:ascii="Times New Roman" w:hAnsi="Times New Roman"/>
                <w:sz w:val="24"/>
                <w:szCs w:val="24"/>
              </w:rPr>
              <w:t xml:space="preserve"> nezaujatosti a </w:t>
            </w:r>
            <w:r w:rsidR="00D60627" w:rsidRPr="00F931D9">
              <w:rPr>
                <w:rFonts w:ascii="Times New Roman" w:hAnsi="Times New Roman"/>
                <w:sz w:val="24"/>
                <w:szCs w:val="24"/>
              </w:rPr>
              <w:t xml:space="preserve">mlčenlivosti podepsáním přílohy č. </w:t>
            </w:r>
            <w:r w:rsidR="00D60627">
              <w:rPr>
                <w:rFonts w:ascii="Times New Roman" w:hAnsi="Times New Roman"/>
                <w:sz w:val="24"/>
                <w:szCs w:val="24"/>
              </w:rPr>
              <w:t>2</w:t>
            </w:r>
            <w:r w:rsidR="00D60627" w:rsidRPr="00F931D9">
              <w:rPr>
                <w:rFonts w:ascii="Times New Roman" w:hAnsi="Times New Roman"/>
                <w:sz w:val="24"/>
                <w:szCs w:val="24"/>
              </w:rPr>
              <w:t xml:space="preserve"> tohoto Jednacího řádu.</w:t>
            </w:r>
          </w:p>
        </w:tc>
        <w:tc>
          <w:tcPr>
            <w:tcW w:w="4688" w:type="dxa"/>
            <w:shd w:val="clear" w:color="auto" w:fill="auto"/>
          </w:tcPr>
          <w:p w14:paraId="5A0A1CC5" w14:textId="6F0A2622" w:rsidR="00D22563" w:rsidRPr="00F931D9" w:rsidRDefault="007269E0" w:rsidP="007269E0">
            <w:pPr>
              <w:spacing w:before="60" w:after="0" w:line="240" w:lineRule="auto"/>
              <w:ind w:left="121"/>
              <w:jc w:val="both"/>
              <w:rPr>
                <w:rFonts w:ascii="Times New Roman" w:hAnsi="Times New Roman"/>
                <w:sz w:val="24"/>
                <w:szCs w:val="24"/>
                <w:lang w:val="pl-PL"/>
              </w:rPr>
            </w:pPr>
            <w:r w:rsidRPr="00F931D9">
              <w:rPr>
                <w:rFonts w:ascii="Times New Roman" w:eastAsia="Times New Roman" w:hAnsi="Times New Roman"/>
                <w:sz w:val="24"/>
                <w:szCs w:val="24"/>
                <w:lang w:val="pl-PL"/>
              </w:rPr>
              <w:t>W posiedzeniach, które odbędą się w ramach prac Panelu, o</w:t>
            </w:r>
            <w:r w:rsidR="00313020" w:rsidRPr="00F931D9">
              <w:rPr>
                <w:rFonts w:ascii="Times New Roman" w:eastAsia="Times New Roman" w:hAnsi="Times New Roman"/>
                <w:sz w:val="24"/>
                <w:szCs w:val="24"/>
                <w:lang w:val="pl-PL"/>
              </w:rPr>
              <w:t>prócz tego mogą</w:t>
            </w:r>
            <w:r w:rsidRPr="00F931D9">
              <w:rPr>
                <w:rFonts w:ascii="Times New Roman" w:eastAsia="Times New Roman" w:hAnsi="Times New Roman"/>
                <w:sz w:val="24"/>
                <w:szCs w:val="24"/>
                <w:lang w:val="pl-PL"/>
              </w:rPr>
              <w:t xml:space="preserve"> uczestniczyć</w:t>
            </w:r>
            <w:r w:rsidR="00313020" w:rsidRPr="00F931D9">
              <w:rPr>
                <w:rFonts w:ascii="Times New Roman" w:eastAsia="Times New Roman" w:hAnsi="Times New Roman"/>
                <w:sz w:val="24"/>
                <w:szCs w:val="24"/>
                <w:lang w:val="pl-PL"/>
              </w:rPr>
              <w:t xml:space="preserve"> przedstawiciele IZ, IK, WS i tłumacze. W </w:t>
            </w:r>
            <w:r w:rsidRPr="00F931D9">
              <w:rPr>
                <w:rFonts w:ascii="Times New Roman" w:eastAsia="Times New Roman" w:hAnsi="Times New Roman"/>
                <w:sz w:val="24"/>
                <w:szCs w:val="24"/>
                <w:lang w:val="pl-PL"/>
              </w:rPr>
              <w:t xml:space="preserve">posiedzeniu </w:t>
            </w:r>
            <w:r w:rsidR="00313020" w:rsidRPr="00F931D9">
              <w:rPr>
                <w:rFonts w:ascii="Times New Roman" w:eastAsia="Times New Roman" w:hAnsi="Times New Roman"/>
                <w:sz w:val="24"/>
                <w:szCs w:val="24"/>
                <w:lang w:val="pl-PL"/>
              </w:rPr>
              <w:t xml:space="preserve">Panelu biorą udział również obserwatorzy, jeżeli uzyskają oni pisemną zgodę ze strony czeskiej od IZ lub ze strony polskiej od IK. </w:t>
            </w:r>
            <w:r w:rsidR="00BC4209">
              <w:rPr>
                <w:rFonts w:ascii="Times New Roman" w:eastAsia="Times New Roman" w:hAnsi="Times New Roman"/>
                <w:sz w:val="24"/>
                <w:szCs w:val="24"/>
                <w:lang w:val="pl-PL"/>
              </w:rPr>
              <w:t xml:space="preserve">Przedstawiciele IZ, IK, tłumacze i obserwatorzy potwierdzają zobowiązanie </w:t>
            </w:r>
            <w:r w:rsidR="00C671BE">
              <w:rPr>
                <w:rFonts w:ascii="Times New Roman" w:eastAsia="Times New Roman" w:hAnsi="Times New Roman"/>
                <w:sz w:val="24"/>
                <w:szCs w:val="24"/>
                <w:lang w:val="pl-PL"/>
              </w:rPr>
              <w:t>d</w:t>
            </w:r>
            <w:r w:rsidR="00BC4209">
              <w:rPr>
                <w:rFonts w:ascii="Times New Roman" w:eastAsia="Times New Roman" w:hAnsi="Times New Roman"/>
                <w:sz w:val="24"/>
                <w:szCs w:val="24"/>
                <w:lang w:val="pl-PL"/>
              </w:rPr>
              <w:t>o bezstronności i poufności poprzez podpisanie załącznika nr 2 niniejszego Regulaminu</w:t>
            </w:r>
            <w:r w:rsidR="00C41B9A">
              <w:rPr>
                <w:rFonts w:ascii="Times New Roman" w:eastAsia="Times New Roman" w:hAnsi="Times New Roman"/>
                <w:sz w:val="24"/>
                <w:szCs w:val="24"/>
                <w:lang w:val="pl-PL"/>
              </w:rPr>
              <w:t xml:space="preserve"> obrad</w:t>
            </w:r>
            <w:r w:rsidR="00BC4209">
              <w:rPr>
                <w:rFonts w:ascii="Times New Roman" w:eastAsia="Times New Roman" w:hAnsi="Times New Roman"/>
                <w:sz w:val="24"/>
                <w:szCs w:val="24"/>
                <w:lang w:val="pl-PL"/>
              </w:rPr>
              <w:t>.</w:t>
            </w:r>
          </w:p>
        </w:tc>
      </w:tr>
      <w:tr w:rsidR="00D22563" w:rsidRPr="00F931D9" w14:paraId="0F7EF39B" w14:textId="77777777" w:rsidTr="0039446A">
        <w:tc>
          <w:tcPr>
            <w:tcW w:w="4600" w:type="dxa"/>
            <w:shd w:val="clear" w:color="auto" w:fill="auto"/>
          </w:tcPr>
          <w:p w14:paraId="5341E368" w14:textId="6FC65681" w:rsidR="00F54174" w:rsidRPr="00F931D9" w:rsidRDefault="00D22563" w:rsidP="00156A6D">
            <w:pPr>
              <w:numPr>
                <w:ilvl w:val="0"/>
                <w:numId w:val="4"/>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Za zajištění a potvrzení dostupnosti expertů </w:t>
            </w:r>
            <w:r w:rsidR="00804C1D" w:rsidRPr="00F931D9">
              <w:rPr>
                <w:rFonts w:ascii="Times New Roman" w:hAnsi="Times New Roman"/>
                <w:sz w:val="24"/>
                <w:szCs w:val="24"/>
              </w:rPr>
              <w:t>hodnotících v rámci</w:t>
            </w:r>
            <w:r w:rsidRPr="00F931D9">
              <w:rPr>
                <w:rFonts w:ascii="Times New Roman" w:hAnsi="Times New Roman"/>
                <w:sz w:val="24"/>
                <w:szCs w:val="24"/>
              </w:rPr>
              <w:t xml:space="preserve"> Panelu odpovídají RS uvedené v § 3 bod 1, kterým JS sděluje zpravidla 8 týdnů před konáním Panelu konkrétní potřebu expertů</w:t>
            </w:r>
            <w:r w:rsidR="00F54174" w:rsidRPr="00F931D9">
              <w:rPr>
                <w:rFonts w:ascii="Times New Roman" w:hAnsi="Times New Roman"/>
                <w:sz w:val="24"/>
                <w:szCs w:val="24"/>
              </w:rPr>
              <w:t>.</w:t>
            </w:r>
          </w:p>
          <w:p w14:paraId="21BDE1E7" w14:textId="63C8F1A9" w:rsidR="00D22563" w:rsidRPr="00F931D9" w:rsidRDefault="00866B95" w:rsidP="00785D88">
            <w:pPr>
              <w:spacing w:after="0" w:line="240" w:lineRule="auto"/>
              <w:ind w:left="284"/>
              <w:jc w:val="both"/>
              <w:rPr>
                <w:rFonts w:ascii="Times New Roman" w:hAnsi="Times New Roman"/>
                <w:sz w:val="24"/>
                <w:szCs w:val="24"/>
              </w:rPr>
            </w:pPr>
            <w:r>
              <w:rPr>
                <w:rFonts w:ascii="Times New Roman" w:hAnsi="Times New Roman"/>
                <w:sz w:val="24"/>
                <w:szCs w:val="24"/>
              </w:rPr>
              <w:lastRenderedPageBreak/>
              <w:t xml:space="preserve"> </w:t>
            </w:r>
            <w:r w:rsidR="00024843">
              <w:rPr>
                <w:rFonts w:ascii="Times New Roman" w:hAnsi="Times New Roman"/>
                <w:sz w:val="24"/>
                <w:szCs w:val="24"/>
              </w:rPr>
              <w:t>E</w:t>
            </w:r>
            <w:r w:rsidR="005C0793" w:rsidRPr="00F931D9">
              <w:rPr>
                <w:rFonts w:ascii="Times New Roman" w:hAnsi="Times New Roman"/>
                <w:sz w:val="24"/>
                <w:szCs w:val="24"/>
              </w:rPr>
              <w:t xml:space="preserve">xperti </w:t>
            </w:r>
            <w:r w:rsidR="00024843">
              <w:rPr>
                <w:rFonts w:ascii="Times New Roman" w:hAnsi="Times New Roman"/>
                <w:sz w:val="24"/>
                <w:szCs w:val="24"/>
              </w:rPr>
              <w:t xml:space="preserve">potvrzují </w:t>
            </w:r>
            <w:r w:rsidR="00D22563" w:rsidRPr="00F931D9">
              <w:rPr>
                <w:rFonts w:ascii="Times New Roman" w:hAnsi="Times New Roman"/>
                <w:sz w:val="24"/>
                <w:szCs w:val="24"/>
              </w:rPr>
              <w:t xml:space="preserve">závazek </w:t>
            </w:r>
            <w:r w:rsidR="00024843">
              <w:rPr>
                <w:rFonts w:ascii="Times New Roman" w:hAnsi="Times New Roman"/>
                <w:sz w:val="24"/>
                <w:szCs w:val="24"/>
              </w:rPr>
              <w:t xml:space="preserve">nezaujatosti a </w:t>
            </w:r>
            <w:r w:rsidR="00D22563" w:rsidRPr="00F931D9">
              <w:rPr>
                <w:rFonts w:ascii="Times New Roman" w:hAnsi="Times New Roman"/>
                <w:sz w:val="24"/>
                <w:szCs w:val="24"/>
              </w:rPr>
              <w:t xml:space="preserve">mlčenlivosti </w:t>
            </w:r>
            <w:r w:rsidR="00D0069C" w:rsidRPr="00F931D9">
              <w:rPr>
                <w:rFonts w:ascii="Times New Roman" w:hAnsi="Times New Roman"/>
                <w:sz w:val="24"/>
                <w:szCs w:val="24"/>
              </w:rPr>
              <w:t xml:space="preserve">podepsáním přílohy č. </w:t>
            </w:r>
            <w:r w:rsidR="00521D6F" w:rsidRPr="00F931D9">
              <w:rPr>
                <w:rFonts w:ascii="Times New Roman" w:hAnsi="Times New Roman"/>
                <w:sz w:val="24"/>
                <w:szCs w:val="24"/>
              </w:rPr>
              <w:t>1 tohoto Jednacího řádu.</w:t>
            </w:r>
            <w:r w:rsidR="007D3D67" w:rsidRPr="00F931D9">
              <w:rPr>
                <w:rFonts w:ascii="Times New Roman" w:hAnsi="Times New Roman"/>
                <w:sz w:val="24"/>
                <w:szCs w:val="24"/>
              </w:rPr>
              <w:t xml:space="preserve"> </w:t>
            </w:r>
          </w:p>
        </w:tc>
        <w:tc>
          <w:tcPr>
            <w:tcW w:w="4688" w:type="dxa"/>
            <w:shd w:val="clear" w:color="auto" w:fill="auto"/>
          </w:tcPr>
          <w:p w14:paraId="0C901B96" w14:textId="44FD399D" w:rsidR="00D22563" w:rsidRPr="00F931D9" w:rsidRDefault="00A05BE2" w:rsidP="00AE6321">
            <w:pPr>
              <w:spacing w:after="120" w:line="240" w:lineRule="auto"/>
              <w:ind w:left="263" w:hanging="263"/>
              <w:jc w:val="both"/>
              <w:rPr>
                <w:rFonts w:ascii="Times New Roman" w:hAnsi="Times New Roman"/>
                <w:sz w:val="24"/>
                <w:szCs w:val="24"/>
                <w:lang w:val="pl-PL"/>
              </w:rPr>
            </w:pPr>
            <w:r w:rsidRPr="00F931D9">
              <w:rPr>
                <w:rFonts w:ascii="Times New Roman" w:eastAsia="Times New Roman" w:hAnsi="Times New Roman"/>
                <w:sz w:val="24"/>
                <w:szCs w:val="24"/>
                <w:lang w:val="pl-PL"/>
              </w:rPr>
              <w:lastRenderedPageBreak/>
              <w:t>2.</w:t>
            </w:r>
            <w:r w:rsidR="002324B5">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Za zapewnienie i potwierdzenie dostępności</w:t>
            </w:r>
            <w:r w:rsidR="00283D62">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ekspertów</w:t>
            </w:r>
            <w:r w:rsidR="007269E0" w:rsidRPr="00F931D9">
              <w:rPr>
                <w:rFonts w:ascii="Times New Roman" w:eastAsia="Times New Roman" w:hAnsi="Times New Roman"/>
                <w:sz w:val="24"/>
                <w:szCs w:val="24"/>
                <w:lang w:val="pl-PL"/>
              </w:rPr>
              <w:t xml:space="preserve"> przeprowadzających ocenę w ramach</w:t>
            </w:r>
            <w:r w:rsidR="00313020" w:rsidRPr="00F931D9">
              <w:rPr>
                <w:rFonts w:ascii="Times New Roman" w:eastAsia="Times New Roman" w:hAnsi="Times New Roman"/>
                <w:sz w:val="24"/>
                <w:szCs w:val="24"/>
                <w:lang w:val="pl-PL"/>
              </w:rPr>
              <w:t xml:space="preserve"> Panelu odpowiedzialne są PR </w:t>
            </w:r>
            <w:r w:rsidR="008E777B" w:rsidRPr="00F931D9">
              <w:rPr>
                <w:rFonts w:ascii="Times New Roman" w:eastAsia="Times New Roman" w:hAnsi="Times New Roman"/>
                <w:sz w:val="24"/>
                <w:szCs w:val="24"/>
                <w:lang w:val="pl-PL"/>
              </w:rPr>
              <w:t xml:space="preserve">wskazane </w:t>
            </w:r>
            <w:r w:rsidR="00313020" w:rsidRPr="00F931D9">
              <w:rPr>
                <w:rFonts w:ascii="Times New Roman" w:eastAsia="Times New Roman" w:hAnsi="Times New Roman"/>
                <w:sz w:val="24"/>
                <w:szCs w:val="24"/>
                <w:lang w:val="pl-PL"/>
              </w:rPr>
              <w:t xml:space="preserve">w § 3 punkt 1, w którym WS z reguły na 8 tygodni przed rozpoczęciem Panelu ogłasza konkretne zapotrzebowanie na </w:t>
            </w:r>
            <w:r w:rsidR="00313020" w:rsidRPr="00F931D9">
              <w:rPr>
                <w:rFonts w:ascii="Times New Roman" w:eastAsia="Times New Roman" w:hAnsi="Times New Roman"/>
                <w:sz w:val="24"/>
                <w:szCs w:val="24"/>
                <w:lang w:val="pl-PL"/>
              </w:rPr>
              <w:lastRenderedPageBreak/>
              <w:t>ekspertów</w:t>
            </w:r>
            <w:r w:rsidR="00C671BE">
              <w:rPr>
                <w:rFonts w:ascii="Times New Roman" w:eastAsia="Times New Roman" w:hAnsi="Times New Roman"/>
                <w:sz w:val="24"/>
                <w:szCs w:val="24"/>
                <w:lang w:val="pl-PL"/>
              </w:rPr>
              <w:t>.</w:t>
            </w:r>
            <w:r w:rsidR="002324B5">
              <w:rPr>
                <w:rFonts w:ascii="Times New Roman" w:eastAsia="Times New Roman" w:hAnsi="Times New Roman"/>
                <w:sz w:val="24"/>
                <w:szCs w:val="24"/>
                <w:lang w:val="pl-PL"/>
              </w:rPr>
              <w:t xml:space="preserve"> </w:t>
            </w:r>
            <w:r w:rsidR="00C671BE">
              <w:rPr>
                <w:rFonts w:ascii="Times New Roman" w:eastAsia="Times New Roman" w:hAnsi="Times New Roman"/>
                <w:sz w:val="24"/>
                <w:szCs w:val="24"/>
                <w:lang w:val="pl-PL"/>
              </w:rPr>
              <w:t>Eksperci</w:t>
            </w:r>
            <w:r w:rsidR="002324B5">
              <w:rPr>
                <w:rFonts w:ascii="Times New Roman" w:eastAsia="Times New Roman" w:hAnsi="Times New Roman"/>
                <w:sz w:val="24"/>
                <w:szCs w:val="24"/>
                <w:lang w:val="pl-PL"/>
              </w:rPr>
              <w:t xml:space="preserve"> </w:t>
            </w:r>
            <w:r w:rsidR="00C671BE" w:rsidRPr="00F931D9">
              <w:rPr>
                <w:rFonts w:ascii="Times New Roman" w:eastAsia="Times New Roman" w:hAnsi="Times New Roman"/>
                <w:sz w:val="24"/>
                <w:szCs w:val="24"/>
                <w:lang w:val="pl-PL"/>
              </w:rPr>
              <w:t>potwierdz</w:t>
            </w:r>
            <w:r w:rsidR="00C671BE">
              <w:rPr>
                <w:rFonts w:ascii="Times New Roman" w:eastAsia="Times New Roman" w:hAnsi="Times New Roman"/>
                <w:sz w:val="24"/>
                <w:szCs w:val="24"/>
                <w:lang w:val="pl-PL"/>
              </w:rPr>
              <w:t>ają</w:t>
            </w:r>
            <w:r w:rsidR="00C671BE" w:rsidRPr="00F931D9">
              <w:rPr>
                <w:rFonts w:ascii="Times New Roman" w:eastAsia="Times New Roman" w:hAnsi="Times New Roman"/>
                <w:sz w:val="24"/>
                <w:szCs w:val="24"/>
                <w:lang w:val="pl-PL"/>
              </w:rPr>
              <w:t xml:space="preserve"> </w:t>
            </w:r>
            <w:r w:rsidR="005C0793" w:rsidRPr="00F931D9">
              <w:rPr>
                <w:rFonts w:ascii="Times New Roman" w:eastAsia="Times New Roman" w:hAnsi="Times New Roman"/>
                <w:sz w:val="24"/>
                <w:szCs w:val="24"/>
                <w:lang w:val="pl-PL"/>
              </w:rPr>
              <w:t>zobowiązani</w:t>
            </w:r>
            <w:r w:rsidR="00C671BE">
              <w:rPr>
                <w:rFonts w:ascii="Times New Roman" w:eastAsia="Times New Roman" w:hAnsi="Times New Roman"/>
                <w:sz w:val="24"/>
                <w:szCs w:val="24"/>
                <w:lang w:val="pl-PL"/>
              </w:rPr>
              <w:t>e</w:t>
            </w:r>
            <w:r w:rsidR="005C0793" w:rsidRPr="00F931D9">
              <w:rPr>
                <w:rFonts w:ascii="Times New Roman" w:eastAsia="Times New Roman" w:hAnsi="Times New Roman"/>
                <w:sz w:val="24"/>
                <w:szCs w:val="24"/>
                <w:lang w:val="pl-PL"/>
              </w:rPr>
              <w:t xml:space="preserve"> do </w:t>
            </w:r>
            <w:r w:rsidR="00AE6321" w:rsidRPr="00AE6321">
              <w:rPr>
                <w:rFonts w:ascii="Times New Roman" w:eastAsia="Times New Roman" w:hAnsi="Times New Roman"/>
                <w:sz w:val="24"/>
                <w:szCs w:val="24"/>
                <w:lang w:val="pl-PL"/>
              </w:rPr>
              <w:t xml:space="preserve">bezstronności </w:t>
            </w:r>
            <w:r w:rsidR="00AE6321">
              <w:rPr>
                <w:rFonts w:ascii="Times New Roman" w:eastAsia="Times New Roman" w:hAnsi="Times New Roman"/>
                <w:sz w:val="24"/>
                <w:szCs w:val="24"/>
                <w:lang w:val="pl-PL"/>
              </w:rPr>
              <w:t xml:space="preserve">i </w:t>
            </w:r>
            <w:r w:rsidR="005C0793" w:rsidRPr="00F931D9">
              <w:rPr>
                <w:rFonts w:ascii="Times New Roman" w:eastAsia="Times New Roman" w:hAnsi="Times New Roman"/>
                <w:sz w:val="24"/>
                <w:szCs w:val="24"/>
                <w:lang w:val="pl-PL"/>
              </w:rPr>
              <w:t xml:space="preserve">poufności </w:t>
            </w:r>
            <w:r w:rsidR="00D0069C" w:rsidRPr="00F931D9">
              <w:rPr>
                <w:rFonts w:ascii="Times New Roman" w:eastAsia="Times New Roman" w:hAnsi="Times New Roman"/>
                <w:sz w:val="24"/>
                <w:szCs w:val="24"/>
                <w:lang w:val="pl-PL"/>
              </w:rPr>
              <w:t>poprzez podpisanie załącznika nr 1 niniejszego Regulaminu</w:t>
            </w:r>
            <w:r w:rsidR="00866B95">
              <w:rPr>
                <w:rFonts w:ascii="Times New Roman" w:eastAsia="Times New Roman" w:hAnsi="Times New Roman"/>
                <w:sz w:val="24"/>
                <w:szCs w:val="24"/>
                <w:lang w:val="pl-PL"/>
              </w:rPr>
              <w:t xml:space="preserve"> obrad</w:t>
            </w:r>
            <w:r w:rsidR="00D0069C" w:rsidRPr="00F931D9">
              <w:rPr>
                <w:rFonts w:ascii="Times New Roman" w:eastAsia="Times New Roman" w:hAnsi="Times New Roman"/>
                <w:sz w:val="24"/>
                <w:szCs w:val="24"/>
                <w:lang w:val="pl-PL"/>
              </w:rPr>
              <w:t>.</w:t>
            </w:r>
            <w:r w:rsidR="00BE5F6B" w:rsidRPr="00F931D9">
              <w:rPr>
                <w:rFonts w:ascii="Times New Roman" w:hAnsi="Times New Roman"/>
                <w:color w:val="000000"/>
                <w:sz w:val="24"/>
                <w:szCs w:val="24"/>
                <w:lang w:val="pl-PL"/>
              </w:rPr>
              <w:t xml:space="preserve"> </w:t>
            </w:r>
          </w:p>
        </w:tc>
      </w:tr>
      <w:tr w:rsidR="00D22563" w:rsidRPr="00F931D9" w14:paraId="5D6EC319" w14:textId="77777777" w:rsidTr="0039446A">
        <w:tc>
          <w:tcPr>
            <w:tcW w:w="4600" w:type="dxa"/>
            <w:shd w:val="clear" w:color="auto" w:fill="auto"/>
          </w:tcPr>
          <w:p w14:paraId="145437EF" w14:textId="39B215E6" w:rsidR="00D22563" w:rsidRPr="00F931D9" w:rsidRDefault="00113526" w:rsidP="0058312C">
            <w:pPr>
              <w:spacing w:after="0" w:line="240" w:lineRule="auto"/>
              <w:ind w:left="284"/>
              <w:jc w:val="both"/>
              <w:rPr>
                <w:rFonts w:ascii="Times New Roman" w:hAnsi="Times New Roman"/>
                <w:sz w:val="24"/>
                <w:szCs w:val="24"/>
              </w:rPr>
            </w:pPr>
            <w:r w:rsidRPr="00F931D9">
              <w:rPr>
                <w:rFonts w:ascii="Times New Roman" w:hAnsi="Times New Roman"/>
                <w:sz w:val="24"/>
                <w:szCs w:val="24"/>
              </w:rPr>
              <w:lastRenderedPageBreak/>
              <w:t xml:space="preserve">3. </w:t>
            </w:r>
            <w:r w:rsidR="00D22563" w:rsidRPr="00F931D9">
              <w:rPr>
                <w:rFonts w:ascii="Times New Roman" w:hAnsi="Times New Roman"/>
                <w:sz w:val="24"/>
                <w:szCs w:val="24"/>
              </w:rPr>
              <w:t>V závěru kontroly přijatelnosti stanoví vedoucí JS, anebo osoba jím pověřená</w:t>
            </w:r>
            <w:r w:rsidR="003C61C9">
              <w:rPr>
                <w:rFonts w:ascii="Times New Roman" w:hAnsi="Times New Roman"/>
                <w:sz w:val="24"/>
                <w:szCs w:val="24"/>
              </w:rPr>
              <w:t>,</w:t>
            </w:r>
            <w:r w:rsidR="00D22563" w:rsidRPr="00F931D9">
              <w:rPr>
                <w:rFonts w:ascii="Times New Roman" w:hAnsi="Times New Roman"/>
                <w:sz w:val="24"/>
                <w:szCs w:val="24"/>
              </w:rPr>
              <w:t xml:space="preserve"> z dostupných expertů ty, kteří jsou nezbytní k zajištění hodnocení kvality</w:t>
            </w:r>
            <w:r w:rsidR="006E7C63">
              <w:rPr>
                <w:rFonts w:ascii="Times New Roman" w:hAnsi="Times New Roman"/>
                <w:sz w:val="24"/>
                <w:szCs w:val="24"/>
              </w:rPr>
              <w:t xml:space="preserve"> a přeshraničního dopadu</w:t>
            </w:r>
            <w:r w:rsidR="00D22563" w:rsidRPr="00F931D9">
              <w:rPr>
                <w:rFonts w:ascii="Times New Roman" w:hAnsi="Times New Roman"/>
                <w:sz w:val="24"/>
                <w:szCs w:val="24"/>
              </w:rPr>
              <w:t xml:space="preserve"> žádostí, přiděluje jim žádosti k hodnocení a sestavuje tak pracovní skupiny expertů. V případě potřeby (např. střet zájmů u expertů, nedostatečný počet expertů s ohledem na počet partnerů z daného regionu zapojených do </w:t>
            </w:r>
            <w:r w:rsidR="008473A3" w:rsidRPr="00F931D9">
              <w:rPr>
                <w:rFonts w:ascii="Times New Roman" w:hAnsi="Times New Roman"/>
                <w:sz w:val="24"/>
                <w:szCs w:val="24"/>
              </w:rPr>
              <w:t>projektů</w:t>
            </w:r>
            <w:r w:rsidR="008473A3">
              <w:rPr>
                <w:rFonts w:ascii="Times New Roman" w:hAnsi="Times New Roman"/>
                <w:sz w:val="24"/>
                <w:szCs w:val="24"/>
              </w:rPr>
              <w:t>,</w:t>
            </w:r>
            <w:r w:rsidR="0027537D">
              <w:rPr>
                <w:rFonts w:ascii="Times New Roman" w:hAnsi="Times New Roman"/>
                <w:sz w:val="24"/>
                <w:szCs w:val="24"/>
              </w:rPr>
              <w:t xml:space="preserve"> apod.</w:t>
            </w:r>
            <w:r w:rsidR="00D22563" w:rsidRPr="00F931D9">
              <w:rPr>
                <w:rFonts w:ascii="Times New Roman" w:hAnsi="Times New Roman"/>
                <w:sz w:val="24"/>
                <w:szCs w:val="24"/>
              </w:rPr>
              <w:t>) JS řeší s příslušným RS doplnění experta. Za samotné pozvání expertů k činnosti Panelu je odpovědný JS.</w:t>
            </w:r>
          </w:p>
        </w:tc>
        <w:tc>
          <w:tcPr>
            <w:tcW w:w="4688" w:type="dxa"/>
            <w:shd w:val="clear" w:color="auto" w:fill="auto"/>
          </w:tcPr>
          <w:p w14:paraId="7DF28F42" w14:textId="0D73273E" w:rsidR="00D22563" w:rsidRPr="00F931D9" w:rsidRDefault="00A05BE2" w:rsidP="0058312C">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3. </w:t>
            </w:r>
            <w:r w:rsidR="00D0069C" w:rsidRPr="00F931D9">
              <w:rPr>
                <w:rFonts w:ascii="Times New Roman" w:eastAsia="Times New Roman" w:hAnsi="Times New Roman"/>
                <w:sz w:val="24"/>
                <w:szCs w:val="24"/>
                <w:lang w:val="pl-PL"/>
              </w:rPr>
              <w:t>Pod koniec procesu</w:t>
            </w:r>
            <w:r w:rsidR="00BF247E" w:rsidRPr="00F931D9">
              <w:rPr>
                <w:rFonts w:ascii="Times New Roman" w:eastAsia="Times New Roman" w:hAnsi="Times New Roman"/>
                <w:sz w:val="24"/>
                <w:szCs w:val="24"/>
                <w:lang w:val="pl-PL"/>
              </w:rPr>
              <w:t xml:space="preserve"> kontroli kwalifikowalności kierownik WS lub osoba przez niego upoważniona wybiera z dostępnych ekspertów tych, których obecność jest niezbędna, aby zapewnić ocenę jakości wniosku</w:t>
            </w:r>
            <w:r w:rsidR="00936B4F">
              <w:rPr>
                <w:rFonts w:ascii="Times New Roman" w:eastAsia="Times New Roman" w:hAnsi="Times New Roman"/>
                <w:sz w:val="24"/>
                <w:szCs w:val="24"/>
                <w:lang w:val="pl-PL"/>
              </w:rPr>
              <w:t xml:space="preserve"> i wpływu transgranicznego</w:t>
            </w:r>
            <w:r w:rsidR="00BF247E" w:rsidRPr="00F931D9">
              <w:rPr>
                <w:rFonts w:ascii="Times New Roman" w:eastAsia="Times New Roman" w:hAnsi="Times New Roman"/>
                <w:sz w:val="24"/>
                <w:szCs w:val="24"/>
                <w:lang w:val="pl-PL"/>
              </w:rPr>
              <w:t>, przydzielając im wnioski do oceny i konfigurując w ten sposób grupy robocze ekspertów. W razie potrzeby (np. konflikt interesów w przypadku ekspertów, niewystarczająca liczba ekspertów ze względu na liczbę partnerów z danego regionu włączon</w:t>
            </w:r>
            <w:r w:rsidR="00107E28" w:rsidRPr="00F931D9">
              <w:rPr>
                <w:rFonts w:ascii="Times New Roman" w:eastAsia="Times New Roman" w:hAnsi="Times New Roman"/>
                <w:sz w:val="24"/>
                <w:szCs w:val="24"/>
                <w:lang w:val="pl-PL"/>
              </w:rPr>
              <w:t>ych w projekt</w:t>
            </w:r>
            <w:r w:rsidR="00936B4F">
              <w:rPr>
                <w:rFonts w:ascii="Times New Roman" w:eastAsia="Times New Roman" w:hAnsi="Times New Roman"/>
                <w:sz w:val="24"/>
                <w:szCs w:val="24"/>
                <w:lang w:val="pl-PL"/>
              </w:rPr>
              <w:t>, itp.</w:t>
            </w:r>
            <w:r w:rsidR="00107E28" w:rsidRPr="00F931D9">
              <w:rPr>
                <w:rFonts w:ascii="Times New Roman" w:eastAsia="Times New Roman" w:hAnsi="Times New Roman"/>
                <w:sz w:val="24"/>
                <w:szCs w:val="24"/>
                <w:lang w:val="pl-PL"/>
              </w:rPr>
              <w:t>) WS konsultuje się</w:t>
            </w:r>
            <w:r w:rsidR="00BF247E" w:rsidRPr="00F931D9">
              <w:rPr>
                <w:rFonts w:ascii="Times New Roman" w:eastAsia="Times New Roman" w:hAnsi="Times New Roman"/>
                <w:sz w:val="24"/>
                <w:szCs w:val="24"/>
                <w:lang w:val="pl-PL"/>
              </w:rPr>
              <w:t xml:space="preserve"> z odpowiednim PR </w:t>
            </w:r>
            <w:r w:rsidR="00094808" w:rsidRPr="00F931D9">
              <w:rPr>
                <w:rFonts w:ascii="Times New Roman" w:eastAsia="Times New Roman" w:hAnsi="Times New Roman"/>
                <w:sz w:val="24"/>
                <w:szCs w:val="24"/>
                <w:lang w:val="pl-PL"/>
              </w:rPr>
              <w:t xml:space="preserve">w celu </w:t>
            </w:r>
            <w:r w:rsidR="00BF247E" w:rsidRPr="00F931D9">
              <w:rPr>
                <w:rFonts w:ascii="Times New Roman" w:eastAsia="Times New Roman" w:hAnsi="Times New Roman"/>
                <w:sz w:val="24"/>
                <w:szCs w:val="24"/>
                <w:lang w:val="pl-PL"/>
              </w:rPr>
              <w:t>uzupełnie</w:t>
            </w:r>
            <w:r w:rsidR="00474EF8" w:rsidRPr="00F931D9">
              <w:rPr>
                <w:rFonts w:ascii="Times New Roman" w:eastAsia="Times New Roman" w:hAnsi="Times New Roman"/>
                <w:sz w:val="24"/>
                <w:szCs w:val="24"/>
                <w:lang w:val="pl-PL"/>
              </w:rPr>
              <w:t>nia</w:t>
            </w:r>
            <w:r w:rsidR="00BF247E" w:rsidRPr="00F931D9">
              <w:rPr>
                <w:rFonts w:ascii="Times New Roman" w:eastAsia="Times New Roman" w:hAnsi="Times New Roman"/>
                <w:sz w:val="24"/>
                <w:szCs w:val="24"/>
                <w:lang w:val="pl-PL"/>
              </w:rPr>
              <w:t xml:space="preserve"> ekspertów. Za zaproszenie ekspertów do </w:t>
            </w:r>
            <w:r w:rsidR="00094808" w:rsidRPr="00F931D9">
              <w:rPr>
                <w:rFonts w:ascii="Times New Roman" w:eastAsia="Times New Roman" w:hAnsi="Times New Roman"/>
                <w:sz w:val="24"/>
                <w:szCs w:val="24"/>
                <w:lang w:val="pl-PL"/>
              </w:rPr>
              <w:t xml:space="preserve">prac </w:t>
            </w:r>
            <w:r w:rsidR="00BF247E" w:rsidRPr="00F931D9">
              <w:rPr>
                <w:rFonts w:ascii="Times New Roman" w:eastAsia="Times New Roman" w:hAnsi="Times New Roman"/>
                <w:sz w:val="24"/>
                <w:szCs w:val="24"/>
                <w:lang w:val="pl-PL"/>
              </w:rPr>
              <w:t>w Panelu odpowiada WS.</w:t>
            </w:r>
          </w:p>
        </w:tc>
      </w:tr>
      <w:tr w:rsidR="00D22563" w:rsidRPr="00F931D9" w14:paraId="3EBFD333" w14:textId="77777777" w:rsidTr="0039446A">
        <w:tc>
          <w:tcPr>
            <w:tcW w:w="4600" w:type="dxa"/>
            <w:shd w:val="clear" w:color="auto" w:fill="auto"/>
          </w:tcPr>
          <w:p w14:paraId="7D3F741D" w14:textId="5D3E311A"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Pracovní skupina expertů je </w:t>
            </w:r>
            <w:r w:rsidR="00094808" w:rsidRPr="00F931D9">
              <w:rPr>
                <w:rFonts w:ascii="Times New Roman" w:hAnsi="Times New Roman"/>
                <w:sz w:val="24"/>
                <w:szCs w:val="24"/>
              </w:rPr>
              <w:t xml:space="preserve">v případě hodnocení kvality </w:t>
            </w:r>
            <w:r w:rsidRPr="00F931D9">
              <w:rPr>
                <w:rFonts w:ascii="Times New Roman" w:hAnsi="Times New Roman"/>
                <w:sz w:val="24"/>
                <w:szCs w:val="24"/>
              </w:rPr>
              <w:t>složená ze dvou českých a dvou polských expertů.</w:t>
            </w:r>
            <w:r w:rsidR="00094808" w:rsidRPr="00F931D9">
              <w:rPr>
                <w:rFonts w:ascii="Times New Roman" w:hAnsi="Times New Roman"/>
                <w:sz w:val="24"/>
                <w:szCs w:val="24"/>
              </w:rPr>
              <w:t xml:space="preserve"> </w:t>
            </w:r>
            <w:r w:rsidR="008E05E8">
              <w:rPr>
                <w:rFonts w:ascii="Times New Roman" w:hAnsi="Times New Roman"/>
                <w:sz w:val="24"/>
                <w:szCs w:val="24"/>
              </w:rPr>
              <w:t>V případě hodnocení přeshraničního dopadu</w:t>
            </w:r>
            <w:r w:rsidR="00F96417">
              <w:rPr>
                <w:rFonts w:ascii="Times New Roman" w:hAnsi="Times New Roman"/>
                <w:sz w:val="24"/>
                <w:szCs w:val="24"/>
              </w:rPr>
              <w:t xml:space="preserve"> je </w:t>
            </w:r>
            <w:r w:rsidR="007232D9">
              <w:rPr>
                <w:rFonts w:ascii="Times New Roman" w:hAnsi="Times New Roman"/>
                <w:sz w:val="24"/>
                <w:szCs w:val="24"/>
              </w:rPr>
              <w:t>pracovní skupina složená z jednoho českého experta, jednoho polského experta a jednoho pracovníka JS.</w:t>
            </w:r>
          </w:p>
        </w:tc>
        <w:tc>
          <w:tcPr>
            <w:tcW w:w="4688" w:type="dxa"/>
            <w:shd w:val="clear" w:color="auto" w:fill="auto"/>
          </w:tcPr>
          <w:p w14:paraId="06567B2B" w14:textId="610EC061" w:rsidR="00D22563" w:rsidRPr="00F931D9" w:rsidRDefault="00113526" w:rsidP="0058312C">
            <w:pPr>
              <w:spacing w:after="0" w:line="240" w:lineRule="auto"/>
              <w:ind w:left="263" w:hanging="257"/>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Grupa robocza ekspertów składa się </w:t>
            </w:r>
            <w:r w:rsidR="0073701E" w:rsidRPr="00F931D9">
              <w:rPr>
                <w:rFonts w:ascii="Times New Roman" w:eastAsia="Times New Roman" w:hAnsi="Times New Roman"/>
                <w:sz w:val="24"/>
                <w:szCs w:val="24"/>
                <w:lang w:val="pl-PL"/>
              </w:rPr>
              <w:t xml:space="preserve">w przypadku oceny jakości </w:t>
            </w:r>
            <w:r w:rsidR="00313020" w:rsidRPr="00F931D9">
              <w:rPr>
                <w:rFonts w:ascii="Times New Roman" w:eastAsia="Times New Roman" w:hAnsi="Times New Roman"/>
                <w:sz w:val="24"/>
                <w:szCs w:val="24"/>
                <w:lang w:val="pl-PL"/>
              </w:rPr>
              <w:t xml:space="preserve">z dwóch czeskich i z dwóch polskich ekspertów. </w:t>
            </w:r>
            <w:r w:rsidR="00936B4F">
              <w:rPr>
                <w:rFonts w:ascii="Times New Roman" w:eastAsia="Times New Roman" w:hAnsi="Times New Roman"/>
                <w:sz w:val="24"/>
                <w:szCs w:val="24"/>
                <w:lang w:val="pl-PL"/>
              </w:rPr>
              <w:t xml:space="preserve">W przypadku oceny wpływu transgranicznego </w:t>
            </w:r>
            <w:r w:rsidR="00936B4F" w:rsidRPr="00F931D9">
              <w:rPr>
                <w:rFonts w:ascii="Times New Roman" w:eastAsia="Times New Roman" w:hAnsi="Times New Roman"/>
                <w:sz w:val="24"/>
                <w:szCs w:val="24"/>
                <w:lang w:val="pl-PL"/>
              </w:rPr>
              <w:t xml:space="preserve">Grupa robocza ekspertów składa się z </w:t>
            </w:r>
            <w:r w:rsidR="00E31763">
              <w:rPr>
                <w:rFonts w:ascii="Times New Roman" w:eastAsia="Times New Roman" w:hAnsi="Times New Roman"/>
                <w:sz w:val="24"/>
                <w:szCs w:val="24"/>
                <w:lang w:val="pl-PL"/>
              </w:rPr>
              <w:t>jednego</w:t>
            </w:r>
            <w:r w:rsidR="00936B4F" w:rsidRPr="00F931D9">
              <w:rPr>
                <w:rFonts w:ascii="Times New Roman" w:eastAsia="Times New Roman" w:hAnsi="Times New Roman"/>
                <w:sz w:val="24"/>
                <w:szCs w:val="24"/>
                <w:lang w:val="pl-PL"/>
              </w:rPr>
              <w:t xml:space="preserve"> czeski</w:t>
            </w:r>
            <w:r w:rsidR="00E31763">
              <w:rPr>
                <w:rFonts w:ascii="Times New Roman" w:eastAsia="Times New Roman" w:hAnsi="Times New Roman"/>
                <w:sz w:val="24"/>
                <w:szCs w:val="24"/>
                <w:lang w:val="pl-PL"/>
              </w:rPr>
              <w:t xml:space="preserve">ego eksperta, jednego polskiego eksperta i jednego pracownika WS. </w:t>
            </w:r>
            <w:r w:rsidR="00936B4F" w:rsidRPr="00F931D9">
              <w:rPr>
                <w:rFonts w:ascii="Times New Roman" w:eastAsia="Times New Roman" w:hAnsi="Times New Roman"/>
                <w:sz w:val="24"/>
                <w:szCs w:val="24"/>
                <w:lang w:val="pl-PL"/>
              </w:rPr>
              <w:t xml:space="preserve"> </w:t>
            </w:r>
          </w:p>
        </w:tc>
      </w:tr>
      <w:tr w:rsidR="00D22563" w:rsidRPr="00F931D9" w14:paraId="42A725A8" w14:textId="77777777" w:rsidTr="0039446A">
        <w:tc>
          <w:tcPr>
            <w:tcW w:w="4600" w:type="dxa"/>
            <w:shd w:val="clear" w:color="auto" w:fill="auto"/>
          </w:tcPr>
          <w:p w14:paraId="6016164E" w14:textId="77777777" w:rsidR="00D22563" w:rsidRPr="00F931D9" w:rsidRDefault="0014363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Před zahájením hodnocení</w:t>
            </w:r>
            <w:r w:rsidR="00D22563" w:rsidRPr="00F931D9">
              <w:rPr>
                <w:rFonts w:ascii="Times New Roman" w:hAnsi="Times New Roman"/>
                <w:sz w:val="24"/>
                <w:szCs w:val="24"/>
              </w:rPr>
              <w:t xml:space="preserve"> zasílá JS expertům seznam přidělených žádostí</w:t>
            </w:r>
            <w:r w:rsidRPr="00F931D9">
              <w:rPr>
                <w:rFonts w:ascii="Times New Roman" w:hAnsi="Times New Roman"/>
                <w:sz w:val="24"/>
                <w:szCs w:val="24"/>
              </w:rPr>
              <w:t xml:space="preserve"> a sdělí jim časový harmonogram práce Panelu vč. data konání zasedání Panelu</w:t>
            </w:r>
            <w:r w:rsidR="00D22563" w:rsidRPr="00F931D9">
              <w:rPr>
                <w:rFonts w:ascii="Times New Roman" w:hAnsi="Times New Roman"/>
                <w:sz w:val="24"/>
                <w:szCs w:val="24"/>
              </w:rPr>
              <w:t xml:space="preserve">. </w:t>
            </w:r>
          </w:p>
        </w:tc>
        <w:tc>
          <w:tcPr>
            <w:tcW w:w="4688" w:type="dxa"/>
            <w:shd w:val="clear" w:color="auto" w:fill="auto"/>
          </w:tcPr>
          <w:p w14:paraId="4A6292D1" w14:textId="0DF73BF5" w:rsidR="00D22563" w:rsidRPr="00F931D9" w:rsidRDefault="00113526" w:rsidP="007269E0">
            <w:pPr>
              <w:spacing w:after="0" w:line="240" w:lineRule="auto"/>
              <w:ind w:left="263" w:hanging="257"/>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5</w:t>
            </w:r>
            <w:r w:rsidR="00A05BE2" w:rsidRPr="00F931D9">
              <w:rPr>
                <w:rFonts w:ascii="Times New Roman" w:eastAsia="Times New Roman" w:hAnsi="Times New Roman"/>
                <w:sz w:val="24"/>
                <w:szCs w:val="24"/>
                <w:lang w:val="pl-PL"/>
              </w:rPr>
              <w:t xml:space="preserve">. </w:t>
            </w:r>
            <w:r w:rsidR="007269E0" w:rsidRPr="00F931D9">
              <w:rPr>
                <w:rFonts w:ascii="Times New Roman" w:eastAsia="Times New Roman" w:hAnsi="Times New Roman"/>
                <w:sz w:val="24"/>
                <w:szCs w:val="24"/>
                <w:lang w:val="pl-PL"/>
              </w:rPr>
              <w:t>Przed rozpoczęciem oceny W</w:t>
            </w:r>
            <w:r w:rsidR="00313020" w:rsidRPr="00F931D9">
              <w:rPr>
                <w:rFonts w:ascii="Times New Roman" w:eastAsia="Times New Roman" w:hAnsi="Times New Roman"/>
                <w:sz w:val="24"/>
                <w:szCs w:val="24"/>
                <w:lang w:val="pl-PL"/>
              </w:rPr>
              <w:t xml:space="preserve">S przesyła ekspertom </w:t>
            </w:r>
            <w:r w:rsidR="007269E0" w:rsidRPr="00F931D9">
              <w:rPr>
                <w:rFonts w:ascii="Times New Roman" w:eastAsia="Times New Roman" w:hAnsi="Times New Roman"/>
                <w:sz w:val="24"/>
                <w:szCs w:val="24"/>
                <w:lang w:val="pl-PL"/>
              </w:rPr>
              <w:t xml:space="preserve">listę </w:t>
            </w:r>
            <w:r w:rsidR="00313020" w:rsidRPr="00F931D9">
              <w:rPr>
                <w:rFonts w:ascii="Times New Roman" w:eastAsia="Times New Roman" w:hAnsi="Times New Roman"/>
                <w:sz w:val="24"/>
                <w:szCs w:val="24"/>
                <w:lang w:val="pl-PL"/>
              </w:rPr>
              <w:t>przydzielonych wniosków</w:t>
            </w:r>
            <w:r w:rsidR="007269E0" w:rsidRPr="00F931D9">
              <w:rPr>
                <w:rFonts w:ascii="Times New Roman" w:eastAsia="Times New Roman" w:hAnsi="Times New Roman"/>
                <w:sz w:val="24"/>
                <w:szCs w:val="24"/>
                <w:lang w:val="pl-PL"/>
              </w:rPr>
              <w:t xml:space="preserve"> oraz przekazuje im harmonogram czasowy prac Panelu oraz datę, kiedy odbywa się posiedzenie Panelu.</w:t>
            </w:r>
          </w:p>
        </w:tc>
      </w:tr>
      <w:tr w:rsidR="00744EBD" w:rsidRPr="00F931D9" w14:paraId="7D4B9A13" w14:textId="77777777" w:rsidTr="0039446A">
        <w:tc>
          <w:tcPr>
            <w:tcW w:w="4600" w:type="dxa"/>
            <w:shd w:val="clear" w:color="auto" w:fill="auto"/>
          </w:tcPr>
          <w:p w14:paraId="5746B180" w14:textId="40964FA0" w:rsidR="00744EBD" w:rsidRPr="00F931D9" w:rsidRDefault="00875129" w:rsidP="00156A6D">
            <w:pPr>
              <w:numPr>
                <w:ilvl w:val="0"/>
                <w:numId w:val="15"/>
              </w:numPr>
              <w:spacing w:after="0" w:line="240" w:lineRule="auto"/>
              <w:ind w:left="284" w:hanging="278"/>
              <w:jc w:val="both"/>
              <w:rPr>
                <w:rFonts w:ascii="Times New Roman" w:hAnsi="Times New Roman"/>
                <w:sz w:val="24"/>
                <w:szCs w:val="24"/>
              </w:rPr>
            </w:pPr>
            <w:r>
              <w:rPr>
                <w:rFonts w:ascii="Times New Roman" w:hAnsi="Times New Roman"/>
                <w:sz w:val="24"/>
                <w:szCs w:val="24"/>
              </w:rPr>
              <w:t>JS expertům před zahájením hodnocení za</w:t>
            </w:r>
            <w:r w:rsidR="00C42A5E">
              <w:rPr>
                <w:rFonts w:ascii="Times New Roman" w:hAnsi="Times New Roman"/>
                <w:sz w:val="24"/>
                <w:szCs w:val="24"/>
              </w:rPr>
              <w:t xml:space="preserve">sílá </w:t>
            </w:r>
            <w:r>
              <w:rPr>
                <w:rFonts w:ascii="Times New Roman" w:hAnsi="Times New Roman"/>
                <w:sz w:val="24"/>
                <w:szCs w:val="24"/>
              </w:rPr>
              <w:t xml:space="preserve">také </w:t>
            </w:r>
            <w:r w:rsidR="00C42A5E">
              <w:rPr>
                <w:rFonts w:ascii="Times New Roman" w:hAnsi="Times New Roman"/>
                <w:sz w:val="24"/>
                <w:szCs w:val="24"/>
              </w:rPr>
              <w:t>informace ohledně výsledků kontroly přijatelnosti či jiných podstatných okolností</w:t>
            </w:r>
            <w:r w:rsidR="00737632">
              <w:rPr>
                <w:rFonts w:ascii="Times New Roman" w:hAnsi="Times New Roman"/>
                <w:sz w:val="24"/>
                <w:szCs w:val="24"/>
              </w:rPr>
              <w:t>, týkajících se hodnocených projektů.</w:t>
            </w:r>
          </w:p>
        </w:tc>
        <w:tc>
          <w:tcPr>
            <w:tcW w:w="4688" w:type="dxa"/>
            <w:shd w:val="clear" w:color="auto" w:fill="auto"/>
          </w:tcPr>
          <w:p w14:paraId="4E14569D" w14:textId="7FFEEC9F" w:rsidR="00744EBD" w:rsidRPr="00E31763" w:rsidRDefault="00E31763" w:rsidP="002D5ED3">
            <w:pPr>
              <w:spacing w:after="0" w:line="240" w:lineRule="auto"/>
              <w:ind w:left="216" w:hanging="216"/>
              <w:jc w:val="both"/>
              <w:rPr>
                <w:rFonts w:ascii="Times New Roman" w:eastAsia="Times New Roman" w:hAnsi="Times New Roman"/>
                <w:sz w:val="24"/>
                <w:szCs w:val="24"/>
              </w:rPr>
            </w:pPr>
            <w:r>
              <w:rPr>
                <w:rFonts w:ascii="Times New Roman" w:eastAsia="Times New Roman" w:hAnsi="Times New Roman"/>
                <w:sz w:val="24"/>
                <w:szCs w:val="24"/>
                <w:lang w:val="pl-PL"/>
              </w:rPr>
              <w:t>6.</w:t>
            </w:r>
            <w:r w:rsidRPr="00E31763">
              <w:rPr>
                <w:rFonts w:ascii="Times New Roman" w:eastAsia="Times New Roman" w:hAnsi="Times New Roman"/>
                <w:sz w:val="24"/>
                <w:szCs w:val="24"/>
                <w:lang w:val="pl-PL"/>
              </w:rPr>
              <w:t>Przed rozpoczęciem oceny WS przesyła również ekspertom</w:t>
            </w:r>
            <w:r>
              <w:rPr>
                <w:rFonts w:ascii="Times New Roman" w:eastAsia="Times New Roman" w:hAnsi="Times New Roman"/>
                <w:sz w:val="24"/>
                <w:szCs w:val="24"/>
                <w:lang w:val="pl-PL"/>
              </w:rPr>
              <w:t xml:space="preserve"> informacje dotyczące wyników kontroli kwalifikowalności czy innych istotnych okolicznościach, dotyczących ocenianych projektów.</w:t>
            </w:r>
          </w:p>
        </w:tc>
      </w:tr>
      <w:tr w:rsidR="00D22563" w:rsidRPr="00F931D9" w14:paraId="00E70CD6" w14:textId="77777777" w:rsidTr="0039446A">
        <w:tc>
          <w:tcPr>
            <w:tcW w:w="4600" w:type="dxa"/>
            <w:shd w:val="clear" w:color="auto" w:fill="auto"/>
          </w:tcPr>
          <w:p w14:paraId="215C6DAF" w14:textId="5B4C4C88"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Elektronické verze žádostí </w:t>
            </w:r>
            <w:r w:rsidR="00C9636E">
              <w:rPr>
                <w:rFonts w:ascii="Times New Roman" w:hAnsi="Times New Roman"/>
                <w:sz w:val="24"/>
                <w:szCs w:val="24"/>
              </w:rPr>
              <w:t xml:space="preserve">o podporu </w:t>
            </w:r>
            <w:r w:rsidRPr="00F931D9">
              <w:rPr>
                <w:rFonts w:ascii="Times New Roman" w:hAnsi="Times New Roman"/>
                <w:sz w:val="24"/>
                <w:szCs w:val="24"/>
              </w:rPr>
              <w:t xml:space="preserve">včetně příloh a případných </w:t>
            </w:r>
            <w:r w:rsidR="00D6485B">
              <w:rPr>
                <w:rFonts w:ascii="Times New Roman" w:hAnsi="Times New Roman"/>
                <w:sz w:val="24"/>
                <w:szCs w:val="24"/>
              </w:rPr>
              <w:t xml:space="preserve">informací </w:t>
            </w:r>
            <w:r w:rsidR="00D5555F">
              <w:rPr>
                <w:rFonts w:ascii="Times New Roman" w:hAnsi="Times New Roman"/>
                <w:sz w:val="24"/>
                <w:szCs w:val="24"/>
              </w:rPr>
              <w:t xml:space="preserve">od </w:t>
            </w:r>
            <w:r w:rsidRPr="00F931D9">
              <w:rPr>
                <w:rFonts w:ascii="Times New Roman" w:hAnsi="Times New Roman"/>
                <w:sz w:val="24"/>
                <w:szCs w:val="24"/>
              </w:rPr>
              <w:t xml:space="preserve">JS budou expertům zpřístupněny v systému </w:t>
            </w:r>
            <w:r w:rsidRPr="00D5555F">
              <w:rPr>
                <w:rFonts w:ascii="Times New Roman" w:hAnsi="Times New Roman"/>
                <w:sz w:val="24"/>
                <w:szCs w:val="24"/>
              </w:rPr>
              <w:t>MS</w:t>
            </w:r>
            <w:r w:rsidR="00DF154F" w:rsidRPr="00D5555F">
              <w:rPr>
                <w:rFonts w:ascii="Times New Roman" w:hAnsi="Times New Roman"/>
                <w:sz w:val="24"/>
                <w:szCs w:val="24"/>
              </w:rPr>
              <w:t>2021</w:t>
            </w:r>
            <w:r w:rsidRPr="00D5555F">
              <w:rPr>
                <w:rFonts w:ascii="Times New Roman" w:hAnsi="Times New Roman"/>
                <w:sz w:val="24"/>
                <w:szCs w:val="24"/>
              </w:rPr>
              <w:t>+</w:t>
            </w:r>
            <w:r w:rsidR="00F523B3" w:rsidRPr="00D5555F">
              <w:rPr>
                <w:rFonts w:ascii="Times New Roman" w:hAnsi="Times New Roman"/>
                <w:sz w:val="24"/>
                <w:szCs w:val="24"/>
              </w:rPr>
              <w:t>,</w:t>
            </w:r>
            <w:r w:rsidR="00094808" w:rsidRPr="00F931D9">
              <w:rPr>
                <w:rFonts w:ascii="Times New Roman" w:hAnsi="Times New Roman"/>
                <w:sz w:val="24"/>
                <w:szCs w:val="24"/>
              </w:rPr>
              <w:t xml:space="preserve"> případně zaslány elektronickou formou</w:t>
            </w:r>
            <w:r w:rsidRPr="00F931D9">
              <w:rPr>
                <w:rFonts w:ascii="Times New Roman" w:hAnsi="Times New Roman"/>
                <w:sz w:val="24"/>
                <w:szCs w:val="24"/>
              </w:rPr>
              <w:t xml:space="preserve"> poté, co příslušný expert potvrdí svou nezaujatost</w:t>
            </w:r>
            <w:r w:rsidR="00094808" w:rsidRPr="00F931D9">
              <w:rPr>
                <w:rFonts w:ascii="Times New Roman" w:hAnsi="Times New Roman"/>
                <w:sz w:val="24"/>
                <w:szCs w:val="24"/>
              </w:rPr>
              <w:t xml:space="preserve"> a mlčenlivost</w:t>
            </w:r>
            <w:r w:rsidRPr="00F931D9">
              <w:rPr>
                <w:rFonts w:ascii="Times New Roman" w:hAnsi="Times New Roman"/>
                <w:sz w:val="24"/>
                <w:szCs w:val="24"/>
              </w:rPr>
              <w:t xml:space="preserve">. </w:t>
            </w:r>
          </w:p>
        </w:tc>
        <w:tc>
          <w:tcPr>
            <w:tcW w:w="4688" w:type="dxa"/>
            <w:shd w:val="clear" w:color="auto" w:fill="auto"/>
          </w:tcPr>
          <w:p w14:paraId="71E88945" w14:textId="02878348" w:rsidR="00D22563" w:rsidRPr="00F931D9" w:rsidRDefault="00E31763" w:rsidP="00094808">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7</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Elektroniczne wersje wniosków</w:t>
            </w:r>
            <w:r w:rsidR="00866B95">
              <w:rPr>
                <w:rFonts w:ascii="Times New Roman" w:eastAsia="Times New Roman" w:hAnsi="Times New Roman"/>
                <w:sz w:val="24"/>
                <w:szCs w:val="24"/>
                <w:lang w:val="pl-PL"/>
              </w:rPr>
              <w:t xml:space="preserve"> </w:t>
            </w:r>
            <w:r>
              <w:rPr>
                <w:rFonts w:ascii="Times New Roman" w:eastAsia="Times New Roman" w:hAnsi="Times New Roman"/>
                <w:sz w:val="24"/>
                <w:szCs w:val="24"/>
                <w:lang w:val="pl-PL"/>
              </w:rPr>
              <w:t>o dofinansowanie</w:t>
            </w:r>
            <w:r w:rsidR="00313020" w:rsidRPr="00F931D9">
              <w:rPr>
                <w:rFonts w:ascii="Times New Roman" w:eastAsia="Times New Roman" w:hAnsi="Times New Roman"/>
                <w:sz w:val="24"/>
                <w:szCs w:val="24"/>
                <w:lang w:val="pl-PL"/>
              </w:rPr>
              <w:t xml:space="preserve">, wraz z załącznikami i ewentualnymi </w:t>
            </w:r>
            <w:r>
              <w:rPr>
                <w:rFonts w:ascii="Times New Roman" w:eastAsia="Times New Roman" w:hAnsi="Times New Roman"/>
                <w:sz w:val="24"/>
                <w:szCs w:val="24"/>
                <w:lang w:val="pl-PL"/>
              </w:rPr>
              <w:t xml:space="preserve">informacjami </w:t>
            </w:r>
            <w:r w:rsidRPr="00D5555F">
              <w:rPr>
                <w:rFonts w:ascii="Times New Roman" w:eastAsia="Times New Roman" w:hAnsi="Times New Roman"/>
                <w:sz w:val="24"/>
                <w:szCs w:val="24"/>
                <w:lang w:val="pl-PL"/>
              </w:rPr>
              <w:t>od</w:t>
            </w:r>
            <w:r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WS zostaną udostępnione ekspertom w systemie </w:t>
            </w:r>
            <w:r w:rsidRPr="00F931D9">
              <w:rPr>
                <w:rFonts w:ascii="Times New Roman" w:eastAsia="Times New Roman" w:hAnsi="Times New Roman"/>
                <w:sz w:val="24"/>
                <w:szCs w:val="24"/>
                <w:lang w:val="pl-PL"/>
              </w:rPr>
              <w:t>MS20</w:t>
            </w:r>
            <w:r>
              <w:rPr>
                <w:rFonts w:ascii="Times New Roman" w:eastAsia="Times New Roman" w:hAnsi="Times New Roman"/>
                <w:sz w:val="24"/>
                <w:szCs w:val="24"/>
                <w:lang w:val="pl-PL"/>
              </w:rPr>
              <w:t>21</w:t>
            </w:r>
            <w:r w:rsidR="00313020" w:rsidRPr="00F931D9">
              <w:rPr>
                <w:rFonts w:ascii="Times New Roman" w:eastAsia="Times New Roman" w:hAnsi="Times New Roman"/>
                <w:sz w:val="24"/>
                <w:szCs w:val="24"/>
                <w:lang w:val="pl-PL"/>
              </w:rPr>
              <w:t>+</w:t>
            </w:r>
            <w:r w:rsidR="00094808" w:rsidRPr="00F931D9">
              <w:rPr>
                <w:rFonts w:ascii="Times New Roman" w:eastAsia="Times New Roman" w:hAnsi="Times New Roman"/>
                <w:sz w:val="24"/>
                <w:szCs w:val="24"/>
                <w:lang w:val="pl-PL"/>
              </w:rPr>
              <w:t xml:space="preserve"> bądź przesłane w formie elektronicznej</w:t>
            </w:r>
            <w:r w:rsidR="00313020" w:rsidRPr="00F931D9">
              <w:rPr>
                <w:rFonts w:ascii="Times New Roman" w:eastAsia="Times New Roman" w:hAnsi="Times New Roman"/>
                <w:sz w:val="24"/>
                <w:szCs w:val="24"/>
                <w:lang w:val="pl-PL"/>
              </w:rPr>
              <w:t xml:space="preserve"> po potwierdzeniu przez danego eksperta bezstronności</w:t>
            </w:r>
            <w:r w:rsidR="00094808" w:rsidRPr="00F931D9">
              <w:rPr>
                <w:rFonts w:ascii="Times New Roman" w:eastAsia="Times New Roman" w:hAnsi="Times New Roman"/>
                <w:sz w:val="24"/>
                <w:szCs w:val="24"/>
                <w:lang w:val="pl-PL"/>
              </w:rPr>
              <w:t xml:space="preserve"> i </w:t>
            </w:r>
            <w:r w:rsidR="00633D4D" w:rsidRPr="00F931D9">
              <w:rPr>
                <w:rFonts w:ascii="Times New Roman" w:eastAsia="Times New Roman" w:hAnsi="Times New Roman"/>
                <w:sz w:val="24"/>
                <w:szCs w:val="24"/>
                <w:lang w:val="pl-PL"/>
              </w:rPr>
              <w:t>poufności</w:t>
            </w:r>
            <w:r w:rsidR="00313020" w:rsidRPr="00F931D9">
              <w:rPr>
                <w:rFonts w:ascii="Times New Roman" w:eastAsia="Times New Roman" w:hAnsi="Times New Roman"/>
                <w:sz w:val="24"/>
                <w:szCs w:val="24"/>
                <w:lang w:val="pl-PL"/>
              </w:rPr>
              <w:t xml:space="preserve">. </w:t>
            </w:r>
          </w:p>
        </w:tc>
      </w:tr>
      <w:tr w:rsidR="00D22563" w:rsidRPr="00F931D9" w14:paraId="38839C89" w14:textId="77777777" w:rsidTr="0039446A">
        <w:tc>
          <w:tcPr>
            <w:tcW w:w="4600" w:type="dxa"/>
            <w:shd w:val="clear" w:color="auto" w:fill="auto"/>
          </w:tcPr>
          <w:p w14:paraId="3AE42F74" w14:textId="044245C7"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lastRenderedPageBreak/>
              <w:t xml:space="preserve">Pokud je expert u některé z přidělených žádostí ve střetu zájmů, sdělí to </w:t>
            </w:r>
            <w:r w:rsidR="00DF5430">
              <w:rPr>
                <w:rFonts w:ascii="Times New Roman" w:hAnsi="Times New Roman"/>
                <w:sz w:val="24"/>
                <w:szCs w:val="24"/>
              </w:rPr>
              <w:t xml:space="preserve">obratem </w:t>
            </w:r>
            <w:r w:rsidRPr="00F931D9">
              <w:rPr>
                <w:rFonts w:ascii="Times New Roman" w:hAnsi="Times New Roman"/>
                <w:sz w:val="24"/>
                <w:szCs w:val="24"/>
              </w:rPr>
              <w:t>JS, který žádost přidělí jinému expertovi a informuje dotčené experty o takové změně.</w:t>
            </w:r>
          </w:p>
        </w:tc>
        <w:tc>
          <w:tcPr>
            <w:tcW w:w="4688" w:type="dxa"/>
            <w:shd w:val="clear" w:color="auto" w:fill="auto"/>
          </w:tcPr>
          <w:p w14:paraId="5EFD5A71" w14:textId="23C4183B" w:rsidR="00D22563" w:rsidRPr="00F931D9" w:rsidRDefault="00E31763" w:rsidP="00057A46">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8</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Jeżeli dany ekspert wobec któregoś z przydzielonych wniosków </w:t>
            </w:r>
            <w:r w:rsidR="00057A46" w:rsidRPr="00F931D9">
              <w:rPr>
                <w:rFonts w:ascii="Times New Roman" w:eastAsia="Times New Roman" w:hAnsi="Times New Roman"/>
                <w:sz w:val="24"/>
                <w:szCs w:val="24"/>
                <w:lang w:val="pl-PL"/>
              </w:rPr>
              <w:t>ma</w:t>
            </w:r>
            <w:r w:rsidR="00313020" w:rsidRPr="00F931D9">
              <w:rPr>
                <w:rFonts w:ascii="Times New Roman" w:eastAsia="Times New Roman" w:hAnsi="Times New Roman"/>
                <w:sz w:val="24"/>
                <w:szCs w:val="24"/>
                <w:lang w:val="pl-PL"/>
              </w:rPr>
              <w:t xml:space="preserve"> konflikt interesów, </w:t>
            </w:r>
            <w:r w:rsidR="00057A46" w:rsidRPr="00F931D9">
              <w:rPr>
                <w:rFonts w:ascii="Times New Roman" w:eastAsia="Times New Roman" w:hAnsi="Times New Roman"/>
                <w:sz w:val="24"/>
                <w:szCs w:val="24"/>
                <w:lang w:val="pl-PL"/>
              </w:rPr>
              <w:t>poinformuje o tym</w:t>
            </w:r>
            <w:r>
              <w:rPr>
                <w:rFonts w:ascii="Times New Roman" w:eastAsia="Times New Roman" w:hAnsi="Times New Roman"/>
                <w:sz w:val="24"/>
                <w:szCs w:val="24"/>
                <w:lang w:val="pl-PL"/>
              </w:rPr>
              <w:t xml:space="preserve"> niezwłocznie</w:t>
            </w:r>
            <w:r w:rsidR="00057A46" w:rsidRPr="00F931D9">
              <w:rPr>
                <w:rFonts w:ascii="Times New Roman" w:eastAsia="Times New Roman" w:hAnsi="Times New Roman"/>
                <w:sz w:val="24"/>
                <w:szCs w:val="24"/>
                <w:lang w:val="pl-PL"/>
              </w:rPr>
              <w:t xml:space="preserve"> WS</w:t>
            </w:r>
            <w:r w:rsidR="007F766E"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który </w:t>
            </w:r>
            <w:r w:rsidR="00057A46" w:rsidRPr="00F931D9">
              <w:rPr>
                <w:rFonts w:ascii="Times New Roman" w:eastAsia="Times New Roman" w:hAnsi="Times New Roman"/>
                <w:sz w:val="24"/>
                <w:szCs w:val="24"/>
                <w:lang w:val="pl-PL"/>
              </w:rPr>
              <w:t xml:space="preserve">następnie </w:t>
            </w:r>
            <w:r w:rsidR="00313020" w:rsidRPr="00F931D9">
              <w:rPr>
                <w:rFonts w:ascii="Times New Roman" w:eastAsia="Times New Roman" w:hAnsi="Times New Roman"/>
                <w:sz w:val="24"/>
                <w:szCs w:val="24"/>
                <w:lang w:val="pl-PL"/>
              </w:rPr>
              <w:t>przydzieli wniosek innemu ekspertowi, informując danych ekspertów o takiej zmianie</w:t>
            </w:r>
            <w:r w:rsidR="00057A46" w:rsidRPr="00F931D9">
              <w:rPr>
                <w:rFonts w:ascii="Times New Roman" w:eastAsia="Times New Roman" w:hAnsi="Times New Roman"/>
                <w:sz w:val="24"/>
                <w:szCs w:val="24"/>
                <w:lang w:val="pl-PL"/>
              </w:rPr>
              <w:t>.</w:t>
            </w:r>
          </w:p>
        </w:tc>
      </w:tr>
      <w:tr w:rsidR="00D22563" w:rsidRPr="00F931D9" w14:paraId="6B856D18" w14:textId="77777777" w:rsidTr="0039446A">
        <w:tc>
          <w:tcPr>
            <w:tcW w:w="4600" w:type="dxa"/>
            <w:shd w:val="clear" w:color="auto" w:fill="auto"/>
          </w:tcPr>
          <w:p w14:paraId="2C18F46F" w14:textId="77777777" w:rsidR="00D22563" w:rsidRPr="00F931D9" w:rsidRDefault="00D22563" w:rsidP="00156A6D">
            <w:pPr>
              <w:numPr>
                <w:ilvl w:val="0"/>
                <w:numId w:val="15"/>
              </w:numPr>
              <w:spacing w:after="0" w:line="240" w:lineRule="auto"/>
              <w:ind w:left="284" w:hanging="278"/>
              <w:jc w:val="both"/>
              <w:rPr>
                <w:rFonts w:ascii="Times New Roman" w:hAnsi="Times New Roman"/>
                <w:sz w:val="24"/>
                <w:szCs w:val="24"/>
              </w:rPr>
            </w:pPr>
            <w:r w:rsidRPr="00F931D9">
              <w:rPr>
                <w:rFonts w:ascii="Times New Roman" w:hAnsi="Times New Roman"/>
                <w:sz w:val="24"/>
                <w:szCs w:val="24"/>
              </w:rPr>
              <w:t xml:space="preserve">Pozorovatelé oznamují zájem zúčastnit se zasedání Panelu ŘO nebo NO nejpozději dva týdny před </w:t>
            </w:r>
            <w:r w:rsidR="003A77B0" w:rsidRPr="00F931D9">
              <w:rPr>
                <w:rFonts w:ascii="Times New Roman" w:hAnsi="Times New Roman"/>
                <w:sz w:val="24"/>
                <w:szCs w:val="24"/>
              </w:rPr>
              <w:t xml:space="preserve">jeho </w:t>
            </w:r>
            <w:r w:rsidRPr="00F931D9">
              <w:rPr>
                <w:rFonts w:ascii="Times New Roman" w:hAnsi="Times New Roman"/>
                <w:sz w:val="24"/>
                <w:szCs w:val="24"/>
              </w:rPr>
              <w:t>konáním</w:t>
            </w:r>
            <w:r w:rsidR="00143633" w:rsidRPr="00F931D9">
              <w:rPr>
                <w:rFonts w:ascii="Times New Roman" w:hAnsi="Times New Roman"/>
                <w:sz w:val="24"/>
                <w:szCs w:val="24"/>
              </w:rPr>
              <w:t>.</w:t>
            </w:r>
            <w:r w:rsidR="007D04A2" w:rsidRPr="00F931D9">
              <w:rPr>
                <w:rFonts w:ascii="Times New Roman" w:hAnsi="Times New Roman"/>
                <w:sz w:val="24"/>
                <w:szCs w:val="24"/>
              </w:rPr>
              <w:t xml:space="preserve"> </w:t>
            </w:r>
            <w:r w:rsidR="00143633" w:rsidRPr="00F931D9">
              <w:rPr>
                <w:rFonts w:ascii="Times New Roman" w:hAnsi="Times New Roman"/>
                <w:sz w:val="24"/>
                <w:szCs w:val="24"/>
              </w:rPr>
              <w:t>Z</w:t>
            </w:r>
            <w:r w:rsidR="003A77B0" w:rsidRPr="00F931D9">
              <w:rPr>
                <w:rFonts w:ascii="Times New Roman" w:hAnsi="Times New Roman"/>
                <w:sz w:val="24"/>
                <w:szCs w:val="24"/>
              </w:rPr>
              <w:t xml:space="preserve">asedání </w:t>
            </w:r>
            <w:r w:rsidRPr="00F931D9">
              <w:rPr>
                <w:rFonts w:ascii="Times New Roman" w:hAnsi="Times New Roman"/>
                <w:sz w:val="24"/>
                <w:szCs w:val="24"/>
              </w:rPr>
              <w:t xml:space="preserve">Panelu se po získání souhlasu od ŘO nebo NO účastní ve funkci nezaujatého a nezávislého pozorovatele. </w:t>
            </w:r>
          </w:p>
        </w:tc>
        <w:tc>
          <w:tcPr>
            <w:tcW w:w="4688" w:type="dxa"/>
            <w:shd w:val="clear" w:color="auto" w:fill="auto"/>
          </w:tcPr>
          <w:p w14:paraId="546616CC" w14:textId="34E25652" w:rsidR="00D22563" w:rsidRPr="00F931D9" w:rsidRDefault="00E31763" w:rsidP="007269E0">
            <w:pPr>
              <w:spacing w:after="0" w:line="240" w:lineRule="auto"/>
              <w:ind w:left="263" w:hanging="257"/>
              <w:jc w:val="both"/>
              <w:rPr>
                <w:rFonts w:ascii="Times New Roman" w:eastAsia="Times New Roman" w:hAnsi="Times New Roman"/>
                <w:sz w:val="24"/>
                <w:szCs w:val="24"/>
                <w:lang w:val="pl-PL"/>
              </w:rPr>
            </w:pPr>
            <w:r>
              <w:rPr>
                <w:rFonts w:ascii="Times New Roman" w:eastAsia="Times New Roman" w:hAnsi="Times New Roman"/>
                <w:sz w:val="24"/>
                <w:szCs w:val="24"/>
                <w:lang w:val="pl-PL"/>
              </w:rPr>
              <w:t>9</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 xml:space="preserve">Obserwatorzy informują o chęci wzięcia udziału w </w:t>
            </w:r>
            <w:r w:rsidR="007269E0" w:rsidRPr="00F931D9">
              <w:rPr>
                <w:rFonts w:ascii="Times New Roman" w:eastAsia="Times New Roman" w:hAnsi="Times New Roman"/>
                <w:sz w:val="24"/>
                <w:szCs w:val="24"/>
                <w:lang w:val="pl-PL"/>
              </w:rPr>
              <w:t xml:space="preserve">posiedzeniu </w:t>
            </w:r>
            <w:r w:rsidR="00313020" w:rsidRPr="00F931D9">
              <w:rPr>
                <w:rFonts w:ascii="Times New Roman" w:eastAsia="Times New Roman" w:hAnsi="Times New Roman"/>
                <w:sz w:val="24"/>
                <w:szCs w:val="24"/>
                <w:lang w:val="pl-PL"/>
              </w:rPr>
              <w:t xml:space="preserve">Panelu IZ lub IK najpóźniej na dwa tygodnie przed </w:t>
            </w:r>
            <w:r w:rsidR="007269E0" w:rsidRPr="00F931D9">
              <w:rPr>
                <w:rFonts w:ascii="Times New Roman" w:eastAsia="Times New Roman" w:hAnsi="Times New Roman"/>
                <w:sz w:val="24"/>
                <w:szCs w:val="24"/>
                <w:lang w:val="pl-PL"/>
              </w:rPr>
              <w:t xml:space="preserve">jego </w:t>
            </w:r>
            <w:r w:rsidR="00313020" w:rsidRPr="00F931D9">
              <w:rPr>
                <w:rFonts w:ascii="Times New Roman" w:eastAsia="Times New Roman" w:hAnsi="Times New Roman"/>
                <w:sz w:val="24"/>
                <w:szCs w:val="24"/>
                <w:lang w:val="pl-PL"/>
              </w:rPr>
              <w:t>rozpoczęciem. W</w:t>
            </w:r>
            <w:r w:rsidR="007269E0" w:rsidRPr="00F931D9">
              <w:rPr>
                <w:rFonts w:ascii="Times New Roman" w:eastAsia="Times New Roman" w:hAnsi="Times New Roman"/>
                <w:sz w:val="24"/>
                <w:szCs w:val="24"/>
                <w:lang w:val="pl-PL"/>
              </w:rPr>
              <w:t xml:space="preserve"> posiedzeniu</w:t>
            </w:r>
            <w:r w:rsidR="00313020" w:rsidRPr="00F931D9">
              <w:rPr>
                <w:rFonts w:ascii="Times New Roman" w:eastAsia="Times New Roman" w:hAnsi="Times New Roman"/>
                <w:sz w:val="24"/>
                <w:szCs w:val="24"/>
                <w:lang w:val="pl-PL"/>
              </w:rPr>
              <w:t xml:space="preserve"> Panelu biorą oni udział po uzyskaniu zgody IZ lub IK, w roli bezstronnego i niezależnego obserwatora.</w:t>
            </w:r>
          </w:p>
        </w:tc>
      </w:tr>
      <w:tr w:rsidR="00D22563" w:rsidRPr="00F931D9" w14:paraId="6C5C4DEF" w14:textId="77777777" w:rsidTr="0039446A">
        <w:tc>
          <w:tcPr>
            <w:tcW w:w="4600" w:type="dxa"/>
            <w:shd w:val="clear" w:color="auto" w:fill="auto"/>
          </w:tcPr>
          <w:p w14:paraId="78B71B84" w14:textId="77777777" w:rsidR="00D22563" w:rsidRPr="00F931D9" w:rsidRDefault="00D22563" w:rsidP="00156A6D">
            <w:pPr>
              <w:numPr>
                <w:ilvl w:val="0"/>
                <w:numId w:val="15"/>
              </w:numPr>
              <w:spacing w:after="0" w:line="240" w:lineRule="auto"/>
              <w:ind w:left="284" w:hanging="354"/>
              <w:jc w:val="both"/>
              <w:rPr>
                <w:rFonts w:ascii="Times New Roman" w:hAnsi="Times New Roman"/>
                <w:sz w:val="24"/>
                <w:szCs w:val="24"/>
              </w:rPr>
            </w:pPr>
            <w:r w:rsidRPr="00F931D9">
              <w:rPr>
                <w:rFonts w:ascii="Times New Roman" w:hAnsi="Times New Roman"/>
                <w:sz w:val="24"/>
                <w:szCs w:val="24"/>
              </w:rPr>
              <w:t>Za technické otázky spojené s pořádáním zasedání Panelu (např. zajištění prostor) odpovídá JS.</w:t>
            </w:r>
          </w:p>
        </w:tc>
        <w:tc>
          <w:tcPr>
            <w:tcW w:w="4688" w:type="dxa"/>
            <w:shd w:val="clear" w:color="auto" w:fill="auto"/>
          </w:tcPr>
          <w:p w14:paraId="23A78314" w14:textId="6A164BD2" w:rsidR="00D22563" w:rsidRPr="00F931D9" w:rsidRDefault="00E31763" w:rsidP="00006918">
            <w:pPr>
              <w:spacing w:after="0" w:line="240" w:lineRule="auto"/>
              <w:ind w:left="263" w:hanging="322"/>
              <w:jc w:val="both"/>
              <w:rPr>
                <w:rFonts w:ascii="Times New Roman" w:hAnsi="Times New Roman"/>
                <w:sz w:val="24"/>
                <w:szCs w:val="24"/>
                <w:lang w:val="pl-PL"/>
              </w:rPr>
            </w:pPr>
            <w:r>
              <w:rPr>
                <w:rFonts w:ascii="Times New Roman" w:eastAsia="Times New Roman" w:hAnsi="Times New Roman"/>
                <w:sz w:val="24"/>
                <w:szCs w:val="24"/>
                <w:lang w:val="pl-PL"/>
              </w:rPr>
              <w:t>10</w:t>
            </w:r>
            <w:r w:rsidR="00A05BE2" w:rsidRPr="00F931D9">
              <w:rPr>
                <w:rFonts w:ascii="Times New Roman" w:eastAsia="Times New Roman" w:hAnsi="Times New Roman"/>
                <w:sz w:val="24"/>
                <w:szCs w:val="24"/>
                <w:lang w:val="pl-PL"/>
              </w:rPr>
              <w:t xml:space="preserve">. </w:t>
            </w:r>
            <w:r w:rsidR="00313020" w:rsidRPr="00F931D9">
              <w:rPr>
                <w:rFonts w:ascii="Times New Roman" w:eastAsia="Times New Roman" w:hAnsi="Times New Roman"/>
                <w:sz w:val="24"/>
                <w:szCs w:val="24"/>
                <w:lang w:val="pl-PL"/>
              </w:rPr>
              <w:t>Za kwestie techniczne związane z organizacją obrad Panelu (np. zapewnienie pomieszczeń) odpowiada WS.</w:t>
            </w:r>
          </w:p>
        </w:tc>
      </w:tr>
      <w:tr w:rsidR="006F3866" w:rsidRPr="00F931D9" w14:paraId="556ABD1A" w14:textId="77777777" w:rsidTr="0039446A">
        <w:tc>
          <w:tcPr>
            <w:tcW w:w="4600" w:type="dxa"/>
            <w:shd w:val="clear" w:color="auto" w:fill="auto"/>
          </w:tcPr>
          <w:p w14:paraId="588E7690" w14:textId="5B226AC6" w:rsidR="006F3866" w:rsidRPr="00B87C6E" w:rsidRDefault="006F3866" w:rsidP="00DD7EB7">
            <w:pPr>
              <w:numPr>
                <w:ilvl w:val="0"/>
                <w:numId w:val="38"/>
              </w:numPr>
              <w:spacing w:after="0" w:line="240" w:lineRule="auto"/>
              <w:ind w:left="284" w:hanging="284"/>
              <w:jc w:val="both"/>
              <w:rPr>
                <w:rFonts w:ascii="Times New Roman" w:hAnsi="Times New Roman"/>
                <w:sz w:val="24"/>
                <w:szCs w:val="24"/>
              </w:rPr>
            </w:pPr>
            <w:r w:rsidRPr="00B87C6E">
              <w:rPr>
                <w:rFonts w:ascii="Times New Roman" w:hAnsi="Times New Roman"/>
                <w:sz w:val="24"/>
                <w:szCs w:val="24"/>
              </w:rPr>
              <w:t xml:space="preserve">Před konáním Panelu experti zašlou podepsané </w:t>
            </w:r>
            <w:r w:rsidR="00EF2763" w:rsidRPr="00B87C6E">
              <w:rPr>
                <w:rFonts w:ascii="Times New Roman" w:hAnsi="Times New Roman"/>
                <w:sz w:val="24"/>
                <w:szCs w:val="24"/>
              </w:rPr>
              <w:t xml:space="preserve">individuální </w:t>
            </w:r>
            <w:proofErr w:type="spellStart"/>
            <w:r w:rsidRPr="00B87C6E">
              <w:rPr>
                <w:rFonts w:ascii="Times New Roman" w:hAnsi="Times New Roman"/>
                <w:sz w:val="24"/>
                <w:szCs w:val="24"/>
              </w:rPr>
              <w:t>check</w:t>
            </w:r>
            <w:proofErr w:type="spellEnd"/>
            <w:r w:rsidRPr="00B87C6E">
              <w:rPr>
                <w:rFonts w:ascii="Times New Roman" w:hAnsi="Times New Roman"/>
                <w:sz w:val="24"/>
                <w:szCs w:val="24"/>
              </w:rPr>
              <w:t xml:space="preserve"> listy hodnocení kvality a</w:t>
            </w:r>
            <w:r w:rsidR="008720C2" w:rsidRPr="00B87C6E">
              <w:rPr>
                <w:rFonts w:ascii="Times New Roman" w:hAnsi="Times New Roman"/>
                <w:sz w:val="24"/>
                <w:szCs w:val="24"/>
              </w:rPr>
              <w:t xml:space="preserve"> </w:t>
            </w:r>
            <w:r w:rsidRPr="00B87C6E">
              <w:rPr>
                <w:rFonts w:ascii="Times New Roman" w:hAnsi="Times New Roman"/>
                <w:sz w:val="24"/>
                <w:szCs w:val="24"/>
              </w:rPr>
              <w:t>/</w:t>
            </w:r>
            <w:r w:rsidR="008720C2" w:rsidRPr="00B87C6E">
              <w:rPr>
                <w:rFonts w:ascii="Times New Roman" w:hAnsi="Times New Roman"/>
                <w:sz w:val="24"/>
                <w:szCs w:val="24"/>
              </w:rPr>
              <w:t xml:space="preserve"> </w:t>
            </w:r>
            <w:r w:rsidRPr="00B87C6E">
              <w:rPr>
                <w:rFonts w:ascii="Times New Roman" w:hAnsi="Times New Roman"/>
                <w:sz w:val="24"/>
                <w:szCs w:val="24"/>
              </w:rPr>
              <w:t xml:space="preserve">nebo přeshraničního dopadu v elektronické podobě na JS a to </w:t>
            </w:r>
            <w:r w:rsidR="009C06F9" w:rsidRPr="00B87C6E">
              <w:rPr>
                <w:rFonts w:ascii="Times New Roman" w:hAnsi="Times New Roman"/>
                <w:sz w:val="24"/>
                <w:szCs w:val="24"/>
              </w:rPr>
              <w:t>nejméně</w:t>
            </w:r>
            <w:r w:rsidRPr="00B87C6E">
              <w:rPr>
                <w:rFonts w:ascii="Times New Roman" w:hAnsi="Times New Roman"/>
                <w:sz w:val="24"/>
                <w:szCs w:val="24"/>
              </w:rPr>
              <w:t xml:space="preserve"> 2 </w:t>
            </w:r>
            <w:r w:rsidR="009C06F9" w:rsidRPr="00B87C6E">
              <w:rPr>
                <w:rFonts w:ascii="Times New Roman" w:hAnsi="Times New Roman"/>
                <w:sz w:val="24"/>
                <w:szCs w:val="24"/>
              </w:rPr>
              <w:t xml:space="preserve">pracovní </w:t>
            </w:r>
            <w:r w:rsidRPr="00B87C6E">
              <w:rPr>
                <w:rFonts w:ascii="Times New Roman" w:hAnsi="Times New Roman"/>
                <w:sz w:val="24"/>
                <w:szCs w:val="24"/>
              </w:rPr>
              <w:t xml:space="preserve">dny před konáním Panelu. </w:t>
            </w:r>
            <w:r w:rsidR="00A35080" w:rsidRPr="00B87C6E">
              <w:rPr>
                <w:rFonts w:ascii="Times New Roman" w:hAnsi="Times New Roman"/>
                <w:sz w:val="24"/>
                <w:szCs w:val="24"/>
              </w:rPr>
              <w:t xml:space="preserve">Úplnost </w:t>
            </w:r>
            <w:r w:rsidR="00914723" w:rsidRPr="00B87C6E">
              <w:rPr>
                <w:rFonts w:ascii="Times New Roman" w:hAnsi="Times New Roman"/>
                <w:sz w:val="24"/>
                <w:szCs w:val="24"/>
              </w:rPr>
              <w:t xml:space="preserve">zaslaných </w:t>
            </w:r>
            <w:proofErr w:type="spellStart"/>
            <w:r w:rsidR="00914723" w:rsidRPr="00B87C6E">
              <w:rPr>
                <w:rFonts w:ascii="Times New Roman" w:hAnsi="Times New Roman"/>
                <w:sz w:val="24"/>
                <w:szCs w:val="24"/>
              </w:rPr>
              <w:t>check</w:t>
            </w:r>
            <w:proofErr w:type="spellEnd"/>
            <w:r w:rsidR="00914723" w:rsidRPr="00B87C6E">
              <w:rPr>
                <w:rFonts w:ascii="Times New Roman" w:hAnsi="Times New Roman"/>
                <w:sz w:val="24"/>
                <w:szCs w:val="24"/>
              </w:rPr>
              <w:t xml:space="preserve"> listů </w:t>
            </w:r>
            <w:r w:rsidRPr="00B87C6E">
              <w:rPr>
                <w:rFonts w:ascii="Times New Roman" w:hAnsi="Times New Roman"/>
                <w:sz w:val="24"/>
                <w:szCs w:val="24"/>
              </w:rPr>
              <w:t>ověří vedoucí JS případně jím pověřený pracovník JS.</w:t>
            </w:r>
          </w:p>
        </w:tc>
        <w:tc>
          <w:tcPr>
            <w:tcW w:w="4688" w:type="dxa"/>
            <w:shd w:val="clear" w:color="auto" w:fill="auto"/>
          </w:tcPr>
          <w:p w14:paraId="6C6763C0" w14:textId="4EE8C54B" w:rsidR="006F3866" w:rsidRPr="00F931D9" w:rsidRDefault="006F3866" w:rsidP="00066442">
            <w:pPr>
              <w:spacing w:after="0" w:line="240" w:lineRule="auto"/>
              <w:ind w:left="263" w:hanging="322"/>
              <w:jc w:val="both"/>
              <w:rPr>
                <w:rFonts w:ascii="Times New Roman" w:eastAsia="Times New Roman" w:hAnsi="Times New Roman"/>
                <w:sz w:val="24"/>
                <w:szCs w:val="24"/>
              </w:rPr>
            </w:pPr>
            <w:r w:rsidRPr="000D51DC">
              <w:rPr>
                <w:rFonts w:ascii="Times New Roman" w:eastAsia="Times New Roman" w:hAnsi="Times New Roman"/>
                <w:sz w:val="24"/>
                <w:szCs w:val="24"/>
              </w:rPr>
              <w:t xml:space="preserve">11. </w:t>
            </w:r>
            <w:r w:rsidRPr="000D51DC">
              <w:rPr>
                <w:rFonts w:ascii="Times New Roman" w:eastAsia="Times New Roman" w:hAnsi="Times New Roman"/>
                <w:sz w:val="24"/>
                <w:szCs w:val="24"/>
                <w:lang w:val="pl-PL"/>
              </w:rPr>
              <w:t xml:space="preserve">Przed rozpoczęciem Panelu eksperci </w:t>
            </w:r>
            <w:r w:rsidR="00AE3BAB" w:rsidRPr="000D51DC">
              <w:rPr>
                <w:rFonts w:ascii="Times New Roman" w:eastAsia="Times New Roman" w:hAnsi="Times New Roman"/>
                <w:sz w:val="24"/>
                <w:szCs w:val="24"/>
                <w:lang w:val="pl-PL"/>
              </w:rPr>
              <w:t>prze</w:t>
            </w:r>
            <w:r w:rsidR="00AE3BAB">
              <w:rPr>
                <w:rFonts w:ascii="Times New Roman" w:eastAsia="Times New Roman" w:hAnsi="Times New Roman"/>
                <w:sz w:val="24"/>
                <w:szCs w:val="24"/>
                <w:lang w:val="pl-PL"/>
              </w:rPr>
              <w:t>śl</w:t>
            </w:r>
            <w:r w:rsidR="00AE3BAB" w:rsidRPr="000D51DC">
              <w:rPr>
                <w:rFonts w:ascii="Times New Roman" w:eastAsia="Times New Roman" w:hAnsi="Times New Roman"/>
                <w:sz w:val="24"/>
                <w:szCs w:val="24"/>
                <w:lang w:val="pl-PL"/>
              </w:rPr>
              <w:t xml:space="preserve">ą </w:t>
            </w:r>
            <w:r w:rsidRPr="000D51DC">
              <w:rPr>
                <w:rFonts w:ascii="Times New Roman" w:eastAsia="Times New Roman" w:hAnsi="Times New Roman"/>
                <w:sz w:val="24"/>
                <w:szCs w:val="24"/>
                <w:lang w:val="pl-PL"/>
              </w:rPr>
              <w:t xml:space="preserve">elektroniczną wersję swoich indywidualnych wykazów kontrolnych oceny jakości czy wpływu transgranicznego do WS, </w:t>
            </w:r>
            <w:r w:rsidR="00AD585F">
              <w:rPr>
                <w:rFonts w:ascii="Times New Roman" w:eastAsia="Times New Roman" w:hAnsi="Times New Roman"/>
                <w:sz w:val="24"/>
                <w:szCs w:val="24"/>
                <w:lang w:val="pl-PL"/>
              </w:rPr>
              <w:t>co najmniej</w:t>
            </w:r>
            <w:r w:rsidRPr="000D51DC">
              <w:rPr>
                <w:rFonts w:ascii="Times New Roman" w:eastAsia="Times New Roman" w:hAnsi="Times New Roman"/>
                <w:sz w:val="24"/>
                <w:szCs w:val="24"/>
                <w:lang w:val="pl-PL"/>
              </w:rPr>
              <w:t xml:space="preserve"> 2 dni </w:t>
            </w:r>
            <w:r w:rsidR="001A6DD5">
              <w:rPr>
                <w:rFonts w:ascii="Times New Roman" w:eastAsia="Times New Roman" w:hAnsi="Times New Roman"/>
                <w:sz w:val="24"/>
                <w:szCs w:val="24"/>
                <w:lang w:val="pl-PL"/>
              </w:rPr>
              <w:t xml:space="preserve">robocze </w:t>
            </w:r>
            <w:r w:rsidRPr="000D51DC">
              <w:rPr>
                <w:rFonts w:ascii="Times New Roman" w:eastAsia="Times New Roman" w:hAnsi="Times New Roman"/>
                <w:sz w:val="24"/>
                <w:szCs w:val="24"/>
                <w:lang w:val="pl-PL"/>
              </w:rPr>
              <w:t xml:space="preserve">przed rozpoczęciem obrad Panelu. </w:t>
            </w:r>
            <w:r w:rsidR="00AD585F">
              <w:rPr>
                <w:rFonts w:ascii="Times New Roman" w:eastAsia="Times New Roman" w:hAnsi="Times New Roman"/>
                <w:sz w:val="24"/>
                <w:szCs w:val="24"/>
                <w:lang w:val="pl-PL"/>
              </w:rPr>
              <w:t>Kompletność przesłanych wykazów kontrolnych z</w:t>
            </w:r>
            <w:r w:rsidR="00AD585F" w:rsidRPr="000D51DC">
              <w:rPr>
                <w:rFonts w:ascii="Times New Roman" w:eastAsia="Times New Roman" w:hAnsi="Times New Roman"/>
                <w:sz w:val="24"/>
                <w:szCs w:val="24"/>
                <w:lang w:val="pl-PL"/>
              </w:rPr>
              <w:t>weryfik</w:t>
            </w:r>
            <w:r w:rsidR="00AD585F">
              <w:rPr>
                <w:rFonts w:ascii="Times New Roman" w:eastAsia="Times New Roman" w:hAnsi="Times New Roman"/>
                <w:sz w:val="24"/>
                <w:szCs w:val="24"/>
                <w:lang w:val="pl-PL"/>
              </w:rPr>
              <w:t>uje</w:t>
            </w:r>
            <w:r w:rsidR="00AD585F" w:rsidRPr="000D51DC">
              <w:rPr>
                <w:rFonts w:ascii="Times New Roman" w:eastAsia="Times New Roman" w:hAnsi="Times New Roman"/>
                <w:sz w:val="24"/>
                <w:szCs w:val="24"/>
                <w:lang w:val="pl-PL"/>
              </w:rPr>
              <w:t xml:space="preserve"> </w:t>
            </w:r>
            <w:r w:rsidR="00AD585F">
              <w:rPr>
                <w:rFonts w:ascii="Times New Roman" w:eastAsia="Times New Roman" w:hAnsi="Times New Roman"/>
                <w:sz w:val="24"/>
                <w:szCs w:val="24"/>
                <w:lang w:val="pl-PL"/>
              </w:rPr>
              <w:t>kierownik</w:t>
            </w:r>
            <w:r w:rsidRPr="000D51DC">
              <w:rPr>
                <w:rFonts w:ascii="Times New Roman" w:eastAsia="Times New Roman" w:hAnsi="Times New Roman"/>
                <w:sz w:val="24"/>
                <w:szCs w:val="24"/>
                <w:lang w:val="pl-PL"/>
              </w:rPr>
              <w:t xml:space="preserve"> WS lub upoważnio</w:t>
            </w:r>
            <w:r w:rsidR="00AD585F">
              <w:rPr>
                <w:rFonts w:ascii="Times New Roman" w:eastAsia="Times New Roman" w:hAnsi="Times New Roman"/>
                <w:sz w:val="24"/>
                <w:szCs w:val="24"/>
                <w:lang w:val="pl-PL"/>
              </w:rPr>
              <w:t>ny</w:t>
            </w:r>
            <w:r w:rsidRPr="000D51DC">
              <w:rPr>
                <w:rFonts w:ascii="Times New Roman" w:eastAsia="Times New Roman" w:hAnsi="Times New Roman"/>
                <w:sz w:val="24"/>
                <w:szCs w:val="24"/>
                <w:lang w:val="pl-PL"/>
              </w:rPr>
              <w:t xml:space="preserve"> przez niego pracownik WS.</w:t>
            </w:r>
          </w:p>
        </w:tc>
      </w:tr>
      <w:tr w:rsidR="006F3866" w:rsidRPr="00F931D9" w14:paraId="164C21DB" w14:textId="77777777" w:rsidTr="0039446A">
        <w:tc>
          <w:tcPr>
            <w:tcW w:w="4600" w:type="dxa"/>
            <w:shd w:val="clear" w:color="auto" w:fill="auto"/>
          </w:tcPr>
          <w:p w14:paraId="5369F3FF" w14:textId="6ED9F302" w:rsidR="006F3866" w:rsidRPr="00F931D9" w:rsidRDefault="00006C85" w:rsidP="006F3866">
            <w:pPr>
              <w:spacing w:after="0" w:line="240" w:lineRule="auto"/>
              <w:jc w:val="both"/>
              <w:rPr>
                <w:rFonts w:ascii="Times New Roman" w:hAnsi="Times New Roman"/>
                <w:sz w:val="24"/>
                <w:szCs w:val="24"/>
              </w:rPr>
            </w:pPr>
            <w:r w:rsidRPr="00F931D9">
              <w:rPr>
                <w:rFonts w:ascii="Times New Roman" w:hAnsi="Times New Roman"/>
                <w:sz w:val="24"/>
                <w:szCs w:val="24"/>
              </w:rPr>
              <w:t>1</w:t>
            </w:r>
            <w:r>
              <w:rPr>
                <w:rFonts w:ascii="Times New Roman" w:hAnsi="Times New Roman"/>
                <w:sz w:val="24"/>
                <w:szCs w:val="24"/>
              </w:rPr>
              <w:t>2</w:t>
            </w:r>
            <w:r w:rsidR="006F3866" w:rsidRPr="00F931D9">
              <w:rPr>
                <w:rFonts w:ascii="Times New Roman" w:hAnsi="Times New Roman"/>
                <w:sz w:val="24"/>
                <w:szCs w:val="24"/>
              </w:rPr>
              <w:t>. Určení náhrady za experta, který se ve výjimečné situaci nemůže zúčastnit zasedání Panelu expertů, řeší vedoucí JS nebo jím pověřená osoba</w:t>
            </w:r>
            <w:r w:rsidR="0061762A">
              <w:rPr>
                <w:rFonts w:ascii="Times New Roman" w:hAnsi="Times New Roman"/>
                <w:sz w:val="24"/>
                <w:szCs w:val="24"/>
              </w:rPr>
              <w:t>,</w:t>
            </w:r>
            <w:r w:rsidR="006F3866" w:rsidRPr="00F931D9">
              <w:rPr>
                <w:rFonts w:ascii="Times New Roman" w:hAnsi="Times New Roman"/>
                <w:sz w:val="24"/>
                <w:szCs w:val="24"/>
              </w:rPr>
              <w:t xml:space="preserve"> a to:</w:t>
            </w:r>
          </w:p>
        </w:tc>
        <w:tc>
          <w:tcPr>
            <w:tcW w:w="4688" w:type="dxa"/>
            <w:shd w:val="clear" w:color="auto" w:fill="auto"/>
          </w:tcPr>
          <w:p w14:paraId="22C26291" w14:textId="4B4C90C4" w:rsidR="006F3866" w:rsidRPr="00F931D9" w:rsidRDefault="00006C85" w:rsidP="006F3866">
            <w:pPr>
              <w:spacing w:after="0" w:line="240" w:lineRule="auto"/>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1</w:t>
            </w:r>
            <w:r>
              <w:rPr>
                <w:rFonts w:ascii="Times New Roman" w:eastAsia="Times New Roman" w:hAnsi="Times New Roman"/>
                <w:sz w:val="24"/>
                <w:szCs w:val="24"/>
                <w:lang w:val="pl-PL"/>
              </w:rPr>
              <w:t>2</w:t>
            </w:r>
            <w:r w:rsidR="006F3866" w:rsidRPr="00F931D9">
              <w:rPr>
                <w:rFonts w:ascii="Times New Roman" w:eastAsia="Times New Roman" w:hAnsi="Times New Roman"/>
                <w:sz w:val="24"/>
                <w:szCs w:val="24"/>
                <w:lang w:val="pl-PL"/>
              </w:rPr>
              <w:t>. Wyznaczeniem zastępcy eksperta, który w wyjątkowej sytuacji nie może wziąć udziału w Panelu Ekspertów, zajmuje się kierownik WS lub upoważniona przez niego osoba, postępując następująco:</w:t>
            </w:r>
          </w:p>
        </w:tc>
      </w:tr>
      <w:tr w:rsidR="006F3866" w:rsidRPr="00F931D9" w14:paraId="236C51EA" w14:textId="77777777" w:rsidTr="0039446A">
        <w:tc>
          <w:tcPr>
            <w:tcW w:w="4600" w:type="dxa"/>
            <w:shd w:val="clear" w:color="auto" w:fill="auto"/>
          </w:tcPr>
          <w:p w14:paraId="01BB857C" w14:textId="09C0AD19" w:rsidR="006F3866" w:rsidRPr="00F931D9" w:rsidRDefault="006F3866" w:rsidP="00156A6D">
            <w:pPr>
              <w:numPr>
                <w:ilvl w:val="0"/>
                <w:numId w:val="2"/>
              </w:numPr>
              <w:spacing w:before="120" w:after="0" w:line="240" w:lineRule="auto"/>
              <w:ind w:left="426" w:hanging="284"/>
              <w:jc w:val="both"/>
              <w:rPr>
                <w:rFonts w:ascii="Times New Roman" w:hAnsi="Times New Roman"/>
                <w:sz w:val="24"/>
                <w:szCs w:val="24"/>
              </w:rPr>
            </w:pPr>
            <w:r w:rsidRPr="00F931D9">
              <w:rPr>
                <w:rFonts w:ascii="Times New Roman" w:hAnsi="Times New Roman"/>
                <w:sz w:val="24"/>
                <w:szCs w:val="24"/>
              </w:rPr>
              <w:t>buď vysláním náhradního experta</w:t>
            </w:r>
            <w:r w:rsidR="0061762A">
              <w:rPr>
                <w:rFonts w:ascii="Times New Roman" w:hAnsi="Times New Roman"/>
                <w:sz w:val="24"/>
                <w:szCs w:val="24"/>
              </w:rPr>
              <w:t xml:space="preserve"> ve spolupráci s RS</w:t>
            </w:r>
            <w:r w:rsidRPr="00F931D9">
              <w:rPr>
                <w:rFonts w:ascii="Times New Roman" w:hAnsi="Times New Roman"/>
                <w:sz w:val="24"/>
                <w:szCs w:val="24"/>
              </w:rPr>
              <w:t>, pokud měl čas na seznámení se s žádostmi,</w:t>
            </w:r>
          </w:p>
        </w:tc>
        <w:tc>
          <w:tcPr>
            <w:tcW w:w="4688" w:type="dxa"/>
            <w:shd w:val="clear" w:color="auto" w:fill="auto"/>
          </w:tcPr>
          <w:p w14:paraId="11FC9EFF" w14:textId="70CE978B" w:rsidR="006F3866" w:rsidRPr="00F931D9" w:rsidRDefault="006F3866" w:rsidP="00156A6D">
            <w:pPr>
              <w:numPr>
                <w:ilvl w:val="0"/>
                <w:numId w:val="11"/>
              </w:numPr>
              <w:spacing w:before="120" w:after="0" w:line="240" w:lineRule="auto"/>
              <w:ind w:left="404" w:hanging="283"/>
              <w:jc w:val="both"/>
              <w:rPr>
                <w:rFonts w:ascii="Times New Roman" w:hAnsi="Times New Roman"/>
                <w:sz w:val="24"/>
                <w:szCs w:val="24"/>
                <w:lang w:val="pl-PL"/>
              </w:rPr>
            </w:pPr>
            <w:r w:rsidRPr="00F931D9">
              <w:rPr>
                <w:rFonts w:ascii="Times New Roman" w:eastAsia="Times New Roman" w:hAnsi="Times New Roman"/>
                <w:sz w:val="24"/>
                <w:szCs w:val="24"/>
                <w:lang w:val="pl-PL"/>
              </w:rPr>
              <w:t>wysyłając eksperta zastępczego</w:t>
            </w:r>
            <w:r w:rsidR="00AD585F">
              <w:rPr>
                <w:rFonts w:ascii="Times New Roman" w:eastAsia="Times New Roman" w:hAnsi="Times New Roman"/>
                <w:sz w:val="24"/>
                <w:szCs w:val="24"/>
                <w:lang w:val="pl-PL"/>
              </w:rPr>
              <w:t xml:space="preserve"> we współpracy z PR</w:t>
            </w:r>
            <w:r w:rsidRPr="00F931D9">
              <w:rPr>
                <w:rFonts w:ascii="Times New Roman" w:eastAsia="Times New Roman" w:hAnsi="Times New Roman"/>
                <w:sz w:val="24"/>
                <w:szCs w:val="24"/>
                <w:lang w:val="pl-PL"/>
              </w:rPr>
              <w:t>, o ile będzie miał czas na zapoznanie się z wnioskami,</w:t>
            </w:r>
          </w:p>
        </w:tc>
      </w:tr>
      <w:tr w:rsidR="006F3866" w:rsidRPr="00F931D9" w14:paraId="1760F578" w14:textId="77777777" w:rsidTr="0039446A">
        <w:tc>
          <w:tcPr>
            <w:tcW w:w="4600" w:type="dxa"/>
            <w:shd w:val="clear" w:color="auto" w:fill="auto"/>
          </w:tcPr>
          <w:p w14:paraId="0D8F4E1C" w14:textId="1B769787" w:rsidR="006F3866" w:rsidRPr="00F931D9" w:rsidRDefault="006F3866" w:rsidP="00156A6D">
            <w:pPr>
              <w:numPr>
                <w:ilvl w:val="0"/>
                <w:numId w:val="11"/>
              </w:numPr>
              <w:spacing w:before="120" w:after="0" w:line="240" w:lineRule="auto"/>
              <w:ind w:left="426" w:hanging="284"/>
              <w:jc w:val="both"/>
              <w:rPr>
                <w:rFonts w:ascii="Times New Roman" w:hAnsi="Times New Roman"/>
                <w:sz w:val="24"/>
                <w:szCs w:val="24"/>
              </w:rPr>
            </w:pPr>
            <w:r w:rsidRPr="00F931D9">
              <w:rPr>
                <w:rFonts w:ascii="Times New Roman" w:hAnsi="Times New Roman"/>
                <w:sz w:val="24"/>
                <w:szCs w:val="24"/>
              </w:rPr>
              <w:t>nebo nominováním pracovníka JS.</w:t>
            </w:r>
          </w:p>
        </w:tc>
        <w:tc>
          <w:tcPr>
            <w:tcW w:w="4688" w:type="dxa"/>
            <w:shd w:val="clear" w:color="auto" w:fill="auto"/>
          </w:tcPr>
          <w:p w14:paraId="4DB44251" w14:textId="43F9F006" w:rsidR="006F3866" w:rsidRPr="00F931D9" w:rsidRDefault="00411667" w:rsidP="00156A6D">
            <w:pPr>
              <w:numPr>
                <w:ilvl w:val="0"/>
                <w:numId w:val="2"/>
              </w:numPr>
              <w:spacing w:before="120" w:after="0" w:line="240" w:lineRule="auto"/>
              <w:ind w:left="404" w:hanging="283"/>
              <w:jc w:val="both"/>
              <w:rPr>
                <w:rFonts w:ascii="Times New Roman" w:hAnsi="Times New Roman"/>
                <w:sz w:val="24"/>
                <w:szCs w:val="24"/>
                <w:lang w:val="pl-PL"/>
              </w:rPr>
            </w:pPr>
            <w:r>
              <w:rPr>
                <w:rFonts w:ascii="Times New Roman" w:eastAsia="Times New Roman" w:hAnsi="Times New Roman"/>
                <w:sz w:val="24"/>
                <w:szCs w:val="24"/>
                <w:lang w:val="pl-PL"/>
              </w:rPr>
              <w:t xml:space="preserve">lub </w:t>
            </w:r>
            <w:r w:rsidR="006F3866" w:rsidRPr="00F931D9">
              <w:rPr>
                <w:rFonts w:ascii="Times New Roman" w:eastAsia="Times New Roman" w:hAnsi="Times New Roman"/>
                <w:sz w:val="24"/>
                <w:szCs w:val="24"/>
                <w:lang w:val="pl-PL"/>
              </w:rPr>
              <w:t>nominując pracownika WS</w:t>
            </w:r>
            <w:r w:rsidR="00D0228A">
              <w:rPr>
                <w:rFonts w:ascii="Times New Roman" w:eastAsia="Times New Roman" w:hAnsi="Times New Roman"/>
                <w:sz w:val="24"/>
                <w:szCs w:val="24"/>
                <w:lang w:val="pl-PL"/>
              </w:rPr>
              <w:t>.</w:t>
            </w:r>
          </w:p>
        </w:tc>
      </w:tr>
      <w:tr w:rsidR="006F3866" w:rsidRPr="00F931D9" w14:paraId="4A3A52DF" w14:textId="77777777" w:rsidTr="0039446A">
        <w:trPr>
          <w:trHeight w:val="299"/>
        </w:trPr>
        <w:tc>
          <w:tcPr>
            <w:tcW w:w="4600" w:type="dxa"/>
            <w:shd w:val="clear" w:color="auto" w:fill="auto"/>
          </w:tcPr>
          <w:p w14:paraId="77080803" w14:textId="1BBCBFD7" w:rsidR="006F3866" w:rsidRPr="00F931D9" w:rsidRDefault="006F3866" w:rsidP="006F3866">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561A59">
              <w:rPr>
                <w:rFonts w:ascii="Times New Roman" w:hAnsi="Times New Roman"/>
                <w:b/>
                <w:sz w:val="24"/>
                <w:szCs w:val="24"/>
              </w:rPr>
              <w:t>5</w:t>
            </w:r>
            <w:r w:rsidRPr="00F931D9">
              <w:rPr>
                <w:rFonts w:ascii="Times New Roman" w:hAnsi="Times New Roman"/>
                <w:b/>
                <w:sz w:val="24"/>
                <w:szCs w:val="24"/>
              </w:rPr>
              <w:t xml:space="preserve">. Předseda </w:t>
            </w:r>
            <w:r w:rsidR="00EF0C5F">
              <w:rPr>
                <w:rFonts w:ascii="Times New Roman" w:hAnsi="Times New Roman"/>
                <w:b/>
                <w:sz w:val="24"/>
                <w:szCs w:val="24"/>
              </w:rPr>
              <w:t>P</w:t>
            </w:r>
            <w:r w:rsidR="00EF0C5F" w:rsidRPr="00F931D9">
              <w:rPr>
                <w:rFonts w:ascii="Times New Roman" w:hAnsi="Times New Roman"/>
                <w:b/>
                <w:sz w:val="24"/>
                <w:szCs w:val="24"/>
              </w:rPr>
              <w:t>anelu</w:t>
            </w:r>
          </w:p>
        </w:tc>
        <w:tc>
          <w:tcPr>
            <w:tcW w:w="4688" w:type="dxa"/>
            <w:shd w:val="clear" w:color="auto" w:fill="auto"/>
          </w:tcPr>
          <w:p w14:paraId="0A2861BD" w14:textId="499678C1" w:rsidR="006F3866" w:rsidRPr="00F931D9" w:rsidRDefault="006F3866" w:rsidP="006F3866">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006C85">
              <w:rPr>
                <w:rFonts w:ascii="Times New Roman" w:eastAsia="Times New Roman" w:hAnsi="Times New Roman"/>
                <w:b/>
                <w:bCs/>
                <w:sz w:val="24"/>
                <w:szCs w:val="24"/>
                <w:lang w:val="pl-PL"/>
              </w:rPr>
              <w:t>5</w:t>
            </w:r>
            <w:r w:rsidRPr="00F931D9">
              <w:rPr>
                <w:rFonts w:ascii="Times New Roman" w:eastAsia="Times New Roman" w:hAnsi="Times New Roman"/>
                <w:b/>
                <w:bCs/>
                <w:sz w:val="24"/>
                <w:szCs w:val="24"/>
                <w:lang w:val="pl-PL"/>
              </w:rPr>
              <w:t xml:space="preserve">. Przewodniczący Panelu </w:t>
            </w:r>
          </w:p>
        </w:tc>
      </w:tr>
      <w:tr w:rsidR="006F3866" w:rsidRPr="00F931D9" w14:paraId="7C36ADDD" w14:textId="77777777" w:rsidTr="0039446A">
        <w:tc>
          <w:tcPr>
            <w:tcW w:w="4600" w:type="dxa"/>
            <w:shd w:val="clear" w:color="auto" w:fill="auto"/>
          </w:tcPr>
          <w:p w14:paraId="3A8A0C3B" w14:textId="382E6657"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 xml:space="preserve">Předsedou Panelu expertů je vedoucí JS, anebo jím pověřená osoba. </w:t>
            </w:r>
          </w:p>
        </w:tc>
        <w:tc>
          <w:tcPr>
            <w:tcW w:w="4688" w:type="dxa"/>
            <w:shd w:val="clear" w:color="auto" w:fill="auto"/>
          </w:tcPr>
          <w:p w14:paraId="5D03F764" w14:textId="6718F497"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 xml:space="preserve">1.Przewodniczącym Panelu Ekspertów jest kierownik WS lub upoważniona przez niego osoba. </w:t>
            </w:r>
          </w:p>
        </w:tc>
      </w:tr>
      <w:tr w:rsidR="006F3866" w:rsidRPr="00F931D9" w14:paraId="7E4786F7" w14:textId="77777777" w:rsidTr="0039446A">
        <w:tc>
          <w:tcPr>
            <w:tcW w:w="4600" w:type="dxa"/>
            <w:shd w:val="clear" w:color="auto" w:fill="auto"/>
          </w:tcPr>
          <w:p w14:paraId="58B8DEC3" w14:textId="436C2EA8"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Předseda vykonává svou funkci od zahájení činnosti Panelu až do okamžiku vyhotovení zápisu.</w:t>
            </w:r>
          </w:p>
        </w:tc>
        <w:tc>
          <w:tcPr>
            <w:tcW w:w="4688" w:type="dxa"/>
            <w:shd w:val="clear" w:color="auto" w:fill="auto"/>
          </w:tcPr>
          <w:p w14:paraId="4746B2D6" w14:textId="2846A8CB"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2. Przewodniczący wykonuje swą funkcję, począwszy od rozpoczęcia prac Panelu, aż do momentu sporządzenia Protokołu.</w:t>
            </w:r>
          </w:p>
        </w:tc>
      </w:tr>
      <w:tr w:rsidR="006F3866" w:rsidRPr="00F931D9" w14:paraId="7D2057D7" w14:textId="77777777" w:rsidTr="0039446A">
        <w:tc>
          <w:tcPr>
            <w:tcW w:w="4600" w:type="dxa"/>
            <w:shd w:val="clear" w:color="auto" w:fill="auto"/>
          </w:tcPr>
          <w:p w14:paraId="1911C006" w14:textId="5C82952E"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 xml:space="preserve">Předseda Panelu je odpovědný za zajištění nestrannosti a transparentnosti činnosti Panelu, nepodílí se však na </w:t>
            </w:r>
            <w:r w:rsidRPr="00F931D9">
              <w:rPr>
                <w:rFonts w:ascii="Times New Roman" w:eastAsia="Times New Roman" w:hAnsi="Times New Roman"/>
                <w:sz w:val="24"/>
                <w:szCs w:val="24"/>
              </w:rPr>
              <w:lastRenderedPageBreak/>
              <w:t>hodnocení projektů</w:t>
            </w:r>
            <w:r w:rsidR="00C807E3">
              <w:rPr>
                <w:rFonts w:ascii="Times New Roman" w:eastAsia="Times New Roman" w:hAnsi="Times New Roman"/>
                <w:sz w:val="24"/>
                <w:szCs w:val="24"/>
              </w:rPr>
              <w:t>, ani jiným způsobem nezasahuje do hodnocení</w:t>
            </w:r>
            <w:r w:rsidR="00147316">
              <w:rPr>
                <w:rFonts w:ascii="Times New Roman" w:eastAsia="Times New Roman" w:hAnsi="Times New Roman"/>
                <w:sz w:val="24"/>
                <w:szCs w:val="24"/>
              </w:rPr>
              <w:t>.</w:t>
            </w:r>
          </w:p>
        </w:tc>
        <w:tc>
          <w:tcPr>
            <w:tcW w:w="4688" w:type="dxa"/>
            <w:shd w:val="clear" w:color="auto" w:fill="auto"/>
          </w:tcPr>
          <w:p w14:paraId="59005742" w14:textId="0D03E462"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lastRenderedPageBreak/>
              <w:t>3.</w:t>
            </w:r>
            <w:r w:rsidR="00147316">
              <w:rPr>
                <w:rFonts w:ascii="Times New Roman" w:eastAsia="Times New Roman" w:hAnsi="Times New Roman"/>
                <w:sz w:val="24"/>
                <w:szCs w:val="24"/>
                <w:lang w:val="pl-PL"/>
              </w:rPr>
              <w:t xml:space="preserve"> </w:t>
            </w:r>
            <w:r w:rsidRPr="00F931D9">
              <w:rPr>
                <w:rFonts w:ascii="Times New Roman" w:eastAsia="Times New Roman" w:hAnsi="Times New Roman"/>
                <w:sz w:val="24"/>
                <w:szCs w:val="24"/>
                <w:lang w:val="pl-PL"/>
              </w:rPr>
              <w:t xml:space="preserve">Przewodniczący Panelu jest odpowiedzialny za zapewnienie bezstronności i transparentności działań </w:t>
            </w:r>
            <w:r w:rsidRPr="00F931D9">
              <w:rPr>
                <w:rFonts w:ascii="Times New Roman" w:eastAsia="Times New Roman" w:hAnsi="Times New Roman"/>
                <w:sz w:val="24"/>
                <w:szCs w:val="24"/>
                <w:lang w:val="pl-PL"/>
              </w:rPr>
              <w:lastRenderedPageBreak/>
              <w:t>Panelu, nie bierze jednak udziału w ocenie projektów</w:t>
            </w:r>
            <w:r w:rsidR="008A62D0">
              <w:rPr>
                <w:rFonts w:ascii="Times New Roman" w:eastAsia="Times New Roman" w:hAnsi="Times New Roman"/>
                <w:sz w:val="24"/>
                <w:szCs w:val="24"/>
                <w:lang w:val="pl-PL"/>
              </w:rPr>
              <w:t xml:space="preserve"> ani </w:t>
            </w:r>
            <w:r w:rsidR="008A62D0" w:rsidRPr="008A62D0">
              <w:rPr>
                <w:rFonts w:ascii="Times New Roman" w:eastAsia="Times New Roman" w:hAnsi="Times New Roman"/>
                <w:sz w:val="24"/>
                <w:szCs w:val="24"/>
                <w:lang w:val="pl-PL"/>
              </w:rPr>
              <w:t>nie ingeruje w ocenę w żaden inny sposób</w:t>
            </w:r>
            <w:r w:rsidRPr="00F931D9">
              <w:rPr>
                <w:rFonts w:ascii="Times New Roman" w:eastAsia="Times New Roman" w:hAnsi="Times New Roman"/>
                <w:sz w:val="24"/>
                <w:szCs w:val="24"/>
                <w:lang w:val="pl-PL"/>
              </w:rPr>
              <w:t>.</w:t>
            </w:r>
          </w:p>
        </w:tc>
      </w:tr>
      <w:tr w:rsidR="006F3866" w:rsidRPr="00F931D9" w14:paraId="62980CEA" w14:textId="77777777" w:rsidTr="0039446A">
        <w:tc>
          <w:tcPr>
            <w:tcW w:w="4600" w:type="dxa"/>
            <w:shd w:val="clear" w:color="auto" w:fill="auto"/>
          </w:tcPr>
          <w:p w14:paraId="5CD6BD47" w14:textId="77777777"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lastRenderedPageBreak/>
              <w:t>Předseda seznámí experty s Jednacím řádem a zásadami hodnocení projektů předtím, než experti přistoupí k hodnocení.</w:t>
            </w:r>
          </w:p>
        </w:tc>
        <w:tc>
          <w:tcPr>
            <w:tcW w:w="4688" w:type="dxa"/>
            <w:shd w:val="clear" w:color="auto" w:fill="auto"/>
          </w:tcPr>
          <w:p w14:paraId="35283578" w14:textId="77777777" w:rsidR="006F3866" w:rsidRPr="00F931D9" w:rsidRDefault="006F3866" w:rsidP="006F3866">
            <w:pPr>
              <w:spacing w:after="0" w:line="240" w:lineRule="auto"/>
              <w:ind w:left="263" w:hanging="263"/>
              <w:jc w:val="both"/>
              <w:rPr>
                <w:rFonts w:ascii="Times New Roman" w:eastAsia="Times New Roman" w:hAnsi="Times New Roman"/>
                <w:sz w:val="24"/>
                <w:szCs w:val="24"/>
                <w:lang w:val="pl-PL"/>
              </w:rPr>
            </w:pPr>
            <w:r w:rsidRPr="00F931D9">
              <w:rPr>
                <w:rFonts w:ascii="Times New Roman" w:eastAsia="Times New Roman" w:hAnsi="Times New Roman"/>
                <w:sz w:val="24"/>
                <w:szCs w:val="24"/>
                <w:lang w:val="pl-PL"/>
              </w:rPr>
              <w:t>4. Zanim eksperci przystąpią do oceny, przewodniczący zapoznaje ekspertów z Regulaminem obrad i zasadami oceny projektów.</w:t>
            </w:r>
          </w:p>
        </w:tc>
      </w:tr>
      <w:tr w:rsidR="006F3866" w:rsidRPr="00F931D9" w14:paraId="71DFB5F2" w14:textId="77777777" w:rsidTr="0039446A">
        <w:tc>
          <w:tcPr>
            <w:tcW w:w="4600" w:type="dxa"/>
            <w:shd w:val="clear" w:color="auto" w:fill="auto"/>
          </w:tcPr>
          <w:p w14:paraId="73203032" w14:textId="2634C7BC" w:rsidR="006F3866" w:rsidRPr="00F931D9" w:rsidRDefault="006F3866" w:rsidP="00156A6D">
            <w:pPr>
              <w:numPr>
                <w:ilvl w:val="0"/>
                <w:numId w:val="5"/>
              </w:numPr>
              <w:spacing w:after="0" w:line="240" w:lineRule="auto"/>
              <w:ind w:left="284" w:hanging="284"/>
              <w:jc w:val="both"/>
              <w:rPr>
                <w:rFonts w:ascii="Times New Roman" w:eastAsia="Times New Roman" w:hAnsi="Times New Roman"/>
                <w:sz w:val="24"/>
                <w:szCs w:val="24"/>
              </w:rPr>
            </w:pPr>
            <w:r w:rsidRPr="00F931D9">
              <w:rPr>
                <w:rFonts w:ascii="Times New Roman" w:eastAsia="Times New Roman" w:hAnsi="Times New Roman"/>
                <w:sz w:val="24"/>
                <w:szCs w:val="24"/>
              </w:rPr>
              <w:t>Předseda má právo vyloučit osobu, která porušila zásadu nezaujatosti</w:t>
            </w:r>
            <w:r w:rsidR="00C40C6B">
              <w:rPr>
                <w:rFonts w:ascii="Times New Roman" w:eastAsia="Times New Roman" w:hAnsi="Times New Roman"/>
                <w:sz w:val="24"/>
                <w:szCs w:val="24"/>
              </w:rPr>
              <w:t>,</w:t>
            </w:r>
            <w:r w:rsidRPr="00F931D9">
              <w:rPr>
                <w:rFonts w:ascii="Times New Roman" w:eastAsia="Times New Roman" w:hAnsi="Times New Roman"/>
                <w:sz w:val="24"/>
                <w:szCs w:val="24"/>
              </w:rPr>
              <w:t xml:space="preserve"> z účasti na Panelu. Záznam o tomto postupu musí být obsažen v Zápise ze zasedání Panelu.</w:t>
            </w:r>
          </w:p>
        </w:tc>
        <w:tc>
          <w:tcPr>
            <w:tcW w:w="4688" w:type="dxa"/>
            <w:shd w:val="clear" w:color="auto" w:fill="auto"/>
          </w:tcPr>
          <w:p w14:paraId="34E5E06E" w14:textId="191DC4DD" w:rsidR="006F3866" w:rsidRPr="00F931D9" w:rsidRDefault="00313A02" w:rsidP="006F3866">
            <w:pPr>
              <w:spacing w:after="0" w:line="240" w:lineRule="auto"/>
              <w:ind w:left="263" w:hanging="263"/>
              <w:jc w:val="both"/>
              <w:rPr>
                <w:rFonts w:ascii="Times New Roman" w:eastAsia="Times New Roman" w:hAnsi="Times New Roman"/>
                <w:sz w:val="24"/>
                <w:szCs w:val="24"/>
                <w:lang w:val="pl-PL"/>
              </w:rPr>
            </w:pPr>
            <w:r>
              <w:rPr>
                <w:rFonts w:ascii="Times New Roman" w:eastAsia="Times New Roman" w:hAnsi="Times New Roman"/>
                <w:sz w:val="24"/>
                <w:szCs w:val="24"/>
                <w:lang w:val="pl-PL"/>
              </w:rPr>
              <w:t>5</w:t>
            </w:r>
            <w:r w:rsidR="006F3866" w:rsidRPr="00F931D9">
              <w:rPr>
                <w:rFonts w:ascii="Times New Roman" w:eastAsia="Times New Roman" w:hAnsi="Times New Roman"/>
                <w:sz w:val="24"/>
                <w:szCs w:val="24"/>
                <w:lang w:val="pl-PL"/>
              </w:rPr>
              <w:t>. Przewodniczący ma prawo wykluczyć z obrad Panelu osobę, która naruszyła zasadę bezstronności. Informacja o tym działaniu musi zostać zawarta w Protokole z obrad Panelu.</w:t>
            </w:r>
          </w:p>
        </w:tc>
      </w:tr>
      <w:tr w:rsidR="006F3866" w:rsidRPr="00F931D9" w14:paraId="50239102" w14:textId="77777777" w:rsidTr="0039446A">
        <w:tc>
          <w:tcPr>
            <w:tcW w:w="4600" w:type="dxa"/>
            <w:shd w:val="clear" w:color="auto" w:fill="auto"/>
          </w:tcPr>
          <w:p w14:paraId="2E540AE3" w14:textId="20729911" w:rsidR="006F3866" w:rsidRPr="00F931D9" w:rsidRDefault="006F3866" w:rsidP="006F3866">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2951B2">
              <w:rPr>
                <w:rFonts w:ascii="Times New Roman" w:hAnsi="Times New Roman"/>
                <w:b/>
                <w:sz w:val="24"/>
                <w:szCs w:val="24"/>
              </w:rPr>
              <w:t>6</w:t>
            </w:r>
            <w:r w:rsidRPr="00F931D9">
              <w:rPr>
                <w:rFonts w:ascii="Times New Roman" w:hAnsi="Times New Roman"/>
                <w:b/>
                <w:sz w:val="24"/>
                <w:szCs w:val="24"/>
              </w:rPr>
              <w:t>. Tajemník Panelu</w:t>
            </w:r>
          </w:p>
        </w:tc>
        <w:tc>
          <w:tcPr>
            <w:tcW w:w="4688" w:type="dxa"/>
            <w:shd w:val="clear" w:color="auto" w:fill="auto"/>
          </w:tcPr>
          <w:p w14:paraId="6932779C" w14:textId="713202BB" w:rsidR="006F3866" w:rsidRPr="00F931D9" w:rsidRDefault="006F3866" w:rsidP="006F3866">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313A02">
              <w:rPr>
                <w:rFonts w:ascii="Times New Roman" w:eastAsia="Times New Roman" w:hAnsi="Times New Roman"/>
                <w:b/>
                <w:bCs/>
                <w:sz w:val="24"/>
                <w:szCs w:val="24"/>
                <w:lang w:val="pl-PL"/>
              </w:rPr>
              <w:t>6</w:t>
            </w:r>
            <w:r w:rsidRPr="00F931D9">
              <w:rPr>
                <w:rFonts w:ascii="Times New Roman" w:eastAsia="Times New Roman" w:hAnsi="Times New Roman"/>
                <w:b/>
                <w:bCs/>
                <w:sz w:val="24"/>
                <w:szCs w:val="24"/>
                <w:lang w:val="pl-PL"/>
              </w:rPr>
              <w:t>. Sekretarz Panelu</w:t>
            </w:r>
          </w:p>
        </w:tc>
      </w:tr>
      <w:tr w:rsidR="006F3866" w:rsidRPr="00F931D9" w14:paraId="540CD993" w14:textId="77777777" w:rsidTr="0039446A">
        <w:tc>
          <w:tcPr>
            <w:tcW w:w="4600" w:type="dxa"/>
            <w:shd w:val="clear" w:color="auto" w:fill="auto"/>
          </w:tcPr>
          <w:p w14:paraId="7F7EE4CC" w14:textId="7999A0F9"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Tajemníkem je pracovník JS, kterého určí vedoucí JS</w:t>
            </w:r>
            <w:r w:rsidR="001555CF">
              <w:rPr>
                <w:rFonts w:ascii="Times New Roman" w:hAnsi="Times New Roman"/>
                <w:sz w:val="24"/>
                <w:szCs w:val="24"/>
              </w:rPr>
              <w:t xml:space="preserve"> před začát</w:t>
            </w:r>
            <w:r w:rsidR="000644D4">
              <w:rPr>
                <w:rFonts w:ascii="Times New Roman" w:hAnsi="Times New Roman"/>
                <w:sz w:val="24"/>
                <w:szCs w:val="24"/>
              </w:rPr>
              <w:t>kem Panelu</w:t>
            </w:r>
            <w:r w:rsidR="00C40C6B">
              <w:rPr>
                <w:rFonts w:ascii="Times New Roman" w:hAnsi="Times New Roman"/>
                <w:sz w:val="24"/>
                <w:szCs w:val="24"/>
              </w:rPr>
              <w:t>.</w:t>
            </w:r>
            <w:r w:rsidRPr="00F931D9">
              <w:rPr>
                <w:rFonts w:ascii="Times New Roman" w:hAnsi="Times New Roman"/>
                <w:sz w:val="24"/>
                <w:szCs w:val="24"/>
              </w:rPr>
              <w:t xml:space="preserve"> </w:t>
            </w:r>
            <w:r w:rsidR="00C40C6B">
              <w:rPr>
                <w:rFonts w:ascii="Times New Roman" w:hAnsi="Times New Roman"/>
                <w:sz w:val="24"/>
                <w:szCs w:val="24"/>
              </w:rPr>
              <w:t xml:space="preserve">Tajemník se </w:t>
            </w:r>
            <w:r w:rsidRPr="00F931D9">
              <w:rPr>
                <w:rFonts w:ascii="Times New Roman" w:hAnsi="Times New Roman"/>
                <w:sz w:val="24"/>
                <w:szCs w:val="24"/>
              </w:rPr>
              <w:t>účastní zasedání Panelu, nepodílí se však na hodnocení projektů</w:t>
            </w:r>
            <w:r w:rsidR="00C40C6B">
              <w:rPr>
                <w:rFonts w:ascii="Times New Roman" w:hAnsi="Times New Roman"/>
                <w:sz w:val="24"/>
                <w:szCs w:val="24"/>
              </w:rPr>
              <w:t>, ani jiným způsobem nezasahuje do hodnocení</w:t>
            </w:r>
            <w:r w:rsidR="00F30ED4">
              <w:rPr>
                <w:rFonts w:ascii="Times New Roman" w:hAnsi="Times New Roman"/>
                <w:sz w:val="24"/>
                <w:szCs w:val="24"/>
              </w:rPr>
              <w:t>.</w:t>
            </w:r>
          </w:p>
        </w:tc>
        <w:tc>
          <w:tcPr>
            <w:tcW w:w="4688" w:type="dxa"/>
            <w:shd w:val="clear" w:color="auto" w:fill="auto"/>
          </w:tcPr>
          <w:p w14:paraId="421C559A" w14:textId="383FBE40"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Sekretarzem jest pracownik WS, którego wyznacza kierownik WS</w:t>
            </w:r>
            <w:r w:rsidR="00313A02">
              <w:rPr>
                <w:rFonts w:ascii="Times New Roman" w:hAnsi="Times New Roman"/>
                <w:sz w:val="24"/>
                <w:szCs w:val="24"/>
                <w:lang w:val="pl-PL"/>
              </w:rPr>
              <w:t xml:space="preserve"> przed rozpoczęciem Panelu</w:t>
            </w:r>
            <w:r w:rsidRPr="00F931D9">
              <w:rPr>
                <w:rFonts w:ascii="Times New Roman" w:hAnsi="Times New Roman"/>
                <w:sz w:val="24"/>
                <w:szCs w:val="24"/>
                <w:lang w:val="pl-PL"/>
              </w:rPr>
              <w:t>. Bierze on udział w obradach Panelu, nie bierze jednak udziału w ocenie projektów</w:t>
            </w:r>
            <w:r w:rsidR="00313A02">
              <w:rPr>
                <w:rFonts w:ascii="Times New Roman" w:hAnsi="Times New Roman"/>
                <w:sz w:val="24"/>
                <w:szCs w:val="24"/>
                <w:lang w:val="pl-PL"/>
              </w:rPr>
              <w:t xml:space="preserve"> </w:t>
            </w:r>
            <w:r w:rsidR="00313A02">
              <w:rPr>
                <w:rFonts w:ascii="Times New Roman" w:eastAsia="Times New Roman" w:hAnsi="Times New Roman"/>
                <w:sz w:val="24"/>
                <w:szCs w:val="24"/>
                <w:lang w:val="pl-PL"/>
              </w:rPr>
              <w:t xml:space="preserve">ani </w:t>
            </w:r>
            <w:r w:rsidR="00313A02" w:rsidRPr="008A62D0">
              <w:rPr>
                <w:rFonts w:ascii="Times New Roman" w:eastAsia="Times New Roman" w:hAnsi="Times New Roman"/>
                <w:sz w:val="24"/>
                <w:szCs w:val="24"/>
                <w:lang w:val="pl-PL"/>
              </w:rPr>
              <w:t>nie ingeruje w ocenę w żaden inny sposób</w:t>
            </w:r>
            <w:r w:rsidRPr="00F931D9">
              <w:rPr>
                <w:rFonts w:ascii="Times New Roman" w:hAnsi="Times New Roman"/>
                <w:sz w:val="24"/>
                <w:szCs w:val="24"/>
                <w:lang w:val="pl-PL"/>
              </w:rPr>
              <w:t>.</w:t>
            </w:r>
          </w:p>
        </w:tc>
      </w:tr>
      <w:tr w:rsidR="006F3866" w:rsidRPr="00F931D9" w14:paraId="32926ABA" w14:textId="77777777" w:rsidTr="0039446A">
        <w:tc>
          <w:tcPr>
            <w:tcW w:w="4600" w:type="dxa"/>
            <w:shd w:val="clear" w:color="auto" w:fill="auto"/>
          </w:tcPr>
          <w:p w14:paraId="0C03B412" w14:textId="00726855"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Tajemník vykonává pověřenou funkci od zahájení činnosti Panelu až do okamžiku vyhotovení Zápisu.</w:t>
            </w:r>
          </w:p>
        </w:tc>
        <w:tc>
          <w:tcPr>
            <w:tcW w:w="4688" w:type="dxa"/>
            <w:shd w:val="clear" w:color="auto" w:fill="auto"/>
          </w:tcPr>
          <w:p w14:paraId="051FDDF3" w14:textId="40193881"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2. Sekretarz wykonuje swą funkcję, począwszy od rozpoczęcia prac Panelu, aż do momentu sporządzenia Protokołu.</w:t>
            </w:r>
          </w:p>
        </w:tc>
      </w:tr>
      <w:tr w:rsidR="006F3866" w:rsidRPr="00F931D9" w14:paraId="1F2FA01E" w14:textId="77777777" w:rsidTr="0039446A">
        <w:tc>
          <w:tcPr>
            <w:tcW w:w="4600" w:type="dxa"/>
            <w:shd w:val="clear" w:color="auto" w:fill="auto"/>
          </w:tcPr>
          <w:p w14:paraId="361524EF" w14:textId="77777777" w:rsidR="006F3866" w:rsidRPr="00F931D9" w:rsidRDefault="006F3866" w:rsidP="00156A6D">
            <w:pPr>
              <w:numPr>
                <w:ilvl w:val="0"/>
                <w:numId w:val="6"/>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Základním úkolem tajemníka Panelu je pořídit Zápis ze zasedání Panelu.</w:t>
            </w:r>
          </w:p>
        </w:tc>
        <w:tc>
          <w:tcPr>
            <w:tcW w:w="4688" w:type="dxa"/>
            <w:shd w:val="clear" w:color="auto" w:fill="auto"/>
          </w:tcPr>
          <w:p w14:paraId="6436A39D" w14:textId="77777777"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3. Najważniejszym zadaniem Sekretarza jest sporządzenie Protokołu z obrad Panelu.</w:t>
            </w:r>
          </w:p>
        </w:tc>
      </w:tr>
      <w:tr w:rsidR="006F3866" w:rsidRPr="00F931D9" w14:paraId="392CA948" w14:textId="77777777" w:rsidTr="0039446A">
        <w:tc>
          <w:tcPr>
            <w:tcW w:w="4600" w:type="dxa"/>
            <w:shd w:val="clear" w:color="auto" w:fill="auto"/>
          </w:tcPr>
          <w:p w14:paraId="011E6FD3" w14:textId="17DE554F" w:rsidR="006F3866" w:rsidRPr="00F931D9" w:rsidRDefault="006F3866" w:rsidP="00156A6D">
            <w:pPr>
              <w:numPr>
                <w:ilvl w:val="0"/>
                <w:numId w:val="6"/>
              </w:numPr>
              <w:spacing w:before="120" w:after="12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Tajemník </w:t>
            </w:r>
            <w:r w:rsidR="00D47676">
              <w:rPr>
                <w:rFonts w:ascii="Times New Roman" w:hAnsi="Times New Roman"/>
                <w:sz w:val="24"/>
                <w:szCs w:val="24"/>
              </w:rPr>
              <w:t xml:space="preserve">je zodpovědný za </w:t>
            </w:r>
            <w:r w:rsidRPr="00F931D9">
              <w:rPr>
                <w:rFonts w:ascii="Times New Roman" w:hAnsi="Times New Roman"/>
                <w:sz w:val="24"/>
                <w:szCs w:val="24"/>
              </w:rPr>
              <w:t xml:space="preserve">komunikaci JS s experty a </w:t>
            </w:r>
            <w:r w:rsidR="00D47676">
              <w:rPr>
                <w:rFonts w:ascii="Times New Roman" w:hAnsi="Times New Roman"/>
                <w:sz w:val="24"/>
                <w:szCs w:val="24"/>
              </w:rPr>
              <w:t xml:space="preserve">organizaci </w:t>
            </w:r>
            <w:r w:rsidRPr="00F931D9">
              <w:rPr>
                <w:rFonts w:ascii="Times New Roman" w:hAnsi="Times New Roman"/>
                <w:sz w:val="24"/>
                <w:szCs w:val="24"/>
              </w:rPr>
              <w:t>Panelu</w:t>
            </w:r>
            <w:r w:rsidR="0062684F">
              <w:rPr>
                <w:rFonts w:ascii="Times New Roman" w:hAnsi="Times New Roman"/>
                <w:sz w:val="24"/>
                <w:szCs w:val="24"/>
              </w:rPr>
              <w:t xml:space="preserve"> </w:t>
            </w:r>
            <w:r w:rsidRPr="00F931D9">
              <w:rPr>
                <w:rFonts w:ascii="Times New Roman" w:hAnsi="Times New Roman"/>
                <w:sz w:val="24"/>
                <w:szCs w:val="24"/>
              </w:rPr>
              <w:t xml:space="preserve">(doručení </w:t>
            </w:r>
            <w:proofErr w:type="spellStart"/>
            <w:r w:rsidR="001052CC">
              <w:rPr>
                <w:rFonts w:ascii="Times New Roman" w:hAnsi="Times New Roman"/>
                <w:sz w:val="24"/>
                <w:szCs w:val="24"/>
              </w:rPr>
              <w:t>c</w:t>
            </w:r>
            <w:r w:rsidRPr="00F931D9">
              <w:rPr>
                <w:rFonts w:ascii="Times New Roman" w:hAnsi="Times New Roman"/>
                <w:sz w:val="24"/>
                <w:szCs w:val="24"/>
              </w:rPr>
              <w:t>heck</w:t>
            </w:r>
            <w:proofErr w:type="spellEnd"/>
            <w:r w:rsidRPr="00F931D9">
              <w:rPr>
                <w:rFonts w:ascii="Times New Roman" w:hAnsi="Times New Roman"/>
                <w:sz w:val="24"/>
                <w:szCs w:val="24"/>
              </w:rPr>
              <w:t>-listů, sběr a kontrola Přehledů hodnocení</w:t>
            </w:r>
            <w:r w:rsidR="001052CC">
              <w:rPr>
                <w:rFonts w:ascii="Times New Roman" w:hAnsi="Times New Roman"/>
                <w:sz w:val="24"/>
                <w:szCs w:val="24"/>
              </w:rPr>
              <w:t>,</w:t>
            </w:r>
            <w:r w:rsidRPr="00F931D9">
              <w:rPr>
                <w:rFonts w:ascii="Times New Roman" w:hAnsi="Times New Roman"/>
                <w:sz w:val="24"/>
                <w:szCs w:val="24"/>
              </w:rPr>
              <w:t xml:space="preserve"> apod.).</w:t>
            </w:r>
          </w:p>
        </w:tc>
        <w:tc>
          <w:tcPr>
            <w:tcW w:w="4688" w:type="dxa"/>
            <w:shd w:val="clear" w:color="auto" w:fill="auto"/>
          </w:tcPr>
          <w:p w14:paraId="07B4ABBA" w14:textId="73829264" w:rsidR="006F3866" w:rsidRPr="00F931D9" w:rsidRDefault="006F3866" w:rsidP="006F3866">
            <w:pPr>
              <w:spacing w:before="120" w:after="120" w:line="240" w:lineRule="auto"/>
              <w:ind w:left="292" w:hanging="292"/>
              <w:jc w:val="both"/>
              <w:rPr>
                <w:rFonts w:ascii="Times New Roman" w:eastAsia="Times New Roman" w:hAnsi="Times New Roman"/>
                <w:bCs/>
                <w:sz w:val="24"/>
                <w:szCs w:val="24"/>
                <w:lang w:val="pl-PL"/>
              </w:rPr>
            </w:pPr>
            <w:r w:rsidRPr="00F931D9">
              <w:rPr>
                <w:rFonts w:ascii="Times New Roman" w:eastAsia="Times New Roman" w:hAnsi="Times New Roman"/>
                <w:bCs/>
                <w:sz w:val="24"/>
                <w:szCs w:val="24"/>
                <w:lang w:val="pl-PL"/>
              </w:rPr>
              <w:t xml:space="preserve">4. Sekretarz Panelu </w:t>
            </w:r>
            <w:r w:rsidR="00313A02">
              <w:rPr>
                <w:rFonts w:ascii="Times New Roman" w:eastAsia="Times New Roman" w:hAnsi="Times New Roman"/>
                <w:bCs/>
                <w:sz w:val="24"/>
                <w:szCs w:val="24"/>
                <w:lang w:val="pl-PL"/>
              </w:rPr>
              <w:t>jest odpowiedzialny za</w:t>
            </w:r>
            <w:r w:rsidR="00313A02" w:rsidRPr="00F931D9">
              <w:rPr>
                <w:rFonts w:ascii="Times New Roman" w:eastAsia="Times New Roman" w:hAnsi="Times New Roman"/>
                <w:bCs/>
                <w:sz w:val="24"/>
                <w:szCs w:val="24"/>
                <w:lang w:val="pl-PL"/>
              </w:rPr>
              <w:t xml:space="preserve"> </w:t>
            </w:r>
            <w:r w:rsidRPr="00F931D9">
              <w:rPr>
                <w:rFonts w:ascii="Times New Roman" w:eastAsia="Times New Roman" w:hAnsi="Times New Roman"/>
                <w:bCs/>
                <w:sz w:val="24"/>
                <w:szCs w:val="24"/>
                <w:lang w:val="pl-PL"/>
              </w:rPr>
              <w:t xml:space="preserve">komunikację WS z ekspertami i </w:t>
            </w:r>
            <w:r w:rsidR="00313A02">
              <w:rPr>
                <w:rFonts w:ascii="Times New Roman" w:eastAsia="Times New Roman" w:hAnsi="Times New Roman"/>
                <w:bCs/>
                <w:sz w:val="24"/>
                <w:szCs w:val="24"/>
                <w:lang w:val="pl-PL"/>
              </w:rPr>
              <w:t>organizację</w:t>
            </w:r>
            <w:r w:rsidRPr="00F931D9">
              <w:rPr>
                <w:rFonts w:ascii="Times New Roman" w:eastAsia="Times New Roman" w:hAnsi="Times New Roman"/>
                <w:bCs/>
                <w:sz w:val="24"/>
                <w:szCs w:val="24"/>
                <w:lang w:val="pl-PL"/>
              </w:rPr>
              <w:t xml:space="preserve"> Panelu (doręczenie wykazów kontrolnych, zbieranie </w:t>
            </w:r>
            <w:r w:rsidR="00673A74">
              <w:rPr>
                <w:rFonts w:ascii="Times New Roman" w:eastAsia="Times New Roman" w:hAnsi="Times New Roman"/>
                <w:bCs/>
                <w:sz w:val="24"/>
                <w:szCs w:val="24"/>
                <w:lang w:val="pl-PL"/>
              </w:rPr>
              <w:t xml:space="preserve">i kontrolowanie </w:t>
            </w:r>
            <w:r w:rsidRPr="00F931D9">
              <w:rPr>
                <w:rFonts w:ascii="Times New Roman" w:eastAsia="Times New Roman" w:hAnsi="Times New Roman"/>
                <w:bCs/>
                <w:sz w:val="24"/>
                <w:szCs w:val="24"/>
                <w:lang w:val="pl-PL"/>
              </w:rPr>
              <w:t>wykazów ocen etc.).</w:t>
            </w:r>
          </w:p>
        </w:tc>
      </w:tr>
      <w:tr w:rsidR="006F3866" w:rsidRPr="00F931D9" w14:paraId="4C635C44" w14:textId="77777777" w:rsidTr="0039446A">
        <w:tc>
          <w:tcPr>
            <w:tcW w:w="4600" w:type="dxa"/>
            <w:shd w:val="clear" w:color="auto" w:fill="auto"/>
          </w:tcPr>
          <w:p w14:paraId="016702AB" w14:textId="22193489" w:rsidR="006F3866" w:rsidRPr="00F931D9" w:rsidRDefault="006F3866" w:rsidP="006F3866">
            <w:pPr>
              <w:keepNext/>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2951B2">
              <w:rPr>
                <w:rFonts w:ascii="Times New Roman" w:hAnsi="Times New Roman"/>
                <w:b/>
                <w:sz w:val="24"/>
                <w:szCs w:val="24"/>
              </w:rPr>
              <w:t>7</w:t>
            </w:r>
            <w:r w:rsidRPr="00F931D9">
              <w:rPr>
                <w:rFonts w:ascii="Times New Roman" w:hAnsi="Times New Roman"/>
                <w:b/>
                <w:sz w:val="24"/>
                <w:szCs w:val="24"/>
              </w:rPr>
              <w:t xml:space="preserve">. Úkoly a činnost </w:t>
            </w:r>
            <w:r w:rsidR="00FA34BB">
              <w:rPr>
                <w:rFonts w:ascii="Times New Roman" w:hAnsi="Times New Roman"/>
                <w:b/>
                <w:sz w:val="24"/>
                <w:szCs w:val="24"/>
              </w:rPr>
              <w:t>P</w:t>
            </w:r>
            <w:r w:rsidR="00FA34BB" w:rsidRPr="00F931D9">
              <w:rPr>
                <w:rFonts w:ascii="Times New Roman" w:hAnsi="Times New Roman"/>
                <w:b/>
                <w:sz w:val="24"/>
                <w:szCs w:val="24"/>
              </w:rPr>
              <w:t>anelu</w:t>
            </w:r>
          </w:p>
        </w:tc>
        <w:tc>
          <w:tcPr>
            <w:tcW w:w="4688" w:type="dxa"/>
            <w:shd w:val="clear" w:color="auto" w:fill="auto"/>
          </w:tcPr>
          <w:p w14:paraId="67DE0B46" w14:textId="3C013520" w:rsidR="006F3866" w:rsidRPr="00F931D9" w:rsidRDefault="006F3866" w:rsidP="006F3866">
            <w:pPr>
              <w:keepNext/>
              <w:spacing w:before="120" w:after="120" w:line="240" w:lineRule="auto"/>
              <w:ind w:left="292" w:hanging="292"/>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0F0A14">
              <w:rPr>
                <w:rFonts w:ascii="Times New Roman" w:eastAsia="Times New Roman" w:hAnsi="Times New Roman"/>
                <w:b/>
                <w:bCs/>
                <w:sz w:val="24"/>
                <w:szCs w:val="24"/>
                <w:lang w:val="pl-PL"/>
              </w:rPr>
              <w:t>7</w:t>
            </w:r>
            <w:r w:rsidRPr="00F931D9">
              <w:rPr>
                <w:rFonts w:ascii="Times New Roman" w:eastAsia="Times New Roman" w:hAnsi="Times New Roman"/>
                <w:b/>
                <w:bCs/>
                <w:sz w:val="24"/>
                <w:szCs w:val="24"/>
                <w:lang w:val="pl-PL"/>
              </w:rPr>
              <w:t>. Zadania i działanie Panelu</w:t>
            </w:r>
          </w:p>
        </w:tc>
      </w:tr>
      <w:tr w:rsidR="006F3866" w:rsidRPr="00F931D9" w14:paraId="36512C71" w14:textId="77777777" w:rsidTr="0039446A">
        <w:tc>
          <w:tcPr>
            <w:tcW w:w="4600" w:type="dxa"/>
            <w:shd w:val="clear" w:color="auto" w:fill="auto"/>
          </w:tcPr>
          <w:p w14:paraId="1AD767DC" w14:textId="155FDFCC" w:rsidR="006F3866" w:rsidRPr="00F931D9" w:rsidRDefault="006F3866" w:rsidP="00156A6D">
            <w:pPr>
              <w:numPr>
                <w:ilvl w:val="0"/>
                <w:numId w:val="7"/>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Předmětem hodnocení Panelu jsou výhradně žádosti, které splnily kritéria </w:t>
            </w:r>
            <w:r w:rsidR="00535E03">
              <w:rPr>
                <w:rFonts w:ascii="Times New Roman" w:hAnsi="Times New Roman"/>
                <w:sz w:val="24"/>
                <w:szCs w:val="24"/>
              </w:rPr>
              <w:t xml:space="preserve">formálních náležitostí a </w:t>
            </w:r>
            <w:r w:rsidRPr="00F931D9">
              <w:rPr>
                <w:rFonts w:ascii="Times New Roman" w:hAnsi="Times New Roman"/>
                <w:sz w:val="24"/>
                <w:szCs w:val="24"/>
              </w:rPr>
              <w:t>přijatelnosti.</w:t>
            </w:r>
          </w:p>
        </w:tc>
        <w:tc>
          <w:tcPr>
            <w:tcW w:w="4688" w:type="dxa"/>
            <w:shd w:val="clear" w:color="auto" w:fill="auto"/>
          </w:tcPr>
          <w:p w14:paraId="54B81D84" w14:textId="5A948B09" w:rsidR="006F3866" w:rsidRPr="00F931D9" w:rsidRDefault="006F3866" w:rsidP="006F3866">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Przedmiotem oceny Panelu są wyłącznie wnioski, które spełniły kryteria</w:t>
            </w:r>
            <w:r w:rsidR="000F0A14">
              <w:t xml:space="preserve"> </w:t>
            </w:r>
            <w:r w:rsidR="000F0A14" w:rsidRPr="000F0A14">
              <w:rPr>
                <w:rFonts w:ascii="Times New Roman" w:hAnsi="Times New Roman"/>
                <w:sz w:val="24"/>
                <w:szCs w:val="24"/>
                <w:lang w:val="pl-PL"/>
              </w:rPr>
              <w:t>kontroli wymogów formalnych</w:t>
            </w:r>
            <w:r w:rsidR="000F0A14">
              <w:rPr>
                <w:rFonts w:ascii="Times New Roman" w:hAnsi="Times New Roman"/>
                <w:sz w:val="24"/>
                <w:szCs w:val="24"/>
                <w:lang w:val="pl-PL"/>
              </w:rPr>
              <w:t xml:space="preserve"> i </w:t>
            </w:r>
            <w:r w:rsidR="000F0A14" w:rsidRPr="000F0A14">
              <w:rPr>
                <w:rFonts w:ascii="Times New Roman" w:hAnsi="Times New Roman"/>
                <w:sz w:val="24"/>
                <w:szCs w:val="24"/>
                <w:lang w:val="pl-PL"/>
              </w:rPr>
              <w:t>kwalifikowalności</w:t>
            </w:r>
            <w:r w:rsidRPr="00F931D9">
              <w:rPr>
                <w:rFonts w:ascii="Times New Roman" w:hAnsi="Times New Roman"/>
                <w:sz w:val="24"/>
                <w:szCs w:val="24"/>
                <w:lang w:val="pl-PL"/>
              </w:rPr>
              <w:t>.</w:t>
            </w:r>
          </w:p>
        </w:tc>
      </w:tr>
      <w:tr w:rsidR="006F3866" w:rsidRPr="00F931D9" w14:paraId="61118E06" w14:textId="77777777" w:rsidTr="0039446A">
        <w:tc>
          <w:tcPr>
            <w:tcW w:w="4600" w:type="dxa"/>
            <w:shd w:val="clear" w:color="auto" w:fill="auto"/>
          </w:tcPr>
          <w:p w14:paraId="6322BC92" w14:textId="730D6C1E" w:rsidR="006F3866" w:rsidRPr="00491EC3" w:rsidRDefault="006F3866" w:rsidP="00156A6D">
            <w:pPr>
              <w:numPr>
                <w:ilvl w:val="0"/>
                <w:numId w:val="7"/>
              </w:numPr>
              <w:spacing w:after="0" w:line="240" w:lineRule="auto"/>
              <w:ind w:left="284" w:hanging="284"/>
              <w:jc w:val="both"/>
              <w:rPr>
                <w:rFonts w:ascii="Times New Roman" w:hAnsi="Times New Roman"/>
                <w:sz w:val="24"/>
                <w:szCs w:val="24"/>
              </w:rPr>
            </w:pPr>
            <w:r w:rsidRPr="00491EC3">
              <w:rPr>
                <w:rFonts w:ascii="Times New Roman" w:hAnsi="Times New Roman"/>
                <w:sz w:val="24"/>
                <w:szCs w:val="24"/>
              </w:rPr>
              <w:t xml:space="preserve">Hodnocení kvality </w:t>
            </w:r>
            <w:r w:rsidR="000619D7" w:rsidRPr="00491EC3">
              <w:rPr>
                <w:rFonts w:ascii="Times New Roman" w:hAnsi="Times New Roman"/>
                <w:sz w:val="24"/>
                <w:szCs w:val="24"/>
              </w:rPr>
              <w:t xml:space="preserve">a přeshraničního dopadu </w:t>
            </w:r>
            <w:r w:rsidRPr="00491EC3">
              <w:rPr>
                <w:rFonts w:ascii="Times New Roman" w:hAnsi="Times New Roman"/>
                <w:sz w:val="24"/>
                <w:szCs w:val="24"/>
              </w:rPr>
              <w:t>projektů je prováděno v souladu s </w:t>
            </w:r>
            <w:proofErr w:type="spellStart"/>
            <w:r w:rsidRPr="00491EC3">
              <w:rPr>
                <w:rFonts w:ascii="Times New Roman" w:hAnsi="Times New Roman"/>
                <w:sz w:val="24"/>
                <w:szCs w:val="24"/>
              </w:rPr>
              <w:t>check</w:t>
            </w:r>
            <w:proofErr w:type="spellEnd"/>
            <w:r w:rsidRPr="00491EC3">
              <w:rPr>
                <w:rFonts w:ascii="Times New Roman" w:hAnsi="Times New Roman"/>
                <w:sz w:val="24"/>
                <w:szCs w:val="24"/>
              </w:rPr>
              <w:t xml:space="preserve"> </w:t>
            </w:r>
            <w:r w:rsidR="008501B0" w:rsidRPr="00491EC3">
              <w:rPr>
                <w:rFonts w:ascii="Times New Roman" w:hAnsi="Times New Roman"/>
                <w:sz w:val="24"/>
                <w:szCs w:val="24"/>
              </w:rPr>
              <w:t xml:space="preserve">listy </w:t>
            </w:r>
            <w:r w:rsidRPr="00491EC3">
              <w:rPr>
                <w:rFonts w:ascii="Times New Roman" w:hAnsi="Times New Roman"/>
                <w:sz w:val="24"/>
                <w:szCs w:val="24"/>
              </w:rPr>
              <w:t xml:space="preserve">hodnocení kvality </w:t>
            </w:r>
            <w:r w:rsidR="008501B0" w:rsidRPr="00491EC3">
              <w:rPr>
                <w:rFonts w:ascii="Times New Roman" w:hAnsi="Times New Roman"/>
                <w:sz w:val="24"/>
                <w:szCs w:val="24"/>
              </w:rPr>
              <w:t xml:space="preserve">a přeshraničního dopadu </w:t>
            </w:r>
            <w:r w:rsidRPr="00491EC3">
              <w:rPr>
                <w:rFonts w:ascii="Times New Roman" w:hAnsi="Times New Roman"/>
                <w:sz w:val="24"/>
                <w:szCs w:val="24"/>
              </w:rPr>
              <w:t>projektu následujícím způsobem:</w:t>
            </w:r>
          </w:p>
        </w:tc>
        <w:tc>
          <w:tcPr>
            <w:tcW w:w="4688" w:type="dxa"/>
            <w:shd w:val="clear" w:color="auto" w:fill="auto"/>
          </w:tcPr>
          <w:p w14:paraId="46A91EDB" w14:textId="5DD03EFD" w:rsidR="006F3866" w:rsidRPr="00491EC3" w:rsidRDefault="006F3866" w:rsidP="006F3866">
            <w:pPr>
              <w:spacing w:after="0" w:line="240" w:lineRule="auto"/>
              <w:ind w:left="292" w:hanging="292"/>
              <w:jc w:val="both"/>
              <w:rPr>
                <w:rFonts w:ascii="Times New Roman" w:hAnsi="Times New Roman"/>
                <w:sz w:val="24"/>
                <w:szCs w:val="24"/>
                <w:lang w:val="pl-PL"/>
              </w:rPr>
            </w:pPr>
            <w:r w:rsidRPr="00491EC3">
              <w:rPr>
                <w:rFonts w:ascii="Times New Roman" w:eastAsia="Times New Roman" w:hAnsi="Times New Roman"/>
                <w:sz w:val="24"/>
                <w:szCs w:val="24"/>
                <w:lang w:val="pl-PL"/>
              </w:rPr>
              <w:t xml:space="preserve">2. Ocena jakości </w:t>
            </w:r>
            <w:r w:rsidR="000F0A14" w:rsidRPr="00491EC3">
              <w:rPr>
                <w:rFonts w:ascii="Times New Roman" w:eastAsia="Times New Roman" w:hAnsi="Times New Roman"/>
                <w:sz w:val="24"/>
                <w:szCs w:val="24"/>
                <w:lang w:val="pl-PL"/>
              </w:rPr>
              <w:t xml:space="preserve">i wpływu transgranicznego </w:t>
            </w:r>
            <w:r w:rsidRPr="00491EC3">
              <w:rPr>
                <w:rFonts w:ascii="Times New Roman" w:eastAsia="Times New Roman" w:hAnsi="Times New Roman"/>
                <w:sz w:val="24"/>
                <w:szCs w:val="24"/>
                <w:lang w:val="pl-PL"/>
              </w:rPr>
              <w:t>projektów przeprowadzana jest zgodnie z wykaz</w:t>
            </w:r>
            <w:r w:rsidR="000F0A14" w:rsidRPr="00491EC3">
              <w:rPr>
                <w:rFonts w:ascii="Times New Roman" w:eastAsia="Times New Roman" w:hAnsi="Times New Roman"/>
                <w:sz w:val="24"/>
                <w:szCs w:val="24"/>
                <w:lang w:val="pl-PL"/>
              </w:rPr>
              <w:t>ami</w:t>
            </w:r>
            <w:r w:rsidRPr="00491EC3">
              <w:rPr>
                <w:rFonts w:ascii="Times New Roman" w:eastAsia="Times New Roman" w:hAnsi="Times New Roman"/>
                <w:sz w:val="24"/>
                <w:szCs w:val="24"/>
                <w:lang w:val="pl-PL"/>
              </w:rPr>
              <w:t xml:space="preserve"> kontrolnym</w:t>
            </w:r>
            <w:r w:rsidR="000F0A14" w:rsidRPr="00491EC3">
              <w:rPr>
                <w:rFonts w:ascii="Times New Roman" w:eastAsia="Times New Roman" w:hAnsi="Times New Roman"/>
                <w:sz w:val="24"/>
                <w:szCs w:val="24"/>
                <w:lang w:val="pl-PL"/>
              </w:rPr>
              <w:t>i</w:t>
            </w:r>
            <w:r w:rsidRPr="00491EC3">
              <w:rPr>
                <w:rFonts w:ascii="Times New Roman" w:eastAsia="Times New Roman" w:hAnsi="Times New Roman"/>
                <w:sz w:val="24"/>
                <w:szCs w:val="24"/>
                <w:lang w:val="pl-PL"/>
              </w:rPr>
              <w:t xml:space="preserve"> oceny jakości </w:t>
            </w:r>
            <w:r w:rsidR="000F0A14" w:rsidRPr="00491EC3">
              <w:rPr>
                <w:rFonts w:ascii="Times New Roman" w:eastAsia="Times New Roman" w:hAnsi="Times New Roman"/>
                <w:sz w:val="24"/>
                <w:szCs w:val="24"/>
                <w:lang w:val="pl-PL"/>
              </w:rPr>
              <w:t xml:space="preserve">i wpływu transgranicznego </w:t>
            </w:r>
            <w:r w:rsidRPr="00491EC3">
              <w:rPr>
                <w:rFonts w:ascii="Times New Roman" w:eastAsia="Times New Roman" w:hAnsi="Times New Roman"/>
                <w:sz w:val="24"/>
                <w:szCs w:val="24"/>
                <w:lang w:val="pl-PL"/>
              </w:rPr>
              <w:t>projektu, w następujący sposób:</w:t>
            </w:r>
          </w:p>
        </w:tc>
      </w:tr>
      <w:tr w:rsidR="006F3866" w:rsidRPr="00F931D9" w14:paraId="36A6315E" w14:textId="77777777" w:rsidTr="0039446A">
        <w:tc>
          <w:tcPr>
            <w:tcW w:w="4600" w:type="dxa"/>
            <w:shd w:val="clear" w:color="auto" w:fill="auto"/>
          </w:tcPr>
          <w:p w14:paraId="79826D8B" w14:textId="1596989F" w:rsidR="006F3866" w:rsidRPr="00F931D9" w:rsidRDefault="006F3866" w:rsidP="006F3866">
            <w:pPr>
              <w:pStyle w:val="Nadpis2"/>
              <w:keepNext w:val="0"/>
              <w:numPr>
                <w:ilvl w:val="0"/>
                <w:numId w:val="0"/>
              </w:numPr>
              <w:spacing w:before="0" w:after="0" w:line="240" w:lineRule="auto"/>
              <w:ind w:left="426" w:hanging="284"/>
              <w:jc w:val="both"/>
            </w:pPr>
            <w:r w:rsidRPr="00F931D9">
              <w:rPr>
                <w:rFonts w:ascii="Times New Roman" w:hAnsi="Times New Roman"/>
                <w:b w:val="0"/>
                <w:bCs w:val="0"/>
                <w:i w:val="0"/>
                <w:iCs w:val="0"/>
                <w:sz w:val="24"/>
                <w:szCs w:val="24"/>
              </w:rPr>
              <w:t xml:space="preserve">2.1 </w:t>
            </w:r>
            <w:r w:rsidR="00833558" w:rsidRPr="00833558">
              <w:rPr>
                <w:rFonts w:ascii="Times New Roman" w:hAnsi="Times New Roman"/>
                <w:b w:val="0"/>
                <w:bCs w:val="0"/>
                <w:i w:val="0"/>
                <w:iCs w:val="0"/>
                <w:sz w:val="24"/>
                <w:szCs w:val="24"/>
              </w:rPr>
              <w:t xml:space="preserve">Hodnocení kvality každého projektu provádí pracovní skupina 4 expertů, které určil vedoucí JS z expertů vybraných pro danou prioritu. Ke každé žádosti o podporu je přidělen jeden expert z regionu Vedoucího partnera, </w:t>
            </w:r>
            <w:r w:rsidR="00833558" w:rsidRPr="00833558">
              <w:rPr>
                <w:rFonts w:ascii="Times New Roman" w:hAnsi="Times New Roman"/>
                <w:b w:val="0"/>
                <w:bCs w:val="0"/>
                <w:i w:val="0"/>
                <w:iCs w:val="0"/>
                <w:sz w:val="24"/>
                <w:szCs w:val="24"/>
              </w:rPr>
              <w:lastRenderedPageBreak/>
              <w:t xml:space="preserve">jeden expert z regionu partnera z druhé strany hranice s největším finančním podílem  a jeden polský a jeden český expert z jiného regionu. Každá pracovní skupina může hodnotit několik žádostí.  </w:t>
            </w:r>
          </w:p>
        </w:tc>
        <w:tc>
          <w:tcPr>
            <w:tcW w:w="4688" w:type="dxa"/>
            <w:shd w:val="clear" w:color="auto" w:fill="auto"/>
          </w:tcPr>
          <w:p w14:paraId="7FC4A977" w14:textId="35B0CF1D" w:rsidR="006F3866" w:rsidRPr="00187889" w:rsidRDefault="00833558" w:rsidP="00833558">
            <w:pPr>
              <w:pStyle w:val="Nadpis2"/>
              <w:keepNext w:val="0"/>
              <w:numPr>
                <w:ilvl w:val="1"/>
                <w:numId w:val="7"/>
              </w:numPr>
              <w:spacing w:before="0" w:after="0" w:line="240" w:lineRule="auto"/>
              <w:jc w:val="both"/>
              <w:rPr>
                <w:rFonts w:ascii="Times New Roman" w:hAnsi="Times New Roman"/>
                <w:b w:val="0"/>
                <w:i w:val="0"/>
                <w:sz w:val="24"/>
                <w:szCs w:val="24"/>
                <w:lang w:val="pl-PL"/>
              </w:rPr>
            </w:pPr>
            <w:r w:rsidRPr="00833558">
              <w:rPr>
                <w:rFonts w:ascii="Times New Roman" w:hAnsi="Times New Roman"/>
                <w:b w:val="0"/>
                <w:i w:val="0"/>
                <w:sz w:val="24"/>
                <w:szCs w:val="24"/>
                <w:lang w:val="pl-PL"/>
              </w:rPr>
              <w:lastRenderedPageBreak/>
              <w:t xml:space="preserve">Ocena jakości każdego projektu przeprowadzana jest przez grupę roboczą składająca się z 4 ekspertów. Wskazuje ich kierownik WS spośród ekspertów wybranych dla danego priorytetu. Do każdego wniosku o dofinansowanie </w:t>
            </w:r>
            <w:r w:rsidRPr="00833558">
              <w:rPr>
                <w:rFonts w:ascii="Times New Roman" w:hAnsi="Times New Roman"/>
                <w:b w:val="0"/>
                <w:i w:val="0"/>
                <w:sz w:val="24"/>
                <w:szCs w:val="24"/>
                <w:lang w:val="pl-PL"/>
              </w:rPr>
              <w:lastRenderedPageBreak/>
              <w:t>przydziela się jednego eksperta z regionu Partnera Wiodącego, jednego eksperta z regionu partnera z drugiej strony granicy z największym udziałem finansowym    oraz po jednym polskim i czeskim ekspercie z innego regionu. Każda grupa robocza może ocenić kilka wniosków</w:t>
            </w:r>
          </w:p>
        </w:tc>
      </w:tr>
      <w:tr w:rsidR="000E738D" w:rsidRPr="00F931D9" w14:paraId="02EDF17B" w14:textId="77777777" w:rsidTr="0039446A">
        <w:tc>
          <w:tcPr>
            <w:tcW w:w="4600" w:type="dxa"/>
            <w:shd w:val="clear" w:color="auto" w:fill="auto"/>
          </w:tcPr>
          <w:p w14:paraId="4E619C1E" w14:textId="07A4F345" w:rsidR="000E738D" w:rsidRPr="00F931D9" w:rsidRDefault="000E738D" w:rsidP="006F3866">
            <w:pPr>
              <w:pStyle w:val="Nadpis2"/>
              <w:keepNext w:val="0"/>
              <w:numPr>
                <w:ilvl w:val="0"/>
                <w:numId w:val="0"/>
              </w:numPr>
              <w:spacing w:before="0" w:after="0" w:line="240" w:lineRule="auto"/>
              <w:ind w:left="426" w:hanging="284"/>
              <w:jc w:val="both"/>
              <w:rPr>
                <w:rFonts w:ascii="Times New Roman" w:hAnsi="Times New Roman"/>
                <w:b w:val="0"/>
                <w:bCs w:val="0"/>
                <w:i w:val="0"/>
                <w:iCs w:val="0"/>
                <w:sz w:val="24"/>
                <w:szCs w:val="24"/>
              </w:rPr>
            </w:pPr>
            <w:r w:rsidRPr="00F931D9">
              <w:rPr>
                <w:rFonts w:ascii="Times New Roman" w:hAnsi="Times New Roman"/>
                <w:b w:val="0"/>
                <w:bCs w:val="0"/>
                <w:i w:val="0"/>
                <w:iCs w:val="0"/>
                <w:sz w:val="24"/>
                <w:szCs w:val="24"/>
              </w:rPr>
              <w:lastRenderedPageBreak/>
              <w:t>2.</w:t>
            </w:r>
            <w:r>
              <w:rPr>
                <w:rFonts w:ascii="Times New Roman" w:hAnsi="Times New Roman"/>
                <w:b w:val="0"/>
                <w:bCs w:val="0"/>
                <w:i w:val="0"/>
                <w:iCs w:val="0"/>
                <w:sz w:val="24"/>
                <w:szCs w:val="24"/>
                <w:lang w:val="cs-CZ"/>
              </w:rPr>
              <w:t>2</w:t>
            </w:r>
            <w:r w:rsidRPr="00F931D9">
              <w:rPr>
                <w:rFonts w:ascii="Times New Roman" w:hAnsi="Times New Roman"/>
                <w:b w:val="0"/>
                <w:bCs w:val="0"/>
                <w:i w:val="0"/>
                <w:iCs w:val="0"/>
                <w:sz w:val="24"/>
                <w:szCs w:val="24"/>
              </w:rPr>
              <w:t xml:space="preserve"> Hodnocení </w:t>
            </w:r>
            <w:r>
              <w:rPr>
                <w:rFonts w:ascii="Times New Roman" w:hAnsi="Times New Roman"/>
                <w:b w:val="0"/>
                <w:bCs w:val="0"/>
                <w:i w:val="0"/>
                <w:iCs w:val="0"/>
                <w:sz w:val="24"/>
                <w:szCs w:val="24"/>
                <w:lang w:val="cs-CZ"/>
              </w:rPr>
              <w:t xml:space="preserve">přeshraničního dopadu </w:t>
            </w:r>
            <w:r w:rsidRPr="00F931D9">
              <w:rPr>
                <w:rFonts w:ascii="Times New Roman" w:hAnsi="Times New Roman"/>
                <w:b w:val="0"/>
                <w:bCs w:val="0"/>
                <w:i w:val="0"/>
                <w:iCs w:val="0"/>
                <w:sz w:val="24"/>
                <w:szCs w:val="24"/>
              </w:rPr>
              <w:t xml:space="preserve">každého projektu provádí pracovní skupina </w:t>
            </w:r>
            <w:r w:rsidR="00241826">
              <w:rPr>
                <w:rFonts w:ascii="Times New Roman" w:hAnsi="Times New Roman"/>
                <w:b w:val="0"/>
                <w:bCs w:val="0"/>
                <w:i w:val="0"/>
                <w:iCs w:val="0"/>
                <w:sz w:val="24"/>
                <w:szCs w:val="24"/>
                <w:lang w:val="cs-CZ"/>
              </w:rPr>
              <w:t>2</w:t>
            </w:r>
            <w:r w:rsidRPr="00F931D9">
              <w:rPr>
                <w:rFonts w:ascii="Times New Roman" w:hAnsi="Times New Roman"/>
                <w:b w:val="0"/>
                <w:bCs w:val="0"/>
                <w:i w:val="0"/>
                <w:iCs w:val="0"/>
                <w:sz w:val="24"/>
                <w:szCs w:val="24"/>
              </w:rPr>
              <w:t xml:space="preserve"> expertů, které určil vedoucí JS z expertů </w:t>
            </w:r>
            <w:r>
              <w:rPr>
                <w:rFonts w:ascii="Times New Roman" w:hAnsi="Times New Roman"/>
                <w:b w:val="0"/>
                <w:bCs w:val="0"/>
                <w:i w:val="0"/>
                <w:iCs w:val="0"/>
                <w:sz w:val="24"/>
                <w:szCs w:val="24"/>
                <w:lang w:val="cs-CZ"/>
              </w:rPr>
              <w:t xml:space="preserve">jmenovaných </w:t>
            </w:r>
            <w:r w:rsidRPr="00F931D9">
              <w:rPr>
                <w:rFonts w:ascii="Times New Roman" w:hAnsi="Times New Roman"/>
                <w:b w:val="0"/>
                <w:bCs w:val="0"/>
                <w:i w:val="0"/>
                <w:iCs w:val="0"/>
                <w:sz w:val="24"/>
                <w:szCs w:val="24"/>
              </w:rPr>
              <w:t>pro danou prioritu</w:t>
            </w:r>
            <w:r w:rsidR="00241826">
              <w:rPr>
                <w:rFonts w:ascii="Times New Roman" w:hAnsi="Times New Roman"/>
                <w:b w:val="0"/>
                <w:bCs w:val="0"/>
                <w:i w:val="0"/>
                <w:iCs w:val="0"/>
                <w:sz w:val="24"/>
                <w:szCs w:val="24"/>
                <w:lang w:val="cs-CZ"/>
              </w:rPr>
              <w:t>, a pracovník JS</w:t>
            </w:r>
            <w:r w:rsidRPr="00F931D9">
              <w:rPr>
                <w:rFonts w:ascii="Times New Roman" w:hAnsi="Times New Roman"/>
                <w:b w:val="0"/>
                <w:bCs w:val="0"/>
                <w:i w:val="0"/>
                <w:iCs w:val="0"/>
                <w:sz w:val="24"/>
                <w:szCs w:val="24"/>
              </w:rPr>
              <w:t xml:space="preserve">. Ke každé žádosti </w:t>
            </w:r>
            <w:r w:rsidR="003E7CDE">
              <w:rPr>
                <w:rFonts w:ascii="Times New Roman" w:hAnsi="Times New Roman"/>
                <w:b w:val="0"/>
                <w:bCs w:val="0"/>
                <w:i w:val="0"/>
                <w:iCs w:val="0"/>
                <w:sz w:val="24"/>
                <w:szCs w:val="24"/>
                <w:lang w:val="cs-CZ"/>
              </w:rPr>
              <w:t xml:space="preserve">o podporu </w:t>
            </w:r>
            <w:r w:rsidRPr="00F931D9">
              <w:rPr>
                <w:rFonts w:ascii="Times New Roman" w:hAnsi="Times New Roman"/>
                <w:b w:val="0"/>
                <w:bCs w:val="0"/>
                <w:i w:val="0"/>
                <w:iCs w:val="0"/>
                <w:sz w:val="24"/>
                <w:szCs w:val="24"/>
              </w:rPr>
              <w:t>je přidělen jeden expert z regionu Vedoucího partnera, jeden expert z regionu partnera z druhé strany hranice</w:t>
            </w:r>
            <w:r w:rsidR="00C841C2">
              <w:rPr>
                <w:rFonts w:ascii="Times New Roman" w:hAnsi="Times New Roman"/>
                <w:b w:val="0"/>
                <w:bCs w:val="0"/>
                <w:i w:val="0"/>
                <w:iCs w:val="0"/>
                <w:sz w:val="24"/>
                <w:szCs w:val="24"/>
                <w:lang w:val="cs-CZ"/>
              </w:rPr>
              <w:t xml:space="preserve"> </w:t>
            </w:r>
            <w:r w:rsidR="00C841C2" w:rsidRPr="00CF2CE5">
              <w:rPr>
                <w:rFonts w:ascii="Times New Roman" w:hAnsi="Times New Roman"/>
                <w:b w:val="0"/>
                <w:bCs w:val="0"/>
                <w:i w:val="0"/>
                <w:iCs w:val="0"/>
                <w:sz w:val="24"/>
                <w:szCs w:val="24"/>
                <w:lang w:val="cs-CZ"/>
              </w:rPr>
              <w:t>s největším finanč</w:t>
            </w:r>
            <w:r w:rsidR="00C841C2">
              <w:rPr>
                <w:rFonts w:ascii="Times New Roman" w:hAnsi="Times New Roman"/>
                <w:b w:val="0"/>
                <w:bCs w:val="0"/>
                <w:i w:val="0"/>
                <w:iCs w:val="0"/>
                <w:sz w:val="24"/>
                <w:szCs w:val="24"/>
                <w:lang w:val="cs-CZ"/>
              </w:rPr>
              <w:t>n</w:t>
            </w:r>
            <w:r w:rsidR="00C841C2" w:rsidRPr="00CF2CE5">
              <w:rPr>
                <w:rFonts w:ascii="Times New Roman" w:hAnsi="Times New Roman"/>
                <w:b w:val="0"/>
                <w:bCs w:val="0"/>
                <w:i w:val="0"/>
                <w:iCs w:val="0"/>
                <w:sz w:val="24"/>
                <w:szCs w:val="24"/>
                <w:lang w:val="cs-CZ"/>
              </w:rPr>
              <w:t>ím podílem</w:t>
            </w:r>
            <w:r w:rsidRPr="00F931D9">
              <w:rPr>
                <w:b w:val="0"/>
                <w:bCs w:val="0"/>
                <w:i w:val="0"/>
                <w:iCs w:val="0"/>
                <w:vertAlign w:val="superscript"/>
                <w:lang w:val="pl-PL"/>
              </w:rPr>
              <w:footnoteReference w:id="1"/>
            </w:r>
            <w:r w:rsidRPr="00F931D9">
              <w:rPr>
                <w:rFonts w:ascii="Times New Roman" w:hAnsi="Times New Roman"/>
                <w:b w:val="0"/>
                <w:bCs w:val="0"/>
                <w:i w:val="0"/>
                <w:iCs w:val="0"/>
                <w:sz w:val="24"/>
                <w:szCs w:val="24"/>
              </w:rPr>
              <w:t xml:space="preserve"> a jeden </w:t>
            </w:r>
            <w:r w:rsidR="00B8069E">
              <w:rPr>
                <w:rFonts w:ascii="Times New Roman" w:hAnsi="Times New Roman"/>
                <w:b w:val="0"/>
                <w:bCs w:val="0"/>
                <w:i w:val="0"/>
                <w:iCs w:val="0"/>
                <w:sz w:val="24"/>
                <w:szCs w:val="24"/>
                <w:lang w:val="cs-CZ"/>
              </w:rPr>
              <w:t>pracovník JS</w:t>
            </w:r>
            <w:r w:rsidRPr="00F931D9">
              <w:rPr>
                <w:rFonts w:ascii="Times New Roman" w:hAnsi="Times New Roman"/>
                <w:b w:val="0"/>
                <w:bCs w:val="0"/>
                <w:i w:val="0"/>
                <w:iCs w:val="0"/>
                <w:sz w:val="24"/>
                <w:szCs w:val="24"/>
              </w:rPr>
              <w:t>. Každá pracovní skupina může hodnotit několik žádostí.</w:t>
            </w:r>
          </w:p>
        </w:tc>
        <w:tc>
          <w:tcPr>
            <w:tcW w:w="4688" w:type="dxa"/>
            <w:shd w:val="clear" w:color="auto" w:fill="auto"/>
          </w:tcPr>
          <w:p w14:paraId="11AF08B6" w14:textId="365C39CB" w:rsidR="000E738D" w:rsidRPr="00187889" w:rsidRDefault="0080706E" w:rsidP="00156A6D">
            <w:pPr>
              <w:pStyle w:val="Nadpis2"/>
              <w:keepNext w:val="0"/>
              <w:numPr>
                <w:ilvl w:val="1"/>
                <w:numId w:val="7"/>
              </w:numPr>
              <w:spacing w:before="0" w:after="0" w:line="240" w:lineRule="auto"/>
              <w:ind w:hanging="134"/>
              <w:jc w:val="both"/>
              <w:rPr>
                <w:rFonts w:ascii="Times New Roman" w:hAnsi="Times New Roman"/>
                <w:b w:val="0"/>
                <w:i w:val="0"/>
                <w:sz w:val="24"/>
                <w:szCs w:val="24"/>
                <w:lang w:val="pl-PL"/>
              </w:rPr>
            </w:pPr>
            <w:r w:rsidRPr="00187889">
              <w:rPr>
                <w:rFonts w:ascii="Times New Roman" w:hAnsi="Times New Roman"/>
                <w:b w:val="0"/>
                <w:i w:val="0"/>
                <w:sz w:val="24"/>
                <w:szCs w:val="24"/>
                <w:lang w:val="pl-PL"/>
              </w:rPr>
              <w:t>Ocena wpływu transgranicznego każdego projektu przeprowadzana jest przez grupę roboczą składającą się z 2 ekspertów powołanych przez kierownika WS spośród ekspertów powołanych dla danego priorytetu oraz pracownika WS. Do każdego wniosku o dofinansowanie przydziela się jednego</w:t>
            </w:r>
            <w:r w:rsidR="000C4422" w:rsidRPr="00187889">
              <w:rPr>
                <w:rFonts w:ascii="Times New Roman" w:hAnsi="Times New Roman"/>
                <w:b w:val="0"/>
                <w:i w:val="0"/>
                <w:sz w:val="24"/>
                <w:szCs w:val="24"/>
                <w:lang w:val="pl-PL"/>
              </w:rPr>
              <w:t xml:space="preserve"> eksperta z regionu Partnera Wiodącego, jednego eksperta z regionu partnera z drugiej strony granicy</w:t>
            </w:r>
            <w:r w:rsidR="00C841C2">
              <w:rPr>
                <w:rFonts w:ascii="Times New Roman" w:hAnsi="Times New Roman"/>
                <w:b w:val="0"/>
                <w:i w:val="0"/>
                <w:sz w:val="24"/>
                <w:szCs w:val="24"/>
                <w:lang w:val="pl-PL"/>
              </w:rPr>
              <w:t xml:space="preserve"> z największym udziałem finansowym</w:t>
            </w:r>
            <w:r w:rsidR="00C841C2" w:rsidRPr="00187889">
              <w:rPr>
                <w:b w:val="0"/>
                <w:i w:val="0"/>
                <w:vertAlign w:val="superscript"/>
                <w:lang w:val="pl-PL"/>
              </w:rPr>
              <w:t xml:space="preserve"> </w:t>
            </w:r>
            <w:r w:rsidR="000C4422" w:rsidRPr="00187889">
              <w:rPr>
                <w:b w:val="0"/>
                <w:i w:val="0"/>
                <w:vertAlign w:val="superscript"/>
                <w:lang w:val="pl-PL"/>
              </w:rPr>
              <w:footnoteReference w:id="2"/>
            </w:r>
            <w:r w:rsidRPr="00187889">
              <w:rPr>
                <w:rFonts w:ascii="Times New Roman" w:hAnsi="Times New Roman"/>
                <w:b w:val="0"/>
                <w:i w:val="0"/>
                <w:sz w:val="24"/>
                <w:szCs w:val="24"/>
                <w:lang w:val="pl-PL"/>
              </w:rPr>
              <w:t xml:space="preserve"> oraz jed</w:t>
            </w:r>
            <w:r w:rsidR="009C3512" w:rsidRPr="00187889">
              <w:rPr>
                <w:rFonts w:ascii="Times New Roman" w:hAnsi="Times New Roman"/>
                <w:b w:val="0"/>
                <w:i w:val="0"/>
                <w:sz w:val="24"/>
                <w:szCs w:val="24"/>
                <w:lang w:val="pl-PL"/>
              </w:rPr>
              <w:t>nego</w:t>
            </w:r>
            <w:r w:rsidRPr="00187889">
              <w:rPr>
                <w:rFonts w:ascii="Times New Roman" w:hAnsi="Times New Roman"/>
                <w:b w:val="0"/>
                <w:i w:val="0"/>
                <w:sz w:val="24"/>
                <w:szCs w:val="24"/>
                <w:lang w:val="pl-PL"/>
              </w:rPr>
              <w:t xml:space="preserve"> pracownik</w:t>
            </w:r>
            <w:r w:rsidR="009C3512" w:rsidRPr="00187889">
              <w:rPr>
                <w:rFonts w:ascii="Times New Roman" w:hAnsi="Times New Roman"/>
                <w:b w:val="0"/>
                <w:i w:val="0"/>
                <w:sz w:val="24"/>
                <w:szCs w:val="24"/>
                <w:lang w:val="pl-PL"/>
              </w:rPr>
              <w:t>a</w:t>
            </w:r>
            <w:r w:rsidRPr="00187889">
              <w:rPr>
                <w:rFonts w:ascii="Times New Roman" w:hAnsi="Times New Roman"/>
                <w:b w:val="0"/>
                <w:i w:val="0"/>
                <w:sz w:val="24"/>
                <w:szCs w:val="24"/>
                <w:lang w:val="pl-PL"/>
              </w:rPr>
              <w:t xml:space="preserve"> WS</w:t>
            </w:r>
            <w:r w:rsidR="000C4422" w:rsidRPr="00187889">
              <w:rPr>
                <w:rFonts w:ascii="Times New Roman" w:hAnsi="Times New Roman"/>
                <w:b w:val="0"/>
                <w:i w:val="0"/>
                <w:sz w:val="24"/>
                <w:szCs w:val="24"/>
                <w:lang w:val="pl-PL"/>
              </w:rPr>
              <w:t>.</w:t>
            </w:r>
            <w:r w:rsidRPr="00187889">
              <w:rPr>
                <w:rFonts w:ascii="Times New Roman" w:hAnsi="Times New Roman"/>
                <w:b w:val="0"/>
                <w:i w:val="0"/>
                <w:sz w:val="24"/>
                <w:szCs w:val="24"/>
                <w:lang w:val="pl-PL"/>
              </w:rPr>
              <w:t xml:space="preserve"> Każda grupa robocza może ocenić kilka wniosków.</w:t>
            </w:r>
          </w:p>
        </w:tc>
      </w:tr>
      <w:tr w:rsidR="006F3866" w:rsidRPr="00F931D9" w14:paraId="700B0303" w14:textId="77777777" w:rsidTr="0039446A">
        <w:tc>
          <w:tcPr>
            <w:tcW w:w="4600" w:type="dxa"/>
            <w:shd w:val="clear" w:color="auto" w:fill="auto"/>
          </w:tcPr>
          <w:p w14:paraId="20C0B5CC" w14:textId="39DEB498" w:rsidR="006F3866" w:rsidRPr="000B53F3"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0B53F3">
              <w:rPr>
                <w:rFonts w:ascii="Times New Roman" w:hAnsi="Times New Roman"/>
                <w:b w:val="0"/>
                <w:i w:val="0"/>
                <w:sz w:val="24"/>
                <w:szCs w:val="24"/>
              </w:rPr>
              <w:t>2.</w:t>
            </w:r>
            <w:r w:rsidR="00CC5CEE" w:rsidRPr="000B53F3">
              <w:rPr>
                <w:rFonts w:ascii="Times New Roman" w:hAnsi="Times New Roman"/>
                <w:b w:val="0"/>
                <w:i w:val="0"/>
                <w:sz w:val="24"/>
                <w:szCs w:val="24"/>
                <w:lang w:val="cs-CZ"/>
              </w:rPr>
              <w:t>3</w:t>
            </w:r>
            <w:r w:rsidR="00CC5CEE" w:rsidRPr="000B53F3">
              <w:rPr>
                <w:rFonts w:ascii="Times New Roman" w:hAnsi="Times New Roman"/>
                <w:b w:val="0"/>
                <w:i w:val="0"/>
                <w:sz w:val="24"/>
                <w:szCs w:val="24"/>
              </w:rPr>
              <w:t xml:space="preserve"> </w:t>
            </w:r>
            <w:r w:rsidRPr="000B53F3">
              <w:rPr>
                <w:rFonts w:ascii="Times New Roman" w:hAnsi="Times New Roman"/>
                <w:b w:val="0"/>
                <w:i w:val="0"/>
                <w:sz w:val="24"/>
                <w:szCs w:val="24"/>
              </w:rPr>
              <w:t>Každý expert hodnotí individuálně přidělenou žádost, svoje hodnocení včetně komentářů zasílá na příslušném formuláři v termínech uvedených v § 4 bodu 11.</w:t>
            </w:r>
            <w:r w:rsidRPr="000B53F3" w:rsidDel="00E02DAF">
              <w:rPr>
                <w:rFonts w:ascii="Times New Roman" w:hAnsi="Times New Roman"/>
                <w:b w:val="0"/>
                <w:i w:val="0"/>
                <w:sz w:val="24"/>
                <w:szCs w:val="24"/>
              </w:rPr>
              <w:t xml:space="preserve"> </w:t>
            </w:r>
          </w:p>
        </w:tc>
        <w:tc>
          <w:tcPr>
            <w:tcW w:w="4688" w:type="dxa"/>
            <w:shd w:val="clear" w:color="auto" w:fill="auto"/>
          </w:tcPr>
          <w:p w14:paraId="1C0B1400" w14:textId="68A2D6BD" w:rsidR="006F3866" w:rsidRPr="00F931D9" w:rsidRDefault="006F3866" w:rsidP="006F3866">
            <w:pPr>
              <w:pStyle w:val="Nadpis2"/>
              <w:keepNext w:val="0"/>
              <w:numPr>
                <w:ilvl w:val="0"/>
                <w:numId w:val="0"/>
              </w:numPr>
              <w:spacing w:before="0" w:after="0" w:line="240" w:lineRule="auto"/>
              <w:ind w:left="66"/>
              <w:jc w:val="both"/>
              <w:rPr>
                <w:rFonts w:ascii="Times New Roman" w:hAnsi="Times New Roman"/>
                <w:b w:val="0"/>
                <w:i w:val="0"/>
                <w:sz w:val="24"/>
                <w:szCs w:val="24"/>
                <w:lang w:val="pl-PL"/>
              </w:rPr>
            </w:pP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3</w:t>
            </w:r>
            <w:r w:rsidRPr="00F931D9">
              <w:rPr>
                <w:rFonts w:ascii="Times New Roman" w:hAnsi="Times New Roman"/>
                <w:b w:val="0"/>
                <w:i w:val="0"/>
                <w:sz w:val="24"/>
                <w:szCs w:val="24"/>
                <w:lang w:val="pl-PL"/>
              </w:rPr>
              <w:t xml:space="preserve"> Każdy z ekspertów ocenia indywidualnie przydzielone wnioski projektowe, swoją ocenę włącznie z komentarzami przesyła na odpowiednim formularzu w terminach określonych w </w:t>
            </w:r>
            <w:r w:rsidRPr="00F931D9">
              <w:rPr>
                <w:rFonts w:ascii="Times New Roman" w:hAnsi="Times New Roman"/>
                <w:b w:val="0"/>
                <w:i w:val="0"/>
                <w:sz w:val="24"/>
                <w:szCs w:val="24"/>
              </w:rPr>
              <w:t xml:space="preserve">§ 4 </w:t>
            </w:r>
            <w:proofErr w:type="spellStart"/>
            <w:r w:rsidRPr="00F931D9">
              <w:rPr>
                <w:rFonts w:ascii="Times New Roman" w:hAnsi="Times New Roman"/>
                <w:b w:val="0"/>
                <w:i w:val="0"/>
                <w:sz w:val="24"/>
                <w:szCs w:val="24"/>
              </w:rPr>
              <w:t>pkt</w:t>
            </w:r>
            <w:proofErr w:type="spellEnd"/>
            <w:r w:rsidRPr="00F931D9">
              <w:rPr>
                <w:rFonts w:ascii="Times New Roman" w:hAnsi="Times New Roman"/>
                <w:b w:val="0"/>
                <w:i w:val="0"/>
                <w:sz w:val="24"/>
                <w:szCs w:val="24"/>
              </w:rPr>
              <w:t xml:space="preserve">. 11. </w:t>
            </w:r>
            <w:r w:rsidRPr="00F931D9">
              <w:rPr>
                <w:rFonts w:ascii="Times New Roman" w:hAnsi="Times New Roman"/>
                <w:b w:val="0"/>
                <w:i w:val="0"/>
                <w:sz w:val="24"/>
                <w:szCs w:val="24"/>
                <w:lang w:val="pl-PL"/>
              </w:rPr>
              <w:t xml:space="preserve"> </w:t>
            </w:r>
          </w:p>
        </w:tc>
      </w:tr>
      <w:tr w:rsidR="006F3866" w:rsidRPr="00F931D9" w14:paraId="1BDEDDFF" w14:textId="77777777" w:rsidTr="0039446A">
        <w:tc>
          <w:tcPr>
            <w:tcW w:w="4600" w:type="dxa"/>
            <w:shd w:val="clear" w:color="auto" w:fill="auto"/>
          </w:tcPr>
          <w:p w14:paraId="717F8113" w14:textId="4A14FF07" w:rsidR="006F3866" w:rsidRPr="00F931D9"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F931D9">
              <w:rPr>
                <w:rFonts w:ascii="Times New Roman" w:hAnsi="Times New Roman"/>
                <w:b w:val="0"/>
                <w:i w:val="0"/>
                <w:sz w:val="24"/>
                <w:szCs w:val="24"/>
              </w:rPr>
              <w:t>2.</w:t>
            </w:r>
            <w:r w:rsidR="00CC5CEE">
              <w:rPr>
                <w:rFonts w:ascii="Times New Roman" w:hAnsi="Times New Roman"/>
                <w:b w:val="0"/>
                <w:i w:val="0"/>
                <w:sz w:val="24"/>
                <w:szCs w:val="24"/>
                <w:lang w:val="cs-CZ"/>
              </w:rPr>
              <w:t>4</w:t>
            </w:r>
            <w:r w:rsidR="00CC5CEE" w:rsidRPr="00F931D9">
              <w:rPr>
                <w:rFonts w:ascii="Times New Roman" w:hAnsi="Times New Roman"/>
                <w:b w:val="0"/>
                <w:i w:val="0"/>
                <w:sz w:val="24"/>
                <w:szCs w:val="24"/>
              </w:rPr>
              <w:t xml:space="preserve"> </w:t>
            </w:r>
            <w:r w:rsidRPr="00F931D9">
              <w:rPr>
                <w:rFonts w:ascii="Times New Roman" w:hAnsi="Times New Roman"/>
                <w:b w:val="0"/>
                <w:i w:val="0"/>
                <w:sz w:val="24"/>
                <w:szCs w:val="24"/>
              </w:rPr>
              <w:t xml:space="preserve">Společné hodnocení kvality </w:t>
            </w:r>
            <w:r w:rsidR="005664BD">
              <w:rPr>
                <w:rFonts w:ascii="Times New Roman" w:hAnsi="Times New Roman"/>
                <w:b w:val="0"/>
                <w:i w:val="0"/>
                <w:sz w:val="24"/>
                <w:szCs w:val="24"/>
                <w:lang w:val="cs-CZ"/>
              </w:rPr>
              <w:t xml:space="preserve">/ přeshraničního dopadu </w:t>
            </w:r>
            <w:r w:rsidRPr="00F931D9">
              <w:rPr>
                <w:rFonts w:ascii="Times New Roman" w:hAnsi="Times New Roman"/>
                <w:b w:val="0"/>
                <w:i w:val="0"/>
                <w:sz w:val="24"/>
                <w:szCs w:val="24"/>
              </w:rPr>
              <w:t xml:space="preserve">projektu se provádí v souladu s Metodikou a </w:t>
            </w:r>
            <w:proofErr w:type="spellStart"/>
            <w:r w:rsidRPr="00F931D9">
              <w:rPr>
                <w:rFonts w:ascii="Times New Roman" w:hAnsi="Times New Roman"/>
                <w:b w:val="0"/>
                <w:i w:val="0"/>
                <w:sz w:val="24"/>
                <w:szCs w:val="24"/>
              </w:rPr>
              <w:t>check</w:t>
            </w:r>
            <w:proofErr w:type="spellEnd"/>
            <w:r w:rsidRPr="00F931D9">
              <w:rPr>
                <w:rFonts w:ascii="Times New Roman" w:hAnsi="Times New Roman"/>
                <w:b w:val="0"/>
                <w:i w:val="0"/>
                <w:sz w:val="24"/>
                <w:szCs w:val="24"/>
              </w:rPr>
              <w:t xml:space="preserve"> listem kvality </w:t>
            </w:r>
            <w:r w:rsidR="005664BD">
              <w:rPr>
                <w:rFonts w:ascii="Times New Roman" w:hAnsi="Times New Roman"/>
                <w:b w:val="0"/>
                <w:i w:val="0"/>
                <w:sz w:val="24"/>
                <w:szCs w:val="24"/>
                <w:lang w:val="cs-CZ"/>
              </w:rPr>
              <w:t xml:space="preserve">/ přeshraničního dopadu </w:t>
            </w:r>
            <w:r w:rsidRPr="00F931D9">
              <w:rPr>
                <w:rFonts w:ascii="Times New Roman" w:hAnsi="Times New Roman"/>
                <w:b w:val="0"/>
                <w:i w:val="0"/>
                <w:sz w:val="24"/>
                <w:szCs w:val="24"/>
              </w:rPr>
              <w:t xml:space="preserve">projektu. </w:t>
            </w:r>
          </w:p>
        </w:tc>
        <w:tc>
          <w:tcPr>
            <w:tcW w:w="4688" w:type="dxa"/>
            <w:shd w:val="clear" w:color="auto" w:fill="auto"/>
          </w:tcPr>
          <w:p w14:paraId="4387A0D3" w14:textId="6AEE7558" w:rsidR="006F3866" w:rsidRPr="00F931D9" w:rsidRDefault="006F3866" w:rsidP="006F3866">
            <w:pPr>
              <w:pStyle w:val="Nadpis2"/>
              <w:keepNext w:val="0"/>
              <w:numPr>
                <w:ilvl w:val="0"/>
                <w:numId w:val="0"/>
              </w:numPr>
              <w:spacing w:before="0" w:after="0" w:line="240" w:lineRule="auto"/>
              <w:ind w:left="6"/>
              <w:jc w:val="both"/>
              <w:rPr>
                <w:rFonts w:ascii="Times New Roman" w:hAnsi="Times New Roman"/>
                <w:b w:val="0"/>
                <w:i w:val="0"/>
                <w:sz w:val="24"/>
                <w:szCs w:val="24"/>
                <w:lang w:val="pl-PL"/>
              </w:rPr>
            </w:pPr>
            <w:r w:rsidRPr="005664BD">
              <w:rPr>
                <w:rFonts w:ascii="Times New Roman" w:hAnsi="Times New Roman"/>
                <w:b w:val="0"/>
                <w:i w:val="0"/>
                <w:sz w:val="24"/>
                <w:szCs w:val="24"/>
                <w:lang w:val="cs-CZ"/>
              </w:rPr>
              <w:t xml:space="preserve">     </w:t>
            </w: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4</w:t>
            </w:r>
            <w:r w:rsidRPr="00F931D9">
              <w:rPr>
                <w:rFonts w:ascii="Times New Roman" w:hAnsi="Times New Roman"/>
                <w:b w:val="0"/>
                <w:i w:val="0"/>
                <w:sz w:val="24"/>
                <w:szCs w:val="24"/>
                <w:lang w:val="pl-PL"/>
              </w:rPr>
              <w:t xml:space="preserve"> Wspólna ocena jakości </w:t>
            </w:r>
            <w:r w:rsidR="00307440">
              <w:rPr>
                <w:rFonts w:ascii="Times New Roman" w:hAnsi="Times New Roman"/>
                <w:b w:val="0"/>
                <w:i w:val="0"/>
                <w:sz w:val="24"/>
                <w:szCs w:val="24"/>
                <w:lang w:val="pl-PL"/>
              </w:rPr>
              <w:t>/</w:t>
            </w:r>
            <w:r w:rsidR="009C3512">
              <w:rPr>
                <w:rFonts w:ascii="Times New Roman" w:hAnsi="Times New Roman"/>
                <w:b w:val="0"/>
                <w:i w:val="0"/>
                <w:sz w:val="24"/>
                <w:szCs w:val="24"/>
                <w:lang w:val="pl-PL"/>
              </w:rPr>
              <w:t xml:space="preserve"> wpływu transgranicznego </w:t>
            </w:r>
            <w:r w:rsidRPr="00F931D9">
              <w:rPr>
                <w:rFonts w:ascii="Times New Roman" w:hAnsi="Times New Roman"/>
                <w:b w:val="0"/>
                <w:i w:val="0"/>
                <w:sz w:val="24"/>
                <w:szCs w:val="24"/>
                <w:lang w:val="pl-PL"/>
              </w:rPr>
              <w:t>projektu przeprowadzana jest zgodnie z</w:t>
            </w:r>
            <w:r w:rsidR="009C3512">
              <w:rPr>
                <w:rFonts w:ascii="Times New Roman" w:hAnsi="Times New Roman"/>
                <w:b w:val="0"/>
                <w:i w:val="0"/>
                <w:sz w:val="24"/>
                <w:szCs w:val="24"/>
                <w:lang w:val="pl-PL"/>
              </w:rPr>
              <w:t xml:space="preserve"> </w:t>
            </w:r>
            <w:r w:rsidR="009C3512" w:rsidRPr="00F931D9">
              <w:rPr>
                <w:rFonts w:ascii="Times New Roman" w:hAnsi="Times New Roman"/>
                <w:b w:val="0"/>
                <w:i w:val="0"/>
                <w:sz w:val="24"/>
                <w:szCs w:val="24"/>
                <w:lang w:val="pl-PL"/>
              </w:rPr>
              <w:t>Metodyką i wykazem kontrolnym jakości projektu</w:t>
            </w:r>
            <w:r w:rsidR="00307440">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w:t>
            </w:r>
            <w:r w:rsidR="00307440">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wpływu transgranicznego</w:t>
            </w:r>
            <w:r w:rsidR="009C3512" w:rsidRPr="00F931D9">
              <w:rPr>
                <w:rFonts w:ascii="Times New Roman" w:hAnsi="Times New Roman"/>
                <w:b w:val="0"/>
                <w:i w:val="0"/>
                <w:sz w:val="24"/>
                <w:szCs w:val="24"/>
                <w:lang w:val="pl-PL"/>
              </w:rPr>
              <w:t>.</w:t>
            </w:r>
          </w:p>
          <w:p w14:paraId="4531A049" w14:textId="6EF7A7A8" w:rsidR="006F3866" w:rsidRPr="00F931D9" w:rsidRDefault="006F3866" w:rsidP="009C3512">
            <w:pPr>
              <w:pStyle w:val="Nadpis2"/>
              <w:keepNext w:val="0"/>
              <w:numPr>
                <w:ilvl w:val="0"/>
                <w:numId w:val="0"/>
              </w:numPr>
              <w:spacing w:before="0" w:after="0" w:line="240" w:lineRule="auto"/>
              <w:ind w:left="720" w:hanging="360"/>
              <w:jc w:val="both"/>
              <w:rPr>
                <w:rFonts w:ascii="Times New Roman" w:hAnsi="Times New Roman"/>
                <w:b w:val="0"/>
                <w:i w:val="0"/>
                <w:sz w:val="24"/>
                <w:szCs w:val="24"/>
                <w:lang w:val="pl-PL"/>
              </w:rPr>
            </w:pPr>
          </w:p>
        </w:tc>
      </w:tr>
      <w:tr w:rsidR="006F3866" w:rsidRPr="00F931D9" w14:paraId="6243FDF0" w14:textId="77777777" w:rsidTr="0039446A">
        <w:tc>
          <w:tcPr>
            <w:tcW w:w="4600" w:type="dxa"/>
            <w:shd w:val="clear" w:color="auto" w:fill="auto"/>
          </w:tcPr>
          <w:p w14:paraId="4FF7526F" w14:textId="31BF0C9F" w:rsidR="006F3866" w:rsidRPr="000B53F3" w:rsidRDefault="006F3866" w:rsidP="006F3866">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0B53F3">
              <w:rPr>
                <w:rFonts w:ascii="Times New Roman" w:hAnsi="Times New Roman"/>
                <w:b w:val="0"/>
                <w:i w:val="0"/>
                <w:sz w:val="24"/>
                <w:szCs w:val="24"/>
              </w:rPr>
              <w:t>2.</w:t>
            </w:r>
            <w:r w:rsidR="00CC5CEE" w:rsidRPr="000B53F3">
              <w:rPr>
                <w:rFonts w:ascii="Times New Roman" w:hAnsi="Times New Roman"/>
                <w:b w:val="0"/>
                <w:i w:val="0"/>
                <w:sz w:val="24"/>
                <w:szCs w:val="24"/>
                <w:lang w:val="cs-CZ"/>
              </w:rPr>
              <w:t>5</w:t>
            </w:r>
            <w:r w:rsidR="00CC5CEE" w:rsidRPr="000B53F3">
              <w:rPr>
                <w:rFonts w:ascii="Times New Roman" w:hAnsi="Times New Roman"/>
                <w:b w:val="0"/>
                <w:i w:val="0"/>
                <w:sz w:val="24"/>
                <w:szCs w:val="24"/>
              </w:rPr>
              <w:t xml:space="preserve"> </w:t>
            </w:r>
            <w:r w:rsidR="00B65E37" w:rsidRPr="000B53F3">
              <w:rPr>
                <w:rFonts w:ascii="Times New Roman" w:hAnsi="Times New Roman"/>
                <w:b w:val="0"/>
                <w:i w:val="0"/>
                <w:sz w:val="24"/>
                <w:szCs w:val="24"/>
                <w:lang w:val="cs-CZ"/>
              </w:rPr>
              <w:t>P</w:t>
            </w:r>
            <w:proofErr w:type="spellStart"/>
            <w:r w:rsidR="00B65E37" w:rsidRPr="000B53F3">
              <w:rPr>
                <w:rFonts w:ascii="Times New Roman" w:hAnsi="Times New Roman"/>
                <w:b w:val="0"/>
                <w:i w:val="0"/>
                <w:sz w:val="24"/>
                <w:szCs w:val="24"/>
              </w:rPr>
              <w:t>racovní</w:t>
            </w:r>
            <w:proofErr w:type="spellEnd"/>
            <w:r w:rsidR="00B65E37" w:rsidRPr="000B53F3">
              <w:rPr>
                <w:rFonts w:ascii="Times New Roman" w:hAnsi="Times New Roman"/>
                <w:b w:val="0"/>
                <w:i w:val="0"/>
                <w:sz w:val="24"/>
                <w:szCs w:val="24"/>
              </w:rPr>
              <w:t xml:space="preserve"> </w:t>
            </w:r>
            <w:r w:rsidRPr="000B53F3">
              <w:rPr>
                <w:rFonts w:ascii="Times New Roman" w:hAnsi="Times New Roman"/>
                <w:b w:val="0"/>
                <w:i w:val="0"/>
                <w:sz w:val="24"/>
                <w:szCs w:val="24"/>
              </w:rPr>
              <w:t xml:space="preserve">skupina </w:t>
            </w:r>
            <w:r w:rsidR="00AB0D3A" w:rsidRPr="000B53F3">
              <w:rPr>
                <w:rFonts w:ascii="Times New Roman" w:hAnsi="Times New Roman"/>
                <w:b w:val="0"/>
                <w:i w:val="0"/>
                <w:sz w:val="24"/>
                <w:szCs w:val="24"/>
                <w:lang w:val="cs-CZ"/>
              </w:rPr>
              <w:t xml:space="preserve">hodnotící příslušnou žádost </w:t>
            </w:r>
            <w:r w:rsidR="003E7CDE" w:rsidRPr="000B53F3">
              <w:rPr>
                <w:rFonts w:ascii="Times New Roman" w:hAnsi="Times New Roman"/>
                <w:b w:val="0"/>
                <w:i w:val="0"/>
                <w:sz w:val="24"/>
                <w:szCs w:val="24"/>
                <w:lang w:val="cs-CZ"/>
              </w:rPr>
              <w:t xml:space="preserve">o podporu </w:t>
            </w:r>
            <w:r w:rsidRPr="000B53F3">
              <w:rPr>
                <w:rFonts w:ascii="Times New Roman" w:hAnsi="Times New Roman"/>
                <w:b w:val="0"/>
                <w:i w:val="0"/>
                <w:sz w:val="24"/>
                <w:szCs w:val="24"/>
              </w:rPr>
              <w:t xml:space="preserve">společně </w:t>
            </w:r>
            <w:proofErr w:type="spellStart"/>
            <w:r w:rsidR="00AB0D3A" w:rsidRPr="000B53F3">
              <w:rPr>
                <w:rFonts w:ascii="Times New Roman" w:hAnsi="Times New Roman"/>
                <w:b w:val="0"/>
                <w:i w:val="0"/>
                <w:sz w:val="24"/>
                <w:szCs w:val="24"/>
              </w:rPr>
              <w:t>ohodno</w:t>
            </w:r>
            <w:r w:rsidR="00AB0D3A" w:rsidRPr="000B53F3">
              <w:rPr>
                <w:rFonts w:ascii="Times New Roman" w:hAnsi="Times New Roman"/>
                <w:b w:val="0"/>
                <w:i w:val="0"/>
                <w:sz w:val="24"/>
                <w:szCs w:val="24"/>
                <w:lang w:val="cs-CZ"/>
              </w:rPr>
              <w:t>t</w:t>
            </w:r>
            <w:proofErr w:type="spellEnd"/>
            <w:r w:rsidR="00AB0D3A" w:rsidRPr="000B53F3">
              <w:rPr>
                <w:rFonts w:ascii="Times New Roman" w:hAnsi="Times New Roman"/>
                <w:b w:val="0"/>
                <w:i w:val="0"/>
                <w:sz w:val="24"/>
                <w:szCs w:val="24"/>
              </w:rPr>
              <w:t xml:space="preserve">í </w:t>
            </w:r>
            <w:r w:rsidRPr="000B53F3">
              <w:rPr>
                <w:rFonts w:ascii="Times New Roman" w:hAnsi="Times New Roman"/>
                <w:b w:val="0"/>
                <w:i w:val="0"/>
                <w:sz w:val="24"/>
                <w:szCs w:val="24"/>
              </w:rPr>
              <w:t xml:space="preserve">každé z kritérií </w:t>
            </w:r>
            <w:proofErr w:type="spellStart"/>
            <w:r w:rsidRPr="000B53F3">
              <w:rPr>
                <w:rFonts w:ascii="Times New Roman" w:hAnsi="Times New Roman"/>
                <w:b w:val="0"/>
                <w:i w:val="0"/>
                <w:sz w:val="24"/>
                <w:szCs w:val="24"/>
              </w:rPr>
              <w:t>check</w:t>
            </w:r>
            <w:proofErr w:type="spellEnd"/>
            <w:r w:rsidRPr="000B53F3">
              <w:rPr>
                <w:rFonts w:ascii="Times New Roman" w:hAnsi="Times New Roman"/>
                <w:b w:val="0"/>
                <w:i w:val="0"/>
                <w:sz w:val="24"/>
                <w:szCs w:val="24"/>
              </w:rPr>
              <w:t xml:space="preserve"> listu. Přitom vybírá z bodové škály dané Metodikou. Každé bodové hodnocení doplní také o společný komentář.</w:t>
            </w:r>
          </w:p>
        </w:tc>
        <w:tc>
          <w:tcPr>
            <w:tcW w:w="4688" w:type="dxa"/>
            <w:shd w:val="clear" w:color="auto" w:fill="auto"/>
          </w:tcPr>
          <w:p w14:paraId="5E223B26" w14:textId="4183F24D" w:rsidR="006F3866" w:rsidRPr="00F931D9" w:rsidRDefault="006F3866" w:rsidP="006F3866">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F931D9">
              <w:rPr>
                <w:rFonts w:ascii="Times New Roman" w:hAnsi="Times New Roman"/>
                <w:b w:val="0"/>
                <w:i w:val="0"/>
                <w:sz w:val="24"/>
                <w:szCs w:val="24"/>
              </w:rPr>
              <w:t xml:space="preserve">     </w:t>
            </w:r>
            <w:r w:rsidRPr="00F931D9">
              <w:rPr>
                <w:rFonts w:ascii="Times New Roman" w:hAnsi="Times New Roman"/>
                <w:b w:val="0"/>
                <w:i w:val="0"/>
                <w:sz w:val="24"/>
                <w:szCs w:val="24"/>
                <w:lang w:val="pl-PL"/>
              </w:rPr>
              <w:t>2.</w:t>
            </w:r>
            <w:r w:rsidR="009C3512">
              <w:rPr>
                <w:rFonts w:ascii="Times New Roman" w:hAnsi="Times New Roman"/>
                <w:b w:val="0"/>
                <w:i w:val="0"/>
                <w:sz w:val="24"/>
                <w:szCs w:val="24"/>
                <w:lang w:val="pl-PL"/>
              </w:rPr>
              <w:t>5</w:t>
            </w:r>
            <w:r w:rsidRPr="00F931D9">
              <w:rPr>
                <w:rFonts w:ascii="Times New Roman" w:hAnsi="Times New Roman"/>
                <w:b w:val="0"/>
                <w:i w:val="0"/>
                <w:sz w:val="24"/>
                <w:szCs w:val="24"/>
                <w:lang w:val="pl-PL"/>
              </w:rPr>
              <w:t xml:space="preserve"> </w:t>
            </w:r>
            <w:r w:rsidR="009C3512">
              <w:rPr>
                <w:rFonts w:ascii="Times New Roman" w:hAnsi="Times New Roman"/>
                <w:b w:val="0"/>
                <w:i w:val="0"/>
                <w:sz w:val="24"/>
                <w:szCs w:val="24"/>
                <w:lang w:val="pl-PL"/>
              </w:rPr>
              <w:t>G</w:t>
            </w:r>
            <w:r w:rsidRPr="00F931D9">
              <w:rPr>
                <w:rFonts w:ascii="Times New Roman" w:hAnsi="Times New Roman"/>
                <w:b w:val="0"/>
                <w:i w:val="0"/>
                <w:sz w:val="24"/>
                <w:szCs w:val="24"/>
                <w:lang w:val="pl-PL"/>
              </w:rPr>
              <w:t xml:space="preserve">rupa robocza dokonuje </w:t>
            </w:r>
            <w:r w:rsidR="009C3512">
              <w:rPr>
                <w:rFonts w:ascii="Times New Roman" w:hAnsi="Times New Roman"/>
                <w:b w:val="0"/>
                <w:i w:val="0"/>
                <w:sz w:val="24"/>
                <w:szCs w:val="24"/>
                <w:lang w:val="pl-PL"/>
              </w:rPr>
              <w:t>oceny przydzielonego wniosku o dofinansowanie, wspólnie ocenia</w:t>
            </w:r>
            <w:r w:rsidRPr="00F931D9">
              <w:rPr>
                <w:rFonts w:ascii="Times New Roman" w:hAnsi="Times New Roman"/>
                <w:b w:val="0"/>
                <w:i w:val="0"/>
                <w:sz w:val="24"/>
                <w:szCs w:val="24"/>
                <w:lang w:val="pl-PL"/>
              </w:rPr>
              <w:t xml:space="preserve"> każde spośród kryteriów wykazu kontrolnego. Przyznaje punkty wg skali punktowej opisanej w Metodyce. Każdą ocenę punktową uzupełnia ponadto wspólnym komentarzem.</w:t>
            </w:r>
          </w:p>
        </w:tc>
      </w:tr>
      <w:tr w:rsidR="00EA229C" w:rsidRPr="00F931D9" w14:paraId="4415515A" w14:textId="77777777" w:rsidTr="0039446A">
        <w:tc>
          <w:tcPr>
            <w:tcW w:w="4600" w:type="dxa"/>
            <w:shd w:val="clear" w:color="auto" w:fill="auto"/>
          </w:tcPr>
          <w:p w14:paraId="748B6C65" w14:textId="78B544F9" w:rsidR="00EA229C"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rPr>
            </w:pPr>
            <w:r w:rsidRPr="002376EA">
              <w:rPr>
                <w:rFonts w:ascii="Times New Roman" w:hAnsi="Times New Roman"/>
                <w:b w:val="0"/>
                <w:i w:val="0"/>
                <w:sz w:val="24"/>
                <w:szCs w:val="24"/>
              </w:rPr>
              <w:lastRenderedPageBreak/>
              <w:t xml:space="preserve"> </w:t>
            </w:r>
            <w:r>
              <w:rPr>
                <w:rFonts w:ascii="Times New Roman" w:hAnsi="Times New Roman"/>
                <w:b w:val="0"/>
                <w:i w:val="0"/>
                <w:sz w:val="24"/>
                <w:szCs w:val="24"/>
                <w:lang w:val="cs-CZ"/>
              </w:rPr>
              <w:t>2.</w:t>
            </w:r>
            <w:r w:rsidR="005B4E60">
              <w:rPr>
                <w:rFonts w:ascii="Times New Roman" w:hAnsi="Times New Roman"/>
                <w:b w:val="0"/>
                <w:i w:val="0"/>
                <w:sz w:val="24"/>
                <w:szCs w:val="24"/>
                <w:lang w:val="cs-CZ"/>
              </w:rPr>
              <w:t>6</w:t>
            </w:r>
            <w:r>
              <w:rPr>
                <w:rFonts w:ascii="Times New Roman" w:hAnsi="Times New Roman"/>
                <w:b w:val="0"/>
                <w:i w:val="0"/>
                <w:sz w:val="24"/>
                <w:szCs w:val="24"/>
                <w:lang w:val="cs-CZ"/>
              </w:rPr>
              <w:t xml:space="preserve"> </w:t>
            </w:r>
            <w:r w:rsidRPr="00B44193">
              <w:rPr>
                <w:rFonts w:ascii="Times New Roman" w:hAnsi="Times New Roman"/>
                <w:b w:val="0"/>
                <w:i w:val="0"/>
                <w:sz w:val="24"/>
                <w:szCs w:val="24"/>
                <w:lang w:val="cs-CZ"/>
              </w:rPr>
              <w:t xml:space="preserve">Během hodnocení předává pracovník JS, který byl určen jako moderátor dané skupiny, slovo jednotlivým expertům, kteří projekt hodnotí. Pokud je to nutné, tlumočí pracovník JS nebo určený tlumočník výpovědi jednotlivých expertů. Pracovník JS moderuje diskusi a může </w:t>
            </w:r>
            <w:r w:rsidR="00B44193" w:rsidRPr="00B44193">
              <w:rPr>
                <w:rFonts w:ascii="Times New Roman" w:hAnsi="Times New Roman"/>
                <w:b w:val="0"/>
                <w:i w:val="0"/>
                <w:sz w:val="24"/>
                <w:szCs w:val="24"/>
                <w:lang w:val="cs-CZ"/>
              </w:rPr>
              <w:t>upozornit experty na podstatné okolnost</w:t>
            </w:r>
            <w:r w:rsidR="00B44193">
              <w:rPr>
                <w:rFonts w:ascii="Times New Roman" w:hAnsi="Times New Roman"/>
                <w:b w:val="0"/>
                <w:i w:val="0"/>
                <w:sz w:val="24"/>
                <w:szCs w:val="24"/>
                <w:lang w:val="cs-CZ"/>
              </w:rPr>
              <w:t>i,</w:t>
            </w:r>
            <w:r w:rsidR="00B44193" w:rsidRPr="00B44193">
              <w:rPr>
                <w:rFonts w:ascii="Times New Roman" w:hAnsi="Times New Roman"/>
                <w:b w:val="0"/>
                <w:i w:val="0"/>
                <w:sz w:val="24"/>
                <w:szCs w:val="24"/>
                <w:lang w:val="cs-CZ"/>
              </w:rPr>
              <w:t xml:space="preserve"> týkající se hodnoceného projektu nebo</w:t>
            </w:r>
            <w:r w:rsidRPr="00B44193">
              <w:rPr>
                <w:rFonts w:ascii="Times New Roman" w:hAnsi="Times New Roman"/>
                <w:b w:val="0"/>
                <w:i w:val="0"/>
                <w:sz w:val="24"/>
                <w:szCs w:val="24"/>
                <w:lang w:val="cs-CZ"/>
              </w:rPr>
              <w:t xml:space="preserve"> na to, že v diskusi opomenuli fakt, který je pro hodnocení </w:t>
            </w:r>
            <w:r w:rsidR="00B44193" w:rsidRPr="00B44193">
              <w:rPr>
                <w:rFonts w:ascii="Times New Roman" w:hAnsi="Times New Roman"/>
                <w:b w:val="0"/>
                <w:i w:val="0"/>
                <w:sz w:val="24"/>
                <w:szCs w:val="24"/>
                <w:lang w:val="cs-CZ"/>
              </w:rPr>
              <w:t>projekt</w:t>
            </w:r>
            <w:r w:rsidR="00B44193">
              <w:rPr>
                <w:rFonts w:ascii="Times New Roman" w:hAnsi="Times New Roman"/>
                <w:b w:val="0"/>
                <w:i w:val="0"/>
                <w:sz w:val="24"/>
                <w:szCs w:val="24"/>
                <w:lang w:val="cs-CZ"/>
              </w:rPr>
              <w:t>u</w:t>
            </w:r>
            <w:r w:rsidRPr="00B44193">
              <w:rPr>
                <w:rFonts w:ascii="Times New Roman" w:hAnsi="Times New Roman"/>
                <w:b w:val="0"/>
                <w:i w:val="0"/>
                <w:sz w:val="24"/>
                <w:szCs w:val="24"/>
                <w:lang w:val="cs-CZ"/>
              </w:rPr>
              <w:t xml:space="preserve"> podstatný, nesmí ale ovlivňovat hodnocení.</w:t>
            </w:r>
            <w:r w:rsidR="00B44193" w:rsidRPr="00B44193">
              <w:rPr>
                <w:rFonts w:ascii="Times New Roman" w:hAnsi="Times New Roman"/>
                <w:b w:val="0"/>
                <w:i w:val="0"/>
                <w:sz w:val="24"/>
                <w:szCs w:val="24"/>
                <w:lang w:val="cs-CZ"/>
              </w:rPr>
              <w:t xml:space="preserve"> Experti mají výhradní právo</w:t>
            </w:r>
            <w:r w:rsidR="00B44193">
              <w:rPr>
                <w:rFonts w:ascii="Times New Roman" w:hAnsi="Times New Roman"/>
                <w:b w:val="0"/>
                <w:i w:val="0"/>
                <w:sz w:val="24"/>
                <w:szCs w:val="24"/>
                <w:lang w:val="cs-CZ"/>
              </w:rPr>
              <w:t xml:space="preserve"> rozhodnout, zda dané informace zohlední v bodovém hodnocení či komentáři.  </w:t>
            </w:r>
            <w:r w:rsidRPr="002376EA">
              <w:rPr>
                <w:rFonts w:ascii="Times New Roman" w:hAnsi="Times New Roman"/>
                <w:b w:val="0"/>
                <w:i w:val="0"/>
                <w:sz w:val="24"/>
                <w:szCs w:val="24"/>
              </w:rPr>
              <w:t xml:space="preserve">   </w:t>
            </w:r>
          </w:p>
          <w:p w14:paraId="235CE353" w14:textId="77777777" w:rsidR="00C372E8" w:rsidRDefault="00C372E8" w:rsidP="00C372E8">
            <w:pPr>
              <w:rPr>
                <w:lang w:val="x-none"/>
              </w:rPr>
            </w:pPr>
          </w:p>
          <w:p w14:paraId="4F678113" w14:textId="3EAEE7F3" w:rsidR="00C372E8" w:rsidRPr="00C372E8" w:rsidRDefault="00C372E8" w:rsidP="00C372E8">
            <w:pPr>
              <w:rPr>
                <w:lang w:val="x-none"/>
              </w:rPr>
            </w:pPr>
          </w:p>
        </w:tc>
        <w:tc>
          <w:tcPr>
            <w:tcW w:w="4688" w:type="dxa"/>
            <w:shd w:val="clear" w:color="auto" w:fill="auto"/>
          </w:tcPr>
          <w:p w14:paraId="50CF845A" w14:textId="06A87D52" w:rsidR="00EA229C" w:rsidRPr="000144BA" w:rsidRDefault="009C3512"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0144BA">
              <w:rPr>
                <w:rFonts w:ascii="Times New Roman" w:hAnsi="Times New Roman"/>
                <w:b w:val="0"/>
                <w:i w:val="0"/>
                <w:sz w:val="24"/>
                <w:szCs w:val="24"/>
                <w:lang w:val="pl-PL"/>
              </w:rPr>
              <w:t>2.</w:t>
            </w:r>
            <w:r w:rsidR="000D00FB" w:rsidRPr="000144BA">
              <w:rPr>
                <w:rFonts w:ascii="Times New Roman" w:hAnsi="Times New Roman"/>
                <w:b w:val="0"/>
                <w:i w:val="0"/>
                <w:sz w:val="24"/>
                <w:szCs w:val="24"/>
                <w:lang w:val="pl-PL"/>
              </w:rPr>
              <w:t>6</w:t>
            </w:r>
            <w:r w:rsidRPr="000144BA">
              <w:rPr>
                <w:rFonts w:ascii="Times New Roman" w:hAnsi="Times New Roman"/>
                <w:b w:val="0"/>
                <w:i w:val="0"/>
                <w:sz w:val="24"/>
                <w:szCs w:val="24"/>
                <w:lang w:val="pl-PL"/>
              </w:rPr>
              <w:t xml:space="preserve"> Podczas oceny pracownik WS, który został wyznaczony jako moderator danej grupy, udziela głosu poszczególnym ekspertom oceniającym projekt. W razie potrzeby</w:t>
            </w:r>
            <w:r w:rsidR="00601AF7" w:rsidRPr="000144BA">
              <w:rPr>
                <w:rFonts w:ascii="Times New Roman" w:hAnsi="Times New Roman"/>
                <w:b w:val="0"/>
                <w:i w:val="0"/>
                <w:sz w:val="24"/>
                <w:szCs w:val="24"/>
                <w:lang w:val="pl-PL"/>
              </w:rPr>
              <w:t>,</w:t>
            </w:r>
            <w:r w:rsidRPr="000144BA">
              <w:rPr>
                <w:rFonts w:ascii="Times New Roman" w:hAnsi="Times New Roman"/>
                <w:b w:val="0"/>
                <w:i w:val="0"/>
                <w:sz w:val="24"/>
                <w:szCs w:val="24"/>
                <w:lang w:val="pl-PL"/>
              </w:rPr>
              <w:t xml:space="preserve"> </w:t>
            </w:r>
            <w:r w:rsidR="00601AF7" w:rsidRPr="000144BA">
              <w:rPr>
                <w:rFonts w:ascii="Times New Roman" w:hAnsi="Times New Roman"/>
                <w:b w:val="0"/>
                <w:i w:val="0"/>
                <w:sz w:val="24"/>
                <w:szCs w:val="24"/>
                <w:lang w:val="pl-PL"/>
              </w:rPr>
              <w:t>wypowiedzi</w:t>
            </w:r>
            <w:r w:rsidRPr="000144BA">
              <w:rPr>
                <w:rFonts w:ascii="Times New Roman" w:hAnsi="Times New Roman"/>
                <w:b w:val="0"/>
                <w:i w:val="0"/>
                <w:sz w:val="24"/>
                <w:szCs w:val="24"/>
                <w:lang w:val="pl-PL"/>
              </w:rPr>
              <w:t xml:space="preserve"> poszczególnych </w:t>
            </w:r>
            <w:r w:rsidR="00601AF7" w:rsidRPr="000144BA">
              <w:rPr>
                <w:rFonts w:ascii="Times New Roman" w:hAnsi="Times New Roman"/>
                <w:b w:val="0"/>
                <w:i w:val="0"/>
                <w:sz w:val="24"/>
                <w:szCs w:val="24"/>
                <w:lang w:val="pl-PL"/>
              </w:rPr>
              <w:t>ekspertów,</w:t>
            </w:r>
            <w:r w:rsidRPr="000144BA">
              <w:rPr>
                <w:rFonts w:ascii="Times New Roman" w:hAnsi="Times New Roman"/>
                <w:b w:val="0"/>
                <w:i w:val="0"/>
                <w:sz w:val="24"/>
                <w:szCs w:val="24"/>
                <w:lang w:val="pl-PL"/>
              </w:rPr>
              <w:t xml:space="preserve"> tłumaczy pracownik </w:t>
            </w:r>
            <w:r w:rsidR="00601AF7" w:rsidRPr="000144BA">
              <w:rPr>
                <w:rFonts w:ascii="Times New Roman" w:hAnsi="Times New Roman"/>
                <w:b w:val="0"/>
                <w:i w:val="0"/>
                <w:sz w:val="24"/>
                <w:szCs w:val="24"/>
                <w:lang w:val="pl-PL"/>
              </w:rPr>
              <w:t>W</w:t>
            </w:r>
            <w:r w:rsidRPr="000144BA">
              <w:rPr>
                <w:rFonts w:ascii="Times New Roman" w:hAnsi="Times New Roman"/>
                <w:b w:val="0"/>
                <w:i w:val="0"/>
                <w:sz w:val="24"/>
                <w:szCs w:val="24"/>
                <w:lang w:val="pl-PL"/>
              </w:rPr>
              <w:t>S lub wyznaczony tłumacz. Pracownik WS moderuje dyskusję i może zwrócić uwagę ekspertów na istotne okoliczności dotyczące ocenianego projektu lub na to, że pominęli oni w dyskusji fakt, który jest istotny dla oceny projektu</w:t>
            </w:r>
            <w:r w:rsidR="002E69BE">
              <w:rPr>
                <w:rFonts w:ascii="Times New Roman" w:hAnsi="Times New Roman"/>
                <w:b w:val="0"/>
                <w:i w:val="0"/>
                <w:sz w:val="24"/>
                <w:szCs w:val="24"/>
                <w:lang w:val="pl-PL"/>
              </w:rPr>
              <w:t>.</w:t>
            </w:r>
            <w:r w:rsidRPr="000144BA">
              <w:rPr>
                <w:rFonts w:ascii="Times New Roman" w:hAnsi="Times New Roman"/>
                <w:b w:val="0"/>
                <w:i w:val="0"/>
                <w:sz w:val="24"/>
                <w:szCs w:val="24"/>
                <w:lang w:val="pl-PL"/>
              </w:rPr>
              <w:t xml:space="preserve"> </w:t>
            </w:r>
            <w:r w:rsidR="000144BA" w:rsidRPr="000144BA">
              <w:rPr>
                <w:rFonts w:ascii="Times New Roman" w:hAnsi="Times New Roman"/>
                <w:b w:val="0"/>
                <w:i w:val="0"/>
                <w:sz w:val="24"/>
                <w:szCs w:val="24"/>
                <w:lang w:val="pl-PL"/>
              </w:rPr>
              <w:t>Moderator jednak</w:t>
            </w:r>
            <w:r w:rsidRPr="000144BA">
              <w:rPr>
                <w:rFonts w:ascii="Times New Roman" w:hAnsi="Times New Roman"/>
                <w:b w:val="0"/>
                <w:i w:val="0"/>
                <w:sz w:val="24"/>
                <w:szCs w:val="24"/>
                <w:lang w:val="pl-PL"/>
              </w:rPr>
              <w:t xml:space="preserve"> nie może </w:t>
            </w:r>
            <w:r w:rsidR="00601AF7" w:rsidRPr="000144BA">
              <w:rPr>
                <w:rFonts w:ascii="Times New Roman" w:hAnsi="Times New Roman"/>
                <w:b w:val="0"/>
                <w:i w:val="0"/>
                <w:sz w:val="24"/>
                <w:szCs w:val="24"/>
                <w:lang w:val="pl-PL"/>
              </w:rPr>
              <w:t>wpływać na ocenę</w:t>
            </w:r>
            <w:r w:rsidRPr="000144BA">
              <w:rPr>
                <w:rFonts w:ascii="Times New Roman" w:hAnsi="Times New Roman"/>
                <w:b w:val="0"/>
                <w:i w:val="0"/>
                <w:sz w:val="24"/>
                <w:szCs w:val="24"/>
                <w:lang w:val="pl-PL"/>
              </w:rPr>
              <w:t>. Ekspertom przysługuje wyłączne prawo decydowania o uwzględnieniu podanych informacji w ocenie punktowej lub komentarzu.</w:t>
            </w:r>
          </w:p>
        </w:tc>
      </w:tr>
      <w:tr w:rsidR="00EA229C" w:rsidRPr="00F931D9" w14:paraId="406ED1BF" w14:textId="77777777" w:rsidTr="0039446A">
        <w:tc>
          <w:tcPr>
            <w:tcW w:w="4600" w:type="dxa"/>
            <w:shd w:val="clear" w:color="auto" w:fill="auto"/>
          </w:tcPr>
          <w:p w14:paraId="6571D7EC" w14:textId="5A035DFA" w:rsidR="00EA229C" w:rsidRPr="00F32B03"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lang w:val="cs-CZ"/>
              </w:rPr>
            </w:pPr>
            <w:r w:rsidRPr="00F931D9">
              <w:rPr>
                <w:rFonts w:ascii="Times New Roman" w:hAnsi="Times New Roman"/>
                <w:b w:val="0"/>
                <w:i w:val="0"/>
                <w:sz w:val="24"/>
                <w:szCs w:val="24"/>
              </w:rPr>
              <w:t>2.</w:t>
            </w:r>
            <w:r w:rsidR="005B4E60">
              <w:rPr>
                <w:rFonts w:ascii="Times New Roman" w:hAnsi="Times New Roman"/>
                <w:b w:val="0"/>
                <w:i w:val="0"/>
                <w:sz w:val="24"/>
                <w:szCs w:val="24"/>
                <w:lang w:val="cs-CZ"/>
              </w:rPr>
              <w:t>7</w:t>
            </w:r>
            <w:r w:rsidRPr="00F931D9">
              <w:rPr>
                <w:rFonts w:ascii="Times New Roman" w:hAnsi="Times New Roman"/>
                <w:b w:val="0"/>
                <w:i w:val="0"/>
                <w:sz w:val="24"/>
                <w:szCs w:val="24"/>
              </w:rPr>
              <w:t xml:space="preserve"> V případě, že se pracovní skupině nedaří dosáhnout shodného stanoviska expertů na hodnocení </w:t>
            </w:r>
            <w:r>
              <w:rPr>
                <w:rFonts w:ascii="Times New Roman" w:hAnsi="Times New Roman"/>
                <w:b w:val="0"/>
                <w:i w:val="0"/>
                <w:sz w:val="24"/>
                <w:szCs w:val="24"/>
                <w:lang w:val="cs-CZ"/>
              </w:rPr>
              <w:t>konkrétního kritéria</w:t>
            </w:r>
            <w:r w:rsidRPr="00F931D9">
              <w:rPr>
                <w:rFonts w:ascii="Times New Roman" w:hAnsi="Times New Roman"/>
                <w:b w:val="0"/>
                <w:i w:val="0"/>
                <w:sz w:val="24"/>
                <w:szCs w:val="24"/>
              </w:rPr>
              <w:t xml:space="preserve">, může </w:t>
            </w:r>
            <w:r>
              <w:rPr>
                <w:rFonts w:ascii="Times New Roman" w:hAnsi="Times New Roman"/>
                <w:b w:val="0"/>
                <w:i w:val="0"/>
                <w:sz w:val="24"/>
                <w:szCs w:val="24"/>
                <w:lang w:val="cs-CZ"/>
              </w:rPr>
              <w:t>být</w:t>
            </w:r>
            <w:r w:rsidRPr="00F931D9">
              <w:rPr>
                <w:rFonts w:ascii="Times New Roman" w:hAnsi="Times New Roman"/>
                <w:b w:val="0"/>
                <w:i w:val="0"/>
                <w:sz w:val="24"/>
                <w:szCs w:val="24"/>
              </w:rPr>
              <w:t xml:space="preserve"> společné hodnocení uvedeno jako aritmetický průměr individuálních bodových hodnocení jednotlivých expertů. Jednotlivá bodová hodnocení každého experta současně s vypočítaným průměrem jsou uvedena do komentáře daného kritéria. Expert má v takovém případě </w:t>
            </w:r>
            <w:r w:rsidR="003E380F">
              <w:rPr>
                <w:rFonts w:ascii="Times New Roman" w:hAnsi="Times New Roman"/>
                <w:b w:val="0"/>
                <w:i w:val="0"/>
                <w:sz w:val="24"/>
                <w:szCs w:val="24"/>
                <w:lang w:val="cs-CZ"/>
              </w:rPr>
              <w:t>povinnost</w:t>
            </w:r>
            <w:r w:rsidRPr="00F931D9">
              <w:rPr>
                <w:rFonts w:ascii="Times New Roman" w:hAnsi="Times New Roman"/>
                <w:b w:val="0"/>
                <w:i w:val="0"/>
                <w:sz w:val="24"/>
                <w:szCs w:val="24"/>
              </w:rPr>
              <w:t xml:space="preserve">  uv</w:t>
            </w:r>
            <w:r w:rsidR="003E380F">
              <w:rPr>
                <w:rFonts w:ascii="Times New Roman" w:hAnsi="Times New Roman"/>
                <w:b w:val="0"/>
                <w:i w:val="0"/>
                <w:sz w:val="24"/>
                <w:szCs w:val="24"/>
                <w:lang w:val="cs-CZ"/>
              </w:rPr>
              <w:t>ést</w:t>
            </w:r>
            <w:r w:rsidRPr="00F931D9">
              <w:rPr>
                <w:rFonts w:ascii="Times New Roman" w:hAnsi="Times New Roman"/>
                <w:b w:val="0"/>
                <w:i w:val="0"/>
                <w:sz w:val="24"/>
                <w:szCs w:val="24"/>
              </w:rPr>
              <w:t xml:space="preserve"> vlastní komentář k danému kritériu.</w:t>
            </w:r>
          </w:p>
        </w:tc>
        <w:tc>
          <w:tcPr>
            <w:tcW w:w="4688" w:type="dxa"/>
            <w:shd w:val="clear" w:color="auto" w:fill="auto"/>
          </w:tcPr>
          <w:p w14:paraId="5B755C9D" w14:textId="583BE9D7" w:rsidR="00EA229C" w:rsidRPr="00F931D9" w:rsidRDefault="00EA229C"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lang w:val="pl-PL"/>
              </w:rPr>
            </w:pPr>
            <w:r w:rsidRPr="00F931D9">
              <w:rPr>
                <w:rFonts w:ascii="Times New Roman" w:hAnsi="Times New Roman"/>
                <w:b w:val="0"/>
                <w:i w:val="0"/>
                <w:sz w:val="24"/>
                <w:szCs w:val="24"/>
              </w:rPr>
              <w:t xml:space="preserve">     </w:t>
            </w:r>
            <w:r w:rsidRPr="00F931D9">
              <w:rPr>
                <w:rFonts w:ascii="Times New Roman" w:hAnsi="Times New Roman"/>
                <w:b w:val="0"/>
                <w:i w:val="0"/>
                <w:sz w:val="24"/>
                <w:szCs w:val="24"/>
                <w:lang w:val="pl-PL"/>
              </w:rPr>
              <w:t>2.</w:t>
            </w:r>
            <w:r w:rsidR="005B4E60">
              <w:rPr>
                <w:rFonts w:ascii="Times New Roman" w:hAnsi="Times New Roman"/>
                <w:b w:val="0"/>
                <w:i w:val="0"/>
                <w:sz w:val="24"/>
                <w:szCs w:val="24"/>
                <w:lang w:val="pl-PL"/>
              </w:rPr>
              <w:t>7</w:t>
            </w:r>
            <w:r w:rsidRPr="00F931D9">
              <w:rPr>
                <w:rFonts w:ascii="Times New Roman" w:hAnsi="Times New Roman"/>
                <w:b w:val="0"/>
                <w:i w:val="0"/>
                <w:sz w:val="24"/>
                <w:szCs w:val="24"/>
                <w:lang w:val="pl-PL"/>
              </w:rPr>
              <w:t xml:space="preserve"> Jeżeli grupa robocza nie jest w stanie osiągnąć jakiegokolwiek konsensusu ekspertów w kwestii oceny </w:t>
            </w:r>
            <w:r w:rsidR="00601AF7">
              <w:rPr>
                <w:rFonts w:ascii="Times New Roman" w:hAnsi="Times New Roman"/>
                <w:b w:val="0"/>
                <w:i w:val="0"/>
                <w:sz w:val="24"/>
                <w:szCs w:val="24"/>
                <w:lang w:val="pl-PL"/>
              </w:rPr>
              <w:t>konkretnego kryterium</w:t>
            </w:r>
            <w:r w:rsidRPr="00F931D9">
              <w:rPr>
                <w:rFonts w:ascii="Times New Roman" w:hAnsi="Times New Roman"/>
                <w:b w:val="0"/>
                <w:i w:val="0"/>
                <w:sz w:val="24"/>
                <w:szCs w:val="24"/>
                <w:lang w:val="pl-PL"/>
              </w:rPr>
              <w:t>,</w:t>
            </w:r>
            <w:r w:rsidR="00B260E0">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wspólna ocena</w:t>
            </w:r>
            <w:r w:rsidR="00601AF7">
              <w:rPr>
                <w:rFonts w:ascii="Times New Roman" w:hAnsi="Times New Roman"/>
                <w:b w:val="0"/>
                <w:i w:val="0"/>
                <w:sz w:val="24"/>
                <w:szCs w:val="24"/>
                <w:lang w:val="pl-PL"/>
              </w:rPr>
              <w:t xml:space="preserve"> może</w:t>
            </w:r>
            <w:r w:rsidRPr="00F931D9">
              <w:rPr>
                <w:rFonts w:ascii="Times New Roman" w:hAnsi="Times New Roman"/>
                <w:b w:val="0"/>
                <w:i w:val="0"/>
                <w:sz w:val="24"/>
                <w:szCs w:val="24"/>
                <w:lang w:val="pl-PL"/>
              </w:rPr>
              <w:t xml:space="preserve"> </w:t>
            </w:r>
            <w:r w:rsidR="00601AF7">
              <w:rPr>
                <w:rFonts w:ascii="Times New Roman" w:hAnsi="Times New Roman"/>
                <w:b w:val="0"/>
                <w:i w:val="0"/>
                <w:sz w:val="24"/>
                <w:szCs w:val="24"/>
                <w:lang w:val="pl-PL"/>
              </w:rPr>
              <w:t>być</w:t>
            </w:r>
            <w:r w:rsidR="00601AF7" w:rsidRPr="00F931D9">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 xml:space="preserve">średnią arytmetyczną indywidualnych ocen punktowych udzielonych przez poszczególnych ekspertów. Poszczególne oceny punktowe udzielone przez danego eksperta wraz z obliczoną średnią podane zostają w komentarzu do danego kryterium. Ekspert ma w takim przypadku </w:t>
            </w:r>
            <w:r w:rsidR="00601AF7">
              <w:rPr>
                <w:rFonts w:ascii="Times New Roman" w:hAnsi="Times New Roman"/>
                <w:b w:val="0"/>
                <w:i w:val="0"/>
                <w:sz w:val="24"/>
                <w:szCs w:val="24"/>
                <w:lang w:val="pl-PL"/>
              </w:rPr>
              <w:t>obowiązek</w:t>
            </w:r>
            <w:r w:rsidR="00601AF7" w:rsidRPr="00F931D9">
              <w:rPr>
                <w:rFonts w:ascii="Times New Roman" w:hAnsi="Times New Roman"/>
                <w:b w:val="0"/>
                <w:i w:val="0"/>
                <w:sz w:val="24"/>
                <w:szCs w:val="24"/>
                <w:lang w:val="pl-PL"/>
              </w:rPr>
              <w:t xml:space="preserve"> </w:t>
            </w:r>
            <w:r w:rsidRPr="00F931D9">
              <w:rPr>
                <w:rFonts w:ascii="Times New Roman" w:hAnsi="Times New Roman"/>
                <w:b w:val="0"/>
                <w:i w:val="0"/>
                <w:sz w:val="24"/>
                <w:szCs w:val="24"/>
                <w:lang w:val="pl-PL"/>
              </w:rPr>
              <w:t>podać własny komentarz do danego kryterium.</w:t>
            </w:r>
          </w:p>
        </w:tc>
      </w:tr>
      <w:tr w:rsidR="00EA229C" w:rsidRPr="00F931D9" w14:paraId="0A142061" w14:textId="77777777" w:rsidTr="0039446A">
        <w:tc>
          <w:tcPr>
            <w:tcW w:w="4600" w:type="dxa"/>
            <w:shd w:val="clear" w:color="auto" w:fill="auto"/>
          </w:tcPr>
          <w:p w14:paraId="767156A3" w14:textId="52912EB0" w:rsidR="00EA229C" w:rsidRPr="00030A40" w:rsidRDefault="00EA229C" w:rsidP="00EA229C">
            <w:pPr>
              <w:pStyle w:val="Nadpis2"/>
              <w:keepNext w:val="0"/>
              <w:numPr>
                <w:ilvl w:val="0"/>
                <w:numId w:val="0"/>
              </w:numPr>
              <w:spacing w:before="0" w:after="0" w:line="240" w:lineRule="auto"/>
              <w:ind w:left="426" w:hanging="284"/>
              <w:jc w:val="both"/>
              <w:rPr>
                <w:rFonts w:ascii="Times New Roman" w:hAnsi="Times New Roman"/>
                <w:b w:val="0"/>
                <w:i w:val="0"/>
                <w:sz w:val="24"/>
                <w:szCs w:val="24"/>
                <w:lang w:val="cs-CZ"/>
              </w:rPr>
            </w:pPr>
            <w:r w:rsidRPr="00030A40">
              <w:rPr>
                <w:rFonts w:ascii="Times New Roman" w:hAnsi="Times New Roman"/>
                <w:b w:val="0"/>
                <w:i w:val="0"/>
                <w:sz w:val="24"/>
                <w:szCs w:val="24"/>
              </w:rPr>
              <w:t xml:space="preserve">3. Výsledky společného hodnocení provedeného v průběhu zasedání Panelu zapisuje pracovník JS do společného </w:t>
            </w:r>
            <w:r w:rsidRPr="00030A40">
              <w:rPr>
                <w:rFonts w:ascii="Times New Roman" w:hAnsi="Times New Roman"/>
                <w:b w:val="0"/>
                <w:i w:val="0"/>
                <w:sz w:val="24"/>
                <w:szCs w:val="24"/>
                <w:lang w:val="cs-CZ"/>
              </w:rPr>
              <w:t>c</w:t>
            </w:r>
            <w:proofErr w:type="spellStart"/>
            <w:r w:rsidRPr="00030A40">
              <w:rPr>
                <w:rFonts w:ascii="Times New Roman" w:hAnsi="Times New Roman"/>
                <w:b w:val="0"/>
                <w:i w:val="0"/>
                <w:sz w:val="24"/>
                <w:szCs w:val="24"/>
              </w:rPr>
              <w:t>heck</w:t>
            </w:r>
            <w:proofErr w:type="spellEnd"/>
            <w:r w:rsidRPr="00030A40">
              <w:rPr>
                <w:rFonts w:ascii="Times New Roman" w:hAnsi="Times New Roman"/>
                <w:b w:val="0"/>
                <w:i w:val="0"/>
                <w:sz w:val="24"/>
                <w:szCs w:val="24"/>
              </w:rPr>
              <w:t xml:space="preserve"> listu. </w:t>
            </w:r>
            <w:proofErr w:type="spellStart"/>
            <w:r w:rsidRPr="00030A40">
              <w:rPr>
                <w:rFonts w:ascii="Times New Roman" w:hAnsi="Times New Roman"/>
                <w:b w:val="0"/>
                <w:i w:val="0"/>
                <w:sz w:val="24"/>
                <w:szCs w:val="24"/>
              </w:rPr>
              <w:t>Check</w:t>
            </w:r>
            <w:proofErr w:type="spellEnd"/>
            <w:r w:rsidRPr="00030A40">
              <w:rPr>
                <w:rFonts w:ascii="Times New Roman" w:hAnsi="Times New Roman"/>
                <w:b w:val="0"/>
                <w:i w:val="0"/>
                <w:sz w:val="24"/>
                <w:szCs w:val="24"/>
              </w:rPr>
              <w:t xml:space="preserve"> list projektu je následně vytištěn a podepsán všemi </w:t>
            </w:r>
            <w:r w:rsidRPr="00030A40">
              <w:rPr>
                <w:rFonts w:ascii="Times New Roman" w:hAnsi="Times New Roman"/>
                <w:b w:val="0"/>
                <w:i w:val="0"/>
                <w:sz w:val="24"/>
                <w:szCs w:val="24"/>
                <w:lang w:val="cs-CZ"/>
              </w:rPr>
              <w:t>hodnotiteli</w:t>
            </w:r>
            <w:r w:rsidRPr="00030A40">
              <w:rPr>
                <w:rFonts w:ascii="Times New Roman" w:hAnsi="Times New Roman"/>
                <w:b w:val="0"/>
                <w:i w:val="0"/>
                <w:sz w:val="24"/>
                <w:szCs w:val="24"/>
              </w:rPr>
              <w:t xml:space="preserve">. </w:t>
            </w:r>
            <w:r w:rsidRPr="00030A40">
              <w:rPr>
                <w:rFonts w:ascii="Times New Roman" w:hAnsi="Times New Roman"/>
                <w:b w:val="0"/>
                <w:i w:val="0"/>
                <w:sz w:val="24"/>
                <w:szCs w:val="24"/>
                <w:lang w:val="cs-CZ"/>
              </w:rPr>
              <w:t>Celkový v</w:t>
            </w:r>
            <w:proofErr w:type="spellStart"/>
            <w:r w:rsidRPr="00030A40">
              <w:rPr>
                <w:rFonts w:ascii="Times New Roman" w:hAnsi="Times New Roman"/>
                <w:b w:val="0"/>
                <w:i w:val="0"/>
                <w:sz w:val="24"/>
                <w:szCs w:val="24"/>
              </w:rPr>
              <w:t>ýsledek</w:t>
            </w:r>
            <w:proofErr w:type="spellEnd"/>
            <w:r w:rsidRPr="00030A40">
              <w:rPr>
                <w:rFonts w:ascii="Times New Roman" w:hAnsi="Times New Roman"/>
                <w:b w:val="0"/>
                <w:i w:val="0"/>
                <w:sz w:val="24"/>
                <w:szCs w:val="24"/>
              </w:rPr>
              <w:t xml:space="preserve"> hodnocení zadává JS do monitorovacího systému </w:t>
            </w:r>
            <w:r w:rsidR="000750EB" w:rsidRPr="00030A40">
              <w:rPr>
                <w:rFonts w:ascii="Times New Roman" w:hAnsi="Times New Roman"/>
                <w:b w:val="0"/>
                <w:i w:val="0"/>
                <w:sz w:val="24"/>
                <w:szCs w:val="24"/>
              </w:rPr>
              <w:t>MS20</w:t>
            </w:r>
            <w:r w:rsidR="000750EB" w:rsidRPr="00030A40">
              <w:rPr>
                <w:rFonts w:ascii="Times New Roman" w:hAnsi="Times New Roman"/>
                <w:b w:val="0"/>
                <w:i w:val="0"/>
                <w:sz w:val="24"/>
                <w:szCs w:val="24"/>
                <w:lang w:val="cs-CZ"/>
              </w:rPr>
              <w:t>21</w:t>
            </w:r>
            <w:r w:rsidRPr="00030A40">
              <w:rPr>
                <w:rFonts w:ascii="Times New Roman" w:hAnsi="Times New Roman"/>
                <w:b w:val="0"/>
                <w:i w:val="0"/>
                <w:sz w:val="24"/>
                <w:szCs w:val="24"/>
              </w:rPr>
              <w:t>+.</w:t>
            </w:r>
            <w:r w:rsidRPr="00030A40">
              <w:rPr>
                <w:rFonts w:ascii="Times New Roman" w:hAnsi="Times New Roman"/>
                <w:b w:val="0"/>
                <w:i w:val="0"/>
                <w:sz w:val="24"/>
                <w:szCs w:val="24"/>
                <w:lang w:val="cs-CZ"/>
              </w:rPr>
              <w:t xml:space="preserve"> Do systému je také vkládán společný </w:t>
            </w:r>
            <w:proofErr w:type="spellStart"/>
            <w:r w:rsidRPr="00030A40">
              <w:rPr>
                <w:rFonts w:ascii="Times New Roman" w:hAnsi="Times New Roman"/>
                <w:b w:val="0"/>
                <w:i w:val="0"/>
                <w:sz w:val="24"/>
                <w:szCs w:val="24"/>
                <w:lang w:val="cs-CZ"/>
              </w:rPr>
              <w:t>check</w:t>
            </w:r>
            <w:proofErr w:type="spellEnd"/>
            <w:r w:rsidRPr="00030A40">
              <w:rPr>
                <w:rFonts w:ascii="Times New Roman" w:hAnsi="Times New Roman"/>
                <w:b w:val="0"/>
                <w:i w:val="0"/>
                <w:sz w:val="24"/>
                <w:szCs w:val="24"/>
                <w:lang w:val="cs-CZ"/>
              </w:rPr>
              <w:t xml:space="preserve"> list podepsaný všemi hodnotiteli (jména hodnotitelů jsou žadatelům skryta). Originály </w:t>
            </w:r>
            <w:proofErr w:type="spellStart"/>
            <w:r w:rsidRPr="00030A40">
              <w:rPr>
                <w:rFonts w:ascii="Times New Roman" w:hAnsi="Times New Roman"/>
                <w:b w:val="0"/>
                <w:i w:val="0"/>
                <w:sz w:val="24"/>
                <w:szCs w:val="24"/>
                <w:lang w:val="cs-CZ"/>
              </w:rPr>
              <w:t>check</w:t>
            </w:r>
            <w:proofErr w:type="spellEnd"/>
            <w:r w:rsidRPr="00030A40">
              <w:rPr>
                <w:rFonts w:ascii="Times New Roman" w:hAnsi="Times New Roman"/>
                <w:b w:val="0"/>
                <w:i w:val="0"/>
                <w:sz w:val="24"/>
                <w:szCs w:val="24"/>
                <w:lang w:val="cs-CZ"/>
              </w:rPr>
              <w:t>-listů jsou archivovány na Společném sekretariátu.</w:t>
            </w:r>
          </w:p>
        </w:tc>
        <w:tc>
          <w:tcPr>
            <w:tcW w:w="4688" w:type="dxa"/>
            <w:shd w:val="clear" w:color="auto" w:fill="auto"/>
          </w:tcPr>
          <w:p w14:paraId="7515ABA4" w14:textId="35F2B1D7" w:rsidR="00EA229C" w:rsidRPr="00F931D9" w:rsidRDefault="00EA229C" w:rsidP="00EA229C">
            <w:pPr>
              <w:spacing w:after="0" w:line="240" w:lineRule="auto"/>
              <w:jc w:val="both"/>
              <w:rPr>
                <w:lang w:val="pl-PL"/>
              </w:rPr>
            </w:pPr>
            <w:r w:rsidRPr="00F931D9">
              <w:rPr>
                <w:rFonts w:ascii="Times New Roman" w:hAnsi="Times New Roman"/>
                <w:sz w:val="24"/>
                <w:szCs w:val="24"/>
                <w:lang w:val="pl-PL"/>
              </w:rPr>
              <w:t>3</w:t>
            </w:r>
            <w:r w:rsidRPr="00F931D9">
              <w:rPr>
                <w:rFonts w:ascii="Times New Roman" w:hAnsi="Times New Roman"/>
                <w:b/>
                <w:i/>
                <w:sz w:val="24"/>
                <w:szCs w:val="24"/>
                <w:lang w:val="pl-PL"/>
              </w:rPr>
              <w:t xml:space="preserve">. </w:t>
            </w:r>
            <w:r w:rsidRPr="00F931D9">
              <w:rPr>
                <w:rFonts w:ascii="Times New Roman" w:hAnsi="Times New Roman"/>
                <w:sz w:val="24"/>
                <w:szCs w:val="24"/>
                <w:lang w:val="pl-PL"/>
              </w:rPr>
              <w:t>Wyniki wspólnej oceny przeprowadzone podczas posiedzenia Panelu pracownik WS zapisuje na wspólnym wykazie kontrolnym. Wykaz kontrolny projektu jest następnie wydrukowany i podpisany przez wszystkich oceniających</w:t>
            </w:r>
            <w:r w:rsidR="00FF10B9">
              <w:rPr>
                <w:rFonts w:ascii="Times New Roman" w:hAnsi="Times New Roman"/>
                <w:sz w:val="24"/>
                <w:szCs w:val="24"/>
                <w:lang w:val="pl-PL"/>
              </w:rPr>
              <w:t>.</w:t>
            </w:r>
            <w:r w:rsidRPr="00F931D9">
              <w:rPr>
                <w:rFonts w:ascii="Times New Roman" w:hAnsi="Times New Roman"/>
                <w:sz w:val="24"/>
                <w:szCs w:val="24"/>
                <w:lang w:val="pl-PL"/>
              </w:rPr>
              <w:t xml:space="preserve"> </w:t>
            </w:r>
            <w:r>
              <w:rPr>
                <w:rFonts w:ascii="Times New Roman" w:hAnsi="Times New Roman"/>
                <w:sz w:val="24"/>
                <w:szCs w:val="24"/>
                <w:lang w:val="pl-PL"/>
              </w:rPr>
              <w:t>Łączny w</w:t>
            </w:r>
            <w:r w:rsidRPr="00F931D9">
              <w:rPr>
                <w:rFonts w:ascii="Times New Roman" w:hAnsi="Times New Roman"/>
                <w:sz w:val="24"/>
                <w:szCs w:val="24"/>
                <w:lang w:val="pl-PL"/>
              </w:rPr>
              <w:t xml:space="preserve">ynik oceny WS zamieszcza w systemie monitorującym </w:t>
            </w:r>
            <w:r w:rsidR="007B221E" w:rsidRPr="00F931D9">
              <w:rPr>
                <w:rFonts w:ascii="Times New Roman" w:hAnsi="Times New Roman"/>
                <w:sz w:val="24"/>
                <w:szCs w:val="24"/>
                <w:lang w:val="pl-PL"/>
              </w:rPr>
              <w:t>MS20</w:t>
            </w:r>
            <w:r w:rsidR="007B221E">
              <w:rPr>
                <w:rFonts w:ascii="Times New Roman" w:hAnsi="Times New Roman"/>
                <w:sz w:val="24"/>
                <w:szCs w:val="24"/>
                <w:lang w:val="pl-PL"/>
              </w:rPr>
              <w:t>21</w:t>
            </w:r>
            <w:r w:rsidRPr="00F931D9">
              <w:rPr>
                <w:rFonts w:ascii="Times New Roman" w:hAnsi="Times New Roman"/>
                <w:sz w:val="24"/>
                <w:szCs w:val="24"/>
                <w:lang w:val="pl-PL"/>
              </w:rPr>
              <w:t>+</w:t>
            </w:r>
            <w:r>
              <w:rPr>
                <w:rFonts w:ascii="Times New Roman" w:hAnsi="Times New Roman"/>
                <w:sz w:val="24"/>
                <w:szCs w:val="24"/>
                <w:lang w:val="pl-PL"/>
              </w:rPr>
              <w:t xml:space="preserve">. </w:t>
            </w:r>
            <w:r w:rsidRPr="00565962">
              <w:rPr>
                <w:rFonts w:ascii="Times New Roman" w:hAnsi="Times New Roman"/>
                <w:sz w:val="24"/>
                <w:szCs w:val="24"/>
                <w:lang w:val="pl-PL"/>
              </w:rPr>
              <w:t xml:space="preserve">Do systemu jest też wgrywany wspólny wykaz kontrolny podpisany przez wszystkich </w:t>
            </w:r>
            <w:r w:rsidR="007B221E">
              <w:rPr>
                <w:rFonts w:ascii="Times New Roman" w:hAnsi="Times New Roman"/>
                <w:sz w:val="24"/>
                <w:szCs w:val="24"/>
                <w:lang w:val="pl-PL"/>
              </w:rPr>
              <w:t>oceniających</w:t>
            </w:r>
            <w:r w:rsidR="007B221E" w:rsidRPr="00565962">
              <w:rPr>
                <w:rFonts w:ascii="Times New Roman" w:hAnsi="Times New Roman"/>
                <w:sz w:val="24"/>
                <w:szCs w:val="24"/>
                <w:lang w:val="pl-PL"/>
              </w:rPr>
              <w:t xml:space="preserve"> </w:t>
            </w:r>
            <w:r w:rsidRPr="00565962">
              <w:rPr>
                <w:rFonts w:ascii="Times New Roman" w:hAnsi="Times New Roman"/>
                <w:sz w:val="24"/>
                <w:szCs w:val="24"/>
                <w:lang w:val="pl-PL"/>
              </w:rPr>
              <w:t>(</w:t>
            </w:r>
            <w:r w:rsidR="00FF675B">
              <w:rPr>
                <w:rFonts w:ascii="Times New Roman" w:hAnsi="Times New Roman"/>
                <w:sz w:val="24"/>
                <w:szCs w:val="24"/>
                <w:lang w:val="pl-PL"/>
              </w:rPr>
              <w:t xml:space="preserve">dane </w:t>
            </w:r>
            <w:r w:rsidRPr="00565962">
              <w:rPr>
                <w:rFonts w:ascii="Times New Roman" w:hAnsi="Times New Roman"/>
                <w:sz w:val="24"/>
                <w:szCs w:val="24"/>
                <w:lang w:val="pl-PL"/>
              </w:rPr>
              <w:t xml:space="preserve">ekspertów są </w:t>
            </w:r>
            <w:r w:rsidR="007B221E">
              <w:rPr>
                <w:rFonts w:ascii="Times New Roman" w:hAnsi="Times New Roman"/>
                <w:sz w:val="24"/>
                <w:szCs w:val="24"/>
                <w:lang w:val="pl-PL"/>
              </w:rPr>
              <w:t>ukryte dla wnioskodawców</w:t>
            </w:r>
            <w:r w:rsidRPr="00565962">
              <w:rPr>
                <w:rFonts w:ascii="Times New Roman" w:hAnsi="Times New Roman"/>
                <w:sz w:val="24"/>
                <w:szCs w:val="24"/>
                <w:lang w:val="pl-PL"/>
              </w:rPr>
              <w:t>). Oryginały indywidualnych wykazów kontrolnych są archiwizowane we Wspólnym Sekretariacie.</w:t>
            </w:r>
          </w:p>
          <w:p w14:paraId="5B66994E" w14:textId="77777777" w:rsidR="00EA229C" w:rsidRPr="00F931D9" w:rsidRDefault="00EA229C" w:rsidP="00EA229C">
            <w:pPr>
              <w:pStyle w:val="Nadpis2"/>
              <w:keepNext w:val="0"/>
              <w:numPr>
                <w:ilvl w:val="0"/>
                <w:numId w:val="0"/>
              </w:numPr>
              <w:spacing w:before="0" w:after="0" w:line="240" w:lineRule="auto"/>
              <w:ind w:left="292" w:hanging="286"/>
              <w:jc w:val="both"/>
              <w:rPr>
                <w:rFonts w:ascii="Times New Roman" w:hAnsi="Times New Roman"/>
                <w:b w:val="0"/>
                <w:i w:val="0"/>
                <w:sz w:val="24"/>
                <w:szCs w:val="24"/>
              </w:rPr>
            </w:pPr>
          </w:p>
        </w:tc>
      </w:tr>
      <w:tr w:rsidR="00EA229C" w:rsidRPr="00F931D9" w14:paraId="2E6FF45C" w14:textId="77777777" w:rsidTr="0039446A">
        <w:tc>
          <w:tcPr>
            <w:tcW w:w="4600" w:type="dxa"/>
            <w:shd w:val="clear" w:color="auto" w:fill="auto"/>
          </w:tcPr>
          <w:p w14:paraId="170EE2E5" w14:textId="361FA7E6" w:rsidR="00EA229C" w:rsidRPr="00F931D9" w:rsidRDefault="00EA229C" w:rsidP="00EA229C">
            <w:pPr>
              <w:spacing w:before="120" w:after="120" w:line="240" w:lineRule="auto"/>
              <w:jc w:val="center"/>
              <w:rPr>
                <w:rFonts w:ascii="Times New Roman" w:hAnsi="Times New Roman"/>
                <w:b/>
                <w:i/>
                <w:sz w:val="24"/>
                <w:szCs w:val="24"/>
              </w:rPr>
            </w:pPr>
            <w:r w:rsidRPr="0043698B">
              <w:rPr>
                <w:rFonts w:ascii="Times New Roman" w:eastAsia="Times New Roman" w:hAnsi="Times New Roman"/>
                <w:b/>
                <w:bCs/>
                <w:sz w:val="24"/>
                <w:szCs w:val="24"/>
              </w:rPr>
              <w:lastRenderedPageBreak/>
              <w:t xml:space="preserve">§ </w:t>
            </w:r>
            <w:r>
              <w:rPr>
                <w:rFonts w:ascii="Times New Roman" w:eastAsia="Times New Roman" w:hAnsi="Times New Roman"/>
                <w:b/>
                <w:bCs/>
                <w:sz w:val="24"/>
                <w:szCs w:val="24"/>
              </w:rPr>
              <w:t>8</w:t>
            </w:r>
            <w:r w:rsidRPr="0043698B">
              <w:rPr>
                <w:rFonts w:ascii="Times New Roman" w:eastAsia="Times New Roman" w:hAnsi="Times New Roman"/>
                <w:b/>
                <w:bCs/>
                <w:sz w:val="24"/>
                <w:szCs w:val="24"/>
              </w:rPr>
              <w:t>. Úko</w:t>
            </w:r>
            <w:r>
              <w:rPr>
                <w:rFonts w:ascii="Times New Roman" w:eastAsia="Times New Roman" w:hAnsi="Times New Roman"/>
                <w:b/>
                <w:bCs/>
                <w:sz w:val="24"/>
                <w:szCs w:val="24"/>
              </w:rPr>
              <w:t>ly a činnost</w:t>
            </w:r>
            <w:r w:rsidRPr="0043698B">
              <w:rPr>
                <w:rFonts w:ascii="Times New Roman" w:eastAsia="Times New Roman" w:hAnsi="Times New Roman"/>
                <w:b/>
                <w:bCs/>
                <w:sz w:val="24"/>
                <w:szCs w:val="24"/>
              </w:rPr>
              <w:t xml:space="preserve"> </w:t>
            </w:r>
            <w:r>
              <w:rPr>
                <w:rFonts w:ascii="Times New Roman" w:eastAsia="Times New Roman" w:hAnsi="Times New Roman"/>
                <w:b/>
                <w:bCs/>
                <w:sz w:val="24"/>
                <w:szCs w:val="24"/>
              </w:rPr>
              <w:t>P</w:t>
            </w:r>
            <w:r w:rsidRPr="0043698B">
              <w:rPr>
                <w:rFonts w:ascii="Times New Roman" w:eastAsia="Times New Roman" w:hAnsi="Times New Roman"/>
                <w:b/>
                <w:bCs/>
                <w:sz w:val="24"/>
                <w:szCs w:val="24"/>
              </w:rPr>
              <w:t xml:space="preserve">anelu </w:t>
            </w:r>
            <w:r>
              <w:rPr>
                <w:rFonts w:ascii="Times New Roman" w:eastAsia="Times New Roman" w:hAnsi="Times New Roman"/>
                <w:b/>
                <w:bCs/>
                <w:sz w:val="24"/>
                <w:szCs w:val="24"/>
              </w:rPr>
              <w:t>v režimu online</w:t>
            </w:r>
          </w:p>
        </w:tc>
        <w:tc>
          <w:tcPr>
            <w:tcW w:w="4688" w:type="dxa"/>
            <w:shd w:val="clear" w:color="auto" w:fill="auto"/>
          </w:tcPr>
          <w:p w14:paraId="31233333" w14:textId="133752A4" w:rsidR="00EA229C" w:rsidRPr="00F931D9" w:rsidRDefault="00EA229C" w:rsidP="00EA229C">
            <w:pPr>
              <w:spacing w:before="120" w:after="120" w:line="240" w:lineRule="auto"/>
              <w:jc w:val="center"/>
              <w:rPr>
                <w:rFonts w:ascii="Times New Roman" w:hAnsi="Times New Roman"/>
                <w:b/>
                <w:i/>
                <w:sz w:val="24"/>
                <w:szCs w:val="24"/>
                <w:lang w:val="pl-PL"/>
              </w:rPr>
            </w:pPr>
            <w:r w:rsidRPr="00804A65">
              <w:rPr>
                <w:rFonts w:ascii="Times New Roman" w:eastAsia="Times New Roman" w:hAnsi="Times New Roman"/>
                <w:b/>
                <w:bCs/>
                <w:sz w:val="24"/>
                <w:szCs w:val="24"/>
                <w:lang w:val="pl-PL"/>
              </w:rPr>
              <w:t xml:space="preserve">§ </w:t>
            </w:r>
            <w:r w:rsidR="00ED3610">
              <w:rPr>
                <w:rFonts w:ascii="Times New Roman" w:eastAsia="Times New Roman" w:hAnsi="Times New Roman"/>
                <w:b/>
                <w:bCs/>
                <w:sz w:val="24"/>
                <w:szCs w:val="24"/>
                <w:lang w:val="pl-PL"/>
              </w:rPr>
              <w:t>8</w:t>
            </w:r>
            <w:r w:rsidRPr="00804A65">
              <w:rPr>
                <w:rFonts w:ascii="Times New Roman" w:eastAsia="Times New Roman" w:hAnsi="Times New Roman"/>
                <w:b/>
                <w:bCs/>
                <w:sz w:val="24"/>
                <w:szCs w:val="24"/>
                <w:lang w:val="pl-PL"/>
              </w:rPr>
              <w:t xml:space="preserve">. </w:t>
            </w:r>
            <w:r w:rsidRPr="00F931D9">
              <w:rPr>
                <w:rFonts w:ascii="Times New Roman" w:eastAsia="Times New Roman" w:hAnsi="Times New Roman"/>
                <w:b/>
                <w:bCs/>
                <w:sz w:val="24"/>
                <w:szCs w:val="24"/>
                <w:lang w:val="pl-PL"/>
              </w:rPr>
              <w:t xml:space="preserve">Zadania i działanie </w:t>
            </w:r>
            <w:r w:rsidRPr="00804A65">
              <w:rPr>
                <w:rFonts w:ascii="Times New Roman" w:eastAsia="Times New Roman" w:hAnsi="Times New Roman"/>
                <w:b/>
                <w:bCs/>
                <w:sz w:val="24"/>
                <w:szCs w:val="24"/>
                <w:lang w:val="pl-PL"/>
              </w:rPr>
              <w:t xml:space="preserve">Panelu </w:t>
            </w:r>
            <w:r w:rsidR="00ED3610">
              <w:rPr>
                <w:rFonts w:ascii="Times New Roman" w:eastAsia="Times New Roman" w:hAnsi="Times New Roman"/>
                <w:b/>
                <w:bCs/>
                <w:sz w:val="24"/>
                <w:szCs w:val="24"/>
                <w:lang w:val="pl-PL"/>
              </w:rPr>
              <w:t>w trybie on-line</w:t>
            </w:r>
          </w:p>
        </w:tc>
      </w:tr>
      <w:tr w:rsidR="00EA229C" w:rsidRPr="00F931D9" w14:paraId="0E50F6D8" w14:textId="77777777" w:rsidTr="0039446A">
        <w:tc>
          <w:tcPr>
            <w:tcW w:w="4600" w:type="dxa"/>
            <w:shd w:val="clear" w:color="auto" w:fill="auto"/>
          </w:tcPr>
          <w:p w14:paraId="1693AE60" w14:textId="0BC3BB33" w:rsidR="00EA229C" w:rsidRPr="0043698B" w:rsidRDefault="00EA229C" w:rsidP="00EA229C">
            <w:pPr>
              <w:spacing w:after="0" w:line="240" w:lineRule="auto"/>
              <w:ind w:left="292" w:hanging="292"/>
              <w:jc w:val="both"/>
              <w:rPr>
                <w:rFonts w:ascii="Times New Roman" w:hAnsi="Times New Roman"/>
                <w:sz w:val="24"/>
                <w:szCs w:val="24"/>
              </w:rPr>
            </w:pPr>
            <w:r w:rsidRPr="0043698B">
              <w:rPr>
                <w:rFonts w:ascii="Times New Roman" w:hAnsi="Times New Roman"/>
                <w:sz w:val="24"/>
                <w:szCs w:val="24"/>
              </w:rPr>
              <w:t xml:space="preserve">1. </w:t>
            </w:r>
            <w:r>
              <w:rPr>
                <w:rFonts w:ascii="Times New Roman" w:hAnsi="Times New Roman"/>
                <w:sz w:val="24"/>
                <w:szCs w:val="24"/>
              </w:rPr>
              <w:t xml:space="preserve">Ve výjimečných případech </w:t>
            </w:r>
            <w:r w:rsidRPr="0043698B">
              <w:rPr>
                <w:rFonts w:ascii="Times New Roman" w:hAnsi="Times New Roman"/>
                <w:sz w:val="24"/>
                <w:szCs w:val="24"/>
              </w:rPr>
              <w:t xml:space="preserve">může práce </w:t>
            </w:r>
            <w:r>
              <w:rPr>
                <w:rFonts w:ascii="Times New Roman" w:hAnsi="Times New Roman"/>
                <w:sz w:val="24"/>
                <w:szCs w:val="24"/>
              </w:rPr>
              <w:t>P</w:t>
            </w:r>
            <w:r w:rsidRPr="0043698B">
              <w:rPr>
                <w:rFonts w:ascii="Times New Roman" w:hAnsi="Times New Roman"/>
                <w:sz w:val="24"/>
                <w:szCs w:val="24"/>
              </w:rPr>
              <w:t xml:space="preserve">anelu </w:t>
            </w:r>
            <w:r>
              <w:rPr>
                <w:rFonts w:ascii="Times New Roman" w:hAnsi="Times New Roman"/>
                <w:sz w:val="24"/>
                <w:szCs w:val="24"/>
              </w:rPr>
              <w:t>na základě rozhodnutí JS</w:t>
            </w:r>
            <w:r w:rsidRPr="0043698B">
              <w:rPr>
                <w:rFonts w:ascii="Times New Roman" w:hAnsi="Times New Roman"/>
                <w:sz w:val="24"/>
                <w:szCs w:val="24"/>
              </w:rPr>
              <w:t xml:space="preserve"> probíhat v režimu online.</w:t>
            </w:r>
          </w:p>
        </w:tc>
        <w:tc>
          <w:tcPr>
            <w:tcW w:w="4688" w:type="dxa"/>
            <w:shd w:val="clear" w:color="auto" w:fill="auto"/>
          </w:tcPr>
          <w:p w14:paraId="3A9557AA" w14:textId="1EEF7EC7"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 xml:space="preserve">1. </w:t>
            </w:r>
            <w:r w:rsidR="00823E65">
              <w:rPr>
                <w:rFonts w:ascii="Times New Roman" w:hAnsi="Times New Roman"/>
                <w:sz w:val="24"/>
                <w:szCs w:val="24"/>
                <w:lang w:val="pl-PL"/>
              </w:rPr>
              <w:t>W</w:t>
            </w:r>
            <w:r w:rsidR="00ED3610">
              <w:rPr>
                <w:rFonts w:ascii="Times New Roman" w:hAnsi="Times New Roman"/>
                <w:sz w:val="24"/>
                <w:szCs w:val="24"/>
                <w:lang w:val="pl-PL"/>
              </w:rPr>
              <w:t xml:space="preserve"> wyjątkowych przypadkach, na podst</w:t>
            </w:r>
            <w:r w:rsidR="00823E65">
              <w:rPr>
                <w:rFonts w:ascii="Times New Roman" w:hAnsi="Times New Roman"/>
                <w:sz w:val="24"/>
                <w:szCs w:val="24"/>
                <w:lang w:val="pl-PL"/>
              </w:rPr>
              <w:t>a</w:t>
            </w:r>
            <w:r w:rsidR="00ED3610">
              <w:rPr>
                <w:rFonts w:ascii="Times New Roman" w:hAnsi="Times New Roman"/>
                <w:sz w:val="24"/>
                <w:szCs w:val="24"/>
                <w:lang w:val="pl-PL"/>
              </w:rPr>
              <w:t xml:space="preserve">wie decyzji WS, praca Panelu </w:t>
            </w:r>
            <w:r w:rsidRPr="0039446A">
              <w:rPr>
                <w:rFonts w:ascii="Times New Roman" w:hAnsi="Times New Roman"/>
                <w:sz w:val="24"/>
                <w:szCs w:val="24"/>
                <w:lang w:val="pl-PL"/>
              </w:rPr>
              <w:t>może przebiegać w trybie on-line</w:t>
            </w:r>
            <w:r w:rsidRPr="00804A65">
              <w:rPr>
                <w:rFonts w:ascii="Times New Roman" w:hAnsi="Times New Roman"/>
                <w:sz w:val="24"/>
                <w:szCs w:val="24"/>
                <w:lang w:val="pl-PL"/>
              </w:rPr>
              <w:t>.</w:t>
            </w:r>
          </w:p>
        </w:tc>
      </w:tr>
      <w:tr w:rsidR="00EA229C" w:rsidRPr="00F931D9" w14:paraId="2692666E" w14:textId="77777777" w:rsidTr="0039446A">
        <w:tc>
          <w:tcPr>
            <w:tcW w:w="4600" w:type="dxa"/>
            <w:shd w:val="clear" w:color="auto" w:fill="auto"/>
          </w:tcPr>
          <w:p w14:paraId="1C9A42BD" w14:textId="214F154E" w:rsidR="00EA229C" w:rsidRPr="0043698B"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2</w:t>
            </w:r>
            <w:r w:rsidR="00EA229C" w:rsidRPr="0043698B">
              <w:rPr>
                <w:rFonts w:ascii="Times New Roman" w:hAnsi="Times New Roman"/>
                <w:sz w:val="24"/>
                <w:szCs w:val="24"/>
              </w:rPr>
              <w:t>. Práce Panelu probíhají v režimu online prostřednictvím jedné z dostupných platforem pro o</w:t>
            </w:r>
            <w:r w:rsidR="00EA229C">
              <w:rPr>
                <w:rFonts w:ascii="Times New Roman" w:hAnsi="Times New Roman"/>
                <w:sz w:val="24"/>
                <w:szCs w:val="24"/>
              </w:rPr>
              <w:t>nline setkávání</w:t>
            </w:r>
            <w:r w:rsidR="00EA229C" w:rsidRPr="0043698B">
              <w:rPr>
                <w:rFonts w:ascii="Times New Roman" w:hAnsi="Times New Roman"/>
                <w:sz w:val="24"/>
                <w:szCs w:val="24"/>
              </w:rPr>
              <w:t xml:space="preserve"> </w:t>
            </w:r>
            <w:r w:rsidR="00EA229C">
              <w:rPr>
                <w:rFonts w:ascii="Times New Roman" w:hAnsi="Times New Roman"/>
                <w:sz w:val="24"/>
                <w:szCs w:val="24"/>
              </w:rPr>
              <w:t xml:space="preserve">a </w:t>
            </w:r>
            <w:r w:rsidR="00EA229C" w:rsidRPr="0043698B">
              <w:rPr>
                <w:rFonts w:ascii="Times New Roman" w:hAnsi="Times New Roman"/>
                <w:sz w:val="24"/>
                <w:szCs w:val="24"/>
              </w:rPr>
              <w:t>komunikaci.</w:t>
            </w:r>
          </w:p>
        </w:tc>
        <w:tc>
          <w:tcPr>
            <w:tcW w:w="4688" w:type="dxa"/>
            <w:shd w:val="clear" w:color="auto" w:fill="auto"/>
          </w:tcPr>
          <w:p w14:paraId="64FF05E7" w14:textId="4A4C0374"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2</w:t>
            </w:r>
            <w:r w:rsidR="00EA229C" w:rsidRPr="00804A65">
              <w:rPr>
                <w:rFonts w:ascii="Times New Roman" w:hAnsi="Times New Roman"/>
                <w:sz w:val="24"/>
                <w:szCs w:val="24"/>
                <w:lang w:val="pl-PL"/>
              </w:rPr>
              <w:t>. P</w:t>
            </w:r>
            <w:r w:rsidR="00EA229C" w:rsidRPr="0039446A">
              <w:rPr>
                <w:rFonts w:ascii="Times New Roman" w:hAnsi="Times New Roman"/>
                <w:sz w:val="24"/>
                <w:szCs w:val="24"/>
                <w:lang w:val="pl-PL"/>
              </w:rPr>
              <w:t>race Panelu przebiegają w trybie on-line przy pomocy jednej z dostępnych platform do komunikacji i spotkań on-line.</w:t>
            </w:r>
          </w:p>
        </w:tc>
      </w:tr>
      <w:tr w:rsidR="00EA229C" w:rsidRPr="00F931D9" w14:paraId="41E6C896" w14:textId="77777777" w:rsidTr="0039446A">
        <w:tc>
          <w:tcPr>
            <w:tcW w:w="4600" w:type="dxa"/>
            <w:shd w:val="clear" w:color="auto" w:fill="auto"/>
          </w:tcPr>
          <w:p w14:paraId="5CA5B5BF" w14:textId="23BE23DB"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3</w:t>
            </w:r>
            <w:r w:rsidR="00EA229C" w:rsidRPr="00F45F1D">
              <w:rPr>
                <w:rFonts w:ascii="Times New Roman" w:hAnsi="Times New Roman"/>
                <w:sz w:val="24"/>
                <w:szCs w:val="24"/>
              </w:rPr>
              <w:t xml:space="preserve">. JS s předstihem informuje </w:t>
            </w:r>
            <w:r w:rsidR="002C3B3D">
              <w:rPr>
                <w:rFonts w:ascii="Times New Roman" w:hAnsi="Times New Roman"/>
                <w:sz w:val="24"/>
                <w:szCs w:val="24"/>
              </w:rPr>
              <w:t>v</w:t>
            </w:r>
            <w:ins w:id="1" w:author="Pikna Jan" w:date="2023-02-09T10:43:00Z">
              <w:r w:rsidR="00B91319">
                <w:rPr>
                  <w:rFonts w:ascii="Times New Roman" w:hAnsi="Times New Roman"/>
                  <w:sz w:val="24"/>
                  <w:szCs w:val="24"/>
                </w:rPr>
                <w:t>y</w:t>
              </w:r>
            </w:ins>
            <w:del w:id="2" w:author="Pikna Jan" w:date="2023-02-09T10:43:00Z">
              <w:r w:rsidR="002C3B3D" w:rsidDel="00B91319">
                <w:rPr>
                  <w:rFonts w:ascii="Times New Roman" w:hAnsi="Times New Roman"/>
                  <w:sz w:val="24"/>
                  <w:szCs w:val="24"/>
                </w:rPr>
                <w:delText>z</w:delText>
              </w:r>
            </w:del>
            <w:r w:rsidR="002C3B3D">
              <w:rPr>
                <w:rFonts w:ascii="Times New Roman" w:hAnsi="Times New Roman"/>
                <w:sz w:val="24"/>
                <w:szCs w:val="24"/>
              </w:rPr>
              <w:t>brané</w:t>
            </w:r>
            <w:r w:rsidR="002C3B3D" w:rsidRPr="00F45F1D">
              <w:rPr>
                <w:rFonts w:ascii="Times New Roman" w:hAnsi="Times New Roman"/>
                <w:sz w:val="24"/>
                <w:szCs w:val="24"/>
              </w:rPr>
              <w:t xml:space="preserve"> </w:t>
            </w:r>
            <w:r w:rsidR="00EA229C" w:rsidRPr="00F45F1D">
              <w:rPr>
                <w:rFonts w:ascii="Times New Roman" w:hAnsi="Times New Roman"/>
                <w:sz w:val="24"/>
                <w:szCs w:val="24"/>
              </w:rPr>
              <w:t xml:space="preserve">experty o průběhu hodnocení v režimu online a o technických požadavcích nezbytných k účasti na hodnocení. </w:t>
            </w:r>
          </w:p>
        </w:tc>
        <w:tc>
          <w:tcPr>
            <w:tcW w:w="4688" w:type="dxa"/>
            <w:shd w:val="clear" w:color="auto" w:fill="auto"/>
          </w:tcPr>
          <w:p w14:paraId="5C3A4145" w14:textId="6D61E7B9" w:rsidR="00EA229C" w:rsidRPr="00651F4E"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3</w:t>
            </w:r>
            <w:r w:rsidR="00EA229C" w:rsidRPr="00651F4E">
              <w:rPr>
                <w:rFonts w:ascii="Times New Roman" w:hAnsi="Times New Roman"/>
                <w:sz w:val="24"/>
                <w:szCs w:val="24"/>
                <w:lang w:val="pl-PL"/>
              </w:rPr>
              <w:t xml:space="preserve">. WS z wyprzedzeniem informuje </w:t>
            </w:r>
            <w:r w:rsidR="00651F4E" w:rsidRPr="00651F4E">
              <w:rPr>
                <w:rFonts w:ascii="Times New Roman" w:hAnsi="Times New Roman"/>
                <w:sz w:val="24"/>
                <w:szCs w:val="24"/>
                <w:lang w:val="pl-PL"/>
              </w:rPr>
              <w:t>w</w:t>
            </w:r>
            <w:proofErr w:type="spellStart"/>
            <w:r w:rsidR="00651F4E" w:rsidRPr="00651F4E">
              <w:rPr>
                <w:rFonts w:ascii="Times New Roman" w:hAnsi="Times New Roman"/>
                <w:sz w:val="24"/>
                <w:szCs w:val="24"/>
              </w:rPr>
              <w:t>ybranych</w:t>
            </w:r>
            <w:proofErr w:type="spellEnd"/>
            <w:r w:rsidR="00651F4E" w:rsidRPr="00651F4E">
              <w:rPr>
                <w:rFonts w:ascii="Times New Roman" w:hAnsi="Times New Roman"/>
                <w:sz w:val="24"/>
                <w:szCs w:val="24"/>
                <w:lang w:val="pl-PL"/>
              </w:rPr>
              <w:t xml:space="preserve"> </w:t>
            </w:r>
            <w:r w:rsidR="00EA229C" w:rsidRPr="00651F4E">
              <w:rPr>
                <w:rFonts w:ascii="Times New Roman" w:hAnsi="Times New Roman"/>
                <w:sz w:val="24"/>
                <w:szCs w:val="24"/>
                <w:lang w:val="pl-PL"/>
              </w:rPr>
              <w:t xml:space="preserve">ekspertów o przebiegu oceny w trybie on-line oraz o wymaganiach technicznych niezbędnych do udziału w ocenie. </w:t>
            </w:r>
          </w:p>
        </w:tc>
      </w:tr>
      <w:tr w:rsidR="00EA229C" w:rsidRPr="00F931D9" w14:paraId="73B35D05" w14:textId="77777777" w:rsidTr="0039446A">
        <w:tc>
          <w:tcPr>
            <w:tcW w:w="4600" w:type="dxa"/>
            <w:shd w:val="clear" w:color="auto" w:fill="auto"/>
          </w:tcPr>
          <w:p w14:paraId="340F69F6" w14:textId="6003A0A9"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4</w:t>
            </w:r>
            <w:r w:rsidR="00EA229C" w:rsidRPr="00F45F1D">
              <w:rPr>
                <w:rFonts w:ascii="Times New Roman" w:hAnsi="Times New Roman"/>
                <w:sz w:val="24"/>
                <w:szCs w:val="24"/>
              </w:rPr>
              <w:t>. Každý expert, který se podílí na online hodnocení, musí mít platný elektronický podpis.</w:t>
            </w:r>
          </w:p>
        </w:tc>
        <w:tc>
          <w:tcPr>
            <w:tcW w:w="4688" w:type="dxa"/>
            <w:shd w:val="clear" w:color="auto" w:fill="auto"/>
          </w:tcPr>
          <w:p w14:paraId="4E60D40A" w14:textId="0637685D"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4</w:t>
            </w:r>
            <w:r w:rsidR="00EA229C" w:rsidRPr="00804A65">
              <w:rPr>
                <w:rFonts w:ascii="Times New Roman" w:hAnsi="Times New Roman"/>
                <w:sz w:val="24"/>
                <w:szCs w:val="24"/>
                <w:lang w:val="pl-PL"/>
              </w:rPr>
              <w:t>. Każdy ekspert uczestniczący w ocenie on-line musi dysponować podpisem elektronicznym.</w:t>
            </w:r>
          </w:p>
        </w:tc>
      </w:tr>
      <w:tr w:rsidR="00EA229C" w:rsidRPr="00F931D9" w14:paraId="5AAE9A9D" w14:textId="77777777" w:rsidTr="0039446A">
        <w:tc>
          <w:tcPr>
            <w:tcW w:w="4600" w:type="dxa"/>
            <w:shd w:val="clear" w:color="auto" w:fill="auto"/>
          </w:tcPr>
          <w:p w14:paraId="394FE7FD" w14:textId="469B3967" w:rsidR="00EA229C" w:rsidRPr="00F45F1D" w:rsidRDefault="008D37CB" w:rsidP="00EA229C">
            <w:pPr>
              <w:spacing w:after="0" w:line="240" w:lineRule="auto"/>
              <w:ind w:left="292" w:hanging="292"/>
              <w:jc w:val="both"/>
              <w:rPr>
                <w:rFonts w:ascii="Times New Roman" w:hAnsi="Times New Roman"/>
                <w:sz w:val="24"/>
                <w:szCs w:val="24"/>
              </w:rPr>
            </w:pPr>
            <w:r>
              <w:rPr>
                <w:rFonts w:ascii="Times New Roman" w:hAnsi="Times New Roman"/>
                <w:sz w:val="24"/>
                <w:szCs w:val="24"/>
              </w:rPr>
              <w:t>5</w:t>
            </w:r>
            <w:r w:rsidR="00EA229C" w:rsidRPr="00F45F1D">
              <w:rPr>
                <w:rFonts w:ascii="Times New Roman" w:hAnsi="Times New Roman"/>
                <w:sz w:val="24"/>
                <w:szCs w:val="24"/>
              </w:rPr>
              <w:t xml:space="preserve">. Online hodnocení se účastní pouze oprávněné osoby, tj. experti, pracovníci JS, </w:t>
            </w:r>
            <w:r w:rsidR="00EA229C">
              <w:rPr>
                <w:rFonts w:ascii="Times New Roman" w:hAnsi="Times New Roman"/>
                <w:sz w:val="24"/>
                <w:szCs w:val="24"/>
              </w:rPr>
              <w:t xml:space="preserve">zástupci ŘO a NO, </w:t>
            </w:r>
            <w:r w:rsidR="00EA229C" w:rsidRPr="00F45F1D">
              <w:rPr>
                <w:rFonts w:ascii="Times New Roman" w:hAnsi="Times New Roman"/>
                <w:sz w:val="24"/>
                <w:szCs w:val="24"/>
              </w:rPr>
              <w:t>pozorovatelé a tlumočníci určení JS.</w:t>
            </w:r>
          </w:p>
        </w:tc>
        <w:tc>
          <w:tcPr>
            <w:tcW w:w="4688" w:type="dxa"/>
            <w:shd w:val="clear" w:color="auto" w:fill="auto"/>
          </w:tcPr>
          <w:p w14:paraId="4983A71B" w14:textId="4BF6072C" w:rsidR="00EA229C" w:rsidRPr="0039446A" w:rsidRDefault="008D37CB" w:rsidP="00EA229C">
            <w:pPr>
              <w:spacing w:after="0" w:line="240" w:lineRule="auto"/>
              <w:ind w:left="292" w:hanging="292"/>
              <w:jc w:val="both"/>
              <w:rPr>
                <w:rFonts w:ascii="Times New Roman" w:hAnsi="Times New Roman"/>
                <w:sz w:val="24"/>
                <w:szCs w:val="24"/>
                <w:lang w:val="pl-PL"/>
              </w:rPr>
            </w:pPr>
            <w:r>
              <w:rPr>
                <w:rFonts w:ascii="Times New Roman" w:hAnsi="Times New Roman"/>
                <w:sz w:val="24"/>
                <w:szCs w:val="24"/>
                <w:lang w:val="pl-PL"/>
              </w:rPr>
              <w:t>5</w:t>
            </w:r>
            <w:r w:rsidR="00EA229C" w:rsidRPr="00804A65">
              <w:rPr>
                <w:rFonts w:ascii="Times New Roman" w:hAnsi="Times New Roman"/>
                <w:sz w:val="24"/>
                <w:szCs w:val="24"/>
                <w:lang w:val="pl-PL"/>
              </w:rPr>
              <w:t>. W ocenie on</w:t>
            </w:r>
            <w:r w:rsidR="009B57DF">
              <w:rPr>
                <w:rFonts w:ascii="Times New Roman" w:hAnsi="Times New Roman"/>
                <w:sz w:val="24"/>
                <w:szCs w:val="24"/>
                <w:lang w:val="pl-PL"/>
              </w:rPr>
              <w:t>-</w:t>
            </w:r>
            <w:r w:rsidR="00EA229C" w:rsidRPr="00804A65">
              <w:rPr>
                <w:rFonts w:ascii="Times New Roman" w:hAnsi="Times New Roman"/>
                <w:sz w:val="24"/>
                <w:szCs w:val="24"/>
                <w:lang w:val="pl-PL"/>
              </w:rPr>
              <w:t>line biorą udział wyłącznie osoby upoważnione, tzn. eksperci, pracownicy WS,</w:t>
            </w:r>
            <w:r w:rsidR="009B57DF">
              <w:rPr>
                <w:rFonts w:ascii="Times New Roman" w:hAnsi="Times New Roman"/>
                <w:sz w:val="24"/>
                <w:szCs w:val="24"/>
                <w:lang w:val="pl-PL"/>
              </w:rPr>
              <w:t xml:space="preserve"> przedstawiciele IZ i IK,</w:t>
            </w:r>
            <w:r w:rsidR="00EA229C" w:rsidRPr="00804A65">
              <w:rPr>
                <w:rFonts w:ascii="Times New Roman" w:hAnsi="Times New Roman"/>
                <w:sz w:val="24"/>
                <w:szCs w:val="24"/>
                <w:lang w:val="pl-PL"/>
              </w:rPr>
              <w:t xml:space="preserve"> obserwatorzy oraz wyznaczeni przez WS tłumacze.</w:t>
            </w:r>
          </w:p>
        </w:tc>
      </w:tr>
      <w:tr w:rsidR="0096466B" w:rsidRPr="00F931D9" w14:paraId="39C45D76" w14:textId="77777777" w:rsidTr="0039446A">
        <w:tc>
          <w:tcPr>
            <w:tcW w:w="4600" w:type="dxa"/>
            <w:shd w:val="clear" w:color="auto" w:fill="auto"/>
          </w:tcPr>
          <w:p w14:paraId="3851A90D" w14:textId="3C626038" w:rsidR="0096466B" w:rsidRPr="006B23BD" w:rsidRDefault="0096466B" w:rsidP="008D37CB">
            <w:pPr>
              <w:pStyle w:val="Odstavecseseznamem"/>
              <w:numPr>
                <w:ilvl w:val="0"/>
                <w:numId w:val="39"/>
              </w:numPr>
              <w:spacing w:after="0" w:line="240" w:lineRule="auto"/>
              <w:ind w:left="284" w:hanging="278"/>
              <w:jc w:val="both"/>
              <w:rPr>
                <w:rFonts w:ascii="Times New Roman" w:hAnsi="Times New Roman"/>
                <w:sz w:val="24"/>
                <w:szCs w:val="24"/>
              </w:rPr>
            </w:pPr>
            <w:r w:rsidRPr="006B23BD">
              <w:rPr>
                <w:rFonts w:ascii="Times New Roman" w:hAnsi="Times New Roman"/>
                <w:sz w:val="24"/>
                <w:szCs w:val="24"/>
              </w:rPr>
              <w:t xml:space="preserve">Činnost </w:t>
            </w:r>
            <w:r w:rsidR="00614E7D" w:rsidRPr="006B23BD">
              <w:rPr>
                <w:rFonts w:ascii="Times New Roman" w:hAnsi="Times New Roman"/>
                <w:sz w:val="24"/>
                <w:szCs w:val="24"/>
              </w:rPr>
              <w:t>Panelu v režimu online probíhá obdobně jako činnost panelu v běžném režimu.</w:t>
            </w:r>
          </w:p>
        </w:tc>
        <w:tc>
          <w:tcPr>
            <w:tcW w:w="4688" w:type="dxa"/>
            <w:shd w:val="clear" w:color="auto" w:fill="auto"/>
          </w:tcPr>
          <w:p w14:paraId="2FCF2B7E" w14:textId="64DF64F1" w:rsidR="0096466B" w:rsidRPr="005F3746" w:rsidRDefault="005F3746" w:rsidP="008D37CB">
            <w:pPr>
              <w:pStyle w:val="Odstavecseseznamem"/>
              <w:numPr>
                <w:ilvl w:val="0"/>
                <w:numId w:val="40"/>
              </w:numPr>
              <w:spacing w:after="0" w:line="240" w:lineRule="auto"/>
              <w:ind w:left="365" w:hanging="279"/>
              <w:jc w:val="both"/>
              <w:rPr>
                <w:rFonts w:ascii="Times New Roman" w:hAnsi="Times New Roman"/>
                <w:sz w:val="24"/>
                <w:szCs w:val="24"/>
              </w:rPr>
            </w:pPr>
            <w:r w:rsidRPr="005F3746">
              <w:rPr>
                <w:rFonts w:ascii="Times New Roman" w:hAnsi="Times New Roman"/>
                <w:sz w:val="24"/>
                <w:szCs w:val="24"/>
              </w:rPr>
              <w:t>Prace</w:t>
            </w:r>
            <w:r w:rsidR="009B57DF" w:rsidRPr="005F3746">
              <w:rPr>
                <w:rFonts w:ascii="Times New Roman" w:hAnsi="Times New Roman"/>
                <w:sz w:val="24"/>
                <w:szCs w:val="24"/>
              </w:rPr>
              <w:t xml:space="preserve"> Panelu w </w:t>
            </w:r>
            <w:proofErr w:type="spellStart"/>
            <w:r w:rsidR="009B57DF" w:rsidRPr="005F3746">
              <w:rPr>
                <w:rFonts w:ascii="Times New Roman" w:hAnsi="Times New Roman"/>
                <w:sz w:val="24"/>
                <w:szCs w:val="24"/>
              </w:rPr>
              <w:t>trybie</w:t>
            </w:r>
            <w:proofErr w:type="spellEnd"/>
            <w:r w:rsidR="009B57DF" w:rsidRPr="005F3746">
              <w:rPr>
                <w:rFonts w:ascii="Times New Roman" w:hAnsi="Times New Roman"/>
                <w:sz w:val="24"/>
                <w:szCs w:val="24"/>
              </w:rPr>
              <w:t xml:space="preserve"> on</w:t>
            </w:r>
            <w:r w:rsidR="00823E65">
              <w:rPr>
                <w:rFonts w:ascii="Times New Roman" w:hAnsi="Times New Roman"/>
                <w:sz w:val="24"/>
                <w:szCs w:val="24"/>
              </w:rPr>
              <w:t>-</w:t>
            </w:r>
            <w:r w:rsidR="009B57DF" w:rsidRPr="005F3746">
              <w:rPr>
                <w:rFonts w:ascii="Times New Roman" w:hAnsi="Times New Roman"/>
                <w:sz w:val="24"/>
                <w:szCs w:val="24"/>
              </w:rPr>
              <w:t xml:space="preserve">line </w:t>
            </w:r>
            <w:proofErr w:type="spellStart"/>
            <w:r w:rsidRPr="005F3746">
              <w:rPr>
                <w:rFonts w:ascii="Times New Roman" w:hAnsi="Times New Roman"/>
                <w:sz w:val="24"/>
                <w:szCs w:val="24"/>
              </w:rPr>
              <w:t>przebiegają</w:t>
            </w:r>
            <w:proofErr w:type="spellEnd"/>
            <w:r w:rsidR="009B57DF" w:rsidRPr="005F3746">
              <w:rPr>
                <w:rFonts w:ascii="Times New Roman" w:hAnsi="Times New Roman"/>
                <w:sz w:val="24"/>
                <w:szCs w:val="24"/>
              </w:rPr>
              <w:t xml:space="preserve"> </w:t>
            </w:r>
            <w:proofErr w:type="spellStart"/>
            <w:r w:rsidR="009B57DF" w:rsidRPr="005F3746">
              <w:rPr>
                <w:rFonts w:ascii="Times New Roman" w:hAnsi="Times New Roman"/>
                <w:sz w:val="24"/>
                <w:szCs w:val="24"/>
              </w:rPr>
              <w:t>podob</w:t>
            </w:r>
            <w:r w:rsidRPr="005F3746">
              <w:rPr>
                <w:rFonts w:ascii="Times New Roman" w:hAnsi="Times New Roman"/>
                <w:sz w:val="24"/>
                <w:szCs w:val="24"/>
              </w:rPr>
              <w:t>nie</w:t>
            </w:r>
            <w:proofErr w:type="spellEnd"/>
            <w:r w:rsidR="009B57DF" w:rsidRPr="005F3746">
              <w:rPr>
                <w:rFonts w:ascii="Times New Roman" w:hAnsi="Times New Roman"/>
                <w:sz w:val="24"/>
                <w:szCs w:val="24"/>
              </w:rPr>
              <w:t xml:space="preserve"> do </w:t>
            </w:r>
            <w:proofErr w:type="spellStart"/>
            <w:r w:rsidRPr="005F3746">
              <w:rPr>
                <w:rFonts w:ascii="Times New Roman" w:hAnsi="Times New Roman"/>
                <w:sz w:val="24"/>
                <w:szCs w:val="24"/>
              </w:rPr>
              <w:t>prac</w:t>
            </w:r>
            <w:proofErr w:type="spellEnd"/>
            <w:r w:rsidR="009B57DF" w:rsidRPr="005F3746">
              <w:rPr>
                <w:rFonts w:ascii="Times New Roman" w:hAnsi="Times New Roman"/>
                <w:sz w:val="24"/>
                <w:szCs w:val="24"/>
              </w:rPr>
              <w:t xml:space="preserve"> Panelu w </w:t>
            </w:r>
            <w:proofErr w:type="spellStart"/>
            <w:r w:rsidR="009B57DF" w:rsidRPr="005F3746">
              <w:rPr>
                <w:rFonts w:ascii="Times New Roman" w:hAnsi="Times New Roman"/>
                <w:sz w:val="24"/>
                <w:szCs w:val="24"/>
              </w:rPr>
              <w:t>trybie</w:t>
            </w:r>
            <w:proofErr w:type="spellEnd"/>
            <w:r w:rsidR="009B57DF" w:rsidRPr="005F3746">
              <w:rPr>
                <w:rFonts w:ascii="Times New Roman" w:hAnsi="Times New Roman"/>
                <w:sz w:val="24"/>
                <w:szCs w:val="24"/>
              </w:rPr>
              <w:t xml:space="preserve"> </w:t>
            </w:r>
            <w:proofErr w:type="spellStart"/>
            <w:r w:rsidR="00D46E07">
              <w:rPr>
                <w:rFonts w:ascii="Times New Roman" w:hAnsi="Times New Roman"/>
                <w:sz w:val="24"/>
                <w:szCs w:val="24"/>
              </w:rPr>
              <w:t>stacjonarnym</w:t>
            </w:r>
            <w:proofErr w:type="spellEnd"/>
            <w:r w:rsidR="009B57DF" w:rsidRPr="005F3746">
              <w:rPr>
                <w:rFonts w:ascii="Times New Roman" w:hAnsi="Times New Roman"/>
                <w:sz w:val="24"/>
                <w:szCs w:val="24"/>
              </w:rPr>
              <w:t>.</w:t>
            </w:r>
          </w:p>
        </w:tc>
      </w:tr>
      <w:tr w:rsidR="00EA229C" w:rsidRPr="00F931D9" w14:paraId="72B7F266" w14:textId="77777777" w:rsidTr="0039446A">
        <w:tc>
          <w:tcPr>
            <w:tcW w:w="4600" w:type="dxa"/>
            <w:shd w:val="clear" w:color="auto" w:fill="auto"/>
          </w:tcPr>
          <w:p w14:paraId="787640DD" w14:textId="56A921AF" w:rsidR="00EA229C" w:rsidRPr="00F45F1D" w:rsidRDefault="00EA229C" w:rsidP="00EA229C">
            <w:pPr>
              <w:spacing w:after="0" w:line="240" w:lineRule="auto"/>
              <w:ind w:left="292" w:hanging="292"/>
              <w:jc w:val="both"/>
              <w:rPr>
                <w:rFonts w:ascii="Times New Roman" w:hAnsi="Times New Roman"/>
                <w:sz w:val="24"/>
                <w:szCs w:val="24"/>
              </w:rPr>
            </w:pPr>
            <w:r w:rsidRPr="00F45F1D">
              <w:rPr>
                <w:rFonts w:ascii="Times New Roman" w:hAnsi="Times New Roman"/>
                <w:sz w:val="24"/>
                <w:szCs w:val="24"/>
              </w:rPr>
              <w:t xml:space="preserve">7. Každý expert, který se účastní online hodnocení, musí zajistit diskrétní a samostatnou účast na hodnocení bez účasti dalších osob. Pokud bude mít pracovník JS, který moderuje hodnocení, podezření, že expert nezajistil diskrétní průběh hodnocení nebo že jsou v průběhu hodnocení přítomny další osoby, může experta vyloučit z dalšího hodnocení. </w:t>
            </w:r>
          </w:p>
        </w:tc>
        <w:tc>
          <w:tcPr>
            <w:tcW w:w="4688" w:type="dxa"/>
            <w:shd w:val="clear" w:color="auto" w:fill="auto"/>
          </w:tcPr>
          <w:p w14:paraId="6BA34C6D" w14:textId="4D4A0C9F"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 xml:space="preserve">7. Każdy ekspert uczestniczący w ocenie on-line musi zapewnić dyskretny i samodzielny udział w ocenie, bez udziału innych osób. Jeżeli pracownik WS prowadzący ocenę będzie miał podejrzenia, że ekspert nie zapewnił dyskretnego przebiegu oceny lub że podczas oceny obecne są inne osoby, to może wykluczyć eksperta z dalszej oceny. </w:t>
            </w:r>
          </w:p>
        </w:tc>
      </w:tr>
      <w:tr w:rsidR="00EA229C" w:rsidRPr="00F931D9" w14:paraId="10787895" w14:textId="77777777" w:rsidTr="0039446A">
        <w:tc>
          <w:tcPr>
            <w:tcW w:w="4600" w:type="dxa"/>
            <w:shd w:val="clear" w:color="auto" w:fill="auto"/>
          </w:tcPr>
          <w:p w14:paraId="16193E9C" w14:textId="317E0B05" w:rsidR="00EA229C" w:rsidRPr="008F248F" w:rsidRDefault="00EA229C" w:rsidP="00EA229C">
            <w:pPr>
              <w:spacing w:after="0" w:line="240" w:lineRule="auto"/>
              <w:ind w:left="292" w:hanging="292"/>
              <w:jc w:val="both"/>
              <w:rPr>
                <w:rFonts w:ascii="Times New Roman" w:hAnsi="Times New Roman"/>
                <w:sz w:val="24"/>
                <w:szCs w:val="24"/>
              </w:rPr>
            </w:pPr>
            <w:r w:rsidRPr="008F248F">
              <w:rPr>
                <w:rFonts w:ascii="Times New Roman" w:hAnsi="Times New Roman"/>
                <w:sz w:val="24"/>
                <w:szCs w:val="24"/>
              </w:rPr>
              <w:t xml:space="preserve">8. Informace o realizaci hodnocení v režimu online musí být zaznamenána v Zápise uvedeném v § </w:t>
            </w:r>
            <w:r w:rsidR="00535B24" w:rsidRPr="008F248F">
              <w:rPr>
                <w:rFonts w:ascii="Times New Roman" w:hAnsi="Times New Roman"/>
                <w:sz w:val="24"/>
                <w:szCs w:val="24"/>
              </w:rPr>
              <w:t>1</w:t>
            </w:r>
            <w:r w:rsidR="00535B24">
              <w:rPr>
                <w:rFonts w:ascii="Times New Roman" w:hAnsi="Times New Roman"/>
                <w:sz w:val="24"/>
                <w:szCs w:val="24"/>
              </w:rPr>
              <w:t>0</w:t>
            </w:r>
            <w:r w:rsidRPr="008F248F">
              <w:rPr>
                <w:rFonts w:ascii="Times New Roman" w:hAnsi="Times New Roman"/>
                <w:sz w:val="24"/>
                <w:szCs w:val="24"/>
              </w:rPr>
              <w:t xml:space="preserve">. </w:t>
            </w:r>
          </w:p>
        </w:tc>
        <w:tc>
          <w:tcPr>
            <w:tcW w:w="4688" w:type="dxa"/>
            <w:shd w:val="clear" w:color="auto" w:fill="auto"/>
          </w:tcPr>
          <w:p w14:paraId="61839859" w14:textId="1135E9FA" w:rsidR="00EA229C" w:rsidRPr="0039446A" w:rsidRDefault="00EA229C" w:rsidP="00EA229C">
            <w:pPr>
              <w:spacing w:after="0" w:line="240" w:lineRule="auto"/>
              <w:ind w:left="292" w:hanging="292"/>
              <w:jc w:val="both"/>
              <w:rPr>
                <w:rFonts w:ascii="Times New Roman" w:hAnsi="Times New Roman"/>
                <w:sz w:val="24"/>
                <w:szCs w:val="24"/>
                <w:lang w:val="pl-PL"/>
              </w:rPr>
            </w:pPr>
            <w:r w:rsidRPr="00804A65">
              <w:rPr>
                <w:rFonts w:ascii="Times New Roman" w:hAnsi="Times New Roman"/>
                <w:sz w:val="24"/>
                <w:szCs w:val="24"/>
                <w:lang w:val="pl-PL"/>
              </w:rPr>
              <w:t>8. Informacja o dokonaniu oceny w trybie on-lin</w:t>
            </w:r>
            <w:r>
              <w:rPr>
                <w:rFonts w:ascii="Times New Roman" w:hAnsi="Times New Roman"/>
                <w:sz w:val="24"/>
                <w:szCs w:val="24"/>
                <w:lang w:val="pl-PL"/>
              </w:rPr>
              <w:t>e</w:t>
            </w:r>
            <w:r w:rsidRPr="00804A65">
              <w:rPr>
                <w:rFonts w:ascii="Times New Roman" w:hAnsi="Times New Roman"/>
                <w:sz w:val="24"/>
                <w:szCs w:val="24"/>
                <w:lang w:val="pl-PL"/>
              </w:rPr>
              <w:t xml:space="preserve"> zostaje zapisana w Protokole, o którym mowa w </w:t>
            </w:r>
            <w:r w:rsidRPr="0039446A">
              <w:rPr>
                <w:rFonts w:ascii="Times New Roman" w:hAnsi="Times New Roman"/>
                <w:sz w:val="24"/>
                <w:szCs w:val="24"/>
                <w:lang w:val="pl-PL"/>
              </w:rPr>
              <w:t xml:space="preserve">§ </w:t>
            </w:r>
            <w:r w:rsidR="00535B24" w:rsidRPr="0039446A">
              <w:rPr>
                <w:rFonts w:ascii="Times New Roman" w:hAnsi="Times New Roman"/>
                <w:sz w:val="24"/>
                <w:szCs w:val="24"/>
                <w:lang w:val="pl-PL"/>
              </w:rPr>
              <w:t>1</w:t>
            </w:r>
            <w:r w:rsidR="00535B24">
              <w:rPr>
                <w:rFonts w:ascii="Times New Roman" w:hAnsi="Times New Roman"/>
                <w:sz w:val="24"/>
                <w:szCs w:val="24"/>
                <w:lang w:val="pl-PL"/>
              </w:rPr>
              <w:t>0</w:t>
            </w:r>
            <w:r w:rsidRPr="0039446A">
              <w:rPr>
                <w:rFonts w:ascii="Times New Roman" w:hAnsi="Times New Roman"/>
                <w:sz w:val="24"/>
                <w:szCs w:val="24"/>
                <w:lang w:val="pl-PL"/>
              </w:rPr>
              <w:t xml:space="preserve">. </w:t>
            </w:r>
          </w:p>
        </w:tc>
      </w:tr>
      <w:tr w:rsidR="00EA229C" w:rsidRPr="00F931D9" w14:paraId="668E2972" w14:textId="77777777" w:rsidTr="0039446A">
        <w:tc>
          <w:tcPr>
            <w:tcW w:w="4600" w:type="dxa"/>
            <w:shd w:val="clear" w:color="auto" w:fill="auto"/>
          </w:tcPr>
          <w:p w14:paraId="4200A0DA" w14:textId="3FA96DC3" w:rsidR="00EA229C" w:rsidRPr="008C5FF8" w:rsidRDefault="00EA229C" w:rsidP="00CF69A9">
            <w:pPr>
              <w:pStyle w:val="Nadpis2"/>
              <w:keepNext w:val="0"/>
              <w:numPr>
                <w:ilvl w:val="0"/>
                <w:numId w:val="41"/>
              </w:numPr>
              <w:spacing w:before="0" w:after="0" w:line="240" w:lineRule="auto"/>
              <w:ind w:left="426"/>
              <w:jc w:val="both"/>
              <w:rPr>
                <w:rFonts w:ascii="Times New Roman" w:hAnsi="Times New Roman"/>
                <w:b w:val="0"/>
                <w:i w:val="0"/>
                <w:sz w:val="24"/>
                <w:szCs w:val="24"/>
              </w:rPr>
            </w:pPr>
            <w:r w:rsidRPr="008C5FF8">
              <w:rPr>
                <w:rFonts w:ascii="Times New Roman" w:hAnsi="Times New Roman"/>
                <w:b w:val="0"/>
                <w:i w:val="0"/>
                <w:sz w:val="24"/>
                <w:szCs w:val="24"/>
              </w:rPr>
              <w:t xml:space="preserve">Výsledky společného hodnocení provedeného v režimu online během zasedání Panelu zapisuje pracovník JS do společného </w:t>
            </w:r>
            <w:r w:rsidR="00D4514A" w:rsidRPr="008C5FF8">
              <w:rPr>
                <w:rFonts w:ascii="Times New Roman" w:hAnsi="Times New Roman"/>
                <w:b w:val="0"/>
                <w:i w:val="0"/>
                <w:sz w:val="24"/>
                <w:szCs w:val="24"/>
                <w:lang w:val="cs-CZ"/>
              </w:rPr>
              <w:t>c</w:t>
            </w:r>
            <w:proofErr w:type="spellStart"/>
            <w:r w:rsidRPr="008C5FF8">
              <w:rPr>
                <w:rFonts w:ascii="Times New Roman" w:hAnsi="Times New Roman"/>
                <w:b w:val="0"/>
                <w:i w:val="0"/>
                <w:sz w:val="24"/>
                <w:szCs w:val="24"/>
              </w:rPr>
              <w:t>heck</w:t>
            </w:r>
            <w:proofErr w:type="spellEnd"/>
            <w:r w:rsidRPr="008C5FF8">
              <w:rPr>
                <w:rFonts w:ascii="Times New Roman" w:hAnsi="Times New Roman"/>
                <w:b w:val="0"/>
                <w:i w:val="0"/>
                <w:sz w:val="24"/>
                <w:szCs w:val="24"/>
              </w:rPr>
              <w:t xml:space="preserve"> listu.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hodnocení projektu se vyhotovuje ve formátu PDF a je zaslán všem hodnotícím expertům za účelem jeho podepsání elektronickým podpisem.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musí být podepsán všemi stranami </w:t>
            </w:r>
            <w:r w:rsidR="002D0A53" w:rsidRPr="008C5FF8">
              <w:rPr>
                <w:rFonts w:ascii="Times New Roman" w:hAnsi="Times New Roman"/>
                <w:b w:val="0"/>
                <w:i w:val="0"/>
                <w:sz w:val="24"/>
                <w:szCs w:val="24"/>
                <w:lang w:val="cs-CZ"/>
              </w:rPr>
              <w:t xml:space="preserve">zpravidla </w:t>
            </w:r>
            <w:r w:rsidRPr="008C5FF8">
              <w:rPr>
                <w:rFonts w:ascii="Times New Roman" w:hAnsi="Times New Roman"/>
                <w:b w:val="0"/>
                <w:i w:val="0"/>
                <w:sz w:val="24"/>
                <w:szCs w:val="24"/>
              </w:rPr>
              <w:t xml:space="preserve">do 10 pracovních </w:t>
            </w:r>
            <w:r w:rsidRPr="008C5FF8">
              <w:rPr>
                <w:rFonts w:ascii="Times New Roman" w:hAnsi="Times New Roman"/>
                <w:b w:val="0"/>
                <w:i w:val="0"/>
                <w:sz w:val="24"/>
                <w:szCs w:val="24"/>
              </w:rPr>
              <w:lastRenderedPageBreak/>
              <w:t xml:space="preserve">dnů po uskutečnění hodnocení. Celkový výsledek hodnocení zadává JS do monitorovacího systému </w:t>
            </w:r>
            <w:r w:rsidR="00B87E79" w:rsidRPr="008C5FF8">
              <w:rPr>
                <w:rFonts w:ascii="Times New Roman" w:hAnsi="Times New Roman"/>
                <w:b w:val="0"/>
                <w:i w:val="0"/>
                <w:sz w:val="24"/>
                <w:szCs w:val="24"/>
              </w:rPr>
              <w:t>MS20</w:t>
            </w:r>
            <w:r w:rsidR="00B87E79" w:rsidRPr="008C5FF8">
              <w:rPr>
                <w:rFonts w:ascii="Times New Roman" w:hAnsi="Times New Roman"/>
                <w:b w:val="0"/>
                <w:i w:val="0"/>
                <w:sz w:val="24"/>
                <w:szCs w:val="24"/>
                <w:lang w:val="cs-CZ"/>
              </w:rPr>
              <w:t>21</w:t>
            </w:r>
            <w:r w:rsidRPr="008C5FF8">
              <w:rPr>
                <w:rFonts w:ascii="Times New Roman" w:hAnsi="Times New Roman"/>
                <w:b w:val="0"/>
                <w:i w:val="0"/>
                <w:sz w:val="24"/>
                <w:szCs w:val="24"/>
              </w:rPr>
              <w:t xml:space="preserve">+. Do systému je také vkládán společný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 xml:space="preserve"> list podepsaný všemi hodnotiteli (</w:t>
            </w:r>
            <w:r w:rsidR="00C9398A" w:rsidRPr="008C5FF8">
              <w:rPr>
                <w:rFonts w:ascii="Times New Roman" w:hAnsi="Times New Roman"/>
                <w:b w:val="0"/>
                <w:i w:val="0"/>
                <w:sz w:val="24"/>
                <w:szCs w:val="24"/>
                <w:lang w:val="cs-CZ"/>
              </w:rPr>
              <w:t>jména hodnotitelů jsou žadatelům skryta</w:t>
            </w:r>
            <w:r w:rsidRPr="008C5FF8">
              <w:rPr>
                <w:rFonts w:ascii="Times New Roman" w:hAnsi="Times New Roman"/>
                <w:b w:val="0"/>
                <w:i w:val="0"/>
                <w:sz w:val="24"/>
                <w:szCs w:val="24"/>
              </w:rPr>
              <w:t xml:space="preserve">). Originály </w:t>
            </w:r>
            <w:r w:rsidRPr="008C5FF8">
              <w:rPr>
                <w:rFonts w:ascii="Times New Roman" w:hAnsi="Times New Roman"/>
                <w:b w:val="0"/>
                <w:i w:val="0"/>
                <w:sz w:val="24"/>
                <w:szCs w:val="24"/>
                <w:lang w:val="cs-CZ"/>
              </w:rPr>
              <w:t xml:space="preserve">individuálních </w:t>
            </w:r>
            <w:proofErr w:type="spellStart"/>
            <w:r w:rsidRPr="008C5FF8">
              <w:rPr>
                <w:rFonts w:ascii="Times New Roman" w:hAnsi="Times New Roman"/>
                <w:b w:val="0"/>
                <w:i w:val="0"/>
                <w:sz w:val="24"/>
                <w:szCs w:val="24"/>
              </w:rPr>
              <w:t>check</w:t>
            </w:r>
            <w:proofErr w:type="spellEnd"/>
            <w:r w:rsidRPr="008C5FF8">
              <w:rPr>
                <w:rFonts w:ascii="Times New Roman" w:hAnsi="Times New Roman"/>
                <w:b w:val="0"/>
                <w:i w:val="0"/>
                <w:sz w:val="24"/>
                <w:szCs w:val="24"/>
              </w:rPr>
              <w:t>-listů jsou archivovány na Společném sekretariátu.</w:t>
            </w:r>
          </w:p>
        </w:tc>
        <w:tc>
          <w:tcPr>
            <w:tcW w:w="4688" w:type="dxa"/>
            <w:shd w:val="clear" w:color="auto" w:fill="auto"/>
          </w:tcPr>
          <w:p w14:paraId="2D27AFC0" w14:textId="35436CE2" w:rsidR="00EA229C" w:rsidRPr="0039446A" w:rsidRDefault="008C5FF8" w:rsidP="008E7B84">
            <w:pPr>
              <w:pStyle w:val="Nadpis2"/>
              <w:keepNext w:val="0"/>
              <w:numPr>
                <w:ilvl w:val="0"/>
                <w:numId w:val="0"/>
              </w:numPr>
              <w:spacing w:before="0" w:after="0" w:line="240" w:lineRule="auto"/>
              <w:ind w:left="216" w:hanging="216"/>
              <w:jc w:val="both"/>
              <w:rPr>
                <w:rFonts w:ascii="Times New Roman" w:hAnsi="Times New Roman"/>
                <w:b w:val="0"/>
                <w:i w:val="0"/>
                <w:sz w:val="24"/>
                <w:szCs w:val="24"/>
              </w:rPr>
            </w:pPr>
            <w:r>
              <w:rPr>
                <w:rFonts w:ascii="Times New Roman" w:hAnsi="Times New Roman"/>
                <w:b w:val="0"/>
                <w:i w:val="0"/>
                <w:sz w:val="24"/>
                <w:szCs w:val="24"/>
                <w:lang w:val="cs-CZ"/>
              </w:rPr>
              <w:lastRenderedPageBreak/>
              <w:t xml:space="preserve">9. </w:t>
            </w:r>
            <w:r w:rsidR="00EA229C" w:rsidRPr="008E7B84">
              <w:rPr>
                <w:rFonts w:ascii="Times New Roman" w:hAnsi="Times New Roman"/>
                <w:b w:val="0"/>
                <w:i w:val="0"/>
                <w:sz w:val="24"/>
                <w:szCs w:val="24"/>
                <w:lang w:val="pl-PL"/>
              </w:rPr>
              <w:t xml:space="preserve">Wyniki wspólnej oceny przeprowadzonej w trybie on-line podczas posiedzenia Panelu, pracownik WS zapisuje na wspólnym wykazie kontrolnym. Wykaz kontrolny oceny projektu jest sporządzany w formacie PDF i przesyłany do wszystkich oceniających ekspertów w celu podpisania wykazu podpisem elektronicznym. Wykaz kontrolny musi zostać podpisany przez wszystkie strony </w:t>
            </w:r>
            <w:r w:rsidR="00FF675B" w:rsidRPr="008E7B84">
              <w:rPr>
                <w:rFonts w:ascii="Times New Roman" w:hAnsi="Times New Roman"/>
                <w:b w:val="0"/>
                <w:i w:val="0"/>
                <w:sz w:val="24"/>
                <w:szCs w:val="24"/>
                <w:lang w:val="pl-PL"/>
              </w:rPr>
              <w:t xml:space="preserve">z </w:t>
            </w:r>
            <w:r w:rsidR="00FF675B" w:rsidRPr="008E7B84">
              <w:rPr>
                <w:rFonts w:ascii="Times New Roman" w:hAnsi="Times New Roman"/>
                <w:b w:val="0"/>
                <w:i w:val="0"/>
                <w:sz w:val="24"/>
                <w:szCs w:val="24"/>
                <w:lang w:val="pl-PL"/>
              </w:rPr>
              <w:lastRenderedPageBreak/>
              <w:t xml:space="preserve">reguły </w:t>
            </w:r>
            <w:r w:rsidR="00EA229C" w:rsidRPr="008E7B84">
              <w:rPr>
                <w:rFonts w:ascii="Times New Roman" w:hAnsi="Times New Roman"/>
                <w:b w:val="0"/>
                <w:i w:val="0"/>
                <w:sz w:val="24"/>
                <w:szCs w:val="24"/>
                <w:lang w:val="pl-PL"/>
              </w:rPr>
              <w:t>do 10 dni roboczych od przeprowadzenia oceny. Łączny wynik oceny WS zamieszcza w systemie monitorującym MS20</w:t>
            </w:r>
            <w:r w:rsidR="00FF675B" w:rsidRPr="008E7B84">
              <w:rPr>
                <w:rFonts w:ascii="Times New Roman" w:hAnsi="Times New Roman"/>
                <w:b w:val="0"/>
                <w:i w:val="0"/>
                <w:sz w:val="24"/>
                <w:szCs w:val="24"/>
                <w:lang w:val="pl-PL"/>
              </w:rPr>
              <w:t>21</w:t>
            </w:r>
            <w:r w:rsidR="00EA229C" w:rsidRPr="008E7B84">
              <w:rPr>
                <w:rFonts w:ascii="Times New Roman" w:hAnsi="Times New Roman"/>
                <w:b w:val="0"/>
                <w:i w:val="0"/>
                <w:sz w:val="24"/>
                <w:szCs w:val="24"/>
                <w:lang w:val="pl-PL"/>
              </w:rPr>
              <w:t xml:space="preserve">+. Do systemu jest też wgrywany wspólny wykaz kontrolny podpisany przez wszystkich </w:t>
            </w:r>
            <w:r w:rsidR="00FF675B" w:rsidRPr="008E7B84">
              <w:rPr>
                <w:rFonts w:ascii="Times New Roman" w:hAnsi="Times New Roman"/>
                <w:b w:val="0"/>
                <w:i w:val="0"/>
                <w:sz w:val="24"/>
                <w:szCs w:val="24"/>
                <w:lang w:val="pl-PL"/>
              </w:rPr>
              <w:t>oceniających (</w:t>
            </w:r>
            <w:r w:rsidR="008E7B84" w:rsidRPr="008E7B84">
              <w:rPr>
                <w:rFonts w:ascii="Times New Roman" w:hAnsi="Times New Roman"/>
                <w:b w:val="0"/>
                <w:i w:val="0"/>
                <w:sz w:val="24"/>
                <w:szCs w:val="24"/>
                <w:lang w:val="pl-PL"/>
              </w:rPr>
              <w:t>dane ekspertów</w:t>
            </w:r>
            <w:r w:rsidR="00FF675B" w:rsidRPr="008E7B84">
              <w:rPr>
                <w:rFonts w:ascii="Times New Roman" w:hAnsi="Times New Roman"/>
                <w:b w:val="0"/>
                <w:i w:val="0"/>
                <w:sz w:val="24"/>
                <w:szCs w:val="24"/>
                <w:lang w:val="pl-PL"/>
              </w:rPr>
              <w:t xml:space="preserve"> są ukryte dla wnioskodawców). </w:t>
            </w:r>
            <w:r w:rsidR="00EA229C" w:rsidRPr="008E7B84">
              <w:rPr>
                <w:rFonts w:ascii="Times New Roman" w:hAnsi="Times New Roman"/>
                <w:b w:val="0"/>
                <w:i w:val="0"/>
                <w:sz w:val="24"/>
                <w:szCs w:val="24"/>
                <w:lang w:val="pl-PL"/>
              </w:rPr>
              <w:t>Oryginały indywidualnych wykazów kontrolnych są archiwizowane we Wspólnym Sekretariacie.</w:t>
            </w:r>
          </w:p>
        </w:tc>
      </w:tr>
      <w:tr w:rsidR="00EA229C" w:rsidRPr="00F931D9" w14:paraId="39F198FA" w14:textId="77777777" w:rsidTr="0039446A">
        <w:tc>
          <w:tcPr>
            <w:tcW w:w="4600" w:type="dxa"/>
            <w:shd w:val="clear" w:color="auto" w:fill="auto"/>
          </w:tcPr>
          <w:p w14:paraId="3CCCDBB3" w14:textId="79ED81AF" w:rsidR="00EA229C" w:rsidRPr="00F931D9" w:rsidRDefault="00EA229C" w:rsidP="00CF69A9">
            <w:pPr>
              <w:pStyle w:val="Nadpis2"/>
              <w:keepNext w:val="0"/>
              <w:numPr>
                <w:ilvl w:val="0"/>
                <w:numId w:val="41"/>
              </w:numPr>
              <w:spacing w:before="0" w:after="0" w:line="240" w:lineRule="auto"/>
              <w:ind w:left="426" w:hanging="142"/>
              <w:jc w:val="both"/>
              <w:rPr>
                <w:rFonts w:ascii="Times New Roman" w:hAnsi="Times New Roman"/>
                <w:b w:val="0"/>
                <w:i w:val="0"/>
                <w:sz w:val="24"/>
                <w:szCs w:val="24"/>
              </w:rPr>
            </w:pPr>
            <w:r w:rsidRPr="002376EA">
              <w:rPr>
                <w:rFonts w:ascii="Times New Roman" w:hAnsi="Times New Roman"/>
                <w:b w:val="0"/>
                <w:i w:val="0"/>
                <w:sz w:val="24"/>
                <w:szCs w:val="24"/>
              </w:rPr>
              <w:lastRenderedPageBreak/>
              <w:t xml:space="preserve">V případě technických problémů může být </w:t>
            </w:r>
            <w:proofErr w:type="spellStart"/>
            <w:r w:rsidRPr="002376EA">
              <w:rPr>
                <w:rFonts w:ascii="Times New Roman" w:hAnsi="Times New Roman"/>
                <w:b w:val="0"/>
                <w:i w:val="0"/>
                <w:sz w:val="24"/>
                <w:szCs w:val="24"/>
              </w:rPr>
              <w:t>check</w:t>
            </w:r>
            <w:proofErr w:type="spellEnd"/>
            <w:r w:rsidRPr="002376EA">
              <w:rPr>
                <w:rFonts w:ascii="Times New Roman" w:hAnsi="Times New Roman"/>
                <w:b w:val="0"/>
                <w:i w:val="0"/>
                <w:sz w:val="24"/>
                <w:szCs w:val="24"/>
              </w:rPr>
              <w:t xml:space="preserve"> list podepsán jiným způsobem než elektronicky. V takovém případě musí být </w:t>
            </w:r>
            <w:proofErr w:type="spellStart"/>
            <w:r w:rsidRPr="002376EA">
              <w:rPr>
                <w:rFonts w:ascii="Times New Roman" w:hAnsi="Times New Roman"/>
                <w:b w:val="0"/>
                <w:i w:val="0"/>
                <w:sz w:val="24"/>
                <w:szCs w:val="24"/>
              </w:rPr>
              <w:t>check</w:t>
            </w:r>
            <w:proofErr w:type="spellEnd"/>
            <w:r w:rsidRPr="002376EA">
              <w:rPr>
                <w:rFonts w:ascii="Times New Roman" w:hAnsi="Times New Roman"/>
                <w:b w:val="0"/>
                <w:i w:val="0"/>
                <w:sz w:val="24"/>
                <w:szCs w:val="24"/>
              </w:rPr>
              <w:t xml:space="preserve"> list podepsán všemi stranami </w:t>
            </w:r>
            <w:r w:rsidR="004E2B31">
              <w:rPr>
                <w:rFonts w:ascii="Times New Roman" w:hAnsi="Times New Roman"/>
                <w:b w:val="0"/>
                <w:i w:val="0"/>
                <w:sz w:val="24"/>
                <w:szCs w:val="24"/>
                <w:lang w:val="cs-CZ"/>
              </w:rPr>
              <w:t xml:space="preserve">zpravidla </w:t>
            </w:r>
            <w:r w:rsidRPr="002376EA">
              <w:rPr>
                <w:rFonts w:ascii="Times New Roman" w:hAnsi="Times New Roman"/>
                <w:b w:val="0"/>
                <w:i w:val="0"/>
                <w:sz w:val="24"/>
                <w:szCs w:val="24"/>
              </w:rPr>
              <w:t>do 15 pracovních dnů po uskutečnění hodnocení.</w:t>
            </w:r>
          </w:p>
        </w:tc>
        <w:tc>
          <w:tcPr>
            <w:tcW w:w="4688" w:type="dxa"/>
            <w:shd w:val="clear" w:color="auto" w:fill="auto"/>
          </w:tcPr>
          <w:p w14:paraId="1A15307B" w14:textId="3235F4AA" w:rsidR="00EA229C" w:rsidRPr="0043698B" w:rsidRDefault="008C5FF8" w:rsidP="008C5FF8">
            <w:pPr>
              <w:pStyle w:val="Nadpis2"/>
              <w:keepNext w:val="0"/>
              <w:numPr>
                <w:ilvl w:val="0"/>
                <w:numId w:val="0"/>
              </w:numPr>
              <w:spacing w:before="0" w:after="0" w:line="240" w:lineRule="auto"/>
              <w:ind w:left="360"/>
              <w:jc w:val="both"/>
              <w:rPr>
                <w:rFonts w:ascii="Times New Roman" w:hAnsi="Times New Roman"/>
                <w:b w:val="0"/>
                <w:i w:val="0"/>
                <w:sz w:val="24"/>
                <w:szCs w:val="24"/>
              </w:rPr>
            </w:pPr>
            <w:r>
              <w:rPr>
                <w:rFonts w:ascii="Times New Roman" w:hAnsi="Times New Roman"/>
                <w:b w:val="0"/>
                <w:i w:val="0"/>
                <w:sz w:val="24"/>
                <w:szCs w:val="24"/>
                <w:lang w:val="cs-CZ"/>
              </w:rPr>
              <w:t xml:space="preserve">10. </w:t>
            </w:r>
            <w:r w:rsidR="00EA229C" w:rsidRPr="0039446A">
              <w:rPr>
                <w:rFonts w:ascii="Times New Roman" w:hAnsi="Times New Roman"/>
                <w:b w:val="0"/>
                <w:i w:val="0"/>
                <w:sz w:val="24"/>
                <w:szCs w:val="24"/>
              </w:rPr>
              <w:t xml:space="preserve">W </w:t>
            </w:r>
            <w:proofErr w:type="spellStart"/>
            <w:r w:rsidR="00EA229C" w:rsidRPr="0039446A">
              <w:rPr>
                <w:rFonts w:ascii="Times New Roman" w:hAnsi="Times New Roman"/>
                <w:b w:val="0"/>
                <w:i w:val="0"/>
                <w:sz w:val="24"/>
                <w:szCs w:val="24"/>
              </w:rPr>
              <w:t>przypadku</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problemów</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technicznych</w:t>
            </w:r>
            <w:proofErr w:type="spellEnd"/>
            <w:r w:rsidR="009F5702">
              <w:rPr>
                <w:rFonts w:ascii="Times New Roman" w:hAnsi="Times New Roman"/>
                <w:b w:val="0"/>
                <w:i w:val="0"/>
                <w:sz w:val="24"/>
                <w:szCs w:val="24"/>
                <w:lang w:val="pl-PL"/>
              </w:rPr>
              <w:t>,</w:t>
            </w:r>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wykaz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kontrolny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może</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zostać</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podpisany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innym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sposobem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niż</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elektronicznie</w:t>
            </w:r>
            <w:proofErr w:type="spellEnd"/>
            <w:r w:rsidR="00EA229C" w:rsidRPr="0039446A">
              <w:rPr>
                <w:rFonts w:ascii="Times New Roman" w:hAnsi="Times New Roman"/>
                <w:b w:val="0"/>
                <w:i w:val="0"/>
                <w:sz w:val="24"/>
                <w:szCs w:val="24"/>
              </w:rPr>
              <w:t xml:space="preserve">. W </w:t>
            </w:r>
            <w:proofErr w:type="spellStart"/>
            <w:r w:rsidR="00EA229C" w:rsidRPr="0039446A">
              <w:rPr>
                <w:rFonts w:ascii="Times New Roman" w:hAnsi="Times New Roman"/>
                <w:b w:val="0"/>
                <w:i w:val="0"/>
                <w:sz w:val="24"/>
                <w:szCs w:val="24"/>
              </w:rPr>
              <w:t>takim</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przypadku</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wykaz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kontrolny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musi</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zostać</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podpisany</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przez</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wszystkie</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strony</w:t>
            </w:r>
            <w:proofErr w:type="spellEnd"/>
            <w:r w:rsidR="00EA229C" w:rsidRPr="0039446A">
              <w:rPr>
                <w:rFonts w:ascii="Times New Roman" w:hAnsi="Times New Roman"/>
                <w:b w:val="0"/>
                <w:i w:val="0"/>
                <w:sz w:val="24"/>
                <w:szCs w:val="24"/>
              </w:rPr>
              <w:t xml:space="preserve"> </w:t>
            </w:r>
            <w:r w:rsidR="00FF675B">
              <w:rPr>
                <w:rFonts w:ascii="Times New Roman" w:hAnsi="Times New Roman"/>
                <w:b w:val="0"/>
                <w:i w:val="0"/>
                <w:sz w:val="24"/>
                <w:szCs w:val="24"/>
                <w:lang w:val="pl-PL"/>
              </w:rPr>
              <w:t xml:space="preserve"> z reguły </w:t>
            </w:r>
            <w:r w:rsidR="00EA229C" w:rsidRPr="0039446A">
              <w:rPr>
                <w:rFonts w:ascii="Times New Roman" w:hAnsi="Times New Roman"/>
                <w:b w:val="0"/>
                <w:i w:val="0"/>
                <w:sz w:val="24"/>
                <w:szCs w:val="24"/>
              </w:rPr>
              <w:t xml:space="preserve">do 15 dni </w:t>
            </w:r>
            <w:proofErr w:type="spellStart"/>
            <w:r w:rsidR="00EA229C" w:rsidRPr="0039446A">
              <w:rPr>
                <w:rFonts w:ascii="Times New Roman" w:hAnsi="Times New Roman"/>
                <w:b w:val="0"/>
                <w:i w:val="0"/>
                <w:sz w:val="24"/>
                <w:szCs w:val="24"/>
              </w:rPr>
              <w:t>roboczych</w:t>
            </w:r>
            <w:proofErr w:type="spellEnd"/>
            <w:r w:rsidR="00EA229C" w:rsidRPr="0039446A">
              <w:rPr>
                <w:rFonts w:ascii="Times New Roman" w:hAnsi="Times New Roman"/>
                <w:b w:val="0"/>
                <w:i w:val="0"/>
                <w:sz w:val="24"/>
                <w:szCs w:val="24"/>
              </w:rPr>
              <w:t xml:space="preserve"> od </w:t>
            </w:r>
            <w:proofErr w:type="spellStart"/>
            <w:r w:rsidR="00EA229C" w:rsidRPr="0039446A">
              <w:rPr>
                <w:rFonts w:ascii="Times New Roman" w:hAnsi="Times New Roman"/>
                <w:b w:val="0"/>
                <w:i w:val="0"/>
                <w:sz w:val="24"/>
                <w:szCs w:val="24"/>
              </w:rPr>
              <w:t>przeprowadzenia</w:t>
            </w:r>
            <w:proofErr w:type="spellEnd"/>
            <w:r w:rsidR="00EA229C" w:rsidRPr="0039446A">
              <w:rPr>
                <w:rFonts w:ascii="Times New Roman" w:hAnsi="Times New Roman"/>
                <w:b w:val="0"/>
                <w:i w:val="0"/>
                <w:sz w:val="24"/>
                <w:szCs w:val="24"/>
              </w:rPr>
              <w:t xml:space="preserve"> </w:t>
            </w:r>
            <w:proofErr w:type="spellStart"/>
            <w:r w:rsidR="00EA229C" w:rsidRPr="0039446A">
              <w:rPr>
                <w:rFonts w:ascii="Times New Roman" w:hAnsi="Times New Roman"/>
                <w:b w:val="0"/>
                <w:i w:val="0"/>
                <w:sz w:val="24"/>
                <w:szCs w:val="24"/>
              </w:rPr>
              <w:t>oceny</w:t>
            </w:r>
            <w:proofErr w:type="spellEnd"/>
            <w:r w:rsidR="00EA229C" w:rsidRPr="0039446A">
              <w:rPr>
                <w:rFonts w:ascii="Times New Roman" w:hAnsi="Times New Roman"/>
                <w:b w:val="0"/>
                <w:i w:val="0"/>
                <w:sz w:val="24"/>
                <w:szCs w:val="24"/>
              </w:rPr>
              <w:t>.</w:t>
            </w:r>
          </w:p>
        </w:tc>
      </w:tr>
      <w:tr w:rsidR="00EA229C" w:rsidRPr="00F931D9" w14:paraId="7934BC14" w14:textId="77777777" w:rsidTr="0039446A">
        <w:tc>
          <w:tcPr>
            <w:tcW w:w="4600" w:type="dxa"/>
            <w:shd w:val="clear" w:color="auto" w:fill="auto"/>
          </w:tcPr>
          <w:p w14:paraId="686B68BD" w14:textId="4F439471" w:rsidR="00EA229C" w:rsidRPr="00F931D9" w:rsidRDefault="00EA229C" w:rsidP="00EA229C">
            <w:pPr>
              <w:spacing w:before="120" w:after="120" w:line="240" w:lineRule="auto"/>
              <w:jc w:val="center"/>
              <w:rPr>
                <w:rFonts w:ascii="Times New Roman" w:hAnsi="Times New Roman"/>
                <w:b/>
                <w:sz w:val="24"/>
                <w:szCs w:val="24"/>
              </w:rPr>
            </w:pPr>
            <w:r w:rsidRPr="00F931D9">
              <w:rPr>
                <w:rFonts w:ascii="Times New Roman" w:hAnsi="Times New Roman"/>
                <w:b/>
                <w:sz w:val="24"/>
                <w:szCs w:val="24"/>
              </w:rPr>
              <w:t xml:space="preserve">§ </w:t>
            </w:r>
            <w:r w:rsidR="00EE59BA">
              <w:rPr>
                <w:rFonts w:ascii="Times New Roman" w:hAnsi="Times New Roman"/>
                <w:b/>
                <w:sz w:val="24"/>
                <w:szCs w:val="24"/>
              </w:rPr>
              <w:t>9</w:t>
            </w:r>
            <w:r w:rsidRPr="00F931D9">
              <w:rPr>
                <w:rFonts w:ascii="Times New Roman" w:hAnsi="Times New Roman"/>
                <w:b/>
                <w:sz w:val="24"/>
                <w:szCs w:val="24"/>
              </w:rPr>
              <w:t xml:space="preserve">. Zásada nezaujatosti Panelu </w:t>
            </w:r>
          </w:p>
        </w:tc>
        <w:tc>
          <w:tcPr>
            <w:tcW w:w="4688" w:type="dxa"/>
            <w:shd w:val="clear" w:color="auto" w:fill="auto"/>
          </w:tcPr>
          <w:p w14:paraId="7B9E0BB9" w14:textId="6CB782BC" w:rsidR="00EA229C" w:rsidRPr="00F931D9" w:rsidRDefault="00EA229C" w:rsidP="00EA229C">
            <w:pPr>
              <w:spacing w:before="120" w:after="120" w:line="240" w:lineRule="auto"/>
              <w:jc w:val="center"/>
              <w:rPr>
                <w:rFonts w:ascii="Times New Roman" w:hAnsi="Times New Roman"/>
                <w:b/>
                <w:sz w:val="24"/>
                <w:szCs w:val="24"/>
                <w:lang w:val="pl-PL"/>
              </w:rPr>
            </w:pPr>
            <w:r w:rsidRPr="00F931D9">
              <w:rPr>
                <w:rFonts w:ascii="Times New Roman" w:eastAsia="Times New Roman" w:hAnsi="Times New Roman"/>
                <w:b/>
                <w:bCs/>
                <w:sz w:val="24"/>
                <w:szCs w:val="24"/>
                <w:lang w:val="pl-PL"/>
              </w:rPr>
              <w:t xml:space="preserve">§ </w:t>
            </w:r>
            <w:r w:rsidR="00EE59BA">
              <w:rPr>
                <w:rFonts w:ascii="Times New Roman" w:eastAsia="Times New Roman" w:hAnsi="Times New Roman"/>
                <w:b/>
                <w:bCs/>
                <w:sz w:val="24"/>
                <w:szCs w:val="24"/>
                <w:lang w:val="pl-PL"/>
              </w:rPr>
              <w:t>9</w:t>
            </w:r>
            <w:r w:rsidRPr="00F931D9">
              <w:rPr>
                <w:rFonts w:ascii="Times New Roman" w:eastAsia="Times New Roman" w:hAnsi="Times New Roman"/>
                <w:b/>
                <w:bCs/>
                <w:sz w:val="24"/>
                <w:szCs w:val="24"/>
                <w:lang w:val="pl-PL"/>
              </w:rPr>
              <w:t xml:space="preserve">. Zasada bezstronności Panelu </w:t>
            </w:r>
          </w:p>
        </w:tc>
      </w:tr>
      <w:tr w:rsidR="00EA229C" w:rsidRPr="00F931D9" w14:paraId="70701788" w14:textId="77777777" w:rsidTr="0039446A">
        <w:tc>
          <w:tcPr>
            <w:tcW w:w="4600" w:type="dxa"/>
            <w:shd w:val="clear" w:color="auto" w:fill="auto"/>
          </w:tcPr>
          <w:p w14:paraId="77203F7A" w14:textId="6941DE8A" w:rsidR="00EA229C" w:rsidRPr="00F931D9" w:rsidRDefault="00EA229C" w:rsidP="00EA229C">
            <w:pPr>
              <w:numPr>
                <w:ilvl w:val="0"/>
                <w:numId w:val="9"/>
              </w:numPr>
              <w:spacing w:after="0" w:line="240" w:lineRule="auto"/>
              <w:jc w:val="both"/>
              <w:rPr>
                <w:rFonts w:ascii="Times New Roman" w:hAnsi="Times New Roman"/>
                <w:sz w:val="24"/>
                <w:szCs w:val="24"/>
              </w:rPr>
            </w:pPr>
            <w:r w:rsidRPr="00F931D9">
              <w:rPr>
                <w:rFonts w:ascii="Times New Roman" w:hAnsi="Times New Roman"/>
                <w:sz w:val="24"/>
                <w:szCs w:val="24"/>
              </w:rPr>
              <w:t>Experti, kteří se podílejí na činnosti Panelu, nemohou mít se žadateli osobní nebo služební vztah, který by mohl vzbuzovat pochybnosti, co se týče nezaujatosti prováděných činností.</w:t>
            </w:r>
          </w:p>
        </w:tc>
        <w:tc>
          <w:tcPr>
            <w:tcW w:w="4688" w:type="dxa"/>
            <w:shd w:val="clear" w:color="auto" w:fill="auto"/>
          </w:tcPr>
          <w:p w14:paraId="2B302109" w14:textId="5C152C71" w:rsidR="00EA229C" w:rsidRPr="00F931D9" w:rsidRDefault="00EA229C" w:rsidP="00EA229C">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1. Eksperci, którzy biorą udział w działalności Panelu, nie mogą mieć żadnych relacji osobistych lub służbowych z wnioskodawcami, które mogłyby wzbudzać wątpliwości co do bezstronnego charakteru prowadzonej przez nich działalności.</w:t>
            </w:r>
          </w:p>
        </w:tc>
      </w:tr>
      <w:tr w:rsidR="00EA229C" w:rsidRPr="00F931D9" w14:paraId="6B470961" w14:textId="77777777" w:rsidTr="0039446A">
        <w:tc>
          <w:tcPr>
            <w:tcW w:w="4600" w:type="dxa"/>
            <w:shd w:val="clear" w:color="auto" w:fill="auto"/>
          </w:tcPr>
          <w:p w14:paraId="17439E44" w14:textId="77777777" w:rsidR="00EA229C" w:rsidRPr="00F931D9" w:rsidRDefault="00EA229C" w:rsidP="00EA229C">
            <w:pPr>
              <w:numPr>
                <w:ilvl w:val="0"/>
                <w:numId w:val="9"/>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 xml:space="preserve">V případě, kdy vznikne pochybnost ohledně nezaujatosti experta, bude žádost přidělena k hodnocení jinému expertovi, kterého určí předseda ve spolupráci s příslušným RS (ŘO, NO), který se hodnocení účastní.  </w:t>
            </w:r>
          </w:p>
        </w:tc>
        <w:tc>
          <w:tcPr>
            <w:tcW w:w="4688" w:type="dxa"/>
            <w:shd w:val="clear" w:color="auto" w:fill="auto"/>
          </w:tcPr>
          <w:p w14:paraId="181B52E0" w14:textId="77777777" w:rsidR="00EA229C" w:rsidRPr="00F931D9" w:rsidRDefault="00EA229C" w:rsidP="00EA229C">
            <w:pPr>
              <w:spacing w:after="0" w:line="240" w:lineRule="auto"/>
              <w:ind w:left="292" w:hanging="292"/>
              <w:jc w:val="both"/>
              <w:rPr>
                <w:rFonts w:ascii="Times New Roman" w:hAnsi="Times New Roman"/>
                <w:sz w:val="24"/>
                <w:szCs w:val="24"/>
                <w:lang w:val="pl-PL"/>
              </w:rPr>
            </w:pPr>
            <w:r w:rsidRPr="00F931D9">
              <w:rPr>
                <w:rFonts w:ascii="Times New Roman" w:hAnsi="Times New Roman"/>
                <w:sz w:val="24"/>
                <w:szCs w:val="24"/>
                <w:lang w:val="pl-PL"/>
              </w:rPr>
              <w:t xml:space="preserve">2. Jeżeli zrodzi się jakakolwiek wątpliwość co do bezstronności eksperta, wniosek zostanie przydzielony do oceny innemu ekspertowi, którego wyznacza przewodniczący we współpracy z odpowiednim PR (IZ, IK), biorącym udział w ocenie.  </w:t>
            </w:r>
          </w:p>
        </w:tc>
      </w:tr>
      <w:tr w:rsidR="00EA229C" w:rsidRPr="00F931D9" w14:paraId="7718D6EC" w14:textId="77777777" w:rsidTr="0039446A">
        <w:tc>
          <w:tcPr>
            <w:tcW w:w="4600" w:type="dxa"/>
            <w:shd w:val="clear" w:color="auto" w:fill="auto"/>
            <w:vAlign w:val="center"/>
          </w:tcPr>
          <w:p w14:paraId="1F3FBC4F" w14:textId="3356CCE9" w:rsidR="00EA229C" w:rsidRPr="00F931D9" w:rsidRDefault="00EA229C" w:rsidP="00B07E9A">
            <w:pPr>
              <w:spacing w:before="120" w:after="120" w:line="240" w:lineRule="auto"/>
              <w:ind w:left="284" w:hanging="284"/>
              <w:jc w:val="both"/>
              <w:rPr>
                <w:rFonts w:ascii="Times New Roman" w:hAnsi="Times New Roman"/>
                <w:b/>
                <w:sz w:val="24"/>
                <w:szCs w:val="24"/>
              </w:rPr>
            </w:pPr>
            <w:r w:rsidRPr="00F931D9">
              <w:rPr>
                <w:rFonts w:ascii="Times New Roman" w:hAnsi="Times New Roman"/>
                <w:sz w:val="24"/>
                <w:szCs w:val="24"/>
              </w:rPr>
              <w:t xml:space="preserve">3. </w:t>
            </w:r>
            <w:r w:rsidRPr="00F931D9">
              <w:rPr>
                <w:rFonts w:ascii="Times New Roman" w:hAnsi="Times New Roman"/>
                <w:sz w:val="24"/>
                <w:szCs w:val="24"/>
              </w:rPr>
              <w:tab/>
              <w:t xml:space="preserve">Pozorovatelé podepíší a odevzdají Prohlášení o nezaujatosti a mlčenlivosti na začátku zasedání Panelu (příloha č. 2 tohoto Jednacího řádu). </w:t>
            </w:r>
          </w:p>
        </w:tc>
        <w:tc>
          <w:tcPr>
            <w:tcW w:w="4688" w:type="dxa"/>
            <w:shd w:val="clear" w:color="auto" w:fill="auto"/>
            <w:vAlign w:val="center"/>
          </w:tcPr>
          <w:p w14:paraId="6B27F618" w14:textId="23FFC2AA" w:rsidR="00EA229C" w:rsidRPr="00F931D9" w:rsidRDefault="00EA229C" w:rsidP="00B07E9A">
            <w:pPr>
              <w:spacing w:before="120" w:after="120" w:line="240" w:lineRule="auto"/>
              <w:ind w:left="358" w:hanging="358"/>
              <w:jc w:val="both"/>
              <w:rPr>
                <w:rFonts w:ascii="Times New Roman" w:eastAsia="Times New Roman" w:hAnsi="Times New Roman"/>
                <w:b/>
                <w:bCs/>
                <w:sz w:val="24"/>
                <w:szCs w:val="24"/>
                <w:lang w:val="pl-PL"/>
              </w:rPr>
            </w:pPr>
            <w:r w:rsidRPr="00F931D9">
              <w:rPr>
                <w:rFonts w:ascii="Times New Roman" w:hAnsi="Times New Roman"/>
                <w:sz w:val="24"/>
                <w:szCs w:val="24"/>
                <w:lang w:val="pl-PL"/>
              </w:rPr>
              <w:t xml:space="preserve">3. </w:t>
            </w:r>
            <w:r w:rsidRPr="00F931D9">
              <w:rPr>
                <w:rFonts w:ascii="Times New Roman" w:hAnsi="Times New Roman"/>
                <w:sz w:val="24"/>
                <w:szCs w:val="24"/>
                <w:lang w:val="pl-PL"/>
              </w:rPr>
              <w:tab/>
              <w:t>Obserwatorzy podpiszą i oddadzą deklarację bezstronności i poufności na początku posiedzenia Panelu (zał. nr 2 niniejszego Regulaminu</w:t>
            </w:r>
            <w:r w:rsidR="00E2465C">
              <w:rPr>
                <w:rFonts w:ascii="Times New Roman" w:hAnsi="Times New Roman"/>
                <w:sz w:val="24"/>
                <w:szCs w:val="24"/>
                <w:lang w:val="pl-PL"/>
              </w:rPr>
              <w:t xml:space="preserve"> obrad</w:t>
            </w:r>
            <w:r w:rsidRPr="00F931D9">
              <w:rPr>
                <w:rFonts w:ascii="Times New Roman" w:hAnsi="Times New Roman"/>
                <w:sz w:val="24"/>
                <w:szCs w:val="24"/>
                <w:lang w:val="pl-PL"/>
              </w:rPr>
              <w:t>).</w:t>
            </w:r>
          </w:p>
        </w:tc>
      </w:tr>
      <w:tr w:rsidR="00EA229C" w:rsidRPr="00F931D9" w14:paraId="3ECF8780" w14:textId="77777777" w:rsidTr="0039446A">
        <w:tc>
          <w:tcPr>
            <w:tcW w:w="4600" w:type="dxa"/>
            <w:shd w:val="clear" w:color="auto" w:fill="auto"/>
          </w:tcPr>
          <w:p w14:paraId="0EFA24A2" w14:textId="7982B9BF" w:rsidR="00EA229C" w:rsidRPr="00F931D9" w:rsidRDefault="00EA229C" w:rsidP="00EA229C">
            <w:pPr>
              <w:spacing w:before="120" w:after="120" w:line="240" w:lineRule="auto"/>
              <w:jc w:val="center"/>
              <w:rPr>
                <w:rFonts w:ascii="Times New Roman" w:hAnsi="Times New Roman"/>
                <w:sz w:val="24"/>
                <w:szCs w:val="24"/>
              </w:rPr>
            </w:pPr>
            <w:r w:rsidRPr="00F931D9">
              <w:rPr>
                <w:rFonts w:ascii="Times New Roman" w:hAnsi="Times New Roman"/>
                <w:b/>
                <w:sz w:val="24"/>
                <w:szCs w:val="24"/>
              </w:rPr>
              <w:t xml:space="preserve">§ </w:t>
            </w:r>
            <w:r w:rsidR="00EE59BA" w:rsidRPr="00F931D9">
              <w:rPr>
                <w:rFonts w:ascii="Times New Roman" w:hAnsi="Times New Roman"/>
                <w:b/>
                <w:sz w:val="24"/>
                <w:szCs w:val="24"/>
              </w:rPr>
              <w:t>1</w:t>
            </w:r>
            <w:r w:rsidR="00EE59BA">
              <w:rPr>
                <w:rFonts w:ascii="Times New Roman" w:hAnsi="Times New Roman"/>
                <w:b/>
                <w:sz w:val="24"/>
                <w:szCs w:val="24"/>
              </w:rPr>
              <w:t>0</w:t>
            </w:r>
            <w:r w:rsidRPr="00F931D9">
              <w:rPr>
                <w:rFonts w:ascii="Times New Roman" w:hAnsi="Times New Roman"/>
                <w:b/>
                <w:sz w:val="24"/>
                <w:szCs w:val="24"/>
              </w:rPr>
              <w:t>. Zápis</w:t>
            </w:r>
          </w:p>
        </w:tc>
        <w:tc>
          <w:tcPr>
            <w:tcW w:w="4688" w:type="dxa"/>
            <w:shd w:val="clear" w:color="auto" w:fill="auto"/>
          </w:tcPr>
          <w:p w14:paraId="2D5C08EF" w14:textId="16FDA339" w:rsidR="00EA229C" w:rsidRPr="00F931D9" w:rsidRDefault="00EA229C" w:rsidP="00EA229C">
            <w:pPr>
              <w:spacing w:before="120" w:after="120" w:line="240" w:lineRule="auto"/>
              <w:jc w:val="center"/>
              <w:rPr>
                <w:rFonts w:ascii="Times New Roman" w:hAnsi="Times New Roman"/>
                <w:sz w:val="24"/>
                <w:szCs w:val="24"/>
                <w:lang w:val="pl-PL"/>
              </w:rPr>
            </w:pPr>
            <w:r w:rsidRPr="00F931D9">
              <w:rPr>
                <w:rFonts w:ascii="Times New Roman" w:eastAsia="Times New Roman" w:hAnsi="Times New Roman"/>
                <w:b/>
                <w:bCs/>
                <w:sz w:val="24"/>
                <w:szCs w:val="24"/>
                <w:lang w:val="pl-PL"/>
              </w:rPr>
              <w:t xml:space="preserve">§ </w:t>
            </w:r>
            <w:r w:rsidR="00EE59BA" w:rsidRPr="00F931D9">
              <w:rPr>
                <w:rFonts w:ascii="Times New Roman" w:eastAsia="Times New Roman" w:hAnsi="Times New Roman"/>
                <w:b/>
                <w:bCs/>
                <w:sz w:val="24"/>
                <w:szCs w:val="24"/>
                <w:lang w:val="pl-PL"/>
              </w:rPr>
              <w:t>1</w:t>
            </w:r>
            <w:r w:rsidR="00EE59BA">
              <w:rPr>
                <w:rFonts w:ascii="Times New Roman" w:eastAsia="Times New Roman" w:hAnsi="Times New Roman"/>
                <w:b/>
                <w:bCs/>
                <w:sz w:val="24"/>
                <w:szCs w:val="24"/>
                <w:lang w:val="pl-PL"/>
              </w:rPr>
              <w:t>0</w:t>
            </w:r>
            <w:r w:rsidRPr="00F931D9">
              <w:rPr>
                <w:rFonts w:ascii="Times New Roman" w:eastAsia="Times New Roman" w:hAnsi="Times New Roman"/>
                <w:b/>
                <w:bCs/>
                <w:sz w:val="24"/>
                <w:szCs w:val="24"/>
                <w:lang w:val="pl-PL"/>
              </w:rPr>
              <w:t>. Protokół</w:t>
            </w:r>
          </w:p>
        </w:tc>
      </w:tr>
      <w:tr w:rsidR="00EA229C" w:rsidRPr="00F931D9" w14:paraId="29833AB6" w14:textId="77777777" w:rsidTr="0039446A">
        <w:tc>
          <w:tcPr>
            <w:tcW w:w="4600" w:type="dxa"/>
            <w:shd w:val="clear" w:color="auto" w:fill="auto"/>
          </w:tcPr>
          <w:p w14:paraId="3A8E08B3" w14:textId="08EACAAB" w:rsidR="00EA229C" w:rsidRPr="00F931D9" w:rsidRDefault="00EA229C" w:rsidP="00EA229C">
            <w:pPr>
              <w:numPr>
                <w:ilvl w:val="0"/>
                <w:numId w:val="10"/>
              </w:numPr>
              <w:spacing w:after="0" w:line="240" w:lineRule="auto"/>
              <w:jc w:val="both"/>
              <w:rPr>
                <w:rFonts w:ascii="Times New Roman" w:hAnsi="Times New Roman"/>
                <w:sz w:val="24"/>
                <w:szCs w:val="24"/>
              </w:rPr>
            </w:pPr>
            <w:r w:rsidRPr="00F931D9">
              <w:rPr>
                <w:rFonts w:ascii="Times New Roman" w:hAnsi="Times New Roman"/>
                <w:sz w:val="24"/>
                <w:szCs w:val="24"/>
              </w:rPr>
              <w:t xml:space="preserve">Po zasedání Panelu tajemník Panelu ověří, zda pracovní skupina odevzdala kompletní výstupy své práce a následně sepíše dvojjazyčný zápis. </w:t>
            </w:r>
          </w:p>
        </w:tc>
        <w:tc>
          <w:tcPr>
            <w:tcW w:w="4688" w:type="dxa"/>
            <w:shd w:val="clear" w:color="auto" w:fill="auto"/>
          </w:tcPr>
          <w:p w14:paraId="75F094A3" w14:textId="1EC131D3" w:rsidR="00EA229C" w:rsidRPr="00F931D9" w:rsidRDefault="00EA229C" w:rsidP="00B07E9A">
            <w:pPr>
              <w:numPr>
                <w:ilvl w:val="0"/>
                <w:numId w:val="12"/>
              </w:numPr>
              <w:spacing w:after="0" w:line="240" w:lineRule="auto"/>
              <w:ind w:left="358"/>
              <w:jc w:val="both"/>
              <w:rPr>
                <w:rFonts w:ascii="Times New Roman" w:hAnsi="Times New Roman"/>
                <w:sz w:val="24"/>
                <w:szCs w:val="24"/>
                <w:lang w:val="pl-PL"/>
              </w:rPr>
            </w:pPr>
            <w:r w:rsidRPr="00F931D9">
              <w:rPr>
                <w:rFonts w:ascii="Times New Roman" w:eastAsia="Times New Roman" w:hAnsi="Times New Roman"/>
                <w:sz w:val="24"/>
                <w:szCs w:val="24"/>
                <w:lang w:val="pl-PL"/>
              </w:rPr>
              <w:t>Po obradach Panelu sekretarz Panelu sprawdza, czy grupa robocza oddała kompletne produkty swojej pracy, następnie spisuje protokół w dwóch językach.</w:t>
            </w:r>
          </w:p>
        </w:tc>
      </w:tr>
      <w:tr w:rsidR="00EA229C" w:rsidRPr="00F931D9" w14:paraId="6AC70DB9" w14:textId="77777777" w:rsidTr="0039446A">
        <w:tc>
          <w:tcPr>
            <w:tcW w:w="4600" w:type="dxa"/>
            <w:shd w:val="clear" w:color="auto" w:fill="auto"/>
          </w:tcPr>
          <w:p w14:paraId="2A701795" w14:textId="77777777" w:rsidR="00EA229C" w:rsidRPr="00F931D9" w:rsidRDefault="00EA229C" w:rsidP="00EA229C">
            <w:pPr>
              <w:spacing w:before="120" w:after="0" w:line="240" w:lineRule="auto"/>
              <w:ind w:left="284"/>
              <w:jc w:val="both"/>
              <w:rPr>
                <w:rFonts w:ascii="Times New Roman" w:hAnsi="Times New Roman"/>
                <w:sz w:val="24"/>
                <w:szCs w:val="24"/>
              </w:rPr>
            </w:pPr>
            <w:r w:rsidRPr="00F931D9">
              <w:rPr>
                <w:rFonts w:ascii="Times New Roman" w:hAnsi="Times New Roman"/>
                <w:sz w:val="24"/>
                <w:szCs w:val="24"/>
              </w:rPr>
              <w:t>Zápis ze zasedání obsahuje:</w:t>
            </w:r>
          </w:p>
        </w:tc>
        <w:tc>
          <w:tcPr>
            <w:tcW w:w="4688" w:type="dxa"/>
            <w:shd w:val="clear" w:color="auto" w:fill="auto"/>
          </w:tcPr>
          <w:p w14:paraId="29458333" w14:textId="77777777" w:rsidR="00EA229C" w:rsidRPr="00F931D9" w:rsidRDefault="00EA229C" w:rsidP="00EA229C">
            <w:pPr>
              <w:spacing w:before="120" w:after="0" w:line="240" w:lineRule="auto"/>
              <w:ind w:left="292"/>
              <w:jc w:val="both"/>
              <w:rPr>
                <w:rFonts w:ascii="Times New Roman" w:hAnsi="Times New Roman"/>
                <w:sz w:val="24"/>
                <w:szCs w:val="24"/>
                <w:lang w:val="pl-PL"/>
              </w:rPr>
            </w:pPr>
            <w:r w:rsidRPr="00F931D9">
              <w:rPr>
                <w:rFonts w:ascii="Times New Roman" w:eastAsia="Times New Roman" w:hAnsi="Times New Roman"/>
                <w:sz w:val="24"/>
                <w:szCs w:val="24"/>
                <w:lang w:val="pl-PL"/>
              </w:rPr>
              <w:t>Protokół z obrad obejmuje:</w:t>
            </w:r>
          </w:p>
        </w:tc>
      </w:tr>
      <w:tr w:rsidR="00EA229C" w:rsidRPr="00F931D9" w14:paraId="28D421D5" w14:textId="77777777" w:rsidTr="0039446A">
        <w:tc>
          <w:tcPr>
            <w:tcW w:w="4600" w:type="dxa"/>
            <w:shd w:val="clear" w:color="auto" w:fill="auto"/>
          </w:tcPr>
          <w:p w14:paraId="71665602" w14:textId="6C4D1F14"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lastRenderedPageBreak/>
              <w:t>a)</w:t>
            </w:r>
            <w:r w:rsidR="00B559BD">
              <w:rPr>
                <w:rFonts w:ascii="Times New Roman" w:hAnsi="Times New Roman"/>
                <w:sz w:val="24"/>
                <w:szCs w:val="24"/>
              </w:rPr>
              <w:t xml:space="preserve"> </w:t>
            </w:r>
            <w:r w:rsidRPr="00F931D9">
              <w:rPr>
                <w:rFonts w:ascii="Times New Roman" w:hAnsi="Times New Roman"/>
                <w:sz w:val="24"/>
                <w:szCs w:val="24"/>
              </w:rPr>
              <w:t>termín a místo zasedání,</w:t>
            </w:r>
          </w:p>
        </w:tc>
        <w:tc>
          <w:tcPr>
            <w:tcW w:w="4688" w:type="dxa"/>
            <w:shd w:val="clear" w:color="auto" w:fill="auto"/>
          </w:tcPr>
          <w:p w14:paraId="7DFE88D4" w14:textId="77777777"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a) termin i miejsce posiedzenia (obrad),</w:t>
            </w:r>
          </w:p>
        </w:tc>
      </w:tr>
      <w:tr w:rsidR="00EA229C" w:rsidRPr="00F931D9" w14:paraId="43C4A8EA" w14:textId="77777777" w:rsidTr="0039446A">
        <w:tc>
          <w:tcPr>
            <w:tcW w:w="4600" w:type="dxa"/>
            <w:shd w:val="clear" w:color="auto" w:fill="auto"/>
          </w:tcPr>
          <w:p w14:paraId="6D22A2BF" w14:textId="77777777"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t>b) popis průběhu Panelu,</w:t>
            </w:r>
          </w:p>
        </w:tc>
        <w:tc>
          <w:tcPr>
            <w:tcW w:w="4688" w:type="dxa"/>
            <w:shd w:val="clear" w:color="auto" w:fill="auto"/>
          </w:tcPr>
          <w:p w14:paraId="64CA6655" w14:textId="77777777"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b) opis przebiegu Panelu,</w:t>
            </w:r>
          </w:p>
        </w:tc>
      </w:tr>
      <w:tr w:rsidR="00EA229C" w:rsidRPr="00F931D9" w14:paraId="660DBE8C" w14:textId="77777777" w:rsidTr="0039446A">
        <w:tc>
          <w:tcPr>
            <w:tcW w:w="4600" w:type="dxa"/>
            <w:shd w:val="clear" w:color="auto" w:fill="auto"/>
          </w:tcPr>
          <w:p w14:paraId="6A90F145" w14:textId="74A1318F" w:rsidR="00EA229C" w:rsidRPr="00F931D9" w:rsidRDefault="00EA229C" w:rsidP="00EA229C">
            <w:pPr>
              <w:spacing w:before="60" w:after="0" w:line="240" w:lineRule="auto"/>
              <w:ind w:left="426" w:hanging="142"/>
              <w:jc w:val="both"/>
              <w:rPr>
                <w:rFonts w:ascii="Times New Roman" w:hAnsi="Times New Roman"/>
                <w:sz w:val="24"/>
                <w:szCs w:val="24"/>
              </w:rPr>
            </w:pPr>
            <w:r w:rsidRPr="00F931D9">
              <w:rPr>
                <w:rFonts w:ascii="Times New Roman" w:hAnsi="Times New Roman"/>
                <w:sz w:val="24"/>
                <w:szCs w:val="24"/>
              </w:rPr>
              <w:t>c) ostatní významné body Panelu včetně případných připomínek expertů či pozorovatelů,</w:t>
            </w:r>
          </w:p>
        </w:tc>
        <w:tc>
          <w:tcPr>
            <w:tcW w:w="4688" w:type="dxa"/>
            <w:shd w:val="clear" w:color="auto" w:fill="auto"/>
          </w:tcPr>
          <w:p w14:paraId="5584E338" w14:textId="66F726D8" w:rsidR="00EA229C" w:rsidRPr="00F931D9" w:rsidRDefault="00EA229C" w:rsidP="00EA229C">
            <w:pPr>
              <w:spacing w:before="60" w:after="0" w:line="240" w:lineRule="auto"/>
              <w:ind w:left="433" w:hanging="141"/>
              <w:jc w:val="both"/>
              <w:rPr>
                <w:rFonts w:ascii="Times New Roman" w:hAnsi="Times New Roman"/>
                <w:sz w:val="24"/>
                <w:szCs w:val="24"/>
                <w:lang w:val="pl-PL"/>
              </w:rPr>
            </w:pPr>
            <w:r w:rsidRPr="00F931D9">
              <w:rPr>
                <w:rFonts w:ascii="Times New Roman" w:hAnsi="Times New Roman"/>
                <w:sz w:val="24"/>
                <w:szCs w:val="24"/>
                <w:lang w:val="pl-PL"/>
              </w:rPr>
              <w:t>c) pozostałe istotne punkty Panelu wraz z ewentualnymi uwagami ekspertów lub obserwatorów,</w:t>
            </w:r>
          </w:p>
        </w:tc>
      </w:tr>
      <w:tr w:rsidR="00EA229C" w:rsidRPr="00F931D9" w14:paraId="57544C31" w14:textId="77777777" w:rsidTr="0039446A">
        <w:tc>
          <w:tcPr>
            <w:tcW w:w="4600" w:type="dxa"/>
            <w:shd w:val="clear" w:color="auto" w:fill="auto"/>
          </w:tcPr>
          <w:p w14:paraId="3853ED95" w14:textId="77777777" w:rsidR="00EA229C" w:rsidRPr="00F931D9" w:rsidRDefault="00EA229C" w:rsidP="00EA229C">
            <w:pPr>
              <w:spacing w:before="120" w:after="0" w:line="240" w:lineRule="auto"/>
              <w:ind w:left="284"/>
              <w:jc w:val="both"/>
              <w:rPr>
                <w:rFonts w:ascii="Times New Roman" w:hAnsi="Times New Roman"/>
                <w:sz w:val="24"/>
                <w:szCs w:val="24"/>
              </w:rPr>
            </w:pPr>
            <w:r w:rsidRPr="00F931D9">
              <w:rPr>
                <w:rFonts w:ascii="Times New Roman" w:hAnsi="Times New Roman"/>
                <w:sz w:val="24"/>
                <w:szCs w:val="24"/>
              </w:rPr>
              <w:t>K zápisu jsou připojeny následující přílohy:</w:t>
            </w:r>
          </w:p>
        </w:tc>
        <w:tc>
          <w:tcPr>
            <w:tcW w:w="4688" w:type="dxa"/>
            <w:shd w:val="clear" w:color="auto" w:fill="auto"/>
          </w:tcPr>
          <w:p w14:paraId="06CE361D" w14:textId="77777777" w:rsidR="00EA229C" w:rsidRPr="00F931D9" w:rsidRDefault="00EA229C" w:rsidP="00EA229C">
            <w:pPr>
              <w:spacing w:before="60" w:after="0" w:line="240" w:lineRule="auto"/>
              <w:ind w:left="709" w:hanging="417"/>
              <w:jc w:val="both"/>
              <w:rPr>
                <w:rFonts w:ascii="Times New Roman" w:hAnsi="Times New Roman"/>
                <w:sz w:val="24"/>
                <w:szCs w:val="24"/>
                <w:lang w:val="pl-PL"/>
              </w:rPr>
            </w:pPr>
            <w:r w:rsidRPr="00F931D9">
              <w:rPr>
                <w:rFonts w:ascii="Times New Roman" w:hAnsi="Times New Roman"/>
                <w:sz w:val="24"/>
                <w:szCs w:val="24"/>
                <w:lang w:val="pl-PL"/>
              </w:rPr>
              <w:t>Do protokołu dołączone są następujące załączniki:</w:t>
            </w:r>
          </w:p>
          <w:p w14:paraId="2FFEA6DD" w14:textId="77777777" w:rsidR="00EA229C" w:rsidRPr="00F931D9" w:rsidRDefault="00EA229C" w:rsidP="00EA229C">
            <w:pPr>
              <w:spacing w:before="60" w:after="0" w:line="240" w:lineRule="auto"/>
              <w:ind w:hanging="709"/>
              <w:jc w:val="both"/>
              <w:rPr>
                <w:rFonts w:ascii="Times New Roman" w:hAnsi="Times New Roman"/>
                <w:sz w:val="24"/>
                <w:szCs w:val="24"/>
                <w:lang w:val="pl-PL"/>
              </w:rPr>
            </w:pPr>
          </w:p>
        </w:tc>
      </w:tr>
      <w:tr w:rsidR="00EA229C" w:rsidRPr="00F931D9" w14:paraId="3920FAA6" w14:textId="77777777" w:rsidTr="0039446A">
        <w:tc>
          <w:tcPr>
            <w:tcW w:w="4600" w:type="dxa"/>
            <w:shd w:val="clear" w:color="auto" w:fill="auto"/>
          </w:tcPr>
          <w:p w14:paraId="57FBE0D2" w14:textId="77777777"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a)</w:t>
            </w:r>
            <w:r w:rsidRPr="00F931D9">
              <w:rPr>
                <w:rFonts w:ascii="Times New Roman" w:hAnsi="Times New Roman"/>
                <w:sz w:val="24"/>
                <w:szCs w:val="24"/>
              </w:rPr>
              <w:tab/>
              <w:t>prezenční listiny s podpisy osob, které se zúčastnily zasedání Panelu (s uvedením dnů),</w:t>
            </w:r>
          </w:p>
        </w:tc>
        <w:tc>
          <w:tcPr>
            <w:tcW w:w="4688" w:type="dxa"/>
            <w:shd w:val="clear" w:color="auto" w:fill="auto"/>
          </w:tcPr>
          <w:p w14:paraId="74ECBD24" w14:textId="77777777"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a)</w:t>
            </w:r>
            <w:r w:rsidRPr="00F931D9">
              <w:rPr>
                <w:rFonts w:ascii="Times New Roman" w:hAnsi="Times New Roman"/>
                <w:sz w:val="24"/>
                <w:szCs w:val="24"/>
                <w:lang w:val="pl-PL"/>
              </w:rPr>
              <w:tab/>
              <w:t>listy obecności wraz z podpisami osób, które wzięły udział w obradach Panelu (wraz z podaniem dni),</w:t>
            </w:r>
          </w:p>
        </w:tc>
      </w:tr>
      <w:tr w:rsidR="00EA229C" w:rsidRPr="00F931D9" w14:paraId="7A7F17C5" w14:textId="77777777" w:rsidTr="0039446A">
        <w:tc>
          <w:tcPr>
            <w:tcW w:w="4600" w:type="dxa"/>
            <w:shd w:val="clear" w:color="auto" w:fill="auto"/>
          </w:tcPr>
          <w:p w14:paraId="413C93C9" w14:textId="77777777"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b)</w:t>
            </w:r>
            <w:r w:rsidRPr="00F931D9">
              <w:rPr>
                <w:rFonts w:ascii="Times New Roman" w:hAnsi="Times New Roman"/>
                <w:sz w:val="24"/>
                <w:szCs w:val="24"/>
              </w:rPr>
              <w:tab/>
              <w:t>seznam pozorovatelů, (pakliže byli přítomni na zasedání Panelu),</w:t>
            </w:r>
          </w:p>
        </w:tc>
        <w:tc>
          <w:tcPr>
            <w:tcW w:w="4688" w:type="dxa"/>
            <w:shd w:val="clear" w:color="auto" w:fill="auto"/>
          </w:tcPr>
          <w:p w14:paraId="4BFE6BEC" w14:textId="77777777"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b)</w:t>
            </w:r>
            <w:r w:rsidRPr="00F931D9">
              <w:rPr>
                <w:rFonts w:ascii="Times New Roman" w:hAnsi="Times New Roman"/>
                <w:sz w:val="24"/>
                <w:szCs w:val="24"/>
                <w:lang w:val="pl-PL"/>
              </w:rPr>
              <w:tab/>
              <w:t>lista obserwatorów (jeżeli byli oni obecni w trakcie obrad Panelu),</w:t>
            </w:r>
          </w:p>
        </w:tc>
      </w:tr>
      <w:tr w:rsidR="00EA229C" w:rsidRPr="00F931D9" w14:paraId="383F4788" w14:textId="77777777" w:rsidTr="0039446A">
        <w:tc>
          <w:tcPr>
            <w:tcW w:w="4600" w:type="dxa"/>
            <w:shd w:val="clear" w:color="auto" w:fill="auto"/>
            <w:vAlign w:val="center"/>
          </w:tcPr>
          <w:p w14:paraId="78BFD500" w14:textId="5D2CB120"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c)</w:t>
            </w:r>
            <w:r w:rsidRPr="00F931D9">
              <w:rPr>
                <w:rFonts w:ascii="Times New Roman" w:hAnsi="Times New Roman"/>
                <w:sz w:val="24"/>
                <w:szCs w:val="24"/>
              </w:rPr>
              <w:tab/>
              <w:t>originály prohlášení o nezaujatosti a mlčenlivosti podepsané všemi osobami, které se zúčastnily zasedání Panelu,</w:t>
            </w:r>
          </w:p>
        </w:tc>
        <w:tc>
          <w:tcPr>
            <w:tcW w:w="4688" w:type="dxa"/>
            <w:shd w:val="clear" w:color="auto" w:fill="auto"/>
            <w:vAlign w:val="center"/>
          </w:tcPr>
          <w:p w14:paraId="725B6BB1" w14:textId="1693F46A"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 xml:space="preserve">c) </w:t>
            </w:r>
            <w:r w:rsidRPr="00F931D9">
              <w:rPr>
                <w:rFonts w:ascii="Times New Roman" w:hAnsi="Times New Roman"/>
                <w:sz w:val="24"/>
                <w:szCs w:val="24"/>
                <w:lang w:val="pl-PL"/>
              </w:rPr>
              <w:tab/>
              <w:t>oryginały deklaracji bezstronności i poufności podpisane przez wszystkie osoby biorące udział w posiedzeniu Panelu,</w:t>
            </w:r>
          </w:p>
        </w:tc>
      </w:tr>
      <w:tr w:rsidR="00EA229C" w:rsidRPr="00F931D9" w14:paraId="7313180D" w14:textId="77777777" w:rsidTr="0039446A">
        <w:tc>
          <w:tcPr>
            <w:tcW w:w="4600" w:type="dxa"/>
            <w:shd w:val="clear" w:color="auto" w:fill="auto"/>
          </w:tcPr>
          <w:p w14:paraId="6EA80B56" w14:textId="37F277F8" w:rsidR="00EA229C" w:rsidRPr="00F931D9" w:rsidRDefault="00EA229C" w:rsidP="00EA229C">
            <w:pPr>
              <w:spacing w:before="60" w:after="0" w:line="240" w:lineRule="auto"/>
              <w:ind w:left="567" w:hanging="283"/>
              <w:jc w:val="both"/>
              <w:rPr>
                <w:rFonts w:ascii="Times New Roman" w:hAnsi="Times New Roman"/>
                <w:sz w:val="24"/>
                <w:szCs w:val="24"/>
              </w:rPr>
            </w:pPr>
            <w:r w:rsidRPr="00F931D9">
              <w:rPr>
                <w:rFonts w:ascii="Times New Roman" w:hAnsi="Times New Roman"/>
                <w:sz w:val="24"/>
                <w:szCs w:val="24"/>
              </w:rPr>
              <w:t>d)</w:t>
            </w:r>
            <w:r w:rsidRPr="00F931D9">
              <w:rPr>
                <w:rFonts w:ascii="Times New Roman" w:hAnsi="Times New Roman"/>
                <w:sz w:val="24"/>
                <w:szCs w:val="24"/>
              </w:rPr>
              <w:tab/>
              <w:t>případná stanoviska</w:t>
            </w:r>
            <w:r w:rsidR="008C475A">
              <w:rPr>
                <w:rFonts w:ascii="Times New Roman" w:hAnsi="Times New Roman"/>
                <w:sz w:val="24"/>
                <w:szCs w:val="24"/>
              </w:rPr>
              <w:t xml:space="preserve"> </w:t>
            </w:r>
            <w:r w:rsidR="0021602C" w:rsidRPr="00F931D9">
              <w:rPr>
                <w:rFonts w:ascii="Times New Roman" w:hAnsi="Times New Roman"/>
                <w:sz w:val="24"/>
                <w:szCs w:val="24"/>
              </w:rPr>
              <w:t>expertů</w:t>
            </w:r>
            <w:r w:rsidR="0021602C">
              <w:rPr>
                <w:rFonts w:ascii="Times New Roman" w:hAnsi="Times New Roman"/>
                <w:sz w:val="24"/>
                <w:szCs w:val="24"/>
              </w:rPr>
              <w:t>,</w:t>
            </w:r>
            <w:r w:rsidR="0021602C" w:rsidRPr="00F931D9">
              <w:rPr>
                <w:rFonts w:ascii="Times New Roman" w:hAnsi="Times New Roman"/>
                <w:sz w:val="24"/>
                <w:szCs w:val="24"/>
              </w:rPr>
              <w:t xml:space="preserve"> pozorovatelů</w:t>
            </w:r>
            <w:r w:rsidR="008C475A">
              <w:rPr>
                <w:rFonts w:ascii="Times New Roman" w:hAnsi="Times New Roman"/>
                <w:sz w:val="24"/>
                <w:szCs w:val="24"/>
              </w:rPr>
              <w:t xml:space="preserve"> či moderátorů</w:t>
            </w:r>
            <w:r w:rsidRPr="00F931D9">
              <w:rPr>
                <w:rFonts w:ascii="Times New Roman" w:hAnsi="Times New Roman"/>
                <w:sz w:val="24"/>
                <w:szCs w:val="24"/>
              </w:rPr>
              <w:t xml:space="preserve"> (pakliže na zasedání </w:t>
            </w:r>
            <w:r w:rsidR="00196E17">
              <w:rPr>
                <w:rFonts w:ascii="Times New Roman" w:hAnsi="Times New Roman"/>
                <w:sz w:val="24"/>
                <w:szCs w:val="24"/>
              </w:rPr>
              <w:t>P</w:t>
            </w:r>
            <w:r w:rsidR="00196E17" w:rsidRPr="00F931D9">
              <w:rPr>
                <w:rFonts w:ascii="Times New Roman" w:hAnsi="Times New Roman"/>
                <w:sz w:val="24"/>
                <w:szCs w:val="24"/>
              </w:rPr>
              <w:t>anelu</w:t>
            </w:r>
            <w:r w:rsidRPr="00F931D9">
              <w:rPr>
                <w:rFonts w:ascii="Times New Roman" w:hAnsi="Times New Roman"/>
                <w:sz w:val="24"/>
                <w:szCs w:val="24"/>
              </w:rPr>
              <w:t xml:space="preserve"> podali tajemníkovi písemnou připomínku k chodu Panelu). </w:t>
            </w:r>
          </w:p>
        </w:tc>
        <w:tc>
          <w:tcPr>
            <w:tcW w:w="4688" w:type="dxa"/>
            <w:shd w:val="clear" w:color="auto" w:fill="auto"/>
          </w:tcPr>
          <w:p w14:paraId="3FC7E7C4" w14:textId="23790002" w:rsidR="00EA229C" w:rsidRPr="00F931D9" w:rsidRDefault="00EA229C" w:rsidP="00EA229C">
            <w:pPr>
              <w:spacing w:before="60" w:after="0" w:line="240" w:lineRule="auto"/>
              <w:ind w:left="575" w:hanging="283"/>
              <w:jc w:val="both"/>
              <w:rPr>
                <w:rFonts w:ascii="Times New Roman" w:hAnsi="Times New Roman"/>
                <w:sz w:val="24"/>
                <w:szCs w:val="24"/>
                <w:lang w:val="pl-PL"/>
              </w:rPr>
            </w:pPr>
            <w:r w:rsidRPr="00F931D9">
              <w:rPr>
                <w:rFonts w:ascii="Times New Roman" w:hAnsi="Times New Roman"/>
                <w:sz w:val="24"/>
                <w:szCs w:val="24"/>
                <w:lang w:val="pl-PL"/>
              </w:rPr>
              <w:t>d)</w:t>
            </w:r>
            <w:r w:rsidRPr="00F931D9">
              <w:rPr>
                <w:rFonts w:ascii="Times New Roman" w:hAnsi="Times New Roman"/>
                <w:sz w:val="24"/>
                <w:szCs w:val="24"/>
                <w:lang w:val="pl-PL"/>
              </w:rPr>
              <w:tab/>
              <w:t>ewentualne opinie ekspertów</w:t>
            </w:r>
            <w:r w:rsidR="00624010">
              <w:rPr>
                <w:rFonts w:ascii="Times New Roman" w:hAnsi="Times New Roman"/>
                <w:sz w:val="24"/>
                <w:szCs w:val="24"/>
                <w:lang w:val="pl-PL"/>
              </w:rPr>
              <w:t>,</w:t>
            </w:r>
            <w:r w:rsidRPr="00F931D9">
              <w:rPr>
                <w:rFonts w:ascii="Times New Roman" w:hAnsi="Times New Roman"/>
                <w:sz w:val="24"/>
                <w:szCs w:val="24"/>
                <w:lang w:val="pl-PL"/>
              </w:rPr>
              <w:t xml:space="preserve"> obserwatorów </w:t>
            </w:r>
            <w:r w:rsidR="00624010">
              <w:rPr>
                <w:rFonts w:ascii="Times New Roman" w:hAnsi="Times New Roman"/>
                <w:sz w:val="24"/>
                <w:szCs w:val="24"/>
                <w:lang w:val="pl-PL"/>
              </w:rPr>
              <w:t xml:space="preserve">czy moderatorów </w:t>
            </w:r>
            <w:r w:rsidRPr="00F931D9">
              <w:rPr>
                <w:rFonts w:ascii="Times New Roman" w:hAnsi="Times New Roman"/>
                <w:sz w:val="24"/>
                <w:szCs w:val="24"/>
                <w:lang w:val="pl-PL"/>
              </w:rPr>
              <w:t xml:space="preserve">(jeżeli na obradach Panelu złożyli oni pisemną uwagę odnośnie przebiegu Panelu). </w:t>
            </w:r>
          </w:p>
        </w:tc>
      </w:tr>
      <w:tr w:rsidR="00EA229C" w:rsidRPr="00F931D9" w14:paraId="331A271D" w14:textId="77777777" w:rsidTr="0039446A">
        <w:tc>
          <w:tcPr>
            <w:tcW w:w="4600" w:type="dxa"/>
            <w:shd w:val="clear" w:color="auto" w:fill="auto"/>
          </w:tcPr>
          <w:p w14:paraId="3E8EA05C" w14:textId="247F4881" w:rsidR="00EA229C" w:rsidRPr="00F931D9" w:rsidRDefault="00EA229C" w:rsidP="00EA229C">
            <w:pPr>
              <w:numPr>
                <w:ilvl w:val="0"/>
                <w:numId w:val="12"/>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Zápis podepíše předseda</w:t>
            </w:r>
            <w:r w:rsidR="00196E17">
              <w:rPr>
                <w:rFonts w:ascii="Times New Roman" w:hAnsi="Times New Roman"/>
                <w:sz w:val="24"/>
                <w:szCs w:val="24"/>
              </w:rPr>
              <w:t xml:space="preserve"> Panelu</w:t>
            </w:r>
            <w:r w:rsidRPr="00F931D9">
              <w:rPr>
                <w:rFonts w:ascii="Times New Roman" w:hAnsi="Times New Roman"/>
                <w:sz w:val="24"/>
                <w:szCs w:val="24"/>
              </w:rPr>
              <w:t>.</w:t>
            </w:r>
          </w:p>
        </w:tc>
        <w:tc>
          <w:tcPr>
            <w:tcW w:w="4688" w:type="dxa"/>
            <w:shd w:val="clear" w:color="auto" w:fill="auto"/>
          </w:tcPr>
          <w:p w14:paraId="00AACA29" w14:textId="2A4A5448"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eastAsia="Times New Roman" w:hAnsi="Times New Roman"/>
                <w:sz w:val="24"/>
                <w:szCs w:val="24"/>
                <w:lang w:val="pl-PL"/>
              </w:rPr>
              <w:t>2. Protokół podpisany zostaje przez przewodniczącego</w:t>
            </w:r>
            <w:r w:rsidR="00624010">
              <w:rPr>
                <w:rFonts w:ascii="Times New Roman" w:eastAsia="Times New Roman" w:hAnsi="Times New Roman"/>
                <w:sz w:val="24"/>
                <w:szCs w:val="24"/>
                <w:lang w:val="pl-PL"/>
              </w:rPr>
              <w:t xml:space="preserve"> Panelu</w:t>
            </w:r>
            <w:r w:rsidRPr="00F931D9">
              <w:rPr>
                <w:rFonts w:ascii="Times New Roman" w:eastAsia="Times New Roman" w:hAnsi="Times New Roman"/>
                <w:sz w:val="24"/>
                <w:szCs w:val="24"/>
                <w:lang w:val="pl-PL"/>
              </w:rPr>
              <w:t>.</w:t>
            </w:r>
          </w:p>
        </w:tc>
      </w:tr>
      <w:tr w:rsidR="00EA229C" w:rsidRPr="00F931D9" w14:paraId="15B44F7F" w14:textId="77777777" w:rsidTr="0039446A">
        <w:tc>
          <w:tcPr>
            <w:tcW w:w="4600" w:type="dxa"/>
            <w:shd w:val="clear" w:color="auto" w:fill="auto"/>
          </w:tcPr>
          <w:p w14:paraId="0D5B616D" w14:textId="77777777" w:rsidR="00EA229C" w:rsidRPr="00F931D9" w:rsidRDefault="00EA229C" w:rsidP="00EA229C">
            <w:pPr>
              <w:numPr>
                <w:ilvl w:val="0"/>
                <w:numId w:val="12"/>
              </w:numPr>
              <w:spacing w:after="0" w:line="240" w:lineRule="auto"/>
              <w:ind w:left="284" w:hanging="284"/>
              <w:jc w:val="both"/>
              <w:rPr>
                <w:rFonts w:ascii="Times New Roman" w:hAnsi="Times New Roman"/>
                <w:sz w:val="24"/>
                <w:szCs w:val="24"/>
              </w:rPr>
            </w:pPr>
            <w:r w:rsidRPr="00F931D9">
              <w:rPr>
                <w:rFonts w:ascii="Times New Roman" w:hAnsi="Times New Roman"/>
                <w:sz w:val="24"/>
                <w:szCs w:val="24"/>
              </w:rPr>
              <w:t>Zápis o hodnocení archivuje JS.</w:t>
            </w:r>
          </w:p>
        </w:tc>
        <w:tc>
          <w:tcPr>
            <w:tcW w:w="4688" w:type="dxa"/>
            <w:shd w:val="clear" w:color="auto" w:fill="auto"/>
          </w:tcPr>
          <w:p w14:paraId="05B54212" w14:textId="77777777"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eastAsia="Times New Roman" w:hAnsi="Times New Roman"/>
                <w:sz w:val="24"/>
                <w:szCs w:val="24"/>
                <w:lang w:val="pl-PL"/>
              </w:rPr>
              <w:t>3. Protokół oceny archiwizowany jest przez WS.</w:t>
            </w:r>
          </w:p>
        </w:tc>
      </w:tr>
      <w:tr w:rsidR="00EA229C" w:rsidRPr="00F931D9" w14:paraId="69C72701" w14:textId="77777777" w:rsidTr="0039446A">
        <w:tc>
          <w:tcPr>
            <w:tcW w:w="4600" w:type="dxa"/>
            <w:shd w:val="clear" w:color="auto" w:fill="auto"/>
          </w:tcPr>
          <w:p w14:paraId="415A77A4" w14:textId="1157BCCF" w:rsidR="00EA229C" w:rsidRPr="009E1140" w:rsidRDefault="00EA229C" w:rsidP="00EA229C">
            <w:pPr>
              <w:spacing w:before="120" w:after="0" w:line="240" w:lineRule="auto"/>
              <w:jc w:val="center"/>
              <w:rPr>
                <w:rFonts w:ascii="Times New Roman" w:hAnsi="Times New Roman"/>
                <w:sz w:val="24"/>
                <w:szCs w:val="24"/>
              </w:rPr>
            </w:pPr>
            <w:r w:rsidRPr="009E1140">
              <w:rPr>
                <w:rFonts w:ascii="Times New Roman" w:hAnsi="Times New Roman"/>
                <w:b/>
                <w:sz w:val="24"/>
                <w:szCs w:val="24"/>
              </w:rPr>
              <w:t xml:space="preserve">§ </w:t>
            </w:r>
            <w:r w:rsidR="00312F8F" w:rsidRPr="009E1140">
              <w:rPr>
                <w:rFonts w:ascii="Times New Roman" w:hAnsi="Times New Roman"/>
                <w:b/>
                <w:sz w:val="24"/>
                <w:szCs w:val="24"/>
              </w:rPr>
              <w:t>1</w:t>
            </w:r>
            <w:r w:rsidR="00312F8F">
              <w:rPr>
                <w:rFonts w:ascii="Times New Roman" w:hAnsi="Times New Roman"/>
                <w:b/>
                <w:sz w:val="24"/>
                <w:szCs w:val="24"/>
              </w:rPr>
              <w:t>1</w:t>
            </w:r>
            <w:r w:rsidRPr="009E1140">
              <w:rPr>
                <w:rFonts w:ascii="Times New Roman" w:hAnsi="Times New Roman"/>
                <w:b/>
                <w:sz w:val="24"/>
                <w:szCs w:val="24"/>
              </w:rPr>
              <w:t>. Závěrečná ustanovení</w:t>
            </w:r>
          </w:p>
        </w:tc>
        <w:tc>
          <w:tcPr>
            <w:tcW w:w="4688" w:type="dxa"/>
            <w:shd w:val="clear" w:color="auto" w:fill="auto"/>
          </w:tcPr>
          <w:p w14:paraId="46ACAF20" w14:textId="1F353074" w:rsidR="00EA229C" w:rsidRPr="009E1140" w:rsidRDefault="00EA229C" w:rsidP="00EA229C">
            <w:pPr>
              <w:spacing w:before="120" w:after="0" w:line="240" w:lineRule="auto"/>
              <w:jc w:val="center"/>
              <w:rPr>
                <w:rFonts w:ascii="Times New Roman" w:hAnsi="Times New Roman"/>
                <w:b/>
                <w:sz w:val="24"/>
                <w:szCs w:val="24"/>
                <w:lang w:val="pl-PL"/>
              </w:rPr>
            </w:pPr>
            <w:r w:rsidRPr="009E1140">
              <w:rPr>
                <w:rFonts w:ascii="Times New Roman" w:eastAsia="Times New Roman" w:hAnsi="Times New Roman"/>
                <w:b/>
                <w:bCs/>
                <w:sz w:val="24"/>
                <w:szCs w:val="24"/>
                <w:lang w:val="pl-PL"/>
              </w:rPr>
              <w:t xml:space="preserve">§ </w:t>
            </w:r>
            <w:r w:rsidR="00312F8F" w:rsidRPr="009E1140">
              <w:rPr>
                <w:rFonts w:ascii="Times New Roman" w:eastAsia="Times New Roman" w:hAnsi="Times New Roman"/>
                <w:b/>
                <w:bCs/>
                <w:sz w:val="24"/>
                <w:szCs w:val="24"/>
                <w:lang w:val="pl-PL"/>
              </w:rPr>
              <w:t>1</w:t>
            </w:r>
            <w:r w:rsidR="00312F8F">
              <w:rPr>
                <w:rFonts w:ascii="Times New Roman" w:eastAsia="Times New Roman" w:hAnsi="Times New Roman"/>
                <w:b/>
                <w:bCs/>
                <w:sz w:val="24"/>
                <w:szCs w:val="24"/>
                <w:lang w:val="pl-PL"/>
              </w:rPr>
              <w:t>1</w:t>
            </w:r>
            <w:r w:rsidRPr="009E1140">
              <w:rPr>
                <w:rFonts w:ascii="Times New Roman" w:eastAsia="Times New Roman" w:hAnsi="Times New Roman"/>
                <w:b/>
                <w:bCs/>
                <w:sz w:val="24"/>
                <w:szCs w:val="24"/>
                <w:lang w:val="pl-PL"/>
              </w:rPr>
              <w:t>. Postanowienia końcowe</w:t>
            </w:r>
          </w:p>
        </w:tc>
      </w:tr>
      <w:tr w:rsidR="00EA229C" w:rsidRPr="00F931D9" w14:paraId="28CE4EAE" w14:textId="77777777" w:rsidTr="0039446A">
        <w:tc>
          <w:tcPr>
            <w:tcW w:w="4600" w:type="dxa"/>
            <w:shd w:val="clear" w:color="auto" w:fill="auto"/>
          </w:tcPr>
          <w:p w14:paraId="18303D0A" w14:textId="02F53DF8" w:rsidR="00EA229C" w:rsidRPr="00F931D9" w:rsidRDefault="00EA229C" w:rsidP="00EA229C">
            <w:pPr>
              <w:spacing w:after="0" w:line="240" w:lineRule="auto"/>
              <w:jc w:val="both"/>
              <w:rPr>
                <w:rFonts w:ascii="Times New Roman" w:hAnsi="Times New Roman"/>
                <w:sz w:val="24"/>
                <w:szCs w:val="24"/>
              </w:rPr>
            </w:pPr>
            <w:r w:rsidRPr="00F931D9">
              <w:rPr>
                <w:rFonts w:ascii="Times New Roman" w:hAnsi="Times New Roman"/>
                <w:sz w:val="24"/>
                <w:szCs w:val="24"/>
              </w:rPr>
              <w:t>1. Panel provádí hodnocení v souladu s tímto Jednacím řádem.</w:t>
            </w:r>
          </w:p>
        </w:tc>
        <w:tc>
          <w:tcPr>
            <w:tcW w:w="4688" w:type="dxa"/>
            <w:shd w:val="clear" w:color="auto" w:fill="auto"/>
          </w:tcPr>
          <w:p w14:paraId="0DA25CC9" w14:textId="155704A0" w:rsidR="00EA229C" w:rsidRPr="00F931D9" w:rsidRDefault="00EA229C" w:rsidP="00EA229C">
            <w:pPr>
              <w:spacing w:after="0" w:line="240" w:lineRule="auto"/>
              <w:jc w:val="both"/>
              <w:rPr>
                <w:rFonts w:ascii="Times New Roman" w:hAnsi="Times New Roman"/>
                <w:sz w:val="24"/>
                <w:szCs w:val="24"/>
                <w:lang w:val="pl-PL"/>
              </w:rPr>
            </w:pPr>
            <w:r w:rsidRPr="00F931D9">
              <w:rPr>
                <w:rFonts w:ascii="Times New Roman" w:hAnsi="Times New Roman"/>
                <w:sz w:val="24"/>
                <w:szCs w:val="24"/>
                <w:lang w:val="pl-PL"/>
              </w:rPr>
              <w:t>1. Panel przeprowadza ocenę zgodnie z niniejszym Regulaminem obrad.</w:t>
            </w:r>
          </w:p>
        </w:tc>
      </w:tr>
    </w:tbl>
    <w:p w14:paraId="0A1D8FA6" w14:textId="77777777" w:rsidR="00570182" w:rsidRDefault="00570182" w:rsidP="003654A6">
      <w:pPr>
        <w:spacing w:after="120" w:line="240" w:lineRule="auto"/>
        <w:jc w:val="both"/>
        <w:rPr>
          <w:rFonts w:ascii="Times New Roman" w:hAnsi="Times New Roman"/>
          <w:sz w:val="24"/>
          <w:szCs w:val="24"/>
        </w:rPr>
        <w:sectPr w:rsidR="00570182" w:rsidSect="00EF0126">
          <w:headerReference w:type="default" r:id="rId11"/>
          <w:footerReference w:type="default" r:id="rId12"/>
          <w:pgSz w:w="11906" w:h="16838"/>
          <w:pgMar w:top="993" w:right="1417" w:bottom="1417" w:left="1417" w:header="708" w:footer="708" w:gutter="0"/>
          <w:cols w:space="708"/>
          <w:docGrid w:linePitch="360"/>
        </w:sectPr>
      </w:pPr>
    </w:p>
    <w:p w14:paraId="4FCBB10E" w14:textId="4CCC98CF" w:rsidR="00E97CDB" w:rsidRPr="00E86933" w:rsidRDefault="00E97CDB" w:rsidP="003F7295">
      <w:pPr>
        <w:jc w:val="center"/>
        <w:rPr>
          <w:rFonts w:asciiTheme="minorHAnsi" w:hAnsiTheme="minorHAnsi" w:cstheme="minorHAnsi"/>
          <w:b/>
          <w:sz w:val="24"/>
          <w:szCs w:val="24"/>
        </w:rPr>
      </w:pPr>
      <w:r w:rsidRPr="00E86933">
        <w:rPr>
          <w:rFonts w:asciiTheme="minorHAnsi" w:hAnsiTheme="minorHAnsi" w:cstheme="minorHAnsi"/>
          <w:b/>
          <w:sz w:val="24"/>
          <w:szCs w:val="24"/>
        </w:rPr>
        <w:lastRenderedPageBreak/>
        <w:t xml:space="preserve">Závazek experta o nezaujatosti a mlčenlivosti při nakládání s dokumenty </w:t>
      </w:r>
      <w:r w:rsidR="004F55D6" w:rsidRPr="00E86933">
        <w:rPr>
          <w:rFonts w:asciiTheme="minorHAnsi" w:hAnsiTheme="minorHAnsi" w:cstheme="minorHAnsi"/>
          <w:b/>
          <w:sz w:val="24"/>
          <w:szCs w:val="24"/>
        </w:rPr>
        <w:t xml:space="preserve">a údaji v nich obsaženými </w:t>
      </w:r>
      <w:r w:rsidRPr="00E86933">
        <w:rPr>
          <w:rFonts w:asciiTheme="minorHAnsi" w:hAnsiTheme="minorHAnsi" w:cstheme="minorHAnsi"/>
          <w:b/>
          <w:sz w:val="24"/>
          <w:szCs w:val="24"/>
        </w:rPr>
        <w:t>v souvislosti s činností Společného panelu expertů (pro hodnocení žádostí</w:t>
      </w:r>
      <w:r w:rsidR="0040553F">
        <w:rPr>
          <w:rFonts w:asciiTheme="minorHAnsi" w:hAnsiTheme="minorHAnsi" w:cstheme="minorHAnsi"/>
          <w:b/>
          <w:sz w:val="24"/>
          <w:szCs w:val="24"/>
        </w:rPr>
        <w:t xml:space="preserve"> o podporu</w:t>
      </w:r>
      <w:r w:rsidRPr="00E86933">
        <w:rPr>
          <w:rFonts w:asciiTheme="minorHAnsi" w:hAnsiTheme="minorHAnsi" w:cstheme="minorHAnsi"/>
          <w:b/>
          <w:sz w:val="24"/>
          <w:szCs w:val="24"/>
        </w:rPr>
        <w:t xml:space="preserve">) </w:t>
      </w:r>
      <w:r w:rsidR="005A3980">
        <w:rPr>
          <w:rFonts w:asciiTheme="minorHAnsi" w:hAnsiTheme="minorHAnsi" w:cstheme="minorHAnsi"/>
          <w:b/>
          <w:sz w:val="24"/>
          <w:szCs w:val="24"/>
        </w:rPr>
        <w:t>p</w:t>
      </w:r>
      <w:r w:rsidRPr="00E86933">
        <w:rPr>
          <w:rFonts w:asciiTheme="minorHAnsi" w:hAnsiTheme="minorHAnsi" w:cstheme="minorHAnsi"/>
          <w:b/>
          <w:sz w:val="24"/>
          <w:szCs w:val="24"/>
        </w:rPr>
        <w:t>rogramu Interreg Česk</w:t>
      </w:r>
      <w:r w:rsidR="004F55D6">
        <w:rPr>
          <w:rFonts w:asciiTheme="minorHAnsi" w:hAnsiTheme="minorHAnsi" w:cstheme="minorHAnsi"/>
          <w:b/>
          <w:sz w:val="24"/>
          <w:szCs w:val="24"/>
        </w:rPr>
        <w:t>o</w:t>
      </w:r>
      <w:r w:rsidRPr="00E86933">
        <w:rPr>
          <w:rFonts w:asciiTheme="minorHAnsi" w:hAnsiTheme="minorHAnsi" w:cstheme="minorHAnsi"/>
          <w:b/>
          <w:sz w:val="24"/>
          <w:szCs w:val="24"/>
        </w:rPr>
        <w:t xml:space="preserve"> – Polsko.</w:t>
      </w:r>
    </w:p>
    <w:p w14:paraId="54543429" w14:textId="77777777" w:rsidR="00E97CDB" w:rsidRPr="00E86933" w:rsidRDefault="00E97CDB" w:rsidP="003F7295">
      <w:pPr>
        <w:jc w:val="both"/>
        <w:rPr>
          <w:rFonts w:asciiTheme="minorHAnsi" w:hAnsiTheme="minorHAnsi" w:cstheme="minorHAnsi"/>
          <w:sz w:val="24"/>
          <w:szCs w:val="24"/>
        </w:rPr>
      </w:pPr>
    </w:p>
    <w:p w14:paraId="3D61ED13"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já, níže podepsaný/á:</w:t>
      </w:r>
    </w:p>
    <w:p w14:paraId="70D0C61E" w14:textId="74642B74" w:rsidR="00E97CDB" w:rsidRPr="00E86933" w:rsidRDefault="00931877" w:rsidP="00156A6D">
      <w:pPr>
        <w:pStyle w:val="Odstavecseseznamem"/>
        <w:numPr>
          <w:ilvl w:val="0"/>
          <w:numId w:val="20"/>
        </w:numPr>
        <w:jc w:val="both"/>
        <w:rPr>
          <w:rFonts w:asciiTheme="minorHAnsi" w:hAnsiTheme="minorHAnsi" w:cstheme="minorHAnsi"/>
          <w:sz w:val="24"/>
          <w:szCs w:val="24"/>
        </w:rPr>
      </w:pPr>
      <w:r w:rsidRPr="00E86933">
        <w:rPr>
          <w:rFonts w:asciiTheme="minorHAnsi" w:hAnsiTheme="minorHAnsi" w:cstheme="minorHAnsi"/>
          <w:sz w:val="24"/>
          <w:szCs w:val="24"/>
        </w:rPr>
        <w:t>nejsem s žadateli v takovém právním či faktickém vztahu, který by mohl vzbuzovat oprávněné pochybnosti o mé nezaujatosti</w:t>
      </w:r>
      <w:r w:rsidR="00FA581F" w:rsidRPr="00E86933">
        <w:rPr>
          <w:rFonts w:asciiTheme="minorHAnsi" w:hAnsiTheme="minorHAnsi" w:cstheme="minorHAnsi"/>
          <w:sz w:val="24"/>
          <w:szCs w:val="24"/>
        </w:rPr>
        <w:t xml:space="preserve"> (viz níže – definice střetu zájmu)</w:t>
      </w:r>
      <w:r w:rsidR="00901120" w:rsidRPr="00E86933">
        <w:rPr>
          <w:rFonts w:asciiTheme="minorHAnsi" w:hAnsiTheme="minorHAnsi" w:cstheme="minorHAnsi"/>
          <w:sz w:val="24"/>
          <w:szCs w:val="24"/>
        </w:rPr>
        <w:t xml:space="preserve"> s výjimkou </w:t>
      </w:r>
      <w:r w:rsidR="001373AF" w:rsidRPr="00E86933">
        <w:rPr>
          <w:rFonts w:asciiTheme="minorHAnsi" w:hAnsiTheme="minorHAnsi" w:cstheme="minorHAnsi"/>
          <w:sz w:val="24"/>
          <w:szCs w:val="24"/>
        </w:rPr>
        <w:t xml:space="preserve">projektů č. </w:t>
      </w:r>
      <w:r w:rsidR="00956F15" w:rsidRPr="00E86933">
        <w:rPr>
          <w:rFonts w:asciiTheme="minorHAnsi" w:hAnsiTheme="minorHAnsi" w:cstheme="minorHAnsi"/>
          <w:sz w:val="24"/>
          <w:szCs w:val="24"/>
        </w:rPr>
        <w:t>……………………………………………………………………………………………</w:t>
      </w:r>
    </w:p>
    <w:p w14:paraId="144D7366" w14:textId="77777777" w:rsidR="00E97CDB" w:rsidRPr="00E86933" w:rsidRDefault="00E97CDB" w:rsidP="00156A6D">
      <w:pPr>
        <w:pStyle w:val="Odstavecseseznamem"/>
        <w:numPr>
          <w:ilvl w:val="0"/>
          <w:numId w:val="20"/>
        </w:numPr>
        <w:jc w:val="both"/>
        <w:rPr>
          <w:rFonts w:asciiTheme="minorHAnsi" w:hAnsiTheme="minorHAnsi" w:cstheme="minorHAnsi"/>
          <w:sz w:val="24"/>
          <w:szCs w:val="24"/>
        </w:rPr>
      </w:pPr>
      <w:r w:rsidRPr="00E86933">
        <w:rPr>
          <w:rFonts w:asciiTheme="minorHAnsi" w:hAnsiTheme="minorHAnsi" w:cstheme="minorHAnsi"/>
          <w:sz w:val="24"/>
          <w:szCs w:val="24"/>
        </w:rPr>
        <w:t>se zavazuji k mlčenlivosti při nakládání s korespondencí, dokumenty, žádostmi a údaji v nich obsaženými.</w:t>
      </w:r>
    </w:p>
    <w:p w14:paraId="60AB682E" w14:textId="0116A519"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Datum</w:t>
      </w:r>
      <w:r w:rsidR="00511583" w:rsidRPr="00E86933">
        <w:rPr>
          <w:rFonts w:asciiTheme="minorHAnsi" w:hAnsiTheme="minorHAnsi" w:cstheme="minorHAnsi"/>
          <w:sz w:val="24"/>
          <w:szCs w:val="24"/>
        </w:rPr>
        <w:t xml:space="preserve">, jméno a příjmení, </w:t>
      </w:r>
      <w:r w:rsidRPr="00E86933">
        <w:rPr>
          <w:rFonts w:asciiTheme="minorHAnsi" w:hAnsiTheme="minorHAnsi" w:cstheme="minorHAnsi"/>
          <w:sz w:val="24"/>
          <w:szCs w:val="24"/>
        </w:rPr>
        <w:t>podpis:</w:t>
      </w:r>
    </w:p>
    <w:p w14:paraId="26C8544A" w14:textId="77777777" w:rsidR="00B12AA5" w:rsidRPr="00E86933" w:rsidRDefault="00B12AA5" w:rsidP="00B12AA5">
      <w:pPr>
        <w:jc w:val="both"/>
        <w:rPr>
          <w:rFonts w:asciiTheme="minorHAnsi" w:hAnsiTheme="minorHAnsi" w:cstheme="minorHAnsi"/>
          <w:sz w:val="24"/>
          <w:szCs w:val="24"/>
        </w:rPr>
      </w:pPr>
      <w:r w:rsidRPr="00E86933">
        <w:rPr>
          <w:rFonts w:asciiTheme="minorHAnsi" w:hAnsiTheme="minorHAnsi" w:cstheme="minorHAnsi"/>
          <w:sz w:val="24"/>
          <w:szCs w:val="24"/>
        </w:rPr>
        <w:t>................................................................................................................................................</w:t>
      </w:r>
    </w:p>
    <w:p w14:paraId="42393601" w14:textId="77777777" w:rsidR="00E86933" w:rsidRDefault="00E86933" w:rsidP="00FA581F">
      <w:pPr>
        <w:jc w:val="both"/>
        <w:rPr>
          <w:rFonts w:asciiTheme="minorHAnsi" w:hAnsiTheme="minorHAnsi" w:cstheme="minorHAnsi"/>
          <w:b/>
          <w:color w:val="000000"/>
          <w:sz w:val="20"/>
          <w:szCs w:val="20"/>
        </w:rPr>
      </w:pPr>
    </w:p>
    <w:p w14:paraId="497052F9" w14:textId="600F2533" w:rsidR="00FA581F" w:rsidRPr="00E86933" w:rsidRDefault="00FA581F" w:rsidP="00FA581F">
      <w:pPr>
        <w:jc w:val="both"/>
        <w:rPr>
          <w:rFonts w:asciiTheme="minorHAnsi" w:hAnsiTheme="minorHAnsi" w:cstheme="minorHAnsi"/>
          <w:b/>
          <w:color w:val="000000"/>
          <w:sz w:val="20"/>
          <w:szCs w:val="20"/>
        </w:rPr>
      </w:pPr>
      <w:r w:rsidRPr="00E86933">
        <w:rPr>
          <w:rFonts w:asciiTheme="minorHAnsi" w:hAnsiTheme="minorHAnsi" w:cstheme="minorHAnsi"/>
          <w:b/>
          <w:color w:val="000000"/>
          <w:sz w:val="20"/>
          <w:szCs w:val="20"/>
        </w:rPr>
        <w:t>Definice střetu zájmu při hodnocení žádostí</w:t>
      </w:r>
      <w:r w:rsidR="00412439">
        <w:rPr>
          <w:rFonts w:asciiTheme="minorHAnsi" w:hAnsiTheme="minorHAnsi" w:cstheme="minorHAnsi"/>
          <w:b/>
          <w:color w:val="000000"/>
          <w:sz w:val="20"/>
          <w:szCs w:val="20"/>
        </w:rPr>
        <w:t xml:space="preserve"> o podporu</w:t>
      </w:r>
      <w:r w:rsidR="001D7D0B" w:rsidRPr="00E86933">
        <w:rPr>
          <w:rFonts w:asciiTheme="minorHAnsi" w:hAnsiTheme="minorHAnsi" w:cstheme="minorHAnsi"/>
          <w:b/>
          <w:color w:val="000000"/>
          <w:sz w:val="20"/>
          <w:szCs w:val="20"/>
        </w:rPr>
        <w:t>:</w:t>
      </w:r>
    </w:p>
    <w:p w14:paraId="752BEB87" w14:textId="4012F3DD" w:rsidR="00FA581F" w:rsidRPr="00E86933" w:rsidRDefault="00FA581F" w:rsidP="00FA581F">
      <w:pPr>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 xml:space="preserve">Za střet zájmu se pro účely hodnocení žádostí </w:t>
      </w:r>
      <w:r w:rsidR="00181A5A">
        <w:rPr>
          <w:rFonts w:asciiTheme="minorHAnsi" w:hAnsiTheme="minorHAnsi" w:cstheme="minorHAnsi"/>
          <w:color w:val="000000"/>
          <w:sz w:val="20"/>
          <w:szCs w:val="20"/>
        </w:rPr>
        <w:t xml:space="preserve">o podporu </w:t>
      </w:r>
      <w:r w:rsidRPr="00E86933">
        <w:rPr>
          <w:rFonts w:asciiTheme="minorHAnsi" w:hAnsiTheme="minorHAnsi" w:cstheme="minorHAnsi"/>
          <w:color w:val="000000"/>
          <w:sz w:val="20"/>
          <w:szCs w:val="20"/>
        </w:rPr>
        <w:t>považují následující situace:</w:t>
      </w:r>
    </w:p>
    <w:p w14:paraId="30F7886A" w14:textId="650DB51E"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 xml:space="preserve">hodnotitel je v manželském svazku nebo v příbuzenském nebo blízkém vztahu v přímé linii, </w:t>
      </w:r>
      <w:r w:rsidR="00E86933">
        <w:rPr>
          <w:rFonts w:asciiTheme="minorHAnsi" w:hAnsiTheme="minorHAnsi" w:cstheme="minorHAnsi"/>
          <w:color w:val="000000"/>
          <w:sz w:val="20"/>
          <w:szCs w:val="20"/>
        </w:rPr>
        <w:br/>
      </w:r>
      <w:r w:rsidRPr="00E86933">
        <w:rPr>
          <w:rFonts w:asciiTheme="minorHAnsi" w:hAnsiTheme="minorHAnsi" w:cstheme="minorHAnsi"/>
          <w:color w:val="000000"/>
          <w:sz w:val="20"/>
          <w:szCs w:val="20"/>
        </w:rPr>
        <w:t>v příbuzenském nebo blízkém vztahu v boční linii druhého stupně, nebo ve svazku z titulu osvojení, poručnictví či opatrovnictví s osobami, které byly nebo budou zapojeny do přípravy nebo realizace projektu, nebo s členy vedení právnických osob, které vystupují jako vedoucí partner nebo projektový partner v žádostech</w:t>
      </w:r>
      <w:r w:rsidR="00C5111A">
        <w:rPr>
          <w:rFonts w:asciiTheme="minorHAnsi" w:hAnsiTheme="minorHAnsi" w:cstheme="minorHAnsi"/>
          <w:color w:val="000000"/>
          <w:sz w:val="20"/>
          <w:szCs w:val="20"/>
        </w:rPr>
        <w:t xml:space="preserve"> o podporu</w:t>
      </w:r>
      <w:r w:rsidRPr="00E86933">
        <w:rPr>
          <w:rFonts w:asciiTheme="minorHAnsi" w:hAnsiTheme="minorHAnsi" w:cstheme="minorHAnsi"/>
          <w:color w:val="000000"/>
          <w:sz w:val="20"/>
          <w:szCs w:val="20"/>
        </w:rPr>
        <w:t>, jež byly hodnotiteli postoupeny k hodnocení.</w:t>
      </w:r>
    </w:p>
    <w:p w14:paraId="2339136A" w14:textId="1F768EC3"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p>
    <w:p w14:paraId="5FAA993B" w14:textId="6212EEE5" w:rsidR="00FA581F" w:rsidRPr="00E86933"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E86933">
        <w:rPr>
          <w:rFonts w:asciiTheme="minorHAnsi" w:hAnsiTheme="minorHAnsi" w:cstheme="minorHAnsi"/>
          <w:color w:val="000000"/>
          <w:sz w:val="20"/>
          <w:szCs w:val="20"/>
        </w:rPr>
        <w:t>hodnotitel je s vedoucím partnerem nebo projektovým partnerem v žádostech</w:t>
      </w:r>
      <w:r w:rsidR="00D46B8C">
        <w:rPr>
          <w:rFonts w:asciiTheme="minorHAnsi" w:hAnsiTheme="minorHAnsi" w:cstheme="minorHAnsi"/>
          <w:color w:val="000000"/>
          <w:sz w:val="20"/>
          <w:szCs w:val="20"/>
        </w:rPr>
        <w:t xml:space="preserve"> o podporu</w:t>
      </w:r>
      <w:r w:rsidRPr="00E86933">
        <w:rPr>
          <w:rFonts w:asciiTheme="minorHAnsi" w:hAnsiTheme="minorHAnsi" w:cstheme="minorHAnsi"/>
          <w:color w:val="000000"/>
          <w:sz w:val="20"/>
          <w:szCs w:val="20"/>
        </w:rPr>
        <w:t>, jež byly hodnotiteli postoupeny k hodnocení, v takovém právním či faktickém vztahu, který by mohl vzbuzovat oprávněné pochybnosti o jeho nezaujatosti.</w:t>
      </w:r>
    </w:p>
    <w:p w14:paraId="2EC55077" w14:textId="0B63AA40" w:rsidR="00FA581F" w:rsidRPr="008D2B98" w:rsidRDefault="00FA581F" w:rsidP="00156A6D">
      <w:pPr>
        <w:pStyle w:val="Odstavecseseznamem"/>
        <w:numPr>
          <w:ilvl w:val="0"/>
          <w:numId w:val="21"/>
        </w:numPr>
        <w:spacing w:after="0" w:line="240" w:lineRule="auto"/>
        <w:jc w:val="both"/>
        <w:rPr>
          <w:rFonts w:asciiTheme="minorHAnsi" w:hAnsiTheme="minorHAnsi" w:cstheme="minorHAnsi"/>
          <w:color w:val="000000"/>
          <w:sz w:val="20"/>
          <w:szCs w:val="20"/>
        </w:rPr>
      </w:pPr>
      <w:r w:rsidRPr="008D2B98">
        <w:rPr>
          <w:rFonts w:asciiTheme="minorHAnsi" w:hAnsiTheme="minorHAnsi" w:cstheme="minorHAnsi"/>
          <w:color w:val="000000"/>
          <w:sz w:val="20"/>
          <w:szCs w:val="20"/>
        </w:rPr>
        <w:t xml:space="preserve">v případě hodnotitelů, kteří jsou zaměstnanci územních samosprávných celků (krajů, obcí) situace, kdy tento hodnotitel hodnotí projekt předložený územním samosprávným celkem zřízenou nebo založenou organizací a také naopak zaměstnanci organizace zřízené nebo založené územním samosprávným celkem hodnotí projekt předložený daným územním samosprávným celkem. </w:t>
      </w:r>
    </w:p>
    <w:p w14:paraId="0381B0CE" w14:textId="77777777" w:rsidR="0021602C" w:rsidRPr="0021602C" w:rsidRDefault="00FA581F" w:rsidP="00B350D8">
      <w:pPr>
        <w:pStyle w:val="Odstavecseseznamem"/>
        <w:numPr>
          <w:ilvl w:val="0"/>
          <w:numId w:val="21"/>
        </w:numPr>
        <w:spacing w:after="0" w:line="240" w:lineRule="auto"/>
        <w:jc w:val="both"/>
        <w:rPr>
          <w:rFonts w:asciiTheme="minorHAnsi" w:hAnsiTheme="minorHAnsi" w:cstheme="minorHAnsi"/>
        </w:rPr>
      </w:pPr>
      <w:r w:rsidRPr="00B350D8">
        <w:rPr>
          <w:rFonts w:asciiTheme="minorHAnsi" w:hAnsiTheme="minorHAnsi" w:cstheme="minorHAnsi"/>
          <w:color w:val="000000"/>
          <w:sz w:val="20"/>
          <w:szCs w:val="20"/>
        </w:rPr>
        <w:t>Hodnotitel hodnotí žádosti</w:t>
      </w:r>
      <w:r w:rsidR="00713BA0">
        <w:rPr>
          <w:rFonts w:asciiTheme="minorHAnsi" w:hAnsiTheme="minorHAnsi" w:cstheme="minorHAnsi"/>
          <w:color w:val="000000"/>
          <w:sz w:val="20"/>
          <w:szCs w:val="20"/>
        </w:rPr>
        <w:t xml:space="preserve"> </w:t>
      </w:r>
      <w:r w:rsidR="00D46B8C" w:rsidRPr="00B350D8">
        <w:rPr>
          <w:rFonts w:asciiTheme="minorHAnsi" w:hAnsiTheme="minorHAnsi" w:cstheme="minorHAnsi"/>
          <w:color w:val="000000"/>
          <w:sz w:val="20"/>
          <w:szCs w:val="20"/>
        </w:rPr>
        <w:t xml:space="preserve">o podporu </w:t>
      </w:r>
      <w:r w:rsidR="00CA26EB" w:rsidRPr="00B350D8">
        <w:rPr>
          <w:rFonts w:asciiTheme="minorHAnsi" w:hAnsiTheme="minorHAnsi" w:cstheme="minorHAnsi"/>
          <w:color w:val="000000"/>
          <w:sz w:val="20"/>
          <w:szCs w:val="20"/>
        </w:rPr>
        <w:t>v rámci výzvy</w:t>
      </w:r>
      <w:r w:rsidRPr="00B350D8">
        <w:rPr>
          <w:rFonts w:asciiTheme="minorHAnsi" w:hAnsiTheme="minorHAnsi" w:cstheme="minorHAnsi"/>
          <w:color w:val="000000"/>
          <w:sz w:val="20"/>
          <w:szCs w:val="20"/>
        </w:rPr>
        <w:t>, do které je předložen projekt, na jehož zpracování se hodnotitel podílel, nebo který je předložen subjektem</w:t>
      </w:r>
      <w:r w:rsidR="00B350D8">
        <w:rPr>
          <w:rFonts w:asciiTheme="minorHAnsi" w:hAnsiTheme="minorHAnsi" w:cstheme="minorHAnsi"/>
          <w:color w:val="000000"/>
          <w:sz w:val="20"/>
          <w:szCs w:val="20"/>
        </w:rPr>
        <w:t xml:space="preserve"> se kterým je hodnotitel v pracovním vztahu anebo ve vztahu zastoupení.</w:t>
      </w:r>
    </w:p>
    <w:p w14:paraId="2FDB4208" w14:textId="06AF05E4" w:rsidR="00E97CDB" w:rsidRPr="00B350D8" w:rsidRDefault="00B350D8" w:rsidP="0021602C">
      <w:pPr>
        <w:pStyle w:val="Odstavecseseznamem"/>
        <w:spacing w:after="0" w:line="240" w:lineRule="auto"/>
        <w:jc w:val="both"/>
        <w:rPr>
          <w:rFonts w:asciiTheme="minorHAnsi" w:hAnsiTheme="minorHAnsi" w:cstheme="minorHAnsi"/>
        </w:rPr>
        <w:sectPr w:rsidR="00E97CDB" w:rsidRPr="00B350D8">
          <w:headerReference w:type="default" r:id="rId13"/>
          <w:pgSz w:w="11906" w:h="16838"/>
          <w:pgMar w:top="1417" w:right="1417" w:bottom="1417" w:left="1417" w:header="708" w:footer="708" w:gutter="0"/>
          <w:cols w:space="708"/>
          <w:docGrid w:linePitch="360"/>
        </w:sectPr>
      </w:pPr>
      <w:r>
        <w:rPr>
          <w:rFonts w:asciiTheme="minorHAnsi" w:hAnsiTheme="minorHAnsi" w:cstheme="minorHAnsi"/>
          <w:color w:val="000000"/>
          <w:sz w:val="20"/>
          <w:szCs w:val="20"/>
        </w:rPr>
        <w:t xml:space="preserve"> </w:t>
      </w:r>
    </w:p>
    <w:p w14:paraId="0980F717" w14:textId="0A27013E" w:rsidR="00E97CDB" w:rsidRPr="00E86933" w:rsidRDefault="00E97CDB" w:rsidP="003F7295">
      <w:pPr>
        <w:jc w:val="center"/>
        <w:rPr>
          <w:rFonts w:asciiTheme="minorHAnsi" w:hAnsiTheme="minorHAnsi" w:cstheme="minorHAnsi"/>
          <w:b/>
          <w:sz w:val="24"/>
          <w:szCs w:val="24"/>
          <w:lang w:val="pl-PL"/>
        </w:rPr>
      </w:pPr>
      <w:r w:rsidRPr="00E86933">
        <w:rPr>
          <w:rFonts w:asciiTheme="minorHAnsi" w:hAnsiTheme="minorHAnsi" w:cstheme="minorHAnsi"/>
          <w:b/>
          <w:sz w:val="24"/>
          <w:szCs w:val="24"/>
          <w:lang w:val="pl-PL"/>
        </w:rPr>
        <w:lastRenderedPageBreak/>
        <w:t>Zobowiązanie eksperta do poufnego i bezs</w:t>
      </w:r>
      <w:r w:rsidR="003F7295" w:rsidRPr="00E86933">
        <w:rPr>
          <w:rFonts w:asciiTheme="minorHAnsi" w:hAnsiTheme="minorHAnsi" w:cstheme="minorHAnsi"/>
          <w:b/>
          <w:sz w:val="24"/>
          <w:szCs w:val="24"/>
          <w:lang w:val="pl-PL"/>
        </w:rPr>
        <w:t xml:space="preserve">tronnego traktowania </w:t>
      </w:r>
      <w:r w:rsidR="00157D82" w:rsidRPr="00E86933">
        <w:rPr>
          <w:rFonts w:asciiTheme="minorHAnsi" w:hAnsiTheme="minorHAnsi" w:cstheme="minorHAnsi"/>
          <w:b/>
          <w:sz w:val="24"/>
          <w:szCs w:val="24"/>
          <w:lang w:val="pl-PL"/>
        </w:rPr>
        <w:t xml:space="preserve">otrzymanych </w:t>
      </w:r>
      <w:r w:rsidR="003F7295" w:rsidRPr="00E86933">
        <w:rPr>
          <w:rFonts w:asciiTheme="minorHAnsi" w:hAnsiTheme="minorHAnsi" w:cstheme="minorHAnsi"/>
          <w:b/>
          <w:sz w:val="24"/>
          <w:szCs w:val="24"/>
          <w:lang w:val="pl-PL"/>
        </w:rPr>
        <w:t xml:space="preserve">dokumentów </w:t>
      </w:r>
      <w:r w:rsidR="00157D82">
        <w:rPr>
          <w:rFonts w:asciiTheme="minorHAnsi" w:hAnsiTheme="minorHAnsi" w:cstheme="minorHAnsi"/>
          <w:b/>
          <w:sz w:val="24"/>
          <w:szCs w:val="24"/>
          <w:lang w:val="pl-PL"/>
        </w:rPr>
        <w:t>i zawartych w nich informacji</w:t>
      </w:r>
      <w:r w:rsidR="00713BA0">
        <w:rPr>
          <w:rFonts w:asciiTheme="minorHAnsi" w:hAnsiTheme="minorHAnsi" w:cstheme="minorHAnsi"/>
          <w:b/>
          <w:sz w:val="24"/>
          <w:szCs w:val="24"/>
          <w:lang w:val="pl-PL"/>
        </w:rPr>
        <w:t xml:space="preserve"> </w:t>
      </w:r>
      <w:r w:rsidRPr="00E86933">
        <w:rPr>
          <w:rFonts w:asciiTheme="minorHAnsi" w:hAnsiTheme="minorHAnsi" w:cstheme="minorHAnsi"/>
          <w:b/>
          <w:sz w:val="24"/>
          <w:szCs w:val="24"/>
          <w:lang w:val="pl-PL"/>
        </w:rPr>
        <w:t xml:space="preserve">w związku z pracami we Wspólnym Panelu </w:t>
      </w:r>
      <w:r w:rsidR="00623C25" w:rsidRPr="00E86933">
        <w:rPr>
          <w:rFonts w:asciiTheme="minorHAnsi" w:hAnsiTheme="minorHAnsi" w:cstheme="minorHAnsi"/>
          <w:b/>
          <w:sz w:val="24"/>
          <w:szCs w:val="24"/>
          <w:lang w:val="pl-PL"/>
        </w:rPr>
        <w:t>E</w:t>
      </w:r>
      <w:r w:rsidRPr="00E86933">
        <w:rPr>
          <w:rFonts w:asciiTheme="minorHAnsi" w:hAnsiTheme="minorHAnsi" w:cstheme="minorHAnsi"/>
          <w:b/>
          <w:sz w:val="24"/>
          <w:szCs w:val="24"/>
          <w:lang w:val="pl-PL"/>
        </w:rPr>
        <w:t>kspertów</w:t>
      </w:r>
      <w:r w:rsidR="00EA100D">
        <w:rPr>
          <w:rFonts w:asciiTheme="minorHAnsi" w:hAnsiTheme="minorHAnsi" w:cstheme="minorHAnsi"/>
          <w:b/>
          <w:sz w:val="24"/>
          <w:szCs w:val="24"/>
          <w:lang w:val="pl-PL"/>
        </w:rPr>
        <w:t xml:space="preserve"> </w:t>
      </w:r>
      <w:r w:rsidR="001C3376">
        <w:rPr>
          <w:rFonts w:asciiTheme="minorHAnsi" w:hAnsiTheme="minorHAnsi" w:cstheme="minorHAnsi"/>
          <w:b/>
          <w:sz w:val="24"/>
          <w:szCs w:val="24"/>
          <w:lang w:val="pl-PL"/>
        </w:rPr>
        <w:t>P</w:t>
      </w:r>
      <w:r w:rsidRPr="00E86933">
        <w:rPr>
          <w:rFonts w:asciiTheme="minorHAnsi" w:hAnsiTheme="minorHAnsi" w:cstheme="minorHAnsi"/>
          <w:b/>
          <w:sz w:val="24"/>
          <w:szCs w:val="24"/>
          <w:lang w:val="pl-PL"/>
        </w:rPr>
        <w:t xml:space="preserve">rogramu Interreg </w:t>
      </w:r>
      <w:r w:rsidR="00157D82">
        <w:rPr>
          <w:rFonts w:asciiTheme="minorHAnsi" w:hAnsiTheme="minorHAnsi" w:cstheme="minorHAnsi"/>
          <w:b/>
          <w:sz w:val="24"/>
          <w:szCs w:val="24"/>
          <w:lang w:val="pl-PL"/>
        </w:rPr>
        <w:t>Czechy</w:t>
      </w:r>
      <w:r w:rsidRPr="00E86933">
        <w:rPr>
          <w:rFonts w:asciiTheme="minorHAnsi" w:hAnsiTheme="minorHAnsi" w:cstheme="minorHAnsi"/>
          <w:b/>
          <w:sz w:val="24"/>
          <w:szCs w:val="24"/>
          <w:lang w:val="pl-PL"/>
        </w:rPr>
        <w:t xml:space="preserve">-Polska) </w:t>
      </w:r>
    </w:p>
    <w:p w14:paraId="4A2268B1" w14:textId="77777777"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Ja niżej podpisany/a:</w:t>
      </w:r>
    </w:p>
    <w:p w14:paraId="3268752F" w14:textId="77777777" w:rsidR="00317F99" w:rsidRDefault="008035C9" w:rsidP="00156A6D">
      <w:pPr>
        <w:pStyle w:val="Odstavecseseznamem"/>
        <w:numPr>
          <w:ilvl w:val="0"/>
          <w:numId w:val="19"/>
        </w:num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n</w:t>
      </w:r>
      <w:r w:rsidR="00931877" w:rsidRPr="00E86933">
        <w:rPr>
          <w:rFonts w:asciiTheme="minorHAnsi" w:hAnsiTheme="minorHAnsi" w:cstheme="minorHAnsi"/>
          <w:sz w:val="24"/>
          <w:szCs w:val="24"/>
          <w:lang w:val="pl-PL"/>
        </w:rPr>
        <w:t xml:space="preserve">ie pozostaję z wnioskodawcami w takim stosunku prawnym lub faktycznym, </w:t>
      </w:r>
      <w:r w:rsidR="007D226B" w:rsidRPr="00E86933">
        <w:rPr>
          <w:rFonts w:asciiTheme="minorHAnsi" w:hAnsiTheme="minorHAnsi" w:cstheme="minorHAnsi"/>
          <w:sz w:val="24"/>
          <w:szCs w:val="24"/>
          <w:lang w:val="pl-PL"/>
        </w:rPr>
        <w:t>który mógłby</w:t>
      </w:r>
      <w:r w:rsidR="00931877" w:rsidRPr="00E86933">
        <w:rPr>
          <w:rFonts w:asciiTheme="minorHAnsi" w:hAnsiTheme="minorHAnsi" w:cstheme="minorHAnsi"/>
          <w:sz w:val="24"/>
          <w:szCs w:val="24"/>
          <w:lang w:val="pl-PL"/>
        </w:rPr>
        <w:t xml:space="preserve"> budzić uzasadnione wątpliwości, co do mojej bezstronności</w:t>
      </w:r>
      <w:r w:rsidR="00AC22BA">
        <w:rPr>
          <w:rFonts w:asciiTheme="minorHAnsi" w:hAnsiTheme="minorHAnsi" w:cstheme="minorHAnsi"/>
          <w:sz w:val="24"/>
          <w:szCs w:val="24"/>
          <w:lang w:val="pl-PL"/>
        </w:rPr>
        <w:t xml:space="preserve"> </w:t>
      </w:r>
      <w:r w:rsidR="00AC22BA" w:rsidRPr="00AC22BA">
        <w:rPr>
          <w:rFonts w:asciiTheme="minorHAnsi" w:hAnsiTheme="minorHAnsi" w:cstheme="minorHAnsi"/>
          <w:sz w:val="24"/>
          <w:szCs w:val="24"/>
          <w:lang w:val="pl-PL"/>
        </w:rPr>
        <w:t>(patrz poniżej – definicja konfliktu interesów)</w:t>
      </w:r>
      <w:r w:rsidRPr="00E86933">
        <w:rPr>
          <w:rFonts w:asciiTheme="minorHAnsi" w:hAnsiTheme="minorHAnsi" w:cstheme="minorHAnsi"/>
          <w:sz w:val="24"/>
          <w:szCs w:val="24"/>
          <w:lang w:val="pl-PL"/>
        </w:rPr>
        <w:t>,</w:t>
      </w:r>
      <w:r w:rsidR="00F14BA7" w:rsidRPr="00E86933">
        <w:rPr>
          <w:rFonts w:asciiTheme="minorHAnsi" w:hAnsiTheme="minorHAnsi" w:cstheme="minorHAnsi"/>
          <w:sz w:val="24"/>
          <w:szCs w:val="24"/>
          <w:lang w:val="pl-PL"/>
        </w:rPr>
        <w:t xml:space="preserve"> z wyjątkiem projektów nr.</w:t>
      </w:r>
    </w:p>
    <w:p w14:paraId="60BDE9AA" w14:textId="77777777" w:rsidR="00317F99" w:rsidRDefault="00317F99" w:rsidP="00317F99">
      <w:pPr>
        <w:pStyle w:val="Odstavecseseznamem"/>
        <w:jc w:val="both"/>
        <w:rPr>
          <w:rFonts w:asciiTheme="minorHAnsi" w:hAnsiTheme="minorHAnsi" w:cstheme="minorHAnsi"/>
          <w:sz w:val="24"/>
          <w:szCs w:val="24"/>
          <w:lang w:val="pl-PL"/>
        </w:rPr>
      </w:pPr>
    </w:p>
    <w:p w14:paraId="25171AF4" w14:textId="6C64592C" w:rsidR="00E97CDB" w:rsidRPr="00E86933" w:rsidRDefault="002C63D3" w:rsidP="00317F99">
      <w:pPr>
        <w:pStyle w:val="Odstavecseseznamem"/>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w:t>
      </w:r>
      <w:r w:rsidR="00F14BA7" w:rsidRPr="00E86933">
        <w:rPr>
          <w:rFonts w:asciiTheme="minorHAnsi" w:hAnsiTheme="minorHAnsi" w:cstheme="minorHAnsi"/>
          <w:sz w:val="24"/>
          <w:szCs w:val="24"/>
          <w:lang w:val="pl-PL"/>
        </w:rPr>
        <w:t xml:space="preserve"> .</w:t>
      </w:r>
    </w:p>
    <w:p w14:paraId="0271D584" w14:textId="77777777" w:rsidR="00E97CDB" w:rsidRPr="00E86933" w:rsidRDefault="00E97CDB" w:rsidP="00156A6D">
      <w:pPr>
        <w:pStyle w:val="Odstavecseseznamem"/>
        <w:numPr>
          <w:ilvl w:val="0"/>
          <w:numId w:val="19"/>
        </w:num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zobowiązuj</w:t>
      </w:r>
      <w:r w:rsidR="000262B6" w:rsidRPr="00E86933">
        <w:rPr>
          <w:rFonts w:asciiTheme="minorHAnsi" w:hAnsiTheme="minorHAnsi" w:cstheme="minorHAnsi"/>
          <w:sz w:val="24"/>
          <w:szCs w:val="24"/>
          <w:lang w:val="pl-PL"/>
        </w:rPr>
        <w:t>ę</w:t>
      </w:r>
      <w:r w:rsidRPr="00E86933">
        <w:rPr>
          <w:rFonts w:asciiTheme="minorHAnsi" w:hAnsiTheme="minorHAnsi" w:cstheme="minorHAnsi"/>
          <w:sz w:val="24"/>
          <w:szCs w:val="24"/>
          <w:lang w:val="pl-PL"/>
        </w:rPr>
        <w:t xml:space="preserve"> się do poufnego traktowania otrzymanej korespondencji, dokumentów, wniosków i informacji w nich zawartych</w:t>
      </w:r>
    </w:p>
    <w:p w14:paraId="214E9626" w14:textId="48BEE6A4"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Data</w:t>
      </w:r>
      <w:r w:rsidR="009930EE" w:rsidRPr="00E86933">
        <w:rPr>
          <w:rFonts w:asciiTheme="minorHAnsi" w:hAnsiTheme="minorHAnsi" w:cstheme="minorHAnsi"/>
          <w:sz w:val="24"/>
          <w:szCs w:val="24"/>
          <w:lang w:val="pl-PL"/>
        </w:rPr>
        <w:t xml:space="preserve">, imię </w:t>
      </w:r>
      <w:r w:rsidR="00F84ECA" w:rsidRPr="00E86933">
        <w:rPr>
          <w:rFonts w:asciiTheme="minorHAnsi" w:hAnsiTheme="minorHAnsi" w:cstheme="minorHAnsi"/>
          <w:sz w:val="24"/>
          <w:szCs w:val="24"/>
          <w:lang w:val="pl-PL"/>
        </w:rPr>
        <w:t xml:space="preserve">i nazwisko, </w:t>
      </w:r>
      <w:r w:rsidRPr="00E86933">
        <w:rPr>
          <w:rFonts w:asciiTheme="minorHAnsi" w:hAnsiTheme="minorHAnsi" w:cstheme="minorHAnsi"/>
          <w:sz w:val="24"/>
          <w:szCs w:val="24"/>
          <w:lang w:val="pl-PL"/>
        </w:rPr>
        <w:t>podpis:</w:t>
      </w:r>
    </w:p>
    <w:p w14:paraId="5EE30718" w14:textId="1A7575F3"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w:t>
      </w:r>
      <w:r w:rsidR="00511583" w:rsidRPr="00E86933">
        <w:rPr>
          <w:rFonts w:asciiTheme="minorHAnsi" w:hAnsiTheme="minorHAnsi" w:cstheme="minorHAnsi"/>
          <w:sz w:val="24"/>
          <w:szCs w:val="24"/>
        </w:rPr>
        <w:t>....................</w:t>
      </w:r>
      <w:r w:rsidR="00B12AA5" w:rsidRPr="00E86933">
        <w:rPr>
          <w:rFonts w:asciiTheme="minorHAnsi" w:hAnsiTheme="minorHAnsi" w:cstheme="minorHAnsi"/>
          <w:sz w:val="24"/>
          <w:szCs w:val="24"/>
        </w:rPr>
        <w:t>...........................................................</w:t>
      </w:r>
    </w:p>
    <w:p w14:paraId="55705127" w14:textId="77777777" w:rsidR="00821CC6" w:rsidRDefault="00821CC6" w:rsidP="00D969CF">
      <w:pPr>
        <w:rPr>
          <w:rFonts w:asciiTheme="minorHAnsi" w:hAnsiTheme="minorHAnsi" w:cstheme="minorHAnsi"/>
          <w:b/>
          <w:color w:val="000000"/>
          <w:sz w:val="20"/>
          <w:szCs w:val="20"/>
          <w:lang w:val="pl-PL"/>
        </w:rPr>
      </w:pPr>
    </w:p>
    <w:p w14:paraId="46941503" w14:textId="719225F1" w:rsidR="00FA581F" w:rsidRPr="00E86933" w:rsidRDefault="00FA581F" w:rsidP="00D969CF">
      <w:pPr>
        <w:rPr>
          <w:rFonts w:asciiTheme="minorHAnsi" w:hAnsiTheme="minorHAnsi" w:cstheme="minorHAnsi"/>
          <w:b/>
          <w:color w:val="000000"/>
          <w:sz w:val="20"/>
          <w:szCs w:val="20"/>
          <w:lang w:val="pl-PL"/>
        </w:rPr>
      </w:pPr>
      <w:r w:rsidRPr="00E86933">
        <w:rPr>
          <w:rFonts w:asciiTheme="minorHAnsi" w:hAnsiTheme="minorHAnsi" w:cstheme="minorHAnsi"/>
          <w:b/>
          <w:color w:val="000000"/>
          <w:sz w:val="20"/>
          <w:szCs w:val="20"/>
          <w:lang w:val="pl-PL"/>
        </w:rPr>
        <w:t xml:space="preserve">Definicja konfliktu interesów przy ocenie wniosków </w:t>
      </w:r>
      <w:r w:rsidR="00157D82">
        <w:rPr>
          <w:rFonts w:asciiTheme="minorHAnsi" w:hAnsiTheme="minorHAnsi" w:cstheme="minorHAnsi"/>
          <w:b/>
          <w:color w:val="000000"/>
          <w:sz w:val="20"/>
          <w:szCs w:val="20"/>
          <w:lang w:val="pl-PL"/>
        </w:rPr>
        <w:t>o dofinansowanie</w:t>
      </w:r>
      <w:r w:rsidR="001D7D0B" w:rsidRPr="00E86933">
        <w:rPr>
          <w:rFonts w:asciiTheme="minorHAnsi" w:hAnsiTheme="minorHAnsi" w:cstheme="minorHAnsi"/>
          <w:b/>
          <w:color w:val="000000"/>
          <w:sz w:val="20"/>
          <w:szCs w:val="20"/>
          <w:lang w:val="pl-PL"/>
        </w:rPr>
        <w:t>:</w:t>
      </w:r>
    </w:p>
    <w:p w14:paraId="39F6E025" w14:textId="0EC6926E" w:rsidR="00FA581F" w:rsidRPr="00E86933" w:rsidRDefault="00FA581F" w:rsidP="00D969CF">
      <w:pPr>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Za konflikt interesów na potrzeby oceny wniosków</w:t>
      </w:r>
      <w:r w:rsidR="00157D82">
        <w:rPr>
          <w:rFonts w:asciiTheme="minorHAnsi" w:hAnsiTheme="minorHAnsi" w:cstheme="minorHAnsi"/>
          <w:color w:val="000000"/>
          <w:sz w:val="20"/>
          <w:szCs w:val="20"/>
          <w:lang w:val="pl-PL"/>
        </w:rPr>
        <w:t xml:space="preserve"> o dofinansowanie</w:t>
      </w:r>
      <w:r w:rsidRPr="00E86933">
        <w:rPr>
          <w:rFonts w:asciiTheme="minorHAnsi" w:hAnsiTheme="minorHAnsi" w:cstheme="minorHAnsi"/>
          <w:color w:val="000000"/>
          <w:sz w:val="20"/>
          <w:szCs w:val="20"/>
          <w:lang w:val="pl-PL"/>
        </w:rPr>
        <w:t xml:space="preserve"> uznaje się następujące sytuacje: </w:t>
      </w:r>
    </w:p>
    <w:p w14:paraId="4F01ACEE" w14:textId="72EC2D72" w:rsidR="00FA581F" w:rsidRPr="00E86933"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 xml:space="preserve">Oceniający/a pozostaje w związku małżeńskim albo w stosunku pokrewieństwa lub powinowactwa w linii prostej, pokrewieństwa lub powinowactwa w linii bocznej do drugiego stopnia, lub jest związany(a) z tytułu przysposobienia lub kurateli z osobami, które były lub będą brać udział w przygotowaniu lub realizacji projektu, czy też z członkami organu zarządzającego osób prawnych, występujących w charakterze partnera wiodącego lub partnera projektu we wnioskach </w:t>
      </w:r>
      <w:r w:rsidR="00157D82">
        <w:rPr>
          <w:rFonts w:asciiTheme="minorHAnsi" w:hAnsiTheme="minorHAnsi" w:cstheme="minorHAnsi"/>
          <w:color w:val="000000"/>
          <w:sz w:val="20"/>
          <w:szCs w:val="20"/>
          <w:lang w:val="pl-PL"/>
        </w:rPr>
        <w:t>o dofinansowanie</w:t>
      </w:r>
      <w:r w:rsidRPr="00E86933">
        <w:rPr>
          <w:rFonts w:asciiTheme="minorHAnsi" w:hAnsiTheme="minorHAnsi" w:cstheme="minorHAnsi"/>
          <w:color w:val="000000"/>
          <w:sz w:val="20"/>
          <w:szCs w:val="20"/>
          <w:lang w:val="pl-PL"/>
        </w:rPr>
        <w:t>, które oceniający/a otrzymał(a) do oceny.</w:t>
      </w:r>
    </w:p>
    <w:p w14:paraId="46322BF1" w14:textId="491E2463" w:rsidR="00FA581F" w:rsidRPr="00E86933"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E86933">
        <w:rPr>
          <w:rFonts w:asciiTheme="minorHAnsi" w:hAnsiTheme="minorHAnsi" w:cstheme="minorHAnsi"/>
          <w:color w:val="000000"/>
          <w:sz w:val="20"/>
          <w:szCs w:val="20"/>
          <w:lang w:val="pl-PL"/>
        </w:rPr>
        <w:t xml:space="preserve">Oceniający/a pozostaje z partnerem wiodącym lub partnerem projektu w przydzielonych wnioskach </w:t>
      </w:r>
      <w:r w:rsidR="00157D82">
        <w:rPr>
          <w:rFonts w:asciiTheme="minorHAnsi" w:hAnsiTheme="minorHAnsi" w:cstheme="minorHAnsi"/>
          <w:color w:val="000000"/>
          <w:sz w:val="20"/>
          <w:szCs w:val="20"/>
          <w:lang w:val="pl-PL"/>
        </w:rPr>
        <w:t>o dofinansowanie</w:t>
      </w:r>
      <w:r w:rsidR="00157D82" w:rsidRPr="00E86933">
        <w:rPr>
          <w:rFonts w:asciiTheme="minorHAnsi" w:hAnsiTheme="minorHAnsi" w:cstheme="minorHAnsi"/>
          <w:color w:val="000000"/>
          <w:sz w:val="20"/>
          <w:szCs w:val="20"/>
          <w:lang w:val="pl-PL"/>
        </w:rPr>
        <w:t xml:space="preserve"> </w:t>
      </w:r>
      <w:r w:rsidRPr="00E86933">
        <w:rPr>
          <w:rFonts w:asciiTheme="minorHAnsi" w:hAnsiTheme="minorHAnsi" w:cstheme="minorHAnsi"/>
          <w:color w:val="000000"/>
          <w:sz w:val="20"/>
          <w:szCs w:val="20"/>
          <w:lang w:val="pl-PL"/>
        </w:rPr>
        <w:t>w takim stosunku prawnym lub faktycznym, który mógłby budzić uzasadnione wątpliwości, co do jego/jej bezstronności.</w:t>
      </w:r>
    </w:p>
    <w:p w14:paraId="0DCC841C" w14:textId="18806455" w:rsidR="00FA581F" w:rsidRPr="000E3F76" w:rsidRDefault="00FA581F" w:rsidP="00DE1AD8">
      <w:pPr>
        <w:pStyle w:val="Odstavecseseznamem"/>
        <w:numPr>
          <w:ilvl w:val="0"/>
          <w:numId w:val="21"/>
        </w:numPr>
        <w:spacing w:after="0" w:line="240" w:lineRule="auto"/>
        <w:jc w:val="both"/>
        <w:rPr>
          <w:rFonts w:asciiTheme="minorHAnsi" w:hAnsiTheme="minorHAnsi" w:cstheme="minorHAnsi"/>
          <w:color w:val="000000"/>
          <w:sz w:val="20"/>
          <w:szCs w:val="20"/>
          <w:lang w:val="pl-PL"/>
        </w:rPr>
      </w:pPr>
      <w:r w:rsidRPr="000E3F76">
        <w:rPr>
          <w:rFonts w:asciiTheme="minorHAnsi" w:hAnsiTheme="minorHAnsi" w:cstheme="minorHAnsi"/>
          <w:color w:val="000000"/>
          <w:sz w:val="20"/>
          <w:szCs w:val="20"/>
          <w:lang w:val="pl-PL"/>
        </w:rPr>
        <w:t xml:space="preserve">W przypadku oceniających, którzy/które są pracownikami/cami jednostek samorządu terytorialnego (krajów, województw, gmin), sytuacja, w której dany/a oceniający/a ocenia projekt złożony przez organizację założoną przez jednostkę samorządu terytorialnego, a także w odwrotnej sytuacji, gdy pracownicy/e organizacji założonej przez jednostkę samorządu terytorialnego oceniają projekt złożony przez daną jednostkę samorządu terytorialnego. </w:t>
      </w:r>
    </w:p>
    <w:p w14:paraId="52F952BD" w14:textId="77777777" w:rsidR="00FA581F" w:rsidRPr="003413CA" w:rsidRDefault="00FA581F" w:rsidP="00DE1AD8">
      <w:pPr>
        <w:pStyle w:val="Odstavecseseznamem"/>
        <w:numPr>
          <w:ilvl w:val="0"/>
          <w:numId w:val="21"/>
        </w:numPr>
        <w:spacing w:after="120" w:line="240" w:lineRule="auto"/>
        <w:jc w:val="both"/>
        <w:rPr>
          <w:rFonts w:asciiTheme="minorHAnsi" w:hAnsiTheme="minorHAnsi" w:cstheme="minorHAnsi"/>
        </w:rPr>
      </w:pPr>
      <w:r w:rsidRPr="00C67C42">
        <w:rPr>
          <w:rFonts w:asciiTheme="minorHAnsi" w:hAnsiTheme="minorHAnsi" w:cstheme="minorHAnsi"/>
          <w:color w:val="000000"/>
          <w:sz w:val="20"/>
          <w:szCs w:val="20"/>
          <w:lang w:val="pl-PL"/>
        </w:rPr>
        <w:t xml:space="preserve">Oceniający/a poddaje ocenie wnioski </w:t>
      </w:r>
      <w:r w:rsidR="00157D82" w:rsidRPr="00C67C42">
        <w:rPr>
          <w:rFonts w:asciiTheme="minorHAnsi" w:hAnsiTheme="minorHAnsi" w:cstheme="minorHAnsi"/>
          <w:color w:val="000000"/>
          <w:sz w:val="20"/>
          <w:szCs w:val="20"/>
          <w:lang w:val="pl-PL"/>
        </w:rPr>
        <w:t xml:space="preserve">o dofinansowanie </w:t>
      </w:r>
      <w:r w:rsidRPr="00C67C42">
        <w:rPr>
          <w:rFonts w:asciiTheme="minorHAnsi" w:hAnsiTheme="minorHAnsi" w:cstheme="minorHAnsi"/>
          <w:color w:val="000000"/>
          <w:sz w:val="20"/>
          <w:szCs w:val="20"/>
          <w:lang w:val="pl-PL"/>
        </w:rPr>
        <w:t xml:space="preserve">w </w:t>
      </w:r>
      <w:r w:rsidR="00157D82" w:rsidRPr="00C67C42">
        <w:rPr>
          <w:rFonts w:asciiTheme="minorHAnsi" w:hAnsiTheme="minorHAnsi" w:cstheme="minorHAnsi"/>
          <w:color w:val="000000"/>
          <w:sz w:val="20"/>
          <w:szCs w:val="20"/>
          <w:lang w:val="pl-PL"/>
        </w:rPr>
        <w:t>ramach naboru</w:t>
      </w:r>
      <w:r w:rsidRPr="00C67C42">
        <w:rPr>
          <w:rFonts w:asciiTheme="minorHAnsi" w:hAnsiTheme="minorHAnsi" w:cstheme="minorHAnsi"/>
          <w:color w:val="000000"/>
          <w:sz w:val="20"/>
          <w:szCs w:val="20"/>
          <w:lang w:val="pl-PL"/>
        </w:rPr>
        <w:t>, w któr</w:t>
      </w:r>
      <w:r w:rsidR="00157D82" w:rsidRPr="00C67C42">
        <w:rPr>
          <w:rFonts w:asciiTheme="minorHAnsi" w:hAnsiTheme="minorHAnsi" w:cstheme="minorHAnsi"/>
          <w:color w:val="000000"/>
          <w:sz w:val="20"/>
          <w:szCs w:val="20"/>
          <w:lang w:val="pl-PL"/>
        </w:rPr>
        <w:t>ym</w:t>
      </w:r>
      <w:r w:rsidR="003413CA">
        <w:rPr>
          <w:rFonts w:asciiTheme="minorHAnsi" w:hAnsiTheme="minorHAnsi" w:cstheme="minorHAnsi"/>
          <w:color w:val="000000"/>
          <w:sz w:val="20"/>
          <w:szCs w:val="20"/>
          <w:lang w:val="pl-PL"/>
        </w:rPr>
        <w:t xml:space="preserve"> </w:t>
      </w:r>
      <w:r w:rsidRPr="00C67C42">
        <w:rPr>
          <w:rFonts w:asciiTheme="minorHAnsi" w:hAnsiTheme="minorHAnsi" w:cstheme="minorHAnsi"/>
          <w:color w:val="000000"/>
          <w:sz w:val="20"/>
          <w:szCs w:val="20"/>
          <w:lang w:val="pl-PL"/>
        </w:rPr>
        <w:t xml:space="preserve">złożono projekt, w którego opracowaniu brał(a) udział dany/a oceniający/a lub </w:t>
      </w:r>
      <w:r w:rsidR="009B49CD">
        <w:rPr>
          <w:rFonts w:asciiTheme="minorHAnsi" w:hAnsiTheme="minorHAnsi" w:cstheme="minorHAnsi"/>
          <w:color w:val="000000"/>
          <w:sz w:val="20"/>
          <w:szCs w:val="20"/>
          <w:lang w:val="pl-PL"/>
        </w:rPr>
        <w:t>reprezentuje dany</w:t>
      </w:r>
      <w:r w:rsidRPr="00C67C42">
        <w:rPr>
          <w:rFonts w:asciiTheme="minorHAnsi" w:hAnsiTheme="minorHAnsi" w:cstheme="minorHAnsi"/>
          <w:color w:val="000000"/>
          <w:sz w:val="20"/>
          <w:szCs w:val="20"/>
          <w:lang w:val="pl-PL"/>
        </w:rPr>
        <w:t xml:space="preserve"> podmiot,</w:t>
      </w:r>
      <w:r w:rsidR="00C67C42" w:rsidRPr="00C67C42">
        <w:rPr>
          <w:rFonts w:asciiTheme="minorHAnsi" w:hAnsiTheme="minorHAnsi" w:cstheme="minorHAnsi"/>
          <w:color w:val="000000"/>
          <w:sz w:val="20"/>
          <w:szCs w:val="20"/>
          <w:lang w:val="pl-PL"/>
        </w:rPr>
        <w:t xml:space="preserve"> z którym oceniający jest w stosunku pracy lub stosunku reprezentacji.</w:t>
      </w:r>
      <w:r w:rsidRPr="00C67C42">
        <w:rPr>
          <w:rFonts w:asciiTheme="minorHAnsi" w:hAnsiTheme="minorHAnsi" w:cstheme="minorHAnsi"/>
          <w:color w:val="000000"/>
          <w:sz w:val="20"/>
          <w:szCs w:val="20"/>
          <w:lang w:val="pl-PL"/>
        </w:rPr>
        <w:t xml:space="preserve"> </w:t>
      </w:r>
    </w:p>
    <w:p w14:paraId="4212EC2D" w14:textId="13F9031E" w:rsidR="003413CA" w:rsidRPr="00C67C42" w:rsidRDefault="003413CA" w:rsidP="00931C77">
      <w:pPr>
        <w:pStyle w:val="Odstavecseseznamem"/>
        <w:numPr>
          <w:ilvl w:val="0"/>
          <w:numId w:val="21"/>
        </w:numPr>
        <w:spacing w:after="120" w:line="240" w:lineRule="auto"/>
        <w:jc w:val="both"/>
        <w:rPr>
          <w:rFonts w:asciiTheme="minorHAnsi" w:hAnsiTheme="minorHAnsi" w:cstheme="minorHAnsi"/>
        </w:rPr>
        <w:sectPr w:rsidR="003413CA" w:rsidRPr="00C67C42" w:rsidSect="009930EE">
          <w:headerReference w:type="default" r:id="rId14"/>
          <w:pgSz w:w="11906" w:h="16838"/>
          <w:pgMar w:top="993" w:right="1417" w:bottom="1417" w:left="1417" w:header="708" w:footer="708" w:gutter="0"/>
          <w:cols w:space="708"/>
          <w:docGrid w:linePitch="360"/>
        </w:sectPr>
      </w:pPr>
    </w:p>
    <w:p w14:paraId="6AFB444D" w14:textId="1933F05A" w:rsidR="00E97CDB" w:rsidRPr="00E86933" w:rsidRDefault="00E97CDB" w:rsidP="003F7295">
      <w:pPr>
        <w:jc w:val="center"/>
        <w:rPr>
          <w:rFonts w:asciiTheme="minorHAnsi" w:hAnsiTheme="minorHAnsi" w:cstheme="minorHAnsi"/>
          <w:b/>
          <w:sz w:val="24"/>
          <w:szCs w:val="24"/>
        </w:rPr>
      </w:pPr>
      <w:r w:rsidRPr="00E86933">
        <w:rPr>
          <w:rFonts w:asciiTheme="minorHAnsi" w:hAnsiTheme="minorHAnsi" w:cstheme="minorHAnsi"/>
          <w:b/>
          <w:sz w:val="24"/>
          <w:szCs w:val="24"/>
        </w:rPr>
        <w:lastRenderedPageBreak/>
        <w:t>Prohlášení o nezaujatosti a mlčenlivosti osob, které se účastní Společného panelu expertů (pro hodnocení žádostí</w:t>
      </w:r>
      <w:r w:rsidR="00B108BA">
        <w:rPr>
          <w:rFonts w:asciiTheme="minorHAnsi" w:hAnsiTheme="minorHAnsi" w:cstheme="minorHAnsi"/>
          <w:b/>
          <w:sz w:val="24"/>
          <w:szCs w:val="24"/>
        </w:rPr>
        <w:t xml:space="preserve"> o podporu</w:t>
      </w:r>
      <w:r w:rsidRPr="00E86933">
        <w:rPr>
          <w:rFonts w:asciiTheme="minorHAnsi" w:hAnsiTheme="minorHAnsi" w:cstheme="minorHAnsi"/>
          <w:b/>
          <w:sz w:val="24"/>
          <w:szCs w:val="24"/>
        </w:rPr>
        <w:t xml:space="preserve">) </w:t>
      </w:r>
      <w:r w:rsidR="005A3980">
        <w:rPr>
          <w:rFonts w:asciiTheme="minorHAnsi" w:hAnsiTheme="minorHAnsi" w:cstheme="minorHAnsi"/>
          <w:b/>
          <w:sz w:val="24"/>
          <w:szCs w:val="24"/>
        </w:rPr>
        <w:t>p</w:t>
      </w:r>
      <w:r w:rsidRPr="00E86933">
        <w:rPr>
          <w:rFonts w:asciiTheme="minorHAnsi" w:hAnsiTheme="minorHAnsi" w:cstheme="minorHAnsi"/>
          <w:b/>
          <w:sz w:val="24"/>
          <w:szCs w:val="24"/>
        </w:rPr>
        <w:t>rogramu Interreg Česk</w:t>
      </w:r>
      <w:r w:rsidR="00416BEB">
        <w:rPr>
          <w:rFonts w:asciiTheme="minorHAnsi" w:hAnsiTheme="minorHAnsi" w:cstheme="minorHAnsi"/>
          <w:b/>
          <w:sz w:val="24"/>
          <w:szCs w:val="24"/>
        </w:rPr>
        <w:t xml:space="preserve">o </w:t>
      </w:r>
      <w:r w:rsidRPr="00E86933">
        <w:rPr>
          <w:rFonts w:asciiTheme="minorHAnsi" w:hAnsiTheme="minorHAnsi" w:cstheme="minorHAnsi"/>
          <w:b/>
          <w:sz w:val="24"/>
          <w:szCs w:val="24"/>
        </w:rPr>
        <w:t>– Polsko</w:t>
      </w:r>
    </w:p>
    <w:p w14:paraId="44782287" w14:textId="77777777" w:rsidR="00E97CDB" w:rsidRPr="00E86933" w:rsidRDefault="00E97CDB" w:rsidP="003F7295">
      <w:pPr>
        <w:jc w:val="both"/>
        <w:rPr>
          <w:rFonts w:asciiTheme="minorHAnsi" w:hAnsiTheme="minorHAnsi" w:cstheme="minorHAnsi"/>
          <w:sz w:val="24"/>
          <w:szCs w:val="24"/>
        </w:rPr>
      </w:pPr>
    </w:p>
    <w:p w14:paraId="4FD165E4"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Já, níže podepsaný/á účastnící se Společného panelu expertů jako předseda / tajemník / zástupce ŘO / zástupce NO / pozorovatel / zástupce JS podílející se na technickém zajištění panelu / tlumočník *</w:t>
      </w:r>
    </w:p>
    <w:p w14:paraId="2F3EB54B"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Prohlašuji, že:</w:t>
      </w:r>
    </w:p>
    <w:p w14:paraId="13BDD371" w14:textId="1F1049AC"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jsem se seznámil(a) s informacemi o Programu Interreg Č</w:t>
      </w:r>
      <w:r w:rsidR="00D75037">
        <w:rPr>
          <w:rFonts w:asciiTheme="minorHAnsi" w:hAnsiTheme="minorHAnsi" w:cstheme="minorHAnsi"/>
          <w:sz w:val="24"/>
          <w:szCs w:val="24"/>
        </w:rPr>
        <w:t>esk</w:t>
      </w:r>
      <w:r w:rsidR="00E9732B">
        <w:rPr>
          <w:rFonts w:asciiTheme="minorHAnsi" w:hAnsiTheme="minorHAnsi" w:cstheme="minorHAnsi"/>
          <w:sz w:val="24"/>
          <w:szCs w:val="24"/>
        </w:rPr>
        <w:t>o</w:t>
      </w:r>
      <w:r w:rsidRPr="00E86933">
        <w:rPr>
          <w:rFonts w:asciiTheme="minorHAnsi" w:hAnsiTheme="minorHAnsi" w:cstheme="minorHAnsi"/>
          <w:sz w:val="24"/>
          <w:szCs w:val="24"/>
        </w:rPr>
        <w:t xml:space="preserve"> – Polsko a pravidly popsanými zejména v Jednacím řádu Společného panelu expertů. </w:t>
      </w:r>
    </w:p>
    <w:p w14:paraId="74655DAE" w14:textId="77777777"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nejsem s žadateli v takovém právním či faktickém vztahu, který by mohl vzbuzovat oprávněné pochybnosti o mé nezaujatosti.</w:t>
      </w:r>
    </w:p>
    <w:p w14:paraId="6FC7CEEC" w14:textId="06CC78B0"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nebudu po dobu jednání Společného panelu expertů</w:t>
      </w:r>
      <w:r w:rsidR="00904EB6" w:rsidRPr="00E86933">
        <w:rPr>
          <w:rFonts w:asciiTheme="minorHAnsi" w:hAnsiTheme="minorHAnsi" w:cstheme="minorHAnsi"/>
          <w:sz w:val="24"/>
          <w:szCs w:val="24"/>
        </w:rPr>
        <w:t xml:space="preserve"> </w:t>
      </w:r>
      <w:r w:rsidRPr="00E86933">
        <w:rPr>
          <w:rFonts w:asciiTheme="minorHAnsi" w:hAnsiTheme="minorHAnsi" w:cstheme="minorHAnsi"/>
          <w:sz w:val="24"/>
          <w:szCs w:val="24"/>
        </w:rPr>
        <w:t xml:space="preserve">(pro hodnocení žádostí </w:t>
      </w:r>
      <w:r w:rsidR="003D1B65">
        <w:rPr>
          <w:rFonts w:asciiTheme="minorHAnsi" w:hAnsiTheme="minorHAnsi" w:cstheme="minorHAnsi"/>
          <w:sz w:val="24"/>
          <w:szCs w:val="24"/>
        </w:rPr>
        <w:t xml:space="preserve">o </w:t>
      </w:r>
      <w:r w:rsidR="00E00B0F">
        <w:rPr>
          <w:rFonts w:asciiTheme="minorHAnsi" w:hAnsiTheme="minorHAnsi" w:cstheme="minorHAnsi"/>
          <w:sz w:val="24"/>
          <w:szCs w:val="24"/>
        </w:rPr>
        <w:t>podporu</w:t>
      </w:r>
      <w:r w:rsidR="00E00B0F" w:rsidRPr="00E86933">
        <w:rPr>
          <w:rFonts w:asciiTheme="minorHAnsi" w:hAnsiTheme="minorHAnsi" w:cstheme="minorHAnsi"/>
          <w:sz w:val="24"/>
          <w:szCs w:val="24"/>
        </w:rPr>
        <w:t>) programu</w:t>
      </w:r>
      <w:r w:rsidR="005A3980">
        <w:rPr>
          <w:rFonts w:asciiTheme="minorHAnsi" w:hAnsiTheme="minorHAnsi" w:cstheme="minorHAnsi"/>
          <w:sz w:val="24"/>
          <w:szCs w:val="24"/>
        </w:rPr>
        <w:t xml:space="preserve"> </w:t>
      </w:r>
      <w:r w:rsidRPr="00E86933">
        <w:rPr>
          <w:rFonts w:asciiTheme="minorHAnsi" w:hAnsiTheme="minorHAnsi" w:cstheme="minorHAnsi"/>
          <w:sz w:val="24"/>
          <w:szCs w:val="24"/>
        </w:rPr>
        <w:t>Interreg Česk</w:t>
      </w:r>
      <w:r w:rsidR="003D1B65">
        <w:rPr>
          <w:rFonts w:asciiTheme="minorHAnsi" w:hAnsiTheme="minorHAnsi" w:cstheme="minorHAnsi"/>
          <w:sz w:val="24"/>
          <w:szCs w:val="24"/>
        </w:rPr>
        <w:t xml:space="preserve">o </w:t>
      </w:r>
      <w:r w:rsidRPr="00E86933">
        <w:rPr>
          <w:rFonts w:asciiTheme="minorHAnsi" w:hAnsiTheme="minorHAnsi" w:cstheme="minorHAnsi"/>
          <w:sz w:val="24"/>
          <w:szCs w:val="24"/>
        </w:rPr>
        <w:t>– Polsko zasahovat do práce expertů s cílem ovlivnit jejich hodnocení.</w:t>
      </w:r>
    </w:p>
    <w:p w14:paraId="5F5A3788" w14:textId="77777777" w:rsidR="00E97CDB" w:rsidRPr="00E86933" w:rsidRDefault="00E97CDB" w:rsidP="00156A6D">
      <w:pPr>
        <w:pStyle w:val="Odstavecseseznamem"/>
        <w:numPr>
          <w:ilvl w:val="0"/>
          <w:numId w:val="13"/>
        </w:numPr>
        <w:jc w:val="both"/>
        <w:rPr>
          <w:rFonts w:asciiTheme="minorHAnsi" w:hAnsiTheme="minorHAnsi" w:cstheme="minorHAnsi"/>
          <w:sz w:val="24"/>
          <w:szCs w:val="24"/>
        </w:rPr>
      </w:pPr>
      <w:r w:rsidRPr="00E86933">
        <w:rPr>
          <w:rFonts w:asciiTheme="minorHAnsi" w:hAnsiTheme="minorHAnsi" w:cstheme="minorHAnsi"/>
          <w:sz w:val="24"/>
          <w:szCs w:val="24"/>
        </w:rPr>
        <w:t>jsem si vědom(a) toho, že údaje obsažené v žádostech a diskutované při jednáních pracovních skupin jsou důvěrné, nebudu je tedy předávat třetím osobám ani poskytovat informace o hodnocených projektech či výsledcích hodnocení.</w:t>
      </w:r>
    </w:p>
    <w:p w14:paraId="231149BB" w14:textId="77777777" w:rsidR="00E97CDB" w:rsidRPr="00E86933" w:rsidRDefault="00E97CDB" w:rsidP="003F7295">
      <w:pPr>
        <w:pStyle w:val="Odstavecseseznamem"/>
        <w:jc w:val="both"/>
        <w:rPr>
          <w:rFonts w:asciiTheme="minorHAnsi" w:hAnsiTheme="minorHAnsi" w:cstheme="minorHAnsi"/>
          <w:sz w:val="24"/>
          <w:szCs w:val="24"/>
        </w:rPr>
      </w:pPr>
    </w:p>
    <w:p w14:paraId="69463EEE" w14:textId="41E80962"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 xml:space="preserve">Souhlasím, aby podepsání toho prohlášení bylo podmínkou pro mou účast na zasedáních společného </w:t>
      </w:r>
      <w:r w:rsidR="00FD4095">
        <w:rPr>
          <w:rFonts w:asciiTheme="minorHAnsi" w:hAnsiTheme="minorHAnsi" w:cstheme="minorHAnsi"/>
          <w:sz w:val="24"/>
          <w:szCs w:val="24"/>
        </w:rPr>
        <w:t>P</w:t>
      </w:r>
      <w:r w:rsidR="00FD4095" w:rsidRPr="00E86933">
        <w:rPr>
          <w:rFonts w:asciiTheme="minorHAnsi" w:hAnsiTheme="minorHAnsi" w:cstheme="minorHAnsi"/>
          <w:sz w:val="24"/>
          <w:szCs w:val="24"/>
        </w:rPr>
        <w:t xml:space="preserve">anelu </w:t>
      </w:r>
      <w:r w:rsidRPr="00E86933">
        <w:rPr>
          <w:rFonts w:asciiTheme="minorHAnsi" w:hAnsiTheme="minorHAnsi" w:cstheme="minorHAnsi"/>
          <w:sz w:val="24"/>
          <w:szCs w:val="24"/>
        </w:rPr>
        <w:t>expertů</w:t>
      </w:r>
      <w:r w:rsidR="00904EB6" w:rsidRPr="00E86933">
        <w:rPr>
          <w:rFonts w:asciiTheme="minorHAnsi" w:hAnsiTheme="minorHAnsi" w:cstheme="minorHAnsi"/>
          <w:sz w:val="24"/>
          <w:szCs w:val="24"/>
        </w:rPr>
        <w:t xml:space="preserve"> </w:t>
      </w:r>
      <w:r w:rsidRPr="00E86933">
        <w:rPr>
          <w:rFonts w:asciiTheme="minorHAnsi" w:hAnsiTheme="minorHAnsi" w:cstheme="minorHAnsi"/>
          <w:sz w:val="24"/>
          <w:szCs w:val="24"/>
        </w:rPr>
        <w:t>a jakékoliv porušení uvedených zásad bylo důvodem pro mé vyloučení z jeho činnosti.</w:t>
      </w:r>
    </w:p>
    <w:p w14:paraId="46E932E9" w14:textId="77777777" w:rsidR="00E97CDB" w:rsidRPr="00E86933" w:rsidRDefault="00E97CDB" w:rsidP="003F7295">
      <w:pPr>
        <w:jc w:val="both"/>
        <w:rPr>
          <w:rFonts w:asciiTheme="minorHAnsi" w:hAnsiTheme="minorHAnsi" w:cstheme="minorHAnsi"/>
          <w:sz w:val="24"/>
          <w:szCs w:val="24"/>
        </w:rPr>
      </w:pPr>
    </w:p>
    <w:p w14:paraId="7B52F78C" w14:textId="77777777" w:rsidR="00904EB6" w:rsidRPr="00E86933" w:rsidRDefault="00904EB6" w:rsidP="003F7295">
      <w:pPr>
        <w:jc w:val="both"/>
        <w:rPr>
          <w:rFonts w:asciiTheme="minorHAnsi" w:hAnsiTheme="minorHAnsi" w:cstheme="minorHAnsi"/>
          <w:sz w:val="24"/>
          <w:szCs w:val="24"/>
        </w:rPr>
      </w:pPr>
    </w:p>
    <w:p w14:paraId="38EFAD12" w14:textId="02640B09" w:rsidR="00E97CDB" w:rsidRPr="00E86933" w:rsidRDefault="00511583" w:rsidP="003F7295">
      <w:pPr>
        <w:jc w:val="both"/>
        <w:rPr>
          <w:rFonts w:asciiTheme="minorHAnsi" w:hAnsiTheme="minorHAnsi" w:cstheme="minorHAnsi"/>
          <w:sz w:val="24"/>
          <w:szCs w:val="24"/>
        </w:rPr>
      </w:pPr>
      <w:r w:rsidRPr="00E86933">
        <w:rPr>
          <w:rFonts w:asciiTheme="minorHAnsi" w:hAnsiTheme="minorHAnsi" w:cstheme="minorHAnsi"/>
          <w:sz w:val="24"/>
          <w:szCs w:val="24"/>
        </w:rPr>
        <w:t>Datum, jméno a příjmení, podpis</w:t>
      </w:r>
      <w:r w:rsidR="00E97CDB" w:rsidRPr="00E86933">
        <w:rPr>
          <w:rFonts w:asciiTheme="minorHAnsi" w:hAnsiTheme="minorHAnsi" w:cstheme="minorHAnsi"/>
          <w:sz w:val="24"/>
          <w:szCs w:val="24"/>
        </w:rPr>
        <w:t>:...........................................................</w:t>
      </w:r>
      <w:r w:rsidRPr="00E86933">
        <w:rPr>
          <w:rFonts w:asciiTheme="minorHAnsi" w:hAnsiTheme="minorHAnsi" w:cstheme="minorHAnsi"/>
          <w:sz w:val="24"/>
          <w:szCs w:val="24"/>
        </w:rPr>
        <w:t>..............................</w:t>
      </w:r>
    </w:p>
    <w:p w14:paraId="5DCF6514" w14:textId="77777777" w:rsidR="00E97CDB" w:rsidRPr="00E86933" w:rsidRDefault="00E97CDB" w:rsidP="003F7295">
      <w:pPr>
        <w:jc w:val="both"/>
        <w:rPr>
          <w:rFonts w:asciiTheme="minorHAnsi" w:hAnsiTheme="minorHAnsi" w:cstheme="minorHAnsi"/>
          <w:sz w:val="24"/>
          <w:szCs w:val="24"/>
        </w:rPr>
      </w:pPr>
    </w:p>
    <w:p w14:paraId="78658C6D" w14:textId="77777777" w:rsidR="00E97CDB" w:rsidRPr="00E86933" w:rsidRDefault="00E97CDB" w:rsidP="003F7295">
      <w:pPr>
        <w:jc w:val="both"/>
        <w:rPr>
          <w:rFonts w:asciiTheme="minorHAnsi" w:hAnsiTheme="minorHAnsi" w:cstheme="minorHAnsi"/>
          <w:sz w:val="24"/>
          <w:szCs w:val="24"/>
        </w:rPr>
      </w:pPr>
      <w:r w:rsidRPr="00E86933">
        <w:rPr>
          <w:rFonts w:asciiTheme="minorHAnsi" w:hAnsiTheme="minorHAnsi" w:cstheme="minorHAnsi"/>
          <w:sz w:val="24"/>
          <w:szCs w:val="24"/>
        </w:rPr>
        <w:t>* nehodící se škrtněte</w:t>
      </w:r>
    </w:p>
    <w:p w14:paraId="6AC91B78" w14:textId="77777777" w:rsidR="00E97CDB" w:rsidRPr="00E86933" w:rsidRDefault="00E97CDB" w:rsidP="003F7295">
      <w:pPr>
        <w:spacing w:after="120" w:line="240" w:lineRule="auto"/>
        <w:jc w:val="both"/>
        <w:rPr>
          <w:rFonts w:asciiTheme="minorHAnsi" w:hAnsiTheme="minorHAnsi" w:cstheme="minorHAnsi"/>
        </w:rPr>
        <w:sectPr w:rsidR="00E97CDB" w:rsidRPr="00E86933">
          <w:headerReference w:type="default" r:id="rId15"/>
          <w:pgSz w:w="11906" w:h="16838"/>
          <w:pgMar w:top="1417" w:right="1417" w:bottom="1417" w:left="1417" w:header="708" w:footer="708" w:gutter="0"/>
          <w:cols w:space="708"/>
          <w:docGrid w:linePitch="360"/>
        </w:sectPr>
      </w:pPr>
    </w:p>
    <w:p w14:paraId="402FBDC2" w14:textId="136295D4" w:rsidR="00E97CDB" w:rsidRPr="00E86933" w:rsidRDefault="00E97CDB" w:rsidP="003F7295">
      <w:pPr>
        <w:jc w:val="center"/>
        <w:rPr>
          <w:rFonts w:asciiTheme="minorHAnsi" w:hAnsiTheme="minorHAnsi" w:cstheme="minorHAnsi"/>
          <w:b/>
          <w:sz w:val="24"/>
          <w:szCs w:val="24"/>
        </w:rPr>
      </w:pPr>
      <w:proofErr w:type="spellStart"/>
      <w:r w:rsidRPr="00E86933">
        <w:rPr>
          <w:rFonts w:asciiTheme="minorHAnsi" w:hAnsiTheme="minorHAnsi" w:cstheme="minorHAnsi"/>
          <w:b/>
          <w:sz w:val="24"/>
          <w:szCs w:val="24"/>
        </w:rPr>
        <w:lastRenderedPageBreak/>
        <w:t>Deklaracja</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bezstronności</w:t>
      </w:r>
      <w:proofErr w:type="spellEnd"/>
      <w:r w:rsidRPr="00E86933">
        <w:rPr>
          <w:rFonts w:asciiTheme="minorHAnsi" w:hAnsiTheme="minorHAnsi" w:cstheme="minorHAnsi"/>
          <w:b/>
          <w:sz w:val="24"/>
          <w:szCs w:val="24"/>
        </w:rPr>
        <w:t xml:space="preserve"> i </w:t>
      </w:r>
      <w:proofErr w:type="spellStart"/>
      <w:r w:rsidRPr="00E86933">
        <w:rPr>
          <w:rFonts w:asciiTheme="minorHAnsi" w:hAnsiTheme="minorHAnsi" w:cstheme="minorHAnsi"/>
          <w:b/>
          <w:sz w:val="24"/>
          <w:szCs w:val="24"/>
        </w:rPr>
        <w:t>poufności</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osób</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biorących</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udział</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w</w:t>
      </w:r>
      <w:r w:rsidR="00767EE5">
        <w:rPr>
          <w:rFonts w:asciiTheme="minorHAnsi" w:hAnsiTheme="minorHAnsi" w:cstheme="minorHAnsi"/>
          <w:b/>
          <w:sz w:val="24"/>
          <w:szCs w:val="24"/>
        </w:rPr>
        <w:t>e</w:t>
      </w:r>
      <w:proofErr w:type="spellEnd"/>
      <w:r w:rsidRPr="00E86933">
        <w:rPr>
          <w:rFonts w:asciiTheme="minorHAnsi" w:hAnsiTheme="minorHAnsi" w:cstheme="minorHAnsi"/>
          <w:b/>
          <w:sz w:val="24"/>
          <w:szCs w:val="24"/>
        </w:rPr>
        <w:t xml:space="preserve"> </w:t>
      </w:r>
      <w:proofErr w:type="spellStart"/>
      <w:r w:rsidRPr="00E86933">
        <w:rPr>
          <w:rFonts w:asciiTheme="minorHAnsi" w:hAnsiTheme="minorHAnsi" w:cstheme="minorHAnsi"/>
          <w:b/>
          <w:sz w:val="24"/>
          <w:szCs w:val="24"/>
        </w:rPr>
        <w:t>Wspólnym</w:t>
      </w:r>
      <w:proofErr w:type="spellEnd"/>
      <w:r w:rsidRPr="00E86933">
        <w:rPr>
          <w:rFonts w:asciiTheme="minorHAnsi" w:hAnsiTheme="minorHAnsi" w:cstheme="minorHAnsi"/>
          <w:b/>
          <w:sz w:val="24"/>
          <w:szCs w:val="24"/>
        </w:rPr>
        <w:t xml:space="preserve"> Panelu </w:t>
      </w:r>
      <w:proofErr w:type="spellStart"/>
      <w:r w:rsidRPr="00E86933">
        <w:rPr>
          <w:rFonts w:asciiTheme="minorHAnsi" w:hAnsiTheme="minorHAnsi" w:cstheme="minorHAnsi"/>
          <w:b/>
          <w:sz w:val="24"/>
          <w:szCs w:val="24"/>
        </w:rPr>
        <w:t>Ekspertów</w:t>
      </w:r>
      <w:proofErr w:type="spellEnd"/>
      <w:r w:rsidRPr="00E86933">
        <w:rPr>
          <w:rFonts w:asciiTheme="minorHAnsi" w:hAnsiTheme="minorHAnsi" w:cstheme="minorHAnsi"/>
          <w:b/>
          <w:sz w:val="24"/>
          <w:szCs w:val="24"/>
        </w:rPr>
        <w:t xml:space="preserve"> </w:t>
      </w:r>
      <w:r w:rsidR="000A3B23">
        <w:rPr>
          <w:rFonts w:asciiTheme="minorHAnsi" w:hAnsiTheme="minorHAnsi" w:cstheme="minorHAnsi"/>
          <w:b/>
          <w:sz w:val="24"/>
          <w:szCs w:val="24"/>
        </w:rPr>
        <w:t>(</w:t>
      </w:r>
      <w:proofErr w:type="spellStart"/>
      <w:r w:rsidR="000A3B23">
        <w:rPr>
          <w:rFonts w:asciiTheme="minorHAnsi" w:hAnsiTheme="minorHAnsi" w:cstheme="minorHAnsi"/>
          <w:b/>
          <w:sz w:val="24"/>
          <w:szCs w:val="24"/>
        </w:rPr>
        <w:t>ds.oceny</w:t>
      </w:r>
      <w:proofErr w:type="spellEnd"/>
      <w:r w:rsidR="000A3B23">
        <w:rPr>
          <w:rFonts w:asciiTheme="minorHAnsi" w:hAnsiTheme="minorHAnsi" w:cstheme="minorHAnsi"/>
          <w:b/>
          <w:sz w:val="24"/>
          <w:szCs w:val="24"/>
        </w:rPr>
        <w:t xml:space="preserve"> </w:t>
      </w:r>
      <w:proofErr w:type="spellStart"/>
      <w:r w:rsidR="000A3B23">
        <w:rPr>
          <w:rFonts w:asciiTheme="minorHAnsi" w:hAnsiTheme="minorHAnsi" w:cstheme="minorHAnsi"/>
          <w:b/>
          <w:sz w:val="24"/>
          <w:szCs w:val="24"/>
        </w:rPr>
        <w:t>wniosków</w:t>
      </w:r>
      <w:proofErr w:type="spellEnd"/>
      <w:r w:rsidR="000A3B23">
        <w:rPr>
          <w:rFonts w:asciiTheme="minorHAnsi" w:hAnsiTheme="minorHAnsi" w:cstheme="minorHAnsi"/>
          <w:b/>
          <w:sz w:val="24"/>
          <w:szCs w:val="24"/>
        </w:rPr>
        <w:t xml:space="preserve"> o </w:t>
      </w:r>
      <w:proofErr w:type="spellStart"/>
      <w:r w:rsidR="000A3B23">
        <w:rPr>
          <w:rFonts w:asciiTheme="minorHAnsi" w:hAnsiTheme="minorHAnsi" w:cstheme="minorHAnsi"/>
          <w:b/>
          <w:sz w:val="24"/>
          <w:szCs w:val="24"/>
        </w:rPr>
        <w:t>dofinansowanie</w:t>
      </w:r>
      <w:proofErr w:type="spellEnd"/>
      <w:r w:rsidR="000A3B23">
        <w:rPr>
          <w:rFonts w:asciiTheme="minorHAnsi" w:hAnsiTheme="minorHAnsi" w:cstheme="minorHAnsi"/>
          <w:b/>
          <w:sz w:val="24"/>
          <w:szCs w:val="24"/>
        </w:rPr>
        <w:t>)</w:t>
      </w:r>
      <w:r w:rsidRPr="00E86933">
        <w:rPr>
          <w:rFonts w:asciiTheme="minorHAnsi" w:hAnsiTheme="minorHAnsi" w:cstheme="minorHAnsi"/>
          <w:b/>
          <w:sz w:val="24"/>
          <w:szCs w:val="24"/>
        </w:rPr>
        <w:t xml:space="preserve"> </w:t>
      </w:r>
      <w:r w:rsidR="00767EE5">
        <w:rPr>
          <w:rFonts w:asciiTheme="minorHAnsi" w:hAnsiTheme="minorHAnsi" w:cstheme="minorHAnsi"/>
          <w:b/>
          <w:sz w:val="24"/>
          <w:szCs w:val="24"/>
        </w:rPr>
        <w:t>P</w:t>
      </w:r>
      <w:r w:rsidRPr="00E86933">
        <w:rPr>
          <w:rFonts w:asciiTheme="minorHAnsi" w:hAnsiTheme="minorHAnsi" w:cstheme="minorHAnsi"/>
          <w:b/>
          <w:sz w:val="24"/>
          <w:szCs w:val="24"/>
        </w:rPr>
        <w:t xml:space="preserve">rogramu Interreg </w:t>
      </w:r>
      <w:proofErr w:type="spellStart"/>
      <w:r w:rsidR="000A3B23">
        <w:rPr>
          <w:rFonts w:asciiTheme="minorHAnsi" w:hAnsiTheme="minorHAnsi" w:cstheme="minorHAnsi"/>
          <w:b/>
          <w:sz w:val="24"/>
          <w:szCs w:val="24"/>
        </w:rPr>
        <w:t>Czechy</w:t>
      </w:r>
      <w:proofErr w:type="spellEnd"/>
      <w:r w:rsidRPr="00E86933">
        <w:rPr>
          <w:rFonts w:asciiTheme="minorHAnsi" w:hAnsiTheme="minorHAnsi" w:cstheme="minorHAnsi"/>
          <w:b/>
          <w:sz w:val="24"/>
          <w:szCs w:val="24"/>
        </w:rPr>
        <w:t>-Polska</w:t>
      </w:r>
    </w:p>
    <w:p w14:paraId="028F9C5D" w14:textId="77777777" w:rsidR="003F7295" w:rsidRPr="00E86933" w:rsidRDefault="003F7295" w:rsidP="003F7295">
      <w:pPr>
        <w:jc w:val="center"/>
        <w:rPr>
          <w:rFonts w:asciiTheme="minorHAnsi" w:hAnsiTheme="minorHAnsi" w:cstheme="minorHAnsi"/>
          <w:b/>
          <w:sz w:val="24"/>
          <w:szCs w:val="24"/>
        </w:rPr>
      </w:pPr>
    </w:p>
    <w:p w14:paraId="5A6E49F1" w14:textId="77777777" w:rsidR="00E97CDB" w:rsidRPr="00E86933" w:rsidRDefault="00E97CDB" w:rsidP="003F7295">
      <w:pPr>
        <w:jc w:val="both"/>
        <w:rPr>
          <w:rFonts w:asciiTheme="minorHAnsi" w:hAnsiTheme="minorHAnsi" w:cstheme="minorHAnsi"/>
          <w:sz w:val="24"/>
          <w:szCs w:val="24"/>
          <w:lang w:val="pl-PL"/>
        </w:rPr>
      </w:pPr>
      <w:r w:rsidRPr="00E86933">
        <w:rPr>
          <w:rFonts w:asciiTheme="minorHAnsi" w:hAnsiTheme="minorHAnsi" w:cstheme="minorHAnsi"/>
          <w:sz w:val="24"/>
          <w:szCs w:val="24"/>
          <w:lang w:val="pl-PL"/>
        </w:rPr>
        <w:t xml:space="preserve">Ja niżej podpisany/a biorący udział we Wspólnym Panelu Ekspertów w charakterze przewodniczącego / sekretarza / </w:t>
      </w:r>
      <w:r w:rsidR="0099637A" w:rsidRPr="00E86933">
        <w:rPr>
          <w:rFonts w:asciiTheme="minorHAnsi" w:hAnsiTheme="minorHAnsi" w:cstheme="minorHAnsi"/>
          <w:sz w:val="24"/>
          <w:szCs w:val="24"/>
          <w:lang w:val="pl-PL"/>
        </w:rPr>
        <w:t xml:space="preserve">przedstawiciela IZ / przedstawiciela IK / </w:t>
      </w:r>
      <w:r w:rsidRPr="00E86933">
        <w:rPr>
          <w:rFonts w:asciiTheme="minorHAnsi" w:hAnsiTheme="minorHAnsi" w:cstheme="minorHAnsi"/>
          <w:sz w:val="24"/>
          <w:szCs w:val="24"/>
          <w:lang w:val="pl-PL"/>
        </w:rPr>
        <w:t>obserwatora / przedstawiciela WS uczestniczącego w technicznej organizacji posiedzenia Panelu / tłumacza.*</w:t>
      </w:r>
    </w:p>
    <w:p w14:paraId="54177832" w14:textId="77777777"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Oświadczam, że:</w:t>
      </w:r>
    </w:p>
    <w:p w14:paraId="236AF83F" w14:textId="0022855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xml:space="preserve">Zapoznałem (-am) się z informacjami dotyczącymi Programu Interreg </w:t>
      </w:r>
      <w:r w:rsidR="000A3B23" w:rsidRPr="00E00B0F">
        <w:rPr>
          <w:rFonts w:asciiTheme="minorHAnsi" w:hAnsiTheme="minorHAnsi" w:cstheme="minorHAnsi"/>
          <w:sz w:val="24"/>
          <w:szCs w:val="24"/>
          <w:lang w:val="pl-PL"/>
        </w:rPr>
        <w:t>Czechy</w:t>
      </w:r>
      <w:r w:rsidRPr="00E00B0F">
        <w:rPr>
          <w:rFonts w:asciiTheme="minorHAnsi" w:hAnsiTheme="minorHAnsi" w:cstheme="minorHAnsi"/>
          <w:sz w:val="24"/>
          <w:szCs w:val="24"/>
          <w:lang w:val="pl-PL"/>
        </w:rPr>
        <w:t>-Polska, a</w:t>
      </w:r>
      <w:r w:rsidR="00B269B4">
        <w:rPr>
          <w:rFonts w:asciiTheme="minorHAnsi" w:hAnsiTheme="minorHAnsi" w:cstheme="minorHAnsi"/>
          <w:sz w:val="24"/>
          <w:szCs w:val="24"/>
          <w:lang w:val="pl-PL"/>
        </w:rPr>
        <w:t> </w:t>
      </w:r>
      <w:r w:rsidRPr="00E00B0F">
        <w:rPr>
          <w:rFonts w:asciiTheme="minorHAnsi" w:hAnsiTheme="minorHAnsi" w:cstheme="minorHAnsi"/>
          <w:sz w:val="24"/>
          <w:szCs w:val="24"/>
          <w:lang w:val="pl-PL"/>
        </w:rPr>
        <w:t>zwłaszcza z zasadami opisanymi w Regulaminie Wspólnego Panelu Ekspertów</w:t>
      </w:r>
      <w:r w:rsidR="00904EB6" w:rsidRPr="00E00B0F">
        <w:rPr>
          <w:rFonts w:asciiTheme="minorHAnsi" w:hAnsiTheme="minorHAnsi" w:cstheme="minorHAnsi"/>
          <w:sz w:val="24"/>
          <w:szCs w:val="24"/>
          <w:lang w:val="pl-PL"/>
        </w:rPr>
        <w:t xml:space="preserve"> </w:t>
      </w:r>
    </w:p>
    <w:p w14:paraId="59C259CF" w14:textId="7777777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Nie pozostaję z wnioskodawcami w takim stosunku prawnym lub faktycznym, że może to budzić uzasadnione wątpliwości, co do mojej bezstronności.</w:t>
      </w:r>
    </w:p>
    <w:p w14:paraId="0FFC3AA3" w14:textId="72E4A8E3"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xml:space="preserve">Przez cały okres trwania Wspólnego </w:t>
      </w:r>
      <w:r w:rsidR="007F766E" w:rsidRPr="00E00B0F">
        <w:rPr>
          <w:rFonts w:asciiTheme="minorHAnsi" w:hAnsiTheme="minorHAnsi" w:cstheme="minorHAnsi"/>
          <w:sz w:val="24"/>
          <w:szCs w:val="24"/>
          <w:lang w:val="pl-PL"/>
        </w:rPr>
        <w:t>P</w:t>
      </w:r>
      <w:r w:rsidRPr="00E00B0F">
        <w:rPr>
          <w:rFonts w:asciiTheme="minorHAnsi" w:hAnsiTheme="minorHAnsi" w:cstheme="minorHAnsi"/>
          <w:sz w:val="24"/>
          <w:szCs w:val="24"/>
          <w:lang w:val="pl-PL"/>
        </w:rPr>
        <w:t xml:space="preserve">anelu </w:t>
      </w:r>
      <w:r w:rsidR="007F766E" w:rsidRPr="00E00B0F">
        <w:rPr>
          <w:rFonts w:asciiTheme="minorHAnsi" w:hAnsiTheme="minorHAnsi" w:cstheme="minorHAnsi"/>
          <w:sz w:val="24"/>
          <w:szCs w:val="24"/>
          <w:lang w:val="pl-PL"/>
        </w:rPr>
        <w:t>E</w:t>
      </w:r>
      <w:r w:rsidRPr="00E00B0F">
        <w:rPr>
          <w:rFonts w:asciiTheme="minorHAnsi" w:hAnsiTheme="minorHAnsi" w:cstheme="minorHAnsi"/>
          <w:sz w:val="24"/>
          <w:szCs w:val="24"/>
          <w:lang w:val="pl-PL"/>
        </w:rPr>
        <w:t>kspertów (ds. oceny wniosków</w:t>
      </w:r>
      <w:r w:rsidR="00E00B0F">
        <w:rPr>
          <w:rFonts w:asciiTheme="minorHAnsi" w:hAnsiTheme="minorHAnsi" w:cstheme="minorHAnsi"/>
          <w:sz w:val="24"/>
          <w:szCs w:val="24"/>
          <w:lang w:val="pl-PL"/>
        </w:rPr>
        <w:t xml:space="preserve"> </w:t>
      </w:r>
      <w:r w:rsidR="001033D0" w:rsidRPr="00E00B0F">
        <w:rPr>
          <w:rFonts w:asciiTheme="minorHAnsi" w:hAnsiTheme="minorHAnsi" w:cstheme="minorHAnsi"/>
          <w:sz w:val="24"/>
          <w:szCs w:val="24"/>
          <w:lang w:val="pl-PL"/>
        </w:rPr>
        <w:t>o</w:t>
      </w:r>
      <w:r w:rsidR="00B269B4">
        <w:rPr>
          <w:rFonts w:asciiTheme="minorHAnsi" w:hAnsiTheme="minorHAnsi" w:cstheme="minorHAnsi"/>
          <w:sz w:val="24"/>
          <w:szCs w:val="24"/>
          <w:lang w:val="pl-PL"/>
        </w:rPr>
        <w:t> </w:t>
      </w:r>
      <w:r w:rsidR="00E00B0F" w:rsidRPr="00E00B0F">
        <w:rPr>
          <w:rFonts w:asciiTheme="minorHAnsi" w:hAnsiTheme="minorHAnsi" w:cstheme="minorHAnsi"/>
          <w:sz w:val="24"/>
          <w:szCs w:val="24"/>
          <w:lang w:val="pl-PL"/>
        </w:rPr>
        <w:t>dofinansowanie)</w:t>
      </w:r>
      <w:r w:rsidRPr="00E00B0F">
        <w:rPr>
          <w:rFonts w:asciiTheme="minorHAnsi" w:hAnsiTheme="minorHAnsi" w:cstheme="minorHAnsi"/>
          <w:sz w:val="24"/>
          <w:szCs w:val="24"/>
          <w:lang w:val="pl-PL"/>
        </w:rPr>
        <w:t xml:space="preserve"> </w:t>
      </w:r>
      <w:r w:rsidR="0092552D">
        <w:rPr>
          <w:rFonts w:asciiTheme="minorHAnsi" w:hAnsiTheme="minorHAnsi" w:cstheme="minorHAnsi"/>
          <w:sz w:val="24"/>
          <w:szCs w:val="24"/>
          <w:lang w:val="pl-PL"/>
        </w:rPr>
        <w:t>P</w:t>
      </w:r>
      <w:r w:rsidRPr="00E00B0F">
        <w:rPr>
          <w:rFonts w:asciiTheme="minorHAnsi" w:hAnsiTheme="minorHAnsi" w:cstheme="minorHAnsi"/>
          <w:sz w:val="24"/>
          <w:szCs w:val="24"/>
          <w:lang w:val="pl-PL"/>
        </w:rPr>
        <w:t xml:space="preserve">rogramu Interreg </w:t>
      </w:r>
      <w:r w:rsidR="001033D0" w:rsidRPr="00E00B0F">
        <w:rPr>
          <w:rFonts w:asciiTheme="minorHAnsi" w:hAnsiTheme="minorHAnsi" w:cstheme="minorHAnsi"/>
          <w:sz w:val="24"/>
          <w:szCs w:val="24"/>
          <w:lang w:val="pl-PL"/>
        </w:rPr>
        <w:t>Czechy</w:t>
      </w:r>
      <w:r w:rsidRPr="00E00B0F">
        <w:rPr>
          <w:rFonts w:asciiTheme="minorHAnsi" w:hAnsiTheme="minorHAnsi" w:cstheme="minorHAnsi"/>
          <w:sz w:val="24"/>
          <w:szCs w:val="24"/>
          <w:lang w:val="pl-PL"/>
        </w:rPr>
        <w:t xml:space="preserve"> – Polska nie będę ingerować w pracę ekspertów w celu wpływania na proces oceny.</w:t>
      </w:r>
    </w:p>
    <w:p w14:paraId="5A6229EC" w14:textId="77777777" w:rsidR="00E97CDB" w:rsidRPr="00E00B0F" w:rsidRDefault="00E97CDB" w:rsidP="00156A6D">
      <w:pPr>
        <w:pStyle w:val="Odstavecseseznamem"/>
        <w:numPr>
          <w:ilvl w:val="0"/>
          <w:numId w:val="14"/>
        </w:num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Jestem świadomy (-a), że dane zawarte we wniosku oraz dyskutowane podczas prac grup eksperckich są poufne, nie będę ich przekazywał (-a) osobom trzecim ani udzielał (-a) informacji na temat ocenianego projektu oraz wyników oceny.</w:t>
      </w:r>
    </w:p>
    <w:p w14:paraId="02EF311C" w14:textId="0C69037A"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Wyrażam zgodę, aby podpisanie niniejszego oświadczenia stanowiło warunek mojego uczestniczenia w posiedzeniach Panelu, a jakiekolwiek naruszenie wymienionych zasad stanowiło powód do wykluczenia mojej osoby z tych czynności.</w:t>
      </w:r>
    </w:p>
    <w:p w14:paraId="2D3BA1A4" w14:textId="77777777" w:rsidR="00E97CDB" w:rsidRPr="00E00B0F" w:rsidRDefault="00E97CDB" w:rsidP="003F7295">
      <w:pPr>
        <w:jc w:val="both"/>
        <w:rPr>
          <w:rFonts w:asciiTheme="minorHAnsi" w:hAnsiTheme="minorHAnsi" w:cstheme="minorHAnsi"/>
          <w:sz w:val="24"/>
          <w:szCs w:val="24"/>
          <w:lang w:val="pl-PL"/>
        </w:rPr>
      </w:pPr>
    </w:p>
    <w:p w14:paraId="63B4D956" w14:textId="77777777" w:rsidR="00E97CDB" w:rsidRPr="00E00B0F" w:rsidRDefault="00E97CDB" w:rsidP="003F7295">
      <w:pPr>
        <w:jc w:val="both"/>
        <w:rPr>
          <w:rFonts w:asciiTheme="minorHAnsi" w:hAnsiTheme="minorHAnsi" w:cstheme="minorHAnsi"/>
          <w:sz w:val="24"/>
          <w:szCs w:val="24"/>
          <w:lang w:val="pl-PL"/>
        </w:rPr>
      </w:pPr>
    </w:p>
    <w:p w14:paraId="2C029109" w14:textId="03B38E24" w:rsidR="00E97CDB" w:rsidRPr="00E00B0F" w:rsidRDefault="002C63D3"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Data, imię i nazwisko, podpis</w:t>
      </w:r>
      <w:r w:rsidR="00E97CDB" w:rsidRPr="00E00B0F">
        <w:rPr>
          <w:rFonts w:asciiTheme="minorHAnsi" w:hAnsiTheme="minorHAnsi" w:cstheme="minorHAnsi"/>
          <w:sz w:val="24"/>
          <w:szCs w:val="24"/>
          <w:lang w:val="pl-PL"/>
        </w:rPr>
        <w:t>:....................................................................................</w:t>
      </w:r>
      <w:r w:rsidR="00511583" w:rsidRPr="00E00B0F">
        <w:rPr>
          <w:rFonts w:asciiTheme="minorHAnsi" w:hAnsiTheme="minorHAnsi" w:cstheme="minorHAnsi"/>
          <w:sz w:val="24"/>
          <w:szCs w:val="24"/>
          <w:lang w:val="pl-PL"/>
        </w:rPr>
        <w:t>.................</w:t>
      </w:r>
    </w:p>
    <w:p w14:paraId="7982C31C" w14:textId="77777777" w:rsidR="00E97CDB" w:rsidRPr="00E00B0F" w:rsidRDefault="00E97CDB" w:rsidP="003F7295">
      <w:pPr>
        <w:jc w:val="both"/>
        <w:rPr>
          <w:rFonts w:asciiTheme="minorHAnsi" w:hAnsiTheme="minorHAnsi" w:cstheme="minorHAnsi"/>
          <w:sz w:val="24"/>
          <w:szCs w:val="24"/>
          <w:lang w:val="pl-PL"/>
        </w:rPr>
      </w:pPr>
    </w:p>
    <w:p w14:paraId="2883F5E5" w14:textId="77777777" w:rsidR="00E97CDB" w:rsidRPr="00E00B0F" w:rsidRDefault="00E97CDB" w:rsidP="003F7295">
      <w:pPr>
        <w:jc w:val="both"/>
        <w:rPr>
          <w:rFonts w:asciiTheme="minorHAnsi" w:hAnsiTheme="minorHAnsi" w:cstheme="minorHAnsi"/>
          <w:sz w:val="24"/>
          <w:szCs w:val="24"/>
          <w:lang w:val="pl-PL"/>
        </w:rPr>
      </w:pPr>
      <w:r w:rsidRPr="00E00B0F">
        <w:rPr>
          <w:rFonts w:asciiTheme="minorHAnsi" w:hAnsiTheme="minorHAnsi" w:cstheme="minorHAnsi"/>
          <w:sz w:val="24"/>
          <w:szCs w:val="24"/>
          <w:lang w:val="pl-PL"/>
        </w:rPr>
        <w:t>* niewłaściwe skreślić</w:t>
      </w:r>
    </w:p>
    <w:sectPr w:rsidR="00E97CDB" w:rsidRPr="00E00B0F" w:rsidSect="00A905F0">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E9E8E" w14:textId="77777777" w:rsidR="009C5651" w:rsidRDefault="009C5651" w:rsidP="00CC753E">
      <w:pPr>
        <w:spacing w:after="0" w:line="240" w:lineRule="auto"/>
      </w:pPr>
      <w:r>
        <w:separator/>
      </w:r>
    </w:p>
  </w:endnote>
  <w:endnote w:type="continuationSeparator" w:id="0">
    <w:p w14:paraId="078580E8" w14:textId="77777777" w:rsidR="009C5651" w:rsidRDefault="009C5651" w:rsidP="00CC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5F930" w14:textId="1A6AA2FE" w:rsidR="00283D62" w:rsidRDefault="00283D62">
    <w:pPr>
      <w:pStyle w:val="Zpat"/>
    </w:pPr>
    <w:r>
      <w:rPr>
        <w:noProof/>
      </w:rPr>
      <w:drawing>
        <wp:anchor distT="0" distB="0" distL="114300" distR="114300" simplePos="0" relativeHeight="251660288" behindDoc="0" locked="0" layoutInCell="1" allowOverlap="1" wp14:anchorId="07FB9AD5" wp14:editId="5A6F8577">
          <wp:simplePos x="0" y="0"/>
          <wp:positionH relativeFrom="column">
            <wp:posOffset>0</wp:posOffset>
          </wp:positionH>
          <wp:positionV relativeFrom="paragraph">
            <wp:posOffset>0</wp:posOffset>
          </wp:positionV>
          <wp:extent cx="845820" cy="227965"/>
          <wp:effectExtent l="0" t="0" r="0" b="63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85657" w14:textId="77777777" w:rsidR="009C5651" w:rsidRDefault="009C5651" w:rsidP="00CC753E">
      <w:pPr>
        <w:spacing w:after="0" w:line="240" w:lineRule="auto"/>
      </w:pPr>
      <w:bookmarkStart w:id="0" w:name="_Hlk122009156"/>
      <w:bookmarkEnd w:id="0"/>
      <w:r>
        <w:separator/>
      </w:r>
    </w:p>
  </w:footnote>
  <w:footnote w:type="continuationSeparator" w:id="0">
    <w:p w14:paraId="49117105" w14:textId="77777777" w:rsidR="009C5651" w:rsidRDefault="009C5651" w:rsidP="00CC753E">
      <w:pPr>
        <w:spacing w:after="0" w:line="240" w:lineRule="auto"/>
      </w:pPr>
      <w:r>
        <w:continuationSeparator/>
      </w:r>
    </w:p>
  </w:footnote>
  <w:footnote w:id="1">
    <w:p w14:paraId="3812DA9B" w14:textId="5175C030" w:rsidR="000E738D" w:rsidRPr="000E738D" w:rsidRDefault="000E738D" w:rsidP="000E738D">
      <w:pPr>
        <w:pStyle w:val="Textpoznpodarou"/>
        <w:spacing w:after="0" w:line="240" w:lineRule="auto"/>
        <w:rPr>
          <w:rFonts w:ascii="Times New Roman" w:hAnsi="Times New Roman"/>
          <w:sz w:val="16"/>
          <w:szCs w:val="16"/>
          <w:lang w:val="pl-PL"/>
        </w:rPr>
      </w:pPr>
      <w:r w:rsidRPr="00042F03">
        <w:rPr>
          <w:rStyle w:val="Znakapoznpodarou"/>
          <w:rFonts w:ascii="Times New Roman" w:hAnsi="Times New Roman"/>
          <w:sz w:val="16"/>
          <w:szCs w:val="16"/>
        </w:rPr>
        <w:footnoteRef/>
      </w:r>
      <w:r w:rsidRPr="000E738D">
        <w:rPr>
          <w:rFonts w:ascii="Times New Roman" w:hAnsi="Times New Roman"/>
          <w:sz w:val="16"/>
          <w:szCs w:val="16"/>
          <w:lang w:val="pl-PL"/>
        </w:rPr>
        <w:t xml:space="preserve"> V případě žádosti podané Evropským seskupením územní spolupráce budou experti přidělovaní dle území, ze kterého pocházejí zakladatelské subjekty. Pokud sídlí zakládající členové mimo dotační území programu, budou experti přiděleni dle území, ve kterém má projekt převažující dopad. Dle stejného klíče budou experti určeni také v případě, že zakládající členové pocházejí z více regionů dotačního území.</w:t>
      </w:r>
    </w:p>
  </w:footnote>
  <w:footnote w:id="2">
    <w:p w14:paraId="488489EA" w14:textId="2BFB7BCE" w:rsidR="000C4422" w:rsidRPr="00042F03" w:rsidRDefault="000C4422" w:rsidP="000C4422">
      <w:pPr>
        <w:pStyle w:val="Textpoznpodarou"/>
        <w:spacing w:after="0" w:line="240" w:lineRule="auto"/>
        <w:rPr>
          <w:sz w:val="16"/>
          <w:szCs w:val="16"/>
          <w:lang w:val="pl-PL"/>
        </w:rPr>
      </w:pPr>
      <w:r w:rsidRPr="00042F03">
        <w:rPr>
          <w:rStyle w:val="Znakapoznpodarou"/>
          <w:rFonts w:ascii="Times New Roman" w:hAnsi="Times New Roman"/>
          <w:sz w:val="16"/>
          <w:szCs w:val="16"/>
        </w:rPr>
        <w:footnoteRef/>
      </w:r>
      <w:r w:rsidRPr="00042F03">
        <w:rPr>
          <w:rFonts w:ascii="Times New Roman" w:hAnsi="Times New Roman"/>
          <w:sz w:val="16"/>
          <w:szCs w:val="16"/>
          <w:lang w:val="pl-PL"/>
        </w:rPr>
        <w:t xml:space="preserve"> </w:t>
      </w:r>
      <w:r w:rsidR="00AD6771">
        <w:rPr>
          <w:rFonts w:ascii="Times New Roman" w:hAnsi="Times New Roman"/>
          <w:sz w:val="16"/>
          <w:szCs w:val="16"/>
          <w:lang w:val="pl-PL"/>
        </w:rPr>
        <w:t>W przypadku</w:t>
      </w:r>
      <w:r w:rsidRPr="00042F03">
        <w:rPr>
          <w:rFonts w:ascii="Times New Roman" w:hAnsi="Times New Roman"/>
          <w:sz w:val="16"/>
          <w:szCs w:val="16"/>
          <w:lang w:val="pl-PL"/>
        </w:rPr>
        <w:t xml:space="preserve"> wniosk</w:t>
      </w:r>
      <w:r w:rsidR="00AD6771">
        <w:rPr>
          <w:rFonts w:ascii="Times New Roman" w:hAnsi="Times New Roman"/>
          <w:sz w:val="16"/>
          <w:szCs w:val="16"/>
          <w:lang w:val="pl-PL"/>
        </w:rPr>
        <w:t>ów</w:t>
      </w:r>
      <w:r w:rsidRPr="00042F03">
        <w:rPr>
          <w:rFonts w:ascii="Times New Roman" w:hAnsi="Times New Roman"/>
          <w:sz w:val="16"/>
          <w:szCs w:val="16"/>
          <w:lang w:val="pl-PL"/>
        </w:rPr>
        <w:t xml:space="preserve"> złożon</w:t>
      </w:r>
      <w:r w:rsidR="00AD6771">
        <w:rPr>
          <w:rFonts w:ascii="Times New Roman" w:hAnsi="Times New Roman"/>
          <w:sz w:val="16"/>
          <w:szCs w:val="16"/>
          <w:lang w:val="pl-PL"/>
        </w:rPr>
        <w:t xml:space="preserve">ych </w:t>
      </w:r>
      <w:r w:rsidRPr="00042F03">
        <w:rPr>
          <w:rFonts w:ascii="Times New Roman" w:hAnsi="Times New Roman"/>
          <w:sz w:val="16"/>
          <w:szCs w:val="16"/>
          <w:lang w:val="pl-PL"/>
        </w:rPr>
        <w:t>przez Europejskie Ugrupowanie Współpracy Terytorialnej eksperci przydzielani będą według obszaru, z którego pochodzą podmioty założycielskie EUWT i którego podmioty te wyznaczyły. Jeżeli członkowie założycielscy mają siedzibę poza obszarem wsparcia, eksperci zostaną przydzieleni zgodnie z obszarem, w którym projekt ma dominujący wpływ. Według tego samego klucza wyznaczani będą eksperci również jeżeli członkowie założycielscy pochodzą z wielu regionów obszaru wsparcia.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AD07" w14:textId="0F05FA2D" w:rsidR="00283D62" w:rsidRPr="002808AC" w:rsidRDefault="00283D62" w:rsidP="00283D62">
    <w:pPr>
      <w:pStyle w:val="Zhlav"/>
      <w:jc w:val="right"/>
      <w:rPr>
        <w:rFonts w:cs="Calibri"/>
        <w:sz w:val="16"/>
        <w:szCs w:val="16"/>
        <w:lang w:val="pl-PL"/>
      </w:rPr>
    </w:pPr>
    <w:bookmarkStart w:id="3" w:name="_Hlk121918848"/>
    <w:bookmarkStart w:id="4" w:name="_Hlk121918849"/>
    <w:bookmarkStart w:id="5" w:name="_Hlk121918867"/>
    <w:bookmarkStart w:id="6" w:name="_Hlk121918868"/>
    <w:bookmarkStart w:id="7" w:name="_Hlk121918871"/>
    <w:bookmarkStart w:id="8" w:name="_Hlk121918872"/>
    <w:r>
      <w:rPr>
        <w:noProof/>
        <w:lang w:val="pl-PL"/>
      </w:rPr>
      <w:drawing>
        <wp:anchor distT="0" distB="0" distL="114300" distR="114300" simplePos="0" relativeHeight="251658240" behindDoc="0" locked="0" layoutInCell="1" allowOverlap="1" wp14:anchorId="5D4ADBF6" wp14:editId="4304D042">
          <wp:simplePos x="0" y="0"/>
          <wp:positionH relativeFrom="margin">
            <wp:posOffset>-342900</wp:posOffset>
          </wp:positionH>
          <wp:positionV relativeFrom="margin">
            <wp:posOffset>-932714</wp:posOffset>
          </wp:positionV>
          <wp:extent cx="1940345" cy="466725"/>
          <wp:effectExtent l="0" t="0" r="3175" b="0"/>
          <wp:wrapSquare wrapText="bothSides"/>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9"/>
                  <pic:cNvPicPr/>
                </pic:nvPicPr>
                <pic:blipFill>
                  <a:blip r:embed="rId1">
                    <a:extLst>
                      <a:ext uri="{28A0092B-C50C-407E-A947-70E740481C1C}">
                        <a14:useLocalDpi xmlns:a14="http://schemas.microsoft.com/office/drawing/2010/main" val="0"/>
                      </a:ext>
                    </a:extLst>
                  </a:blip>
                  <a:stretch>
                    <a:fillRect/>
                  </a:stretch>
                </pic:blipFill>
                <pic:spPr>
                  <a:xfrm>
                    <a:off x="0" y="0"/>
                    <a:ext cx="1940345" cy="466725"/>
                  </a:xfrm>
                  <a:prstGeom prst="rect">
                    <a:avLst/>
                  </a:prstGeom>
                </pic:spPr>
              </pic:pic>
            </a:graphicData>
          </a:graphic>
        </wp:anchor>
      </w:drawing>
    </w:r>
    <w:r>
      <w:rPr>
        <w:rFonts w:cs="Calibri"/>
        <w:sz w:val="16"/>
        <w:szCs w:val="16"/>
      </w:rPr>
      <w:t>M</w:t>
    </w:r>
    <w:r w:rsidRPr="00AD1D36">
      <w:rPr>
        <w:rFonts w:cs="Calibri"/>
        <w:sz w:val="16"/>
        <w:szCs w:val="16"/>
      </w:rPr>
      <w:t>etodika kontroly a hodnocení žádostí</w:t>
    </w:r>
    <w:r>
      <w:rPr>
        <w:rFonts w:cs="Calibri"/>
        <w:sz w:val="16"/>
        <w:szCs w:val="16"/>
      </w:rPr>
      <w:t xml:space="preserve"> o podporu</w:t>
    </w:r>
    <w:r w:rsidRPr="002808AC">
      <w:rPr>
        <w:rFonts w:cs="Calibri"/>
        <w:sz w:val="16"/>
        <w:szCs w:val="16"/>
      </w:rPr>
      <w:t xml:space="preserve">, verze </w:t>
    </w:r>
    <w:del w:id="9" w:author="Pikna Jan" w:date="2023-01-11T16:15:00Z">
      <w:r w:rsidRPr="002808AC" w:rsidDel="00F409AE">
        <w:rPr>
          <w:rFonts w:cs="Calibri"/>
          <w:sz w:val="16"/>
          <w:szCs w:val="16"/>
        </w:rPr>
        <w:delText>1</w:delText>
      </w:r>
    </w:del>
    <w:ins w:id="10" w:author="Pikna Jan" w:date="2023-01-11T16:15:00Z">
      <w:r w:rsidR="00F409AE">
        <w:rPr>
          <w:rFonts w:cs="Calibri"/>
          <w:sz w:val="16"/>
          <w:szCs w:val="16"/>
        </w:rPr>
        <w:t>2</w:t>
      </w:r>
    </w:ins>
    <w:r w:rsidRPr="002808AC">
      <w:rPr>
        <w:rFonts w:cs="Calibri"/>
        <w:sz w:val="16"/>
        <w:szCs w:val="16"/>
      </w:rPr>
      <w:t xml:space="preserve"> </w:t>
    </w:r>
    <w:r w:rsidRPr="002808AC">
      <w:rPr>
        <w:rFonts w:cs="Calibri"/>
        <w:sz w:val="16"/>
        <w:szCs w:val="16"/>
        <w:lang w:val="pl-PL"/>
      </w:rPr>
      <w:t xml:space="preserve">/ </w:t>
    </w:r>
    <w:r w:rsidRPr="00AD1D36">
      <w:rPr>
        <w:rFonts w:cs="Calibri"/>
        <w:sz w:val="16"/>
        <w:szCs w:val="16"/>
        <w:lang w:val="pl-PL"/>
      </w:rPr>
      <w:t xml:space="preserve">metodyka kontroli i oceny wniosków </w:t>
    </w:r>
    <w:r>
      <w:rPr>
        <w:rFonts w:cs="Calibri"/>
        <w:sz w:val="16"/>
        <w:szCs w:val="16"/>
        <w:lang w:val="pl-PL"/>
      </w:rPr>
      <w:t>o dofinansowanie</w:t>
    </w:r>
    <w:r w:rsidRPr="002808AC">
      <w:rPr>
        <w:rFonts w:cs="Calibri"/>
        <w:sz w:val="16"/>
        <w:szCs w:val="16"/>
        <w:lang w:val="pl-PL"/>
      </w:rPr>
      <w:t xml:space="preserve">, wersja </w:t>
    </w:r>
    <w:del w:id="11" w:author="Pikna Jan" w:date="2023-01-11T16:15:00Z">
      <w:r w:rsidRPr="002808AC" w:rsidDel="00F409AE">
        <w:rPr>
          <w:rFonts w:cs="Calibri"/>
          <w:sz w:val="16"/>
          <w:szCs w:val="16"/>
          <w:lang w:val="pl-PL"/>
        </w:rPr>
        <w:delText>1</w:delText>
      </w:r>
    </w:del>
    <w:ins w:id="12" w:author="Pikna Jan" w:date="2023-01-11T16:15:00Z">
      <w:r w:rsidR="00F409AE">
        <w:rPr>
          <w:rFonts w:cs="Calibri"/>
          <w:sz w:val="16"/>
          <w:szCs w:val="16"/>
          <w:lang w:val="pl-PL"/>
        </w:rPr>
        <w:t>2</w:t>
      </w:r>
    </w:ins>
  </w:p>
  <w:p w14:paraId="5726C0A8" w14:textId="7EFCC297" w:rsidR="00283D62" w:rsidRPr="002808AC" w:rsidRDefault="00283D62" w:rsidP="00283D62">
    <w:pPr>
      <w:pStyle w:val="Zhlav"/>
      <w:jc w:val="right"/>
      <w:rPr>
        <w:rFonts w:cs="Calibri"/>
        <w:sz w:val="16"/>
        <w:szCs w:val="16"/>
      </w:rPr>
    </w:pPr>
    <w:r w:rsidRPr="002808AC">
      <w:rPr>
        <w:rFonts w:cs="Calibri"/>
        <w:sz w:val="16"/>
        <w:szCs w:val="16"/>
      </w:rPr>
      <w:t xml:space="preserve">Příloha </w:t>
    </w:r>
    <w:r>
      <w:rPr>
        <w:rFonts w:cs="Calibri"/>
        <w:sz w:val="16"/>
        <w:szCs w:val="16"/>
      </w:rPr>
      <w:t>č. 8</w:t>
    </w:r>
    <w:r w:rsidRPr="002808AC">
      <w:rPr>
        <w:rFonts w:cs="Calibri"/>
        <w:sz w:val="16"/>
        <w:szCs w:val="16"/>
      </w:rPr>
      <w:t xml:space="preserve"> / </w:t>
    </w:r>
    <w:r w:rsidRPr="002808AC">
      <w:rPr>
        <w:rFonts w:cs="Calibri"/>
        <w:sz w:val="16"/>
        <w:szCs w:val="16"/>
        <w:lang w:val="pl-PL"/>
      </w:rPr>
      <w:t xml:space="preserve">Załącznik </w:t>
    </w:r>
    <w:r>
      <w:rPr>
        <w:rFonts w:cs="Calibri"/>
        <w:sz w:val="16"/>
        <w:szCs w:val="16"/>
        <w:lang w:val="pl-PL"/>
      </w:rPr>
      <w:t>nr. 8</w:t>
    </w:r>
  </w:p>
  <w:p w14:paraId="720A948F" w14:textId="0BAC83C1" w:rsidR="0043698B" w:rsidRDefault="00283D62" w:rsidP="00283D62">
    <w:pPr>
      <w:pStyle w:val="Zhlav"/>
      <w:tabs>
        <w:tab w:val="clear" w:pos="4536"/>
        <w:tab w:val="clear" w:pos="9072"/>
        <w:tab w:val="center" w:pos="7002"/>
      </w:tabs>
    </w:pPr>
    <w:r>
      <w:tab/>
    </w:r>
    <w:bookmarkEnd w:id="3"/>
    <w:bookmarkEnd w:id="4"/>
    <w:bookmarkEnd w:id="5"/>
    <w:bookmarkEnd w:id="6"/>
    <w:bookmarkEnd w:id="7"/>
    <w:bookmarkEnd w:id="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4C169" w14:textId="54E8EBE8" w:rsidR="00627356" w:rsidRDefault="00627356" w:rsidP="001B261B">
    <w:pPr>
      <w:jc w:val="center"/>
    </w:pPr>
    <w:r>
      <w:t xml:space="preserve">Příloha č.1 Jednacího řádu </w:t>
    </w:r>
    <w:r w:rsidRPr="004B3B10">
      <w:t xml:space="preserve">Společného panelu expertů pro hodnocení žádostí </w:t>
    </w:r>
    <w:r w:rsidR="0040553F">
      <w:t>o podporu</w:t>
    </w:r>
    <w:r w:rsidR="0021602C">
      <w:t xml:space="preserve"> </w:t>
    </w:r>
    <w:r w:rsidRPr="004B3B10">
      <w:t xml:space="preserve">v rámci </w:t>
    </w:r>
    <w:r w:rsidR="005A3980">
      <w:t xml:space="preserve">programu </w:t>
    </w:r>
    <w:r w:rsidRPr="004B3B10">
      <w:t>Interreg Česk</w:t>
    </w:r>
    <w:r w:rsidR="00B108BA">
      <w:t>o</w:t>
    </w:r>
    <w:r w:rsidRPr="004B3B10">
      <w:t xml:space="preserve"> - Polsko</w:t>
    </w:r>
  </w:p>
  <w:p w14:paraId="33FCA07A" w14:textId="77777777" w:rsidR="00627356" w:rsidRDefault="006273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142C" w14:textId="5F9AD9BA" w:rsidR="0043698B" w:rsidRDefault="0043698B" w:rsidP="001B261B">
    <w:pPr>
      <w:jc w:val="center"/>
    </w:pPr>
    <w:proofErr w:type="spellStart"/>
    <w:r>
      <w:t>Załącznik</w:t>
    </w:r>
    <w:proofErr w:type="spellEnd"/>
    <w:r>
      <w:t xml:space="preserve"> 1 do </w:t>
    </w:r>
    <w:proofErr w:type="spellStart"/>
    <w:r>
      <w:t>Regulaminu</w:t>
    </w:r>
    <w:proofErr w:type="spellEnd"/>
    <w:r>
      <w:t xml:space="preserve"> </w:t>
    </w:r>
    <w:proofErr w:type="spellStart"/>
    <w:r>
      <w:t>prac</w:t>
    </w:r>
    <w:proofErr w:type="spellEnd"/>
    <w:r>
      <w:t xml:space="preserve"> </w:t>
    </w:r>
    <w:proofErr w:type="spellStart"/>
    <w:r w:rsidRPr="00015820">
      <w:t>Wspólnego</w:t>
    </w:r>
    <w:proofErr w:type="spellEnd"/>
    <w:r w:rsidRPr="00015820">
      <w:t xml:space="preserve"> Panelu </w:t>
    </w:r>
    <w:proofErr w:type="spellStart"/>
    <w:r w:rsidRPr="00015820">
      <w:t>Ekspertów</w:t>
    </w:r>
    <w:proofErr w:type="spellEnd"/>
    <w:r w:rsidRPr="00015820">
      <w:t xml:space="preserve"> do </w:t>
    </w:r>
    <w:proofErr w:type="spellStart"/>
    <w:r w:rsidRPr="00015820">
      <w:t>spraw</w:t>
    </w:r>
    <w:proofErr w:type="spellEnd"/>
    <w:r w:rsidRPr="00015820">
      <w:t xml:space="preserve"> </w:t>
    </w:r>
    <w:proofErr w:type="spellStart"/>
    <w:r w:rsidRPr="00015820">
      <w:t>oceny</w:t>
    </w:r>
    <w:proofErr w:type="spellEnd"/>
    <w:r w:rsidRPr="00015820">
      <w:t xml:space="preserve"> </w:t>
    </w:r>
    <w:proofErr w:type="spellStart"/>
    <w:r w:rsidRPr="00015820">
      <w:t>wniosków</w:t>
    </w:r>
    <w:proofErr w:type="spellEnd"/>
    <w:r w:rsidR="00157D82">
      <w:t xml:space="preserve"> o </w:t>
    </w:r>
    <w:proofErr w:type="spellStart"/>
    <w:r w:rsidR="00157D82">
      <w:t>dofinansowanie</w:t>
    </w:r>
    <w:proofErr w:type="spellEnd"/>
    <w:r w:rsidRPr="00015820">
      <w:t xml:space="preserve"> w </w:t>
    </w:r>
    <w:proofErr w:type="spellStart"/>
    <w:r w:rsidRPr="00015820">
      <w:t>ramach</w:t>
    </w:r>
    <w:proofErr w:type="spellEnd"/>
    <w:r w:rsidR="00157D82">
      <w:t xml:space="preserve"> programu</w:t>
    </w:r>
    <w:r w:rsidRPr="00015820">
      <w:t xml:space="preserve"> Interreg </w:t>
    </w:r>
    <w:proofErr w:type="spellStart"/>
    <w:r w:rsidR="00157D82">
      <w:t>Czechy</w:t>
    </w:r>
    <w:proofErr w:type="spellEnd"/>
    <w:r w:rsidRPr="00015820">
      <w:t xml:space="preserve"> – Polska</w:t>
    </w:r>
  </w:p>
  <w:p w14:paraId="1E93C496" w14:textId="77777777" w:rsidR="0043698B" w:rsidRDefault="0043698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79302" w14:textId="70A2AA44" w:rsidR="0043698B" w:rsidRDefault="0043698B" w:rsidP="004B3B10">
    <w:pPr>
      <w:jc w:val="center"/>
    </w:pPr>
    <w:r>
      <w:t xml:space="preserve">Příloha č.2 Jednacího řádu </w:t>
    </w:r>
    <w:r w:rsidRPr="004B3B10">
      <w:t xml:space="preserve">Společného panelu expertů pro hodnocení žádostí </w:t>
    </w:r>
    <w:r w:rsidR="00B108BA">
      <w:t xml:space="preserve">o podporu </w:t>
    </w:r>
    <w:r w:rsidRPr="004B3B10">
      <w:t>v</w:t>
    </w:r>
    <w:r w:rsidR="005A3980">
      <w:t> </w:t>
    </w:r>
    <w:r w:rsidRPr="004B3B10">
      <w:t>rámci</w:t>
    </w:r>
    <w:r w:rsidR="005A3980">
      <w:t xml:space="preserve"> programu</w:t>
    </w:r>
    <w:r w:rsidRPr="004B3B10">
      <w:t xml:space="preserve"> Interreg Česk</w:t>
    </w:r>
    <w:r w:rsidR="00B108BA">
      <w:t>o</w:t>
    </w:r>
    <w:r w:rsidRPr="004B3B10">
      <w:t xml:space="preserve"> - Polsko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60A8" w14:textId="03B124C0" w:rsidR="0043698B" w:rsidRDefault="0043698B" w:rsidP="001B261B">
    <w:pPr>
      <w:jc w:val="center"/>
    </w:pPr>
    <w:proofErr w:type="spellStart"/>
    <w:r>
      <w:t>Załącznik</w:t>
    </w:r>
    <w:proofErr w:type="spellEnd"/>
    <w:r>
      <w:t xml:space="preserve"> 2 do </w:t>
    </w:r>
    <w:proofErr w:type="spellStart"/>
    <w:r>
      <w:t>Regulaminu</w:t>
    </w:r>
    <w:proofErr w:type="spellEnd"/>
    <w:r>
      <w:t xml:space="preserve"> </w:t>
    </w:r>
    <w:proofErr w:type="spellStart"/>
    <w:r>
      <w:t>prac</w:t>
    </w:r>
    <w:proofErr w:type="spellEnd"/>
    <w:r>
      <w:t xml:space="preserve"> </w:t>
    </w:r>
    <w:proofErr w:type="spellStart"/>
    <w:r w:rsidRPr="00904EB6">
      <w:t>Wspólnego</w:t>
    </w:r>
    <w:proofErr w:type="spellEnd"/>
    <w:r w:rsidRPr="00904EB6">
      <w:t xml:space="preserve"> Panelu </w:t>
    </w:r>
    <w:proofErr w:type="spellStart"/>
    <w:r w:rsidRPr="00904EB6">
      <w:t>Ekspertów</w:t>
    </w:r>
    <w:proofErr w:type="spellEnd"/>
    <w:r w:rsidRPr="00904EB6">
      <w:t xml:space="preserve"> do </w:t>
    </w:r>
    <w:proofErr w:type="spellStart"/>
    <w:r w:rsidRPr="00904EB6">
      <w:t>spraw</w:t>
    </w:r>
    <w:proofErr w:type="spellEnd"/>
    <w:r w:rsidRPr="00904EB6">
      <w:t xml:space="preserve"> </w:t>
    </w:r>
    <w:proofErr w:type="spellStart"/>
    <w:r w:rsidRPr="00904EB6">
      <w:t>oceny</w:t>
    </w:r>
    <w:proofErr w:type="spellEnd"/>
    <w:r w:rsidRPr="00904EB6">
      <w:t xml:space="preserve"> </w:t>
    </w:r>
    <w:proofErr w:type="spellStart"/>
    <w:r w:rsidRPr="00904EB6">
      <w:t>wniosków</w:t>
    </w:r>
    <w:proofErr w:type="spellEnd"/>
    <w:r w:rsidRPr="00904EB6">
      <w:t xml:space="preserve"> </w:t>
    </w:r>
    <w:r w:rsidR="00C67C42">
      <w:t xml:space="preserve">o </w:t>
    </w:r>
    <w:proofErr w:type="spellStart"/>
    <w:r w:rsidR="00C67C42">
      <w:t>dofinansowanie</w:t>
    </w:r>
    <w:proofErr w:type="spellEnd"/>
    <w:r w:rsidR="00C67C42">
      <w:t xml:space="preserve"> </w:t>
    </w:r>
    <w:r w:rsidRPr="00904EB6">
      <w:t xml:space="preserve">w </w:t>
    </w:r>
    <w:proofErr w:type="spellStart"/>
    <w:r w:rsidRPr="00904EB6">
      <w:t>ramach</w:t>
    </w:r>
    <w:proofErr w:type="spellEnd"/>
    <w:r w:rsidR="00C67C42">
      <w:t xml:space="preserve"> programu</w:t>
    </w:r>
    <w:r w:rsidRPr="00904EB6">
      <w:t xml:space="preserve"> Interreg </w:t>
    </w:r>
    <w:proofErr w:type="spellStart"/>
    <w:r w:rsidR="00C67C42">
      <w:t>Czechy</w:t>
    </w:r>
    <w:proofErr w:type="spellEnd"/>
    <w:r w:rsidRPr="00904EB6">
      <w:t xml:space="preserve"> – Polska</w:t>
    </w:r>
  </w:p>
  <w:p w14:paraId="04BDB9EB" w14:textId="77777777" w:rsidR="0043698B" w:rsidRDefault="004369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453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C75807"/>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C76A00"/>
    <w:multiLevelType w:val="hybridMultilevel"/>
    <w:tmpl w:val="A760AD64"/>
    <w:lvl w:ilvl="0" w:tplc="9F0036D0">
      <w:start w:val="4"/>
      <w:numFmt w:val="decimal"/>
      <w:lvlText w:val="%1."/>
      <w:lvlJc w:val="left"/>
      <w:pPr>
        <w:ind w:left="703"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C92635"/>
    <w:multiLevelType w:val="multilevel"/>
    <w:tmpl w:val="1FCAFB2E"/>
    <w:lvl w:ilvl="0">
      <w:start w:val="1"/>
      <w:numFmt w:val="decimal"/>
      <w:lvlText w:val="%1."/>
      <w:lvlJc w:val="left"/>
      <w:pPr>
        <w:ind w:left="420" w:hanging="420"/>
      </w:pPr>
      <w:rPr>
        <w:rFonts w:hint="default"/>
      </w:rPr>
    </w:lvl>
    <w:lvl w:ilvl="1">
      <w:start w:val="1"/>
      <w:numFmt w:val="decimal"/>
      <w:isLgl/>
      <w:lvlText w:val="%1.%2."/>
      <w:lvlJc w:val="left"/>
      <w:pPr>
        <w:ind w:left="426" w:hanging="360"/>
      </w:pPr>
      <w:rPr>
        <w:rFonts w:hint="default"/>
        <w:b w:val="0"/>
        <w:bCs w:val="0"/>
        <w:i w:val="0"/>
        <w:iCs w:val="0"/>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4" w15:restartNumberingAfterBreak="0">
    <w:nsid w:val="29705D2C"/>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E04CAB"/>
    <w:multiLevelType w:val="hybridMultilevel"/>
    <w:tmpl w:val="83BC6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4A1C1A"/>
    <w:multiLevelType w:val="hybridMultilevel"/>
    <w:tmpl w:val="FD684138"/>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9672F9"/>
    <w:multiLevelType w:val="multilevel"/>
    <w:tmpl w:val="EB52560A"/>
    <w:lvl w:ilvl="0">
      <w:start w:val="1"/>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ED15EA"/>
    <w:multiLevelType w:val="hybridMultilevel"/>
    <w:tmpl w:val="199012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74DFC"/>
    <w:multiLevelType w:val="hybridMultilevel"/>
    <w:tmpl w:val="F3A223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8702FF"/>
    <w:multiLevelType w:val="hybridMultilevel"/>
    <w:tmpl w:val="B1D48242"/>
    <w:lvl w:ilvl="0" w:tplc="C3680C78">
      <w:start w:val="1"/>
      <w:numFmt w:val="decimal"/>
      <w:pStyle w:val="Nadpis2"/>
      <w:lvlText w:val="2.%1"/>
      <w:lvlJc w:val="left"/>
      <w:pPr>
        <w:ind w:left="720" w:hanging="360"/>
      </w:pPr>
      <w:rPr>
        <w:rFonts w:ascii="Times New Roman" w:hAnsi="Times New Roman" w:cs="Times New Roman" w:hint="default"/>
        <w:b w:val="0"/>
        <w:i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C42732A"/>
    <w:multiLevelType w:val="hybridMultilevel"/>
    <w:tmpl w:val="E766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ED66071"/>
    <w:multiLevelType w:val="hybridMultilevel"/>
    <w:tmpl w:val="47B69CCA"/>
    <w:lvl w:ilvl="0" w:tplc="0405000F">
      <w:start w:val="1"/>
      <w:numFmt w:val="decimal"/>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C07C51"/>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E16623"/>
    <w:multiLevelType w:val="hybridMultilevel"/>
    <w:tmpl w:val="E7F42688"/>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84CAF"/>
    <w:multiLevelType w:val="hybridMultilevel"/>
    <w:tmpl w:val="3C0C0612"/>
    <w:lvl w:ilvl="0" w:tplc="03CAC96A">
      <w:start w:val="10"/>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4191D84"/>
    <w:multiLevelType w:val="multilevel"/>
    <w:tmpl w:val="12D4AE82"/>
    <w:lvl w:ilvl="0">
      <w:start w:val="1"/>
      <w:numFmt w:val="decimal"/>
      <w:lvlText w:val="%1."/>
      <w:lvlJc w:val="left"/>
      <w:pPr>
        <w:ind w:left="360" w:hanging="360"/>
      </w:pPr>
      <w:rPr>
        <w:rFonts w:hint="default"/>
        <w:b w:val="0"/>
        <w:i w:val="0"/>
      </w:rPr>
    </w:lvl>
    <w:lvl w:ilvl="1">
      <w:start w:val="1"/>
      <w:numFmt w:val="decimal"/>
      <w:lvlText w:val="%1.%2."/>
      <w:lvlJc w:val="left"/>
      <w:pPr>
        <w:ind w:left="426" w:hanging="360"/>
      </w:pPr>
      <w:rPr>
        <w:rFonts w:hint="default"/>
        <w:b w:val="0"/>
        <w:i w:val="0"/>
      </w:rPr>
    </w:lvl>
    <w:lvl w:ilvl="2">
      <w:start w:val="1"/>
      <w:numFmt w:val="decimal"/>
      <w:lvlText w:val="%1.%2.%3."/>
      <w:lvlJc w:val="left"/>
      <w:pPr>
        <w:ind w:left="852" w:hanging="720"/>
      </w:pPr>
      <w:rPr>
        <w:rFonts w:hint="default"/>
        <w:b w:val="0"/>
        <w:i w:val="0"/>
      </w:rPr>
    </w:lvl>
    <w:lvl w:ilvl="3">
      <w:start w:val="1"/>
      <w:numFmt w:val="decimal"/>
      <w:lvlText w:val="%1.%2.%3.%4."/>
      <w:lvlJc w:val="left"/>
      <w:pPr>
        <w:ind w:left="918" w:hanging="720"/>
      </w:pPr>
      <w:rPr>
        <w:rFonts w:hint="default"/>
        <w:b w:val="0"/>
        <w:i w:val="0"/>
      </w:rPr>
    </w:lvl>
    <w:lvl w:ilvl="4">
      <w:start w:val="1"/>
      <w:numFmt w:val="decimal"/>
      <w:lvlText w:val="%1.%2.%3.%4.%5."/>
      <w:lvlJc w:val="left"/>
      <w:pPr>
        <w:ind w:left="1344" w:hanging="1080"/>
      </w:pPr>
      <w:rPr>
        <w:rFonts w:hint="default"/>
        <w:b w:val="0"/>
        <w:i w:val="0"/>
      </w:rPr>
    </w:lvl>
    <w:lvl w:ilvl="5">
      <w:start w:val="1"/>
      <w:numFmt w:val="decimal"/>
      <w:lvlText w:val="%1.%2.%3.%4.%5.%6."/>
      <w:lvlJc w:val="left"/>
      <w:pPr>
        <w:ind w:left="1410" w:hanging="1080"/>
      </w:pPr>
      <w:rPr>
        <w:rFonts w:hint="default"/>
        <w:b w:val="0"/>
        <w:i w:val="0"/>
      </w:rPr>
    </w:lvl>
    <w:lvl w:ilvl="6">
      <w:start w:val="1"/>
      <w:numFmt w:val="decimal"/>
      <w:lvlText w:val="%1.%2.%3.%4.%5.%6.%7."/>
      <w:lvlJc w:val="left"/>
      <w:pPr>
        <w:ind w:left="1836" w:hanging="1440"/>
      </w:pPr>
      <w:rPr>
        <w:rFonts w:hint="default"/>
        <w:b w:val="0"/>
        <w:i w:val="0"/>
      </w:rPr>
    </w:lvl>
    <w:lvl w:ilvl="7">
      <w:start w:val="1"/>
      <w:numFmt w:val="decimal"/>
      <w:lvlText w:val="%1.%2.%3.%4.%5.%6.%7.%8."/>
      <w:lvlJc w:val="left"/>
      <w:pPr>
        <w:ind w:left="1902" w:hanging="1440"/>
      </w:pPr>
      <w:rPr>
        <w:rFonts w:hint="default"/>
        <w:b w:val="0"/>
        <w:i w:val="0"/>
      </w:rPr>
    </w:lvl>
    <w:lvl w:ilvl="8">
      <w:start w:val="1"/>
      <w:numFmt w:val="decimal"/>
      <w:lvlText w:val="%1.%2.%3.%4.%5.%6.%7.%8.%9."/>
      <w:lvlJc w:val="left"/>
      <w:pPr>
        <w:ind w:left="2328" w:hanging="1800"/>
      </w:pPr>
      <w:rPr>
        <w:rFonts w:hint="default"/>
        <w:b w:val="0"/>
        <w:i w:val="0"/>
      </w:rPr>
    </w:lvl>
  </w:abstractNum>
  <w:abstractNum w:abstractNumId="17" w15:restartNumberingAfterBreak="0">
    <w:nsid w:val="54476F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9E3E0D"/>
    <w:multiLevelType w:val="hybridMultilevel"/>
    <w:tmpl w:val="276E0C9A"/>
    <w:lvl w:ilvl="0" w:tplc="56161126">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6F0B5C"/>
    <w:multiLevelType w:val="hybridMultilevel"/>
    <w:tmpl w:val="005289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DC4032E"/>
    <w:multiLevelType w:val="hybridMultilevel"/>
    <w:tmpl w:val="4FB8B9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25E0627"/>
    <w:multiLevelType w:val="hybridMultilevel"/>
    <w:tmpl w:val="74567856"/>
    <w:lvl w:ilvl="0" w:tplc="A8C06E08">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212E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514F9C"/>
    <w:multiLevelType w:val="hybridMultilevel"/>
    <w:tmpl w:val="D2603BA4"/>
    <w:lvl w:ilvl="0" w:tplc="176CD62A">
      <w:start w:val="6"/>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3C518DF"/>
    <w:multiLevelType w:val="hybridMultilevel"/>
    <w:tmpl w:val="1A86D52C"/>
    <w:lvl w:ilvl="0" w:tplc="B9D8412C">
      <w:start w:val="1"/>
      <w:numFmt w:val="decimal"/>
      <w:lvlText w:val="%1."/>
      <w:lvlJc w:val="left"/>
      <w:pPr>
        <w:ind w:left="780" w:hanging="420"/>
      </w:pPr>
      <w:rPr>
        <w:rFonts w:hint="default"/>
        <w:lang w:val="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7160A8"/>
    <w:multiLevelType w:val="hybridMultilevel"/>
    <w:tmpl w:val="276E0C9A"/>
    <w:lvl w:ilvl="0" w:tplc="56161126">
      <w:start w:val="1"/>
      <w:numFmt w:val="decimal"/>
      <w:lvlText w:val="%1."/>
      <w:lvlJc w:val="left"/>
      <w:pPr>
        <w:ind w:left="420" w:hanging="4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51333FF"/>
    <w:multiLevelType w:val="hybridMultilevel"/>
    <w:tmpl w:val="F328DE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6A30E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6F02BA3"/>
    <w:multiLevelType w:val="hybridMultilevel"/>
    <w:tmpl w:val="A48860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C437D6"/>
    <w:multiLevelType w:val="hybridMultilevel"/>
    <w:tmpl w:val="A9F0D462"/>
    <w:lvl w:ilvl="0" w:tplc="6CAC94B8">
      <w:start w:val="6"/>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AC10B64"/>
    <w:multiLevelType w:val="multilevel"/>
    <w:tmpl w:val="95765A06"/>
    <w:lvl w:ilvl="0">
      <w:start w:val="1"/>
      <w:numFmt w:val="decimal"/>
      <w:lvlText w:val="%1."/>
      <w:lvlJc w:val="left"/>
      <w:pPr>
        <w:ind w:left="420" w:hanging="420"/>
      </w:pPr>
      <w:rPr>
        <w:rFonts w:hint="default"/>
      </w:rPr>
    </w:lvl>
    <w:lvl w:ilvl="1">
      <w:start w:val="1"/>
      <w:numFmt w:val="decimal"/>
      <w:isLgl/>
      <w:lvlText w:val="%1.%2"/>
      <w:lvlJc w:val="left"/>
      <w:pPr>
        <w:ind w:left="426"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31" w15:restartNumberingAfterBreak="0">
    <w:nsid w:val="7F332283"/>
    <w:multiLevelType w:val="hybridMultilevel"/>
    <w:tmpl w:val="42FC4118"/>
    <w:lvl w:ilvl="0" w:tplc="43DE1C38">
      <w:start w:val="11"/>
      <w:numFmt w:val="decimal"/>
      <w:lvlText w:val="%1."/>
      <w:lvlJc w:val="left"/>
      <w:pPr>
        <w:ind w:left="703"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4"/>
  </w:num>
  <w:num w:numId="2">
    <w:abstractNumId w:val="8"/>
  </w:num>
  <w:num w:numId="3">
    <w:abstractNumId w:val="18"/>
  </w:num>
  <w:num w:numId="4">
    <w:abstractNumId w:val="4"/>
  </w:num>
  <w:num w:numId="5">
    <w:abstractNumId w:val="13"/>
  </w:num>
  <w:num w:numId="6">
    <w:abstractNumId w:val="1"/>
  </w:num>
  <w:num w:numId="7">
    <w:abstractNumId w:val="30"/>
  </w:num>
  <w:num w:numId="8">
    <w:abstractNumId w:val="10"/>
  </w:num>
  <w:num w:numId="9">
    <w:abstractNumId w:val="25"/>
  </w:num>
  <w:num w:numId="10">
    <w:abstractNumId w:val="3"/>
  </w:num>
  <w:num w:numId="11">
    <w:abstractNumId w:val="6"/>
  </w:num>
  <w:num w:numId="12">
    <w:abstractNumId w:val="12"/>
  </w:num>
  <w:num w:numId="13">
    <w:abstractNumId w:val="11"/>
  </w:num>
  <w:num w:numId="14">
    <w:abstractNumId w:val="5"/>
  </w:num>
  <w:num w:numId="15">
    <w:abstractNumId w:val="2"/>
  </w:num>
  <w:num w:numId="16">
    <w:abstractNumId w:val="14"/>
  </w:num>
  <w:num w:numId="17">
    <w:abstractNumId w:val="9"/>
  </w:num>
  <w:num w:numId="18">
    <w:abstractNumId w:val="26"/>
  </w:num>
  <w:num w:numId="19">
    <w:abstractNumId w:val="28"/>
  </w:num>
  <w:num w:numId="20">
    <w:abstractNumId w:val="20"/>
  </w:num>
  <w:num w:numId="21">
    <w:abstractNumId w:val="19"/>
  </w:num>
  <w:num w:numId="22">
    <w:abstractNumId w:val="16"/>
  </w:num>
  <w:num w:numId="23">
    <w:abstractNumId w:val="10"/>
  </w:num>
  <w:num w:numId="24">
    <w:abstractNumId w:val="10"/>
  </w:num>
  <w:num w:numId="25">
    <w:abstractNumId w:val="0"/>
  </w:num>
  <w:num w:numId="26">
    <w:abstractNumId w:val="10"/>
  </w:num>
  <w:num w:numId="27">
    <w:abstractNumId w:val="10"/>
  </w:num>
  <w:num w:numId="28">
    <w:abstractNumId w:val="10"/>
  </w:num>
  <w:num w:numId="29">
    <w:abstractNumId w:val="17"/>
  </w:num>
  <w:num w:numId="30">
    <w:abstractNumId w:val="10"/>
  </w:num>
  <w:num w:numId="31">
    <w:abstractNumId w:val="10"/>
  </w:num>
  <w:num w:numId="32">
    <w:abstractNumId w:val="10"/>
  </w:num>
  <w:num w:numId="33">
    <w:abstractNumId w:val="10"/>
  </w:num>
  <w:num w:numId="34">
    <w:abstractNumId w:val="22"/>
  </w:num>
  <w:num w:numId="35">
    <w:abstractNumId w:val="10"/>
  </w:num>
  <w:num w:numId="36">
    <w:abstractNumId w:val="27"/>
  </w:num>
  <w:num w:numId="37">
    <w:abstractNumId w:val="15"/>
  </w:num>
  <w:num w:numId="38">
    <w:abstractNumId w:val="31"/>
  </w:num>
  <w:num w:numId="39">
    <w:abstractNumId w:val="23"/>
  </w:num>
  <w:num w:numId="40">
    <w:abstractNumId w:val="29"/>
  </w:num>
  <w:num w:numId="41">
    <w:abstractNumId w:val="21"/>
  </w:num>
  <w:num w:numId="42">
    <w:abstractNumId w:val="7"/>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ikna Jan">
    <w15:presenceInfo w15:providerId="AD" w15:userId="S::jan.pikna@mmr.cz::ee2f0118-f27a-463b-a851-96dfebd157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78"/>
    <w:rsid w:val="00004BA3"/>
    <w:rsid w:val="00006918"/>
    <w:rsid w:val="00006C85"/>
    <w:rsid w:val="00011672"/>
    <w:rsid w:val="00013F5F"/>
    <w:rsid w:val="000144BA"/>
    <w:rsid w:val="00015485"/>
    <w:rsid w:val="00015592"/>
    <w:rsid w:val="00015820"/>
    <w:rsid w:val="00016D7B"/>
    <w:rsid w:val="00017F73"/>
    <w:rsid w:val="000207B8"/>
    <w:rsid w:val="00021C1E"/>
    <w:rsid w:val="0002281E"/>
    <w:rsid w:val="00024843"/>
    <w:rsid w:val="000262B6"/>
    <w:rsid w:val="00030A40"/>
    <w:rsid w:val="00030C01"/>
    <w:rsid w:val="00031347"/>
    <w:rsid w:val="00031893"/>
    <w:rsid w:val="00031C7B"/>
    <w:rsid w:val="0003366F"/>
    <w:rsid w:val="00033879"/>
    <w:rsid w:val="000342D6"/>
    <w:rsid w:val="00035E0C"/>
    <w:rsid w:val="000368EF"/>
    <w:rsid w:val="00040842"/>
    <w:rsid w:val="00041658"/>
    <w:rsid w:val="00041AA1"/>
    <w:rsid w:val="00042F03"/>
    <w:rsid w:val="00043125"/>
    <w:rsid w:val="000435F5"/>
    <w:rsid w:val="00043739"/>
    <w:rsid w:val="00044953"/>
    <w:rsid w:val="00044E20"/>
    <w:rsid w:val="00046786"/>
    <w:rsid w:val="0004682E"/>
    <w:rsid w:val="00046EFE"/>
    <w:rsid w:val="00050964"/>
    <w:rsid w:val="00054377"/>
    <w:rsid w:val="000565F1"/>
    <w:rsid w:val="00057A46"/>
    <w:rsid w:val="000619D7"/>
    <w:rsid w:val="000644D4"/>
    <w:rsid w:val="00064AD6"/>
    <w:rsid w:val="00065926"/>
    <w:rsid w:val="00066442"/>
    <w:rsid w:val="00066F18"/>
    <w:rsid w:val="0006750C"/>
    <w:rsid w:val="00067EFC"/>
    <w:rsid w:val="000715A2"/>
    <w:rsid w:val="00071E8F"/>
    <w:rsid w:val="000725E4"/>
    <w:rsid w:val="000729BD"/>
    <w:rsid w:val="000750EB"/>
    <w:rsid w:val="0007723F"/>
    <w:rsid w:val="00080F34"/>
    <w:rsid w:val="000844AD"/>
    <w:rsid w:val="00084CA0"/>
    <w:rsid w:val="000853C8"/>
    <w:rsid w:val="00091126"/>
    <w:rsid w:val="00091899"/>
    <w:rsid w:val="00092DA0"/>
    <w:rsid w:val="00093846"/>
    <w:rsid w:val="00094808"/>
    <w:rsid w:val="000949D9"/>
    <w:rsid w:val="000952ED"/>
    <w:rsid w:val="00095A0F"/>
    <w:rsid w:val="000A0134"/>
    <w:rsid w:val="000A3B23"/>
    <w:rsid w:val="000A3BFC"/>
    <w:rsid w:val="000B0699"/>
    <w:rsid w:val="000B25B7"/>
    <w:rsid w:val="000B38A8"/>
    <w:rsid w:val="000B3AF1"/>
    <w:rsid w:val="000B53F3"/>
    <w:rsid w:val="000B6CF8"/>
    <w:rsid w:val="000C2557"/>
    <w:rsid w:val="000C3FA6"/>
    <w:rsid w:val="000C4422"/>
    <w:rsid w:val="000C6042"/>
    <w:rsid w:val="000C6AAC"/>
    <w:rsid w:val="000C6D16"/>
    <w:rsid w:val="000C7B99"/>
    <w:rsid w:val="000D00FB"/>
    <w:rsid w:val="000D1759"/>
    <w:rsid w:val="000D2041"/>
    <w:rsid w:val="000D36F3"/>
    <w:rsid w:val="000D3ED7"/>
    <w:rsid w:val="000D4F6D"/>
    <w:rsid w:val="000D60A3"/>
    <w:rsid w:val="000E1415"/>
    <w:rsid w:val="000E38D1"/>
    <w:rsid w:val="000E3F76"/>
    <w:rsid w:val="000E5886"/>
    <w:rsid w:val="000E6657"/>
    <w:rsid w:val="000E701A"/>
    <w:rsid w:val="000E738D"/>
    <w:rsid w:val="000F0A14"/>
    <w:rsid w:val="000F10D9"/>
    <w:rsid w:val="000F1C91"/>
    <w:rsid w:val="000F1D7F"/>
    <w:rsid w:val="000F2622"/>
    <w:rsid w:val="000F3B28"/>
    <w:rsid w:val="000F57EA"/>
    <w:rsid w:val="000F6EC9"/>
    <w:rsid w:val="001033D0"/>
    <w:rsid w:val="001052CC"/>
    <w:rsid w:val="00106189"/>
    <w:rsid w:val="00106950"/>
    <w:rsid w:val="00107D61"/>
    <w:rsid w:val="00107E28"/>
    <w:rsid w:val="001103B8"/>
    <w:rsid w:val="00110972"/>
    <w:rsid w:val="0011166D"/>
    <w:rsid w:val="0011186E"/>
    <w:rsid w:val="00112007"/>
    <w:rsid w:val="001125FE"/>
    <w:rsid w:val="00113526"/>
    <w:rsid w:val="00116A4D"/>
    <w:rsid w:val="00123E5D"/>
    <w:rsid w:val="00123FA0"/>
    <w:rsid w:val="001308B3"/>
    <w:rsid w:val="001373AF"/>
    <w:rsid w:val="00142F8B"/>
    <w:rsid w:val="00143633"/>
    <w:rsid w:val="001437D6"/>
    <w:rsid w:val="001471C3"/>
    <w:rsid w:val="00147268"/>
    <w:rsid w:val="00147316"/>
    <w:rsid w:val="00152873"/>
    <w:rsid w:val="00152FAC"/>
    <w:rsid w:val="00154C18"/>
    <w:rsid w:val="001555CF"/>
    <w:rsid w:val="00156A6D"/>
    <w:rsid w:val="00157BA4"/>
    <w:rsid w:val="00157D82"/>
    <w:rsid w:val="001634B8"/>
    <w:rsid w:val="00163A47"/>
    <w:rsid w:val="00164C44"/>
    <w:rsid w:val="001669EB"/>
    <w:rsid w:val="001723E1"/>
    <w:rsid w:val="00172E5C"/>
    <w:rsid w:val="0017513D"/>
    <w:rsid w:val="00175BF3"/>
    <w:rsid w:val="00176539"/>
    <w:rsid w:val="00181A5A"/>
    <w:rsid w:val="001830C4"/>
    <w:rsid w:val="001835C3"/>
    <w:rsid w:val="00183D3B"/>
    <w:rsid w:val="00184D72"/>
    <w:rsid w:val="00187889"/>
    <w:rsid w:val="00192DA6"/>
    <w:rsid w:val="001940A7"/>
    <w:rsid w:val="00196E17"/>
    <w:rsid w:val="001A3168"/>
    <w:rsid w:val="001A5469"/>
    <w:rsid w:val="001A6DD5"/>
    <w:rsid w:val="001A7CAE"/>
    <w:rsid w:val="001B0033"/>
    <w:rsid w:val="001B2580"/>
    <w:rsid w:val="001B261B"/>
    <w:rsid w:val="001B4B34"/>
    <w:rsid w:val="001C1E9F"/>
    <w:rsid w:val="001C2271"/>
    <w:rsid w:val="001C3376"/>
    <w:rsid w:val="001C48EF"/>
    <w:rsid w:val="001C6076"/>
    <w:rsid w:val="001C6A35"/>
    <w:rsid w:val="001C6E16"/>
    <w:rsid w:val="001D0C6F"/>
    <w:rsid w:val="001D1BB7"/>
    <w:rsid w:val="001D5357"/>
    <w:rsid w:val="001D5768"/>
    <w:rsid w:val="001D59FE"/>
    <w:rsid w:val="001D5A06"/>
    <w:rsid w:val="001D6D12"/>
    <w:rsid w:val="001D7D0B"/>
    <w:rsid w:val="001D7D5E"/>
    <w:rsid w:val="001E1922"/>
    <w:rsid w:val="001E2377"/>
    <w:rsid w:val="001E40C9"/>
    <w:rsid w:val="001E42D9"/>
    <w:rsid w:val="001E5928"/>
    <w:rsid w:val="001E6DB5"/>
    <w:rsid w:val="001F0203"/>
    <w:rsid w:val="001F17EF"/>
    <w:rsid w:val="001F49A7"/>
    <w:rsid w:val="001F4C17"/>
    <w:rsid w:val="001F7359"/>
    <w:rsid w:val="00207299"/>
    <w:rsid w:val="00207469"/>
    <w:rsid w:val="00211B90"/>
    <w:rsid w:val="00215DAB"/>
    <w:rsid w:val="0021602C"/>
    <w:rsid w:val="0021716C"/>
    <w:rsid w:val="00225368"/>
    <w:rsid w:val="00230F0A"/>
    <w:rsid w:val="002324B5"/>
    <w:rsid w:val="00232AF1"/>
    <w:rsid w:val="00233708"/>
    <w:rsid w:val="00234D58"/>
    <w:rsid w:val="00235AD2"/>
    <w:rsid w:val="002376EA"/>
    <w:rsid w:val="00241826"/>
    <w:rsid w:val="00244AA6"/>
    <w:rsid w:val="002461D2"/>
    <w:rsid w:val="00247030"/>
    <w:rsid w:val="0024791F"/>
    <w:rsid w:val="002503F9"/>
    <w:rsid w:val="00250B14"/>
    <w:rsid w:val="002526F3"/>
    <w:rsid w:val="00252B2F"/>
    <w:rsid w:val="00261B79"/>
    <w:rsid w:val="00261C27"/>
    <w:rsid w:val="00262CC3"/>
    <w:rsid w:val="00264BF5"/>
    <w:rsid w:val="002716FB"/>
    <w:rsid w:val="00271FA2"/>
    <w:rsid w:val="00273EDC"/>
    <w:rsid w:val="0027537D"/>
    <w:rsid w:val="002821AB"/>
    <w:rsid w:val="0028231C"/>
    <w:rsid w:val="0028336C"/>
    <w:rsid w:val="00283D62"/>
    <w:rsid w:val="00286A64"/>
    <w:rsid w:val="00291838"/>
    <w:rsid w:val="00291C0D"/>
    <w:rsid w:val="0029286B"/>
    <w:rsid w:val="002951B2"/>
    <w:rsid w:val="00295FDC"/>
    <w:rsid w:val="002A060D"/>
    <w:rsid w:val="002A17F8"/>
    <w:rsid w:val="002A3F7D"/>
    <w:rsid w:val="002A5BB7"/>
    <w:rsid w:val="002B18F7"/>
    <w:rsid w:val="002B2740"/>
    <w:rsid w:val="002B42AC"/>
    <w:rsid w:val="002B441C"/>
    <w:rsid w:val="002C3757"/>
    <w:rsid w:val="002C3B3D"/>
    <w:rsid w:val="002C5EAA"/>
    <w:rsid w:val="002C63D3"/>
    <w:rsid w:val="002C7F8F"/>
    <w:rsid w:val="002D0734"/>
    <w:rsid w:val="002D0A53"/>
    <w:rsid w:val="002D5ED3"/>
    <w:rsid w:val="002D6707"/>
    <w:rsid w:val="002E00F5"/>
    <w:rsid w:val="002E1A47"/>
    <w:rsid w:val="002E5A34"/>
    <w:rsid w:val="002E5BEA"/>
    <w:rsid w:val="002E5CCD"/>
    <w:rsid w:val="002E69BE"/>
    <w:rsid w:val="002E793F"/>
    <w:rsid w:val="002F0178"/>
    <w:rsid w:val="002F1D0E"/>
    <w:rsid w:val="002F368A"/>
    <w:rsid w:val="002F3BE4"/>
    <w:rsid w:val="002F4023"/>
    <w:rsid w:val="002F67EC"/>
    <w:rsid w:val="002F68D2"/>
    <w:rsid w:val="002F78C2"/>
    <w:rsid w:val="0030203F"/>
    <w:rsid w:val="00303414"/>
    <w:rsid w:val="00306128"/>
    <w:rsid w:val="00307440"/>
    <w:rsid w:val="00310ECA"/>
    <w:rsid w:val="00312F8F"/>
    <w:rsid w:val="00313020"/>
    <w:rsid w:val="00313A02"/>
    <w:rsid w:val="00316722"/>
    <w:rsid w:val="0031703B"/>
    <w:rsid w:val="00317F99"/>
    <w:rsid w:val="00321249"/>
    <w:rsid w:val="00321E4B"/>
    <w:rsid w:val="003225EF"/>
    <w:rsid w:val="00322D9B"/>
    <w:rsid w:val="00324084"/>
    <w:rsid w:val="00324FBF"/>
    <w:rsid w:val="003308D3"/>
    <w:rsid w:val="00337AD0"/>
    <w:rsid w:val="003404E0"/>
    <w:rsid w:val="003413CA"/>
    <w:rsid w:val="00341E4C"/>
    <w:rsid w:val="00344DB6"/>
    <w:rsid w:val="00345189"/>
    <w:rsid w:val="00345FE9"/>
    <w:rsid w:val="00350828"/>
    <w:rsid w:val="00350DBB"/>
    <w:rsid w:val="003525FA"/>
    <w:rsid w:val="00353085"/>
    <w:rsid w:val="0035329C"/>
    <w:rsid w:val="003636D7"/>
    <w:rsid w:val="00364697"/>
    <w:rsid w:val="00364DA9"/>
    <w:rsid w:val="003654A6"/>
    <w:rsid w:val="0037272F"/>
    <w:rsid w:val="00372C2E"/>
    <w:rsid w:val="00376F9A"/>
    <w:rsid w:val="00380027"/>
    <w:rsid w:val="00380423"/>
    <w:rsid w:val="00384801"/>
    <w:rsid w:val="00385F9B"/>
    <w:rsid w:val="00386178"/>
    <w:rsid w:val="00390AC1"/>
    <w:rsid w:val="00391F0A"/>
    <w:rsid w:val="00392D5F"/>
    <w:rsid w:val="0039446A"/>
    <w:rsid w:val="00395880"/>
    <w:rsid w:val="003A1436"/>
    <w:rsid w:val="003A1A07"/>
    <w:rsid w:val="003A234E"/>
    <w:rsid w:val="003A2609"/>
    <w:rsid w:val="003A4B3F"/>
    <w:rsid w:val="003A7759"/>
    <w:rsid w:val="003A77B0"/>
    <w:rsid w:val="003B0EBD"/>
    <w:rsid w:val="003B3A8F"/>
    <w:rsid w:val="003B4D49"/>
    <w:rsid w:val="003B51E4"/>
    <w:rsid w:val="003B6615"/>
    <w:rsid w:val="003C0F73"/>
    <w:rsid w:val="003C1DB4"/>
    <w:rsid w:val="003C2C68"/>
    <w:rsid w:val="003C61C9"/>
    <w:rsid w:val="003C6F50"/>
    <w:rsid w:val="003D040F"/>
    <w:rsid w:val="003D1B65"/>
    <w:rsid w:val="003E184F"/>
    <w:rsid w:val="003E380F"/>
    <w:rsid w:val="003E69ED"/>
    <w:rsid w:val="003E7915"/>
    <w:rsid w:val="003E7CDE"/>
    <w:rsid w:val="003E7F97"/>
    <w:rsid w:val="003F1806"/>
    <w:rsid w:val="003F18D8"/>
    <w:rsid w:val="003F4463"/>
    <w:rsid w:val="003F70B3"/>
    <w:rsid w:val="003F7295"/>
    <w:rsid w:val="003F7D4E"/>
    <w:rsid w:val="00402285"/>
    <w:rsid w:val="0040553F"/>
    <w:rsid w:val="00405F47"/>
    <w:rsid w:val="00406E3E"/>
    <w:rsid w:val="00411667"/>
    <w:rsid w:val="00412439"/>
    <w:rsid w:val="004129C6"/>
    <w:rsid w:val="00414719"/>
    <w:rsid w:val="00415647"/>
    <w:rsid w:val="00415EB7"/>
    <w:rsid w:val="00416BEB"/>
    <w:rsid w:val="00417008"/>
    <w:rsid w:val="00427616"/>
    <w:rsid w:val="00427AA1"/>
    <w:rsid w:val="004309E3"/>
    <w:rsid w:val="00431778"/>
    <w:rsid w:val="0043416F"/>
    <w:rsid w:val="0043698B"/>
    <w:rsid w:val="00441B64"/>
    <w:rsid w:val="00442AB1"/>
    <w:rsid w:val="0045306B"/>
    <w:rsid w:val="00454EC1"/>
    <w:rsid w:val="004553C9"/>
    <w:rsid w:val="00455E54"/>
    <w:rsid w:val="004560C5"/>
    <w:rsid w:val="00460D8C"/>
    <w:rsid w:val="004637D7"/>
    <w:rsid w:val="00463C84"/>
    <w:rsid w:val="00466283"/>
    <w:rsid w:val="0046700D"/>
    <w:rsid w:val="00472EA5"/>
    <w:rsid w:val="004730F5"/>
    <w:rsid w:val="00474EF8"/>
    <w:rsid w:val="00476F36"/>
    <w:rsid w:val="0048169D"/>
    <w:rsid w:val="00481895"/>
    <w:rsid w:val="004823B7"/>
    <w:rsid w:val="00484DF8"/>
    <w:rsid w:val="00485B86"/>
    <w:rsid w:val="00490E6B"/>
    <w:rsid w:val="00491EC3"/>
    <w:rsid w:val="00493CAB"/>
    <w:rsid w:val="00496C76"/>
    <w:rsid w:val="00497C38"/>
    <w:rsid w:val="00497E06"/>
    <w:rsid w:val="004A06B5"/>
    <w:rsid w:val="004A44F0"/>
    <w:rsid w:val="004A4650"/>
    <w:rsid w:val="004A4850"/>
    <w:rsid w:val="004A6120"/>
    <w:rsid w:val="004A75B8"/>
    <w:rsid w:val="004B0D56"/>
    <w:rsid w:val="004B21EC"/>
    <w:rsid w:val="004B376A"/>
    <w:rsid w:val="004B3B10"/>
    <w:rsid w:val="004B70C7"/>
    <w:rsid w:val="004C1E70"/>
    <w:rsid w:val="004C28BD"/>
    <w:rsid w:val="004C6CDE"/>
    <w:rsid w:val="004D3222"/>
    <w:rsid w:val="004D3287"/>
    <w:rsid w:val="004D378D"/>
    <w:rsid w:val="004D4A25"/>
    <w:rsid w:val="004D5B9B"/>
    <w:rsid w:val="004D6B31"/>
    <w:rsid w:val="004D7F90"/>
    <w:rsid w:val="004E1558"/>
    <w:rsid w:val="004E2597"/>
    <w:rsid w:val="004E2B31"/>
    <w:rsid w:val="004E457A"/>
    <w:rsid w:val="004E527A"/>
    <w:rsid w:val="004F17D0"/>
    <w:rsid w:val="004F2A52"/>
    <w:rsid w:val="004F55D6"/>
    <w:rsid w:val="004F6589"/>
    <w:rsid w:val="004F66CD"/>
    <w:rsid w:val="004F67F4"/>
    <w:rsid w:val="005020C4"/>
    <w:rsid w:val="0050309A"/>
    <w:rsid w:val="005033F9"/>
    <w:rsid w:val="00504602"/>
    <w:rsid w:val="005101C6"/>
    <w:rsid w:val="00511583"/>
    <w:rsid w:val="00516132"/>
    <w:rsid w:val="00516740"/>
    <w:rsid w:val="00517BE1"/>
    <w:rsid w:val="0052110F"/>
    <w:rsid w:val="00521D6F"/>
    <w:rsid w:val="00522AE8"/>
    <w:rsid w:val="005244FA"/>
    <w:rsid w:val="00526156"/>
    <w:rsid w:val="00526305"/>
    <w:rsid w:val="005264DE"/>
    <w:rsid w:val="00526A9F"/>
    <w:rsid w:val="00530194"/>
    <w:rsid w:val="00530889"/>
    <w:rsid w:val="00531079"/>
    <w:rsid w:val="00531728"/>
    <w:rsid w:val="00535B24"/>
    <w:rsid w:val="00535E03"/>
    <w:rsid w:val="00541B22"/>
    <w:rsid w:val="00545A9E"/>
    <w:rsid w:val="005510BF"/>
    <w:rsid w:val="00555B1A"/>
    <w:rsid w:val="005614CD"/>
    <w:rsid w:val="00561A59"/>
    <w:rsid w:val="005625F0"/>
    <w:rsid w:val="005634F5"/>
    <w:rsid w:val="005636B6"/>
    <w:rsid w:val="005650D2"/>
    <w:rsid w:val="00565962"/>
    <w:rsid w:val="00565FDC"/>
    <w:rsid w:val="005664BD"/>
    <w:rsid w:val="005667F5"/>
    <w:rsid w:val="00566EF1"/>
    <w:rsid w:val="00570182"/>
    <w:rsid w:val="00570B31"/>
    <w:rsid w:val="00571184"/>
    <w:rsid w:val="005735AB"/>
    <w:rsid w:val="00575252"/>
    <w:rsid w:val="005766D9"/>
    <w:rsid w:val="00581634"/>
    <w:rsid w:val="0058312C"/>
    <w:rsid w:val="00584991"/>
    <w:rsid w:val="00586E81"/>
    <w:rsid w:val="00591146"/>
    <w:rsid w:val="00591F70"/>
    <w:rsid w:val="00592D96"/>
    <w:rsid w:val="005A244D"/>
    <w:rsid w:val="005A3980"/>
    <w:rsid w:val="005B094B"/>
    <w:rsid w:val="005B4E60"/>
    <w:rsid w:val="005B5959"/>
    <w:rsid w:val="005B64CD"/>
    <w:rsid w:val="005B6F57"/>
    <w:rsid w:val="005C0793"/>
    <w:rsid w:val="005C2D38"/>
    <w:rsid w:val="005C58A6"/>
    <w:rsid w:val="005D03AF"/>
    <w:rsid w:val="005D0B08"/>
    <w:rsid w:val="005D0D13"/>
    <w:rsid w:val="005D0E56"/>
    <w:rsid w:val="005E252C"/>
    <w:rsid w:val="005E5DB0"/>
    <w:rsid w:val="005E5F8F"/>
    <w:rsid w:val="005E6D75"/>
    <w:rsid w:val="005E6FEF"/>
    <w:rsid w:val="005F2760"/>
    <w:rsid w:val="005F27D9"/>
    <w:rsid w:val="005F33DB"/>
    <w:rsid w:val="005F3746"/>
    <w:rsid w:val="005F5FF2"/>
    <w:rsid w:val="005F6A4E"/>
    <w:rsid w:val="00601AF7"/>
    <w:rsid w:val="00601ED3"/>
    <w:rsid w:val="00604787"/>
    <w:rsid w:val="0060593A"/>
    <w:rsid w:val="006076F3"/>
    <w:rsid w:val="00610A25"/>
    <w:rsid w:val="00610DDC"/>
    <w:rsid w:val="0061318B"/>
    <w:rsid w:val="00613E19"/>
    <w:rsid w:val="00614E7D"/>
    <w:rsid w:val="00615AEE"/>
    <w:rsid w:val="00615DB1"/>
    <w:rsid w:val="0061762A"/>
    <w:rsid w:val="006176B5"/>
    <w:rsid w:val="00620EDB"/>
    <w:rsid w:val="00622CE9"/>
    <w:rsid w:val="00623C25"/>
    <w:rsid w:val="00624010"/>
    <w:rsid w:val="00624686"/>
    <w:rsid w:val="0062684F"/>
    <w:rsid w:val="00627356"/>
    <w:rsid w:val="00627C60"/>
    <w:rsid w:val="006306F3"/>
    <w:rsid w:val="00631E16"/>
    <w:rsid w:val="006329BC"/>
    <w:rsid w:val="00633D4D"/>
    <w:rsid w:val="0063433C"/>
    <w:rsid w:val="00634850"/>
    <w:rsid w:val="00634E71"/>
    <w:rsid w:val="00635C18"/>
    <w:rsid w:val="006368F4"/>
    <w:rsid w:val="00636F2E"/>
    <w:rsid w:val="00637C49"/>
    <w:rsid w:val="00640714"/>
    <w:rsid w:val="00640777"/>
    <w:rsid w:val="006453AB"/>
    <w:rsid w:val="00645E02"/>
    <w:rsid w:val="0064736C"/>
    <w:rsid w:val="006474B0"/>
    <w:rsid w:val="00651F4E"/>
    <w:rsid w:val="00653186"/>
    <w:rsid w:val="00653E06"/>
    <w:rsid w:val="0065645E"/>
    <w:rsid w:val="0066691B"/>
    <w:rsid w:val="00670627"/>
    <w:rsid w:val="00671EFD"/>
    <w:rsid w:val="006723C4"/>
    <w:rsid w:val="00673A74"/>
    <w:rsid w:val="00681628"/>
    <w:rsid w:val="0068347A"/>
    <w:rsid w:val="00685071"/>
    <w:rsid w:val="00686F4A"/>
    <w:rsid w:val="00691288"/>
    <w:rsid w:val="00694CAA"/>
    <w:rsid w:val="00696198"/>
    <w:rsid w:val="006A1AE1"/>
    <w:rsid w:val="006A1EFE"/>
    <w:rsid w:val="006A2645"/>
    <w:rsid w:val="006A2C4C"/>
    <w:rsid w:val="006A6478"/>
    <w:rsid w:val="006B02C4"/>
    <w:rsid w:val="006B23BD"/>
    <w:rsid w:val="006B4D47"/>
    <w:rsid w:val="006B6F5F"/>
    <w:rsid w:val="006C0F8D"/>
    <w:rsid w:val="006C31FA"/>
    <w:rsid w:val="006C5556"/>
    <w:rsid w:val="006C6B7E"/>
    <w:rsid w:val="006D378A"/>
    <w:rsid w:val="006D39C6"/>
    <w:rsid w:val="006D438D"/>
    <w:rsid w:val="006D44D6"/>
    <w:rsid w:val="006D4C16"/>
    <w:rsid w:val="006D5B8B"/>
    <w:rsid w:val="006D6BA9"/>
    <w:rsid w:val="006D701B"/>
    <w:rsid w:val="006D7555"/>
    <w:rsid w:val="006E1853"/>
    <w:rsid w:val="006E315D"/>
    <w:rsid w:val="006E38A4"/>
    <w:rsid w:val="006E3FE2"/>
    <w:rsid w:val="006E522A"/>
    <w:rsid w:val="006E5C79"/>
    <w:rsid w:val="006E650E"/>
    <w:rsid w:val="006E65FB"/>
    <w:rsid w:val="006E7893"/>
    <w:rsid w:val="006E7C63"/>
    <w:rsid w:val="006F3866"/>
    <w:rsid w:val="006F5760"/>
    <w:rsid w:val="006F6E6D"/>
    <w:rsid w:val="00702FD1"/>
    <w:rsid w:val="00703D11"/>
    <w:rsid w:val="00705AF6"/>
    <w:rsid w:val="0070722D"/>
    <w:rsid w:val="00707FEF"/>
    <w:rsid w:val="00710CE4"/>
    <w:rsid w:val="00712789"/>
    <w:rsid w:val="00712EA9"/>
    <w:rsid w:val="00713BA0"/>
    <w:rsid w:val="00714960"/>
    <w:rsid w:val="007219CC"/>
    <w:rsid w:val="007232D9"/>
    <w:rsid w:val="007269E0"/>
    <w:rsid w:val="00726B8E"/>
    <w:rsid w:val="00731278"/>
    <w:rsid w:val="00734075"/>
    <w:rsid w:val="00735B29"/>
    <w:rsid w:val="00736C23"/>
    <w:rsid w:val="0073701E"/>
    <w:rsid w:val="00737632"/>
    <w:rsid w:val="00741EB0"/>
    <w:rsid w:val="007421AF"/>
    <w:rsid w:val="00742377"/>
    <w:rsid w:val="007423DD"/>
    <w:rsid w:val="007434FA"/>
    <w:rsid w:val="00744EBD"/>
    <w:rsid w:val="00745281"/>
    <w:rsid w:val="00750816"/>
    <w:rsid w:val="007511CC"/>
    <w:rsid w:val="00755506"/>
    <w:rsid w:val="007563ED"/>
    <w:rsid w:val="00756400"/>
    <w:rsid w:val="007566F3"/>
    <w:rsid w:val="0076017B"/>
    <w:rsid w:val="00761543"/>
    <w:rsid w:val="007616FE"/>
    <w:rsid w:val="00762FDE"/>
    <w:rsid w:val="00764511"/>
    <w:rsid w:val="00764790"/>
    <w:rsid w:val="007650E6"/>
    <w:rsid w:val="00767240"/>
    <w:rsid w:val="00767E31"/>
    <w:rsid w:val="00767EE5"/>
    <w:rsid w:val="00772A1F"/>
    <w:rsid w:val="00773C78"/>
    <w:rsid w:val="007745D3"/>
    <w:rsid w:val="007760D4"/>
    <w:rsid w:val="0077668E"/>
    <w:rsid w:val="00783616"/>
    <w:rsid w:val="007843B4"/>
    <w:rsid w:val="00785D88"/>
    <w:rsid w:val="00786315"/>
    <w:rsid w:val="00792DE4"/>
    <w:rsid w:val="00797BFD"/>
    <w:rsid w:val="007A1C1F"/>
    <w:rsid w:val="007A389F"/>
    <w:rsid w:val="007A5E0A"/>
    <w:rsid w:val="007A6155"/>
    <w:rsid w:val="007A66BB"/>
    <w:rsid w:val="007A7EF0"/>
    <w:rsid w:val="007B1BA3"/>
    <w:rsid w:val="007B221E"/>
    <w:rsid w:val="007B5838"/>
    <w:rsid w:val="007B79B7"/>
    <w:rsid w:val="007C1912"/>
    <w:rsid w:val="007C454B"/>
    <w:rsid w:val="007C52C2"/>
    <w:rsid w:val="007C6BFF"/>
    <w:rsid w:val="007C7689"/>
    <w:rsid w:val="007C7800"/>
    <w:rsid w:val="007D04A2"/>
    <w:rsid w:val="007D15C5"/>
    <w:rsid w:val="007D226B"/>
    <w:rsid w:val="007D3233"/>
    <w:rsid w:val="007D3456"/>
    <w:rsid w:val="007D3D67"/>
    <w:rsid w:val="007D4012"/>
    <w:rsid w:val="007D40A2"/>
    <w:rsid w:val="007D4493"/>
    <w:rsid w:val="007D5EA5"/>
    <w:rsid w:val="007E4107"/>
    <w:rsid w:val="007E5679"/>
    <w:rsid w:val="007F1F07"/>
    <w:rsid w:val="007F1F65"/>
    <w:rsid w:val="007F2676"/>
    <w:rsid w:val="007F2BE5"/>
    <w:rsid w:val="007F4A4A"/>
    <w:rsid w:val="007F5FEC"/>
    <w:rsid w:val="007F766E"/>
    <w:rsid w:val="00802BE1"/>
    <w:rsid w:val="00803462"/>
    <w:rsid w:val="008035C9"/>
    <w:rsid w:val="00804A65"/>
    <w:rsid w:val="00804C1D"/>
    <w:rsid w:val="0080706E"/>
    <w:rsid w:val="008115B5"/>
    <w:rsid w:val="00817791"/>
    <w:rsid w:val="0082161C"/>
    <w:rsid w:val="00821CC6"/>
    <w:rsid w:val="00823E65"/>
    <w:rsid w:val="008273F6"/>
    <w:rsid w:val="008322FD"/>
    <w:rsid w:val="008332B4"/>
    <w:rsid w:val="00833558"/>
    <w:rsid w:val="00837C77"/>
    <w:rsid w:val="00840E1A"/>
    <w:rsid w:val="00846B86"/>
    <w:rsid w:val="008473A3"/>
    <w:rsid w:val="0084784D"/>
    <w:rsid w:val="008501B0"/>
    <w:rsid w:val="008508D9"/>
    <w:rsid w:val="00850D00"/>
    <w:rsid w:val="00851FD9"/>
    <w:rsid w:val="00852FE1"/>
    <w:rsid w:val="00854819"/>
    <w:rsid w:val="00854E62"/>
    <w:rsid w:val="0085765A"/>
    <w:rsid w:val="008578E2"/>
    <w:rsid w:val="008639F6"/>
    <w:rsid w:val="008646A6"/>
    <w:rsid w:val="00864F77"/>
    <w:rsid w:val="00866B95"/>
    <w:rsid w:val="00871F80"/>
    <w:rsid w:val="008720C2"/>
    <w:rsid w:val="00872171"/>
    <w:rsid w:val="00872DBD"/>
    <w:rsid w:val="00875129"/>
    <w:rsid w:val="00876151"/>
    <w:rsid w:val="008761FA"/>
    <w:rsid w:val="00876ACB"/>
    <w:rsid w:val="00880F2A"/>
    <w:rsid w:val="00881EB9"/>
    <w:rsid w:val="0088202A"/>
    <w:rsid w:val="00885AE4"/>
    <w:rsid w:val="00887173"/>
    <w:rsid w:val="008932A3"/>
    <w:rsid w:val="00894BA3"/>
    <w:rsid w:val="00894D33"/>
    <w:rsid w:val="00895E17"/>
    <w:rsid w:val="00896033"/>
    <w:rsid w:val="00896326"/>
    <w:rsid w:val="0089685E"/>
    <w:rsid w:val="008A36FE"/>
    <w:rsid w:val="008A4143"/>
    <w:rsid w:val="008A476B"/>
    <w:rsid w:val="008A53BE"/>
    <w:rsid w:val="008A62D0"/>
    <w:rsid w:val="008B0349"/>
    <w:rsid w:val="008B103B"/>
    <w:rsid w:val="008B10BC"/>
    <w:rsid w:val="008B1808"/>
    <w:rsid w:val="008B30F7"/>
    <w:rsid w:val="008B4702"/>
    <w:rsid w:val="008B6838"/>
    <w:rsid w:val="008C475A"/>
    <w:rsid w:val="008C5C89"/>
    <w:rsid w:val="008C5FF8"/>
    <w:rsid w:val="008C6352"/>
    <w:rsid w:val="008C6424"/>
    <w:rsid w:val="008D016A"/>
    <w:rsid w:val="008D0B0E"/>
    <w:rsid w:val="008D2A58"/>
    <w:rsid w:val="008D2B98"/>
    <w:rsid w:val="008D37CB"/>
    <w:rsid w:val="008D5B39"/>
    <w:rsid w:val="008D5DD6"/>
    <w:rsid w:val="008D7918"/>
    <w:rsid w:val="008E05E8"/>
    <w:rsid w:val="008E0E92"/>
    <w:rsid w:val="008E2863"/>
    <w:rsid w:val="008E3F61"/>
    <w:rsid w:val="008E777B"/>
    <w:rsid w:val="008E7B84"/>
    <w:rsid w:val="008F028D"/>
    <w:rsid w:val="008F0E4B"/>
    <w:rsid w:val="008F1C94"/>
    <w:rsid w:val="008F248F"/>
    <w:rsid w:val="008F2B94"/>
    <w:rsid w:val="008F3BAC"/>
    <w:rsid w:val="008F59E6"/>
    <w:rsid w:val="008F7919"/>
    <w:rsid w:val="00901120"/>
    <w:rsid w:val="00902BAD"/>
    <w:rsid w:val="00903604"/>
    <w:rsid w:val="00903745"/>
    <w:rsid w:val="00904EB6"/>
    <w:rsid w:val="00905E97"/>
    <w:rsid w:val="009064A4"/>
    <w:rsid w:val="0090701E"/>
    <w:rsid w:val="009074CF"/>
    <w:rsid w:val="0091274A"/>
    <w:rsid w:val="00912DED"/>
    <w:rsid w:val="00914723"/>
    <w:rsid w:val="0091521F"/>
    <w:rsid w:val="00920B68"/>
    <w:rsid w:val="009228E7"/>
    <w:rsid w:val="0092447C"/>
    <w:rsid w:val="009248E1"/>
    <w:rsid w:val="0092552D"/>
    <w:rsid w:val="009279F1"/>
    <w:rsid w:val="00931877"/>
    <w:rsid w:val="00932E3E"/>
    <w:rsid w:val="00933C2C"/>
    <w:rsid w:val="00933DFE"/>
    <w:rsid w:val="0093651D"/>
    <w:rsid w:val="00936B4F"/>
    <w:rsid w:val="009372ED"/>
    <w:rsid w:val="00941E39"/>
    <w:rsid w:val="009429D3"/>
    <w:rsid w:val="00943BFD"/>
    <w:rsid w:val="00945B48"/>
    <w:rsid w:val="00946F0E"/>
    <w:rsid w:val="0094732C"/>
    <w:rsid w:val="0095603F"/>
    <w:rsid w:val="00956883"/>
    <w:rsid w:val="00956B02"/>
    <w:rsid w:val="00956F15"/>
    <w:rsid w:val="00957308"/>
    <w:rsid w:val="0095773A"/>
    <w:rsid w:val="0096466B"/>
    <w:rsid w:val="00964D7E"/>
    <w:rsid w:val="009723D5"/>
    <w:rsid w:val="00975F16"/>
    <w:rsid w:val="00981605"/>
    <w:rsid w:val="00983ED2"/>
    <w:rsid w:val="00985326"/>
    <w:rsid w:val="00986624"/>
    <w:rsid w:val="00987C0B"/>
    <w:rsid w:val="00987F54"/>
    <w:rsid w:val="00990471"/>
    <w:rsid w:val="009907D9"/>
    <w:rsid w:val="009930EE"/>
    <w:rsid w:val="00995677"/>
    <w:rsid w:val="00995C8A"/>
    <w:rsid w:val="009961EB"/>
    <w:rsid w:val="0099637A"/>
    <w:rsid w:val="009978CF"/>
    <w:rsid w:val="009A0CC6"/>
    <w:rsid w:val="009A18EE"/>
    <w:rsid w:val="009A39E3"/>
    <w:rsid w:val="009A3CB5"/>
    <w:rsid w:val="009A4C01"/>
    <w:rsid w:val="009A4E9D"/>
    <w:rsid w:val="009A598F"/>
    <w:rsid w:val="009A6890"/>
    <w:rsid w:val="009A6E13"/>
    <w:rsid w:val="009B225F"/>
    <w:rsid w:val="009B3428"/>
    <w:rsid w:val="009B49CD"/>
    <w:rsid w:val="009B57DF"/>
    <w:rsid w:val="009B6441"/>
    <w:rsid w:val="009C0527"/>
    <w:rsid w:val="009C06F9"/>
    <w:rsid w:val="009C1B8B"/>
    <w:rsid w:val="009C2C52"/>
    <w:rsid w:val="009C3512"/>
    <w:rsid w:val="009C5651"/>
    <w:rsid w:val="009C72CB"/>
    <w:rsid w:val="009D2D86"/>
    <w:rsid w:val="009D4B1D"/>
    <w:rsid w:val="009D4BCB"/>
    <w:rsid w:val="009D5A9B"/>
    <w:rsid w:val="009E1140"/>
    <w:rsid w:val="009E4476"/>
    <w:rsid w:val="009E4DB1"/>
    <w:rsid w:val="009E5742"/>
    <w:rsid w:val="009F0FDE"/>
    <w:rsid w:val="009F2D1F"/>
    <w:rsid w:val="009F3AB4"/>
    <w:rsid w:val="009F54E8"/>
    <w:rsid w:val="009F5702"/>
    <w:rsid w:val="00A0005B"/>
    <w:rsid w:val="00A01850"/>
    <w:rsid w:val="00A042AE"/>
    <w:rsid w:val="00A05BE2"/>
    <w:rsid w:val="00A05E3F"/>
    <w:rsid w:val="00A07D80"/>
    <w:rsid w:val="00A07D83"/>
    <w:rsid w:val="00A112AE"/>
    <w:rsid w:val="00A12715"/>
    <w:rsid w:val="00A13A15"/>
    <w:rsid w:val="00A14D9F"/>
    <w:rsid w:val="00A164A3"/>
    <w:rsid w:val="00A16604"/>
    <w:rsid w:val="00A1665A"/>
    <w:rsid w:val="00A20BB0"/>
    <w:rsid w:val="00A240BF"/>
    <w:rsid w:val="00A25421"/>
    <w:rsid w:val="00A27A4F"/>
    <w:rsid w:val="00A31D94"/>
    <w:rsid w:val="00A32002"/>
    <w:rsid w:val="00A32582"/>
    <w:rsid w:val="00A34887"/>
    <w:rsid w:val="00A35080"/>
    <w:rsid w:val="00A36AD1"/>
    <w:rsid w:val="00A378E7"/>
    <w:rsid w:val="00A40DB2"/>
    <w:rsid w:val="00A42D16"/>
    <w:rsid w:val="00A45B5B"/>
    <w:rsid w:val="00A47A4B"/>
    <w:rsid w:val="00A52D45"/>
    <w:rsid w:val="00A5352C"/>
    <w:rsid w:val="00A53ED8"/>
    <w:rsid w:val="00A5496E"/>
    <w:rsid w:val="00A570D4"/>
    <w:rsid w:val="00A579C2"/>
    <w:rsid w:val="00A57D51"/>
    <w:rsid w:val="00A640A2"/>
    <w:rsid w:val="00A64B2B"/>
    <w:rsid w:val="00A64C9D"/>
    <w:rsid w:val="00A660DA"/>
    <w:rsid w:val="00A66581"/>
    <w:rsid w:val="00A709AE"/>
    <w:rsid w:val="00A73A49"/>
    <w:rsid w:val="00A73C7C"/>
    <w:rsid w:val="00A74B74"/>
    <w:rsid w:val="00A753C3"/>
    <w:rsid w:val="00A84FBC"/>
    <w:rsid w:val="00A905BD"/>
    <w:rsid w:val="00A905F0"/>
    <w:rsid w:val="00A909DB"/>
    <w:rsid w:val="00A94A5D"/>
    <w:rsid w:val="00A95D18"/>
    <w:rsid w:val="00A967A2"/>
    <w:rsid w:val="00AA0215"/>
    <w:rsid w:val="00AA0454"/>
    <w:rsid w:val="00AA26DD"/>
    <w:rsid w:val="00AA3D1A"/>
    <w:rsid w:val="00AA46E4"/>
    <w:rsid w:val="00AA5498"/>
    <w:rsid w:val="00AB0D3A"/>
    <w:rsid w:val="00AB1F44"/>
    <w:rsid w:val="00AB27DE"/>
    <w:rsid w:val="00AB3374"/>
    <w:rsid w:val="00AB52B5"/>
    <w:rsid w:val="00AB5BA0"/>
    <w:rsid w:val="00AC22BA"/>
    <w:rsid w:val="00AC3E38"/>
    <w:rsid w:val="00AD0954"/>
    <w:rsid w:val="00AD234E"/>
    <w:rsid w:val="00AD585F"/>
    <w:rsid w:val="00AD6771"/>
    <w:rsid w:val="00AD7840"/>
    <w:rsid w:val="00AE3BAB"/>
    <w:rsid w:val="00AE6321"/>
    <w:rsid w:val="00AF050E"/>
    <w:rsid w:val="00AF05B3"/>
    <w:rsid w:val="00AF14B6"/>
    <w:rsid w:val="00AF2D14"/>
    <w:rsid w:val="00AF74E4"/>
    <w:rsid w:val="00AF79D9"/>
    <w:rsid w:val="00B00BA7"/>
    <w:rsid w:val="00B01081"/>
    <w:rsid w:val="00B02BC5"/>
    <w:rsid w:val="00B03698"/>
    <w:rsid w:val="00B050EE"/>
    <w:rsid w:val="00B05864"/>
    <w:rsid w:val="00B07E9A"/>
    <w:rsid w:val="00B108BA"/>
    <w:rsid w:val="00B1160A"/>
    <w:rsid w:val="00B12AA5"/>
    <w:rsid w:val="00B1309E"/>
    <w:rsid w:val="00B130A6"/>
    <w:rsid w:val="00B15AD4"/>
    <w:rsid w:val="00B1624A"/>
    <w:rsid w:val="00B201E7"/>
    <w:rsid w:val="00B260E0"/>
    <w:rsid w:val="00B269B4"/>
    <w:rsid w:val="00B27189"/>
    <w:rsid w:val="00B31D42"/>
    <w:rsid w:val="00B31DAB"/>
    <w:rsid w:val="00B324A3"/>
    <w:rsid w:val="00B33EA2"/>
    <w:rsid w:val="00B350D8"/>
    <w:rsid w:val="00B35978"/>
    <w:rsid w:val="00B367E2"/>
    <w:rsid w:val="00B37730"/>
    <w:rsid w:val="00B4137F"/>
    <w:rsid w:val="00B41FBC"/>
    <w:rsid w:val="00B431EA"/>
    <w:rsid w:val="00B433D5"/>
    <w:rsid w:val="00B44193"/>
    <w:rsid w:val="00B465E8"/>
    <w:rsid w:val="00B47B58"/>
    <w:rsid w:val="00B47F82"/>
    <w:rsid w:val="00B51A40"/>
    <w:rsid w:val="00B51BE0"/>
    <w:rsid w:val="00B53A46"/>
    <w:rsid w:val="00B541F6"/>
    <w:rsid w:val="00B54F72"/>
    <w:rsid w:val="00B559BD"/>
    <w:rsid w:val="00B56007"/>
    <w:rsid w:val="00B61A30"/>
    <w:rsid w:val="00B63224"/>
    <w:rsid w:val="00B6475D"/>
    <w:rsid w:val="00B64F21"/>
    <w:rsid w:val="00B65E37"/>
    <w:rsid w:val="00B67784"/>
    <w:rsid w:val="00B7052B"/>
    <w:rsid w:val="00B72857"/>
    <w:rsid w:val="00B748B3"/>
    <w:rsid w:val="00B76755"/>
    <w:rsid w:val="00B8069E"/>
    <w:rsid w:val="00B80CBD"/>
    <w:rsid w:val="00B84ABD"/>
    <w:rsid w:val="00B86541"/>
    <w:rsid w:val="00B8732F"/>
    <w:rsid w:val="00B87906"/>
    <w:rsid w:val="00B87C6E"/>
    <w:rsid w:val="00B87E79"/>
    <w:rsid w:val="00B9067B"/>
    <w:rsid w:val="00B91319"/>
    <w:rsid w:val="00B9353B"/>
    <w:rsid w:val="00B94657"/>
    <w:rsid w:val="00B95DCC"/>
    <w:rsid w:val="00B97866"/>
    <w:rsid w:val="00B97AC8"/>
    <w:rsid w:val="00BA1C10"/>
    <w:rsid w:val="00BA62C0"/>
    <w:rsid w:val="00BA6F62"/>
    <w:rsid w:val="00BB07CB"/>
    <w:rsid w:val="00BB56DA"/>
    <w:rsid w:val="00BB575B"/>
    <w:rsid w:val="00BB7FC6"/>
    <w:rsid w:val="00BC4209"/>
    <w:rsid w:val="00BC5B1B"/>
    <w:rsid w:val="00BD1CAF"/>
    <w:rsid w:val="00BD3E95"/>
    <w:rsid w:val="00BD5352"/>
    <w:rsid w:val="00BD7FF9"/>
    <w:rsid w:val="00BE0A9F"/>
    <w:rsid w:val="00BE106E"/>
    <w:rsid w:val="00BE11DB"/>
    <w:rsid w:val="00BE5F6B"/>
    <w:rsid w:val="00BF1BD7"/>
    <w:rsid w:val="00BF247E"/>
    <w:rsid w:val="00BF2FFF"/>
    <w:rsid w:val="00BF4CEF"/>
    <w:rsid w:val="00BF504B"/>
    <w:rsid w:val="00BF56E2"/>
    <w:rsid w:val="00BF6334"/>
    <w:rsid w:val="00C0192B"/>
    <w:rsid w:val="00C04946"/>
    <w:rsid w:val="00C07BA0"/>
    <w:rsid w:val="00C118EE"/>
    <w:rsid w:val="00C205D0"/>
    <w:rsid w:val="00C21288"/>
    <w:rsid w:val="00C22A40"/>
    <w:rsid w:val="00C24CCB"/>
    <w:rsid w:val="00C26E0B"/>
    <w:rsid w:val="00C27057"/>
    <w:rsid w:val="00C27306"/>
    <w:rsid w:val="00C309F6"/>
    <w:rsid w:val="00C319E3"/>
    <w:rsid w:val="00C33140"/>
    <w:rsid w:val="00C372E8"/>
    <w:rsid w:val="00C40C6B"/>
    <w:rsid w:val="00C41B9A"/>
    <w:rsid w:val="00C42A5E"/>
    <w:rsid w:val="00C450B1"/>
    <w:rsid w:val="00C45F58"/>
    <w:rsid w:val="00C5111A"/>
    <w:rsid w:val="00C55416"/>
    <w:rsid w:val="00C556CE"/>
    <w:rsid w:val="00C6014E"/>
    <w:rsid w:val="00C603F5"/>
    <w:rsid w:val="00C60DC4"/>
    <w:rsid w:val="00C61447"/>
    <w:rsid w:val="00C6273C"/>
    <w:rsid w:val="00C62A9D"/>
    <w:rsid w:val="00C62B9B"/>
    <w:rsid w:val="00C65DF9"/>
    <w:rsid w:val="00C671BE"/>
    <w:rsid w:val="00C67C42"/>
    <w:rsid w:val="00C71704"/>
    <w:rsid w:val="00C72AEA"/>
    <w:rsid w:val="00C75400"/>
    <w:rsid w:val="00C7563C"/>
    <w:rsid w:val="00C76300"/>
    <w:rsid w:val="00C807E3"/>
    <w:rsid w:val="00C822F9"/>
    <w:rsid w:val="00C83646"/>
    <w:rsid w:val="00C841C2"/>
    <w:rsid w:val="00C85543"/>
    <w:rsid w:val="00C874FD"/>
    <w:rsid w:val="00C906D6"/>
    <w:rsid w:val="00C90CE1"/>
    <w:rsid w:val="00C933E3"/>
    <w:rsid w:val="00C9398A"/>
    <w:rsid w:val="00C93B6A"/>
    <w:rsid w:val="00C94668"/>
    <w:rsid w:val="00C9636E"/>
    <w:rsid w:val="00C96EAA"/>
    <w:rsid w:val="00CA0F5E"/>
    <w:rsid w:val="00CA1E36"/>
    <w:rsid w:val="00CA26EB"/>
    <w:rsid w:val="00CA5F71"/>
    <w:rsid w:val="00CB0F95"/>
    <w:rsid w:val="00CB10F3"/>
    <w:rsid w:val="00CB12CD"/>
    <w:rsid w:val="00CB1502"/>
    <w:rsid w:val="00CB2237"/>
    <w:rsid w:val="00CB2313"/>
    <w:rsid w:val="00CB2782"/>
    <w:rsid w:val="00CB4582"/>
    <w:rsid w:val="00CB4F12"/>
    <w:rsid w:val="00CC1F39"/>
    <w:rsid w:val="00CC5CEE"/>
    <w:rsid w:val="00CC6A3B"/>
    <w:rsid w:val="00CC753E"/>
    <w:rsid w:val="00CC782B"/>
    <w:rsid w:val="00CC7BFC"/>
    <w:rsid w:val="00CD0E9F"/>
    <w:rsid w:val="00CD1139"/>
    <w:rsid w:val="00CD4014"/>
    <w:rsid w:val="00CD613A"/>
    <w:rsid w:val="00CD6CBD"/>
    <w:rsid w:val="00CD6EB2"/>
    <w:rsid w:val="00CE0197"/>
    <w:rsid w:val="00CE0B42"/>
    <w:rsid w:val="00CE12E6"/>
    <w:rsid w:val="00CE27BB"/>
    <w:rsid w:val="00CE29A6"/>
    <w:rsid w:val="00CE35BA"/>
    <w:rsid w:val="00CE4BD5"/>
    <w:rsid w:val="00CE54A5"/>
    <w:rsid w:val="00CE5EF6"/>
    <w:rsid w:val="00CE7D74"/>
    <w:rsid w:val="00CF1600"/>
    <w:rsid w:val="00CF258F"/>
    <w:rsid w:val="00CF2CE5"/>
    <w:rsid w:val="00CF69A9"/>
    <w:rsid w:val="00D0069C"/>
    <w:rsid w:val="00D01208"/>
    <w:rsid w:val="00D0228A"/>
    <w:rsid w:val="00D058A8"/>
    <w:rsid w:val="00D07E37"/>
    <w:rsid w:val="00D12210"/>
    <w:rsid w:val="00D1388F"/>
    <w:rsid w:val="00D15A2A"/>
    <w:rsid w:val="00D17624"/>
    <w:rsid w:val="00D17BB6"/>
    <w:rsid w:val="00D2029F"/>
    <w:rsid w:val="00D21877"/>
    <w:rsid w:val="00D21B76"/>
    <w:rsid w:val="00D22563"/>
    <w:rsid w:val="00D25F6E"/>
    <w:rsid w:val="00D268BE"/>
    <w:rsid w:val="00D27BDD"/>
    <w:rsid w:val="00D30302"/>
    <w:rsid w:val="00D317FD"/>
    <w:rsid w:val="00D348B4"/>
    <w:rsid w:val="00D35988"/>
    <w:rsid w:val="00D431C2"/>
    <w:rsid w:val="00D433A1"/>
    <w:rsid w:val="00D4472A"/>
    <w:rsid w:val="00D4514A"/>
    <w:rsid w:val="00D45C26"/>
    <w:rsid w:val="00D46B8C"/>
    <w:rsid w:val="00D46E07"/>
    <w:rsid w:val="00D47676"/>
    <w:rsid w:val="00D50E50"/>
    <w:rsid w:val="00D53604"/>
    <w:rsid w:val="00D5555F"/>
    <w:rsid w:val="00D565DC"/>
    <w:rsid w:val="00D56B9D"/>
    <w:rsid w:val="00D576D4"/>
    <w:rsid w:val="00D604E1"/>
    <w:rsid w:val="00D605D2"/>
    <w:rsid w:val="00D60627"/>
    <w:rsid w:val="00D61778"/>
    <w:rsid w:val="00D6485B"/>
    <w:rsid w:val="00D6756E"/>
    <w:rsid w:val="00D701F0"/>
    <w:rsid w:val="00D71A5B"/>
    <w:rsid w:val="00D74A33"/>
    <w:rsid w:val="00D74E89"/>
    <w:rsid w:val="00D75037"/>
    <w:rsid w:val="00D82316"/>
    <w:rsid w:val="00D8291D"/>
    <w:rsid w:val="00D82CD6"/>
    <w:rsid w:val="00D857F6"/>
    <w:rsid w:val="00D90C27"/>
    <w:rsid w:val="00D90E5B"/>
    <w:rsid w:val="00D969CF"/>
    <w:rsid w:val="00D974C3"/>
    <w:rsid w:val="00DA55D0"/>
    <w:rsid w:val="00DA6564"/>
    <w:rsid w:val="00DB1C73"/>
    <w:rsid w:val="00DB4943"/>
    <w:rsid w:val="00DB7097"/>
    <w:rsid w:val="00DB7F9F"/>
    <w:rsid w:val="00DC0082"/>
    <w:rsid w:val="00DC0584"/>
    <w:rsid w:val="00DD1CA2"/>
    <w:rsid w:val="00DD6FA4"/>
    <w:rsid w:val="00DD7EB7"/>
    <w:rsid w:val="00DE0D70"/>
    <w:rsid w:val="00DE1AD8"/>
    <w:rsid w:val="00DE238F"/>
    <w:rsid w:val="00DE2811"/>
    <w:rsid w:val="00DE2B0A"/>
    <w:rsid w:val="00DE5458"/>
    <w:rsid w:val="00DE66FE"/>
    <w:rsid w:val="00DE6C77"/>
    <w:rsid w:val="00DE7F7C"/>
    <w:rsid w:val="00DF003D"/>
    <w:rsid w:val="00DF154F"/>
    <w:rsid w:val="00DF2033"/>
    <w:rsid w:val="00DF333C"/>
    <w:rsid w:val="00DF3919"/>
    <w:rsid w:val="00DF5430"/>
    <w:rsid w:val="00DF56B9"/>
    <w:rsid w:val="00DF7291"/>
    <w:rsid w:val="00DF7456"/>
    <w:rsid w:val="00E00B0F"/>
    <w:rsid w:val="00E010AA"/>
    <w:rsid w:val="00E024A9"/>
    <w:rsid w:val="00E02DAF"/>
    <w:rsid w:val="00E03B92"/>
    <w:rsid w:val="00E03C14"/>
    <w:rsid w:val="00E05B65"/>
    <w:rsid w:val="00E06A2C"/>
    <w:rsid w:val="00E11A89"/>
    <w:rsid w:val="00E13101"/>
    <w:rsid w:val="00E16DD6"/>
    <w:rsid w:val="00E17E73"/>
    <w:rsid w:val="00E20CF6"/>
    <w:rsid w:val="00E217F2"/>
    <w:rsid w:val="00E22231"/>
    <w:rsid w:val="00E23286"/>
    <w:rsid w:val="00E2465C"/>
    <w:rsid w:val="00E25D61"/>
    <w:rsid w:val="00E3074B"/>
    <w:rsid w:val="00E31084"/>
    <w:rsid w:val="00E3123A"/>
    <w:rsid w:val="00E31763"/>
    <w:rsid w:val="00E31D0E"/>
    <w:rsid w:val="00E320BF"/>
    <w:rsid w:val="00E36B6D"/>
    <w:rsid w:val="00E4305F"/>
    <w:rsid w:val="00E44863"/>
    <w:rsid w:val="00E44C8A"/>
    <w:rsid w:val="00E450F2"/>
    <w:rsid w:val="00E45205"/>
    <w:rsid w:val="00E51B2E"/>
    <w:rsid w:val="00E5440B"/>
    <w:rsid w:val="00E573D1"/>
    <w:rsid w:val="00E62661"/>
    <w:rsid w:val="00E63E3F"/>
    <w:rsid w:val="00E64114"/>
    <w:rsid w:val="00E65B45"/>
    <w:rsid w:val="00E66CB9"/>
    <w:rsid w:val="00E70C4C"/>
    <w:rsid w:val="00E726BD"/>
    <w:rsid w:val="00E732DA"/>
    <w:rsid w:val="00E74E26"/>
    <w:rsid w:val="00E84875"/>
    <w:rsid w:val="00E85AF9"/>
    <w:rsid w:val="00E8615F"/>
    <w:rsid w:val="00E868DF"/>
    <w:rsid w:val="00E86933"/>
    <w:rsid w:val="00E915BC"/>
    <w:rsid w:val="00E93D45"/>
    <w:rsid w:val="00E93D49"/>
    <w:rsid w:val="00E958B3"/>
    <w:rsid w:val="00E959FD"/>
    <w:rsid w:val="00E95D6F"/>
    <w:rsid w:val="00E95FE7"/>
    <w:rsid w:val="00E9732B"/>
    <w:rsid w:val="00E97961"/>
    <w:rsid w:val="00E97CDB"/>
    <w:rsid w:val="00EA100D"/>
    <w:rsid w:val="00EA13B8"/>
    <w:rsid w:val="00EA183C"/>
    <w:rsid w:val="00EA229C"/>
    <w:rsid w:val="00EA501E"/>
    <w:rsid w:val="00EA7C2E"/>
    <w:rsid w:val="00EB023D"/>
    <w:rsid w:val="00EB1F96"/>
    <w:rsid w:val="00EB2460"/>
    <w:rsid w:val="00EB2ED8"/>
    <w:rsid w:val="00EB30E0"/>
    <w:rsid w:val="00EB781C"/>
    <w:rsid w:val="00EB7BAD"/>
    <w:rsid w:val="00EC330F"/>
    <w:rsid w:val="00EC4788"/>
    <w:rsid w:val="00EC5051"/>
    <w:rsid w:val="00EC7DA7"/>
    <w:rsid w:val="00ED23E5"/>
    <w:rsid w:val="00ED3610"/>
    <w:rsid w:val="00ED3C6D"/>
    <w:rsid w:val="00ED3F10"/>
    <w:rsid w:val="00ED44BD"/>
    <w:rsid w:val="00ED759F"/>
    <w:rsid w:val="00EE0197"/>
    <w:rsid w:val="00EE2243"/>
    <w:rsid w:val="00EE2BDE"/>
    <w:rsid w:val="00EE59BA"/>
    <w:rsid w:val="00EE66FD"/>
    <w:rsid w:val="00EE7ACC"/>
    <w:rsid w:val="00EF0126"/>
    <w:rsid w:val="00EF0C5F"/>
    <w:rsid w:val="00EF2763"/>
    <w:rsid w:val="00EF28E4"/>
    <w:rsid w:val="00EF3816"/>
    <w:rsid w:val="00EF41DF"/>
    <w:rsid w:val="00EF5FBB"/>
    <w:rsid w:val="00EF7DC8"/>
    <w:rsid w:val="00F06527"/>
    <w:rsid w:val="00F1252C"/>
    <w:rsid w:val="00F12A1C"/>
    <w:rsid w:val="00F132EC"/>
    <w:rsid w:val="00F13B45"/>
    <w:rsid w:val="00F14BA7"/>
    <w:rsid w:val="00F15EDC"/>
    <w:rsid w:val="00F176E6"/>
    <w:rsid w:val="00F2094D"/>
    <w:rsid w:val="00F209A3"/>
    <w:rsid w:val="00F20CB9"/>
    <w:rsid w:val="00F306EB"/>
    <w:rsid w:val="00F30ED4"/>
    <w:rsid w:val="00F3110F"/>
    <w:rsid w:val="00F32B03"/>
    <w:rsid w:val="00F32E00"/>
    <w:rsid w:val="00F35E15"/>
    <w:rsid w:val="00F40004"/>
    <w:rsid w:val="00F406A3"/>
    <w:rsid w:val="00F409AE"/>
    <w:rsid w:val="00F41B04"/>
    <w:rsid w:val="00F42284"/>
    <w:rsid w:val="00F42419"/>
    <w:rsid w:val="00F42C53"/>
    <w:rsid w:val="00F43100"/>
    <w:rsid w:val="00F44896"/>
    <w:rsid w:val="00F45F1D"/>
    <w:rsid w:val="00F46566"/>
    <w:rsid w:val="00F4746E"/>
    <w:rsid w:val="00F5100A"/>
    <w:rsid w:val="00F523B3"/>
    <w:rsid w:val="00F53CD0"/>
    <w:rsid w:val="00F54174"/>
    <w:rsid w:val="00F5527C"/>
    <w:rsid w:val="00F55A15"/>
    <w:rsid w:val="00F57713"/>
    <w:rsid w:val="00F6318A"/>
    <w:rsid w:val="00F64631"/>
    <w:rsid w:val="00F67359"/>
    <w:rsid w:val="00F71155"/>
    <w:rsid w:val="00F71801"/>
    <w:rsid w:val="00F73C5F"/>
    <w:rsid w:val="00F77B98"/>
    <w:rsid w:val="00F82C4D"/>
    <w:rsid w:val="00F82DE3"/>
    <w:rsid w:val="00F84ECA"/>
    <w:rsid w:val="00F872D1"/>
    <w:rsid w:val="00F87892"/>
    <w:rsid w:val="00F87E3E"/>
    <w:rsid w:val="00F931D9"/>
    <w:rsid w:val="00F954F3"/>
    <w:rsid w:val="00F95914"/>
    <w:rsid w:val="00F96417"/>
    <w:rsid w:val="00FA1908"/>
    <w:rsid w:val="00FA34BB"/>
    <w:rsid w:val="00FA581F"/>
    <w:rsid w:val="00FA6839"/>
    <w:rsid w:val="00FA6962"/>
    <w:rsid w:val="00FA7C50"/>
    <w:rsid w:val="00FA7C75"/>
    <w:rsid w:val="00FB1286"/>
    <w:rsid w:val="00FB1347"/>
    <w:rsid w:val="00FB1C08"/>
    <w:rsid w:val="00FB3359"/>
    <w:rsid w:val="00FB3BCF"/>
    <w:rsid w:val="00FB47F0"/>
    <w:rsid w:val="00FB744C"/>
    <w:rsid w:val="00FC2B5F"/>
    <w:rsid w:val="00FC40A6"/>
    <w:rsid w:val="00FC4122"/>
    <w:rsid w:val="00FC631D"/>
    <w:rsid w:val="00FC7276"/>
    <w:rsid w:val="00FC7758"/>
    <w:rsid w:val="00FD038A"/>
    <w:rsid w:val="00FD2D03"/>
    <w:rsid w:val="00FD4095"/>
    <w:rsid w:val="00FD41F1"/>
    <w:rsid w:val="00FD5198"/>
    <w:rsid w:val="00FD51F3"/>
    <w:rsid w:val="00FE2065"/>
    <w:rsid w:val="00FE2FD9"/>
    <w:rsid w:val="00FE4615"/>
    <w:rsid w:val="00FF10B9"/>
    <w:rsid w:val="00FF6489"/>
    <w:rsid w:val="00FF6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267C5C"/>
  <w15:docId w15:val="{A992280A-AFA1-41E1-8F39-728CB6C5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2BE5"/>
    <w:pPr>
      <w:spacing w:after="200" w:line="276" w:lineRule="auto"/>
    </w:pPr>
    <w:rPr>
      <w:sz w:val="22"/>
      <w:szCs w:val="22"/>
      <w:lang w:val="cs-CZ" w:eastAsia="en-US"/>
    </w:rPr>
  </w:style>
  <w:style w:type="paragraph" w:styleId="Nadpis1">
    <w:name w:val="heading 1"/>
    <w:basedOn w:val="Normln"/>
    <w:next w:val="Normln"/>
    <w:link w:val="Nadpis1Char"/>
    <w:uiPriority w:val="9"/>
    <w:qFormat/>
    <w:rsid w:val="009B3428"/>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qFormat/>
    <w:rsid w:val="00671EFD"/>
    <w:pPr>
      <w:keepNext/>
      <w:numPr>
        <w:numId w:val="8"/>
      </w:numPr>
      <w:spacing w:before="240" w:after="60"/>
      <w:outlineLvl w:val="1"/>
    </w:pPr>
    <w:rPr>
      <w:rFonts w:ascii="Cambria" w:eastAsia="Times New Roman" w:hAnsi="Cambria"/>
      <w:b/>
      <w:bCs/>
      <w:i/>
      <w:iCs/>
      <w:sz w:val="28"/>
      <w:szCs w:val="28"/>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F2BE5"/>
    <w:pPr>
      <w:ind w:left="720"/>
      <w:contextualSpacing/>
    </w:pPr>
  </w:style>
  <w:style w:type="paragraph" w:styleId="Textpoznpodarou">
    <w:name w:val="footnote text"/>
    <w:basedOn w:val="Normln"/>
    <w:link w:val="TextpoznpodarouChar"/>
    <w:uiPriority w:val="99"/>
    <w:semiHidden/>
    <w:unhideWhenUsed/>
    <w:rsid w:val="00CC753E"/>
    <w:rPr>
      <w:sz w:val="20"/>
      <w:szCs w:val="20"/>
      <w:lang w:val="en-GB"/>
    </w:rPr>
  </w:style>
  <w:style w:type="character" w:customStyle="1" w:styleId="TextpoznpodarouChar">
    <w:name w:val="Text pozn. pod čarou Char"/>
    <w:link w:val="Textpoznpodarou"/>
    <w:uiPriority w:val="99"/>
    <w:semiHidden/>
    <w:rsid w:val="00CC753E"/>
    <w:rPr>
      <w:lang w:val="en-GB" w:eastAsia="en-US"/>
    </w:rPr>
  </w:style>
  <w:style w:type="character" w:styleId="Znakapoznpodarou">
    <w:name w:val="footnote reference"/>
    <w:uiPriority w:val="99"/>
    <w:semiHidden/>
    <w:unhideWhenUsed/>
    <w:rsid w:val="00CC753E"/>
    <w:rPr>
      <w:vertAlign w:val="superscript"/>
    </w:rPr>
  </w:style>
  <w:style w:type="paragraph" w:styleId="Textvysvtlivek">
    <w:name w:val="endnote text"/>
    <w:basedOn w:val="Normln"/>
    <w:link w:val="TextvysvtlivekChar"/>
    <w:uiPriority w:val="99"/>
    <w:semiHidden/>
    <w:unhideWhenUsed/>
    <w:rsid w:val="00B465E8"/>
    <w:rPr>
      <w:sz w:val="20"/>
      <w:szCs w:val="20"/>
      <w:lang w:val="en-GB"/>
    </w:rPr>
  </w:style>
  <w:style w:type="character" w:customStyle="1" w:styleId="TextvysvtlivekChar">
    <w:name w:val="Text vysvětlivek Char"/>
    <w:link w:val="Textvysvtlivek"/>
    <w:uiPriority w:val="99"/>
    <w:semiHidden/>
    <w:rsid w:val="00B465E8"/>
    <w:rPr>
      <w:lang w:val="en-GB" w:eastAsia="en-US"/>
    </w:rPr>
  </w:style>
  <w:style w:type="character" w:styleId="Odkaznavysvtlivky">
    <w:name w:val="endnote reference"/>
    <w:uiPriority w:val="99"/>
    <w:semiHidden/>
    <w:unhideWhenUsed/>
    <w:rsid w:val="00B465E8"/>
    <w:rPr>
      <w:vertAlign w:val="superscript"/>
    </w:rPr>
  </w:style>
  <w:style w:type="paragraph" w:styleId="Textbubliny">
    <w:name w:val="Balloon Text"/>
    <w:basedOn w:val="Normln"/>
    <w:link w:val="TextbublinyChar"/>
    <w:uiPriority w:val="99"/>
    <w:semiHidden/>
    <w:unhideWhenUsed/>
    <w:rsid w:val="00D45C26"/>
    <w:pPr>
      <w:spacing w:after="0" w:line="240" w:lineRule="auto"/>
    </w:pPr>
    <w:rPr>
      <w:rFonts w:ascii="Tahoma" w:hAnsi="Tahoma"/>
      <w:sz w:val="16"/>
      <w:szCs w:val="16"/>
      <w:lang w:val="en-GB"/>
    </w:rPr>
  </w:style>
  <w:style w:type="character" w:customStyle="1" w:styleId="TextbublinyChar">
    <w:name w:val="Text bubliny Char"/>
    <w:link w:val="Textbubliny"/>
    <w:uiPriority w:val="99"/>
    <w:semiHidden/>
    <w:rsid w:val="00D45C26"/>
    <w:rPr>
      <w:rFonts w:ascii="Tahoma" w:hAnsi="Tahoma" w:cs="Tahoma"/>
      <w:sz w:val="16"/>
      <w:szCs w:val="16"/>
      <w:lang w:val="en-GB" w:eastAsia="en-US"/>
    </w:rPr>
  </w:style>
  <w:style w:type="character" w:styleId="Odkaznakoment">
    <w:name w:val="annotation reference"/>
    <w:uiPriority w:val="99"/>
    <w:semiHidden/>
    <w:unhideWhenUsed/>
    <w:rsid w:val="006723C4"/>
    <w:rPr>
      <w:sz w:val="16"/>
      <w:szCs w:val="16"/>
    </w:rPr>
  </w:style>
  <w:style w:type="paragraph" w:styleId="Textkomente">
    <w:name w:val="annotation text"/>
    <w:basedOn w:val="Normln"/>
    <w:link w:val="TextkomenteChar"/>
    <w:uiPriority w:val="99"/>
    <w:semiHidden/>
    <w:unhideWhenUsed/>
    <w:rsid w:val="006723C4"/>
    <w:rPr>
      <w:sz w:val="20"/>
      <w:szCs w:val="20"/>
      <w:lang w:val="en-GB"/>
    </w:rPr>
  </w:style>
  <w:style w:type="character" w:customStyle="1" w:styleId="TextkomenteChar">
    <w:name w:val="Text komentáře Char"/>
    <w:link w:val="Textkomente"/>
    <w:uiPriority w:val="99"/>
    <w:semiHidden/>
    <w:rsid w:val="006723C4"/>
    <w:rPr>
      <w:lang w:val="en-GB" w:eastAsia="en-US"/>
    </w:rPr>
  </w:style>
  <w:style w:type="paragraph" w:styleId="Pedmtkomente">
    <w:name w:val="annotation subject"/>
    <w:basedOn w:val="Textkomente"/>
    <w:next w:val="Textkomente"/>
    <w:link w:val="PedmtkomenteChar"/>
    <w:uiPriority w:val="99"/>
    <w:semiHidden/>
    <w:unhideWhenUsed/>
    <w:rsid w:val="006723C4"/>
    <w:rPr>
      <w:b/>
      <w:bCs/>
    </w:rPr>
  </w:style>
  <w:style w:type="character" w:customStyle="1" w:styleId="PedmtkomenteChar">
    <w:name w:val="Předmět komentáře Char"/>
    <w:link w:val="Pedmtkomente"/>
    <w:uiPriority w:val="99"/>
    <w:semiHidden/>
    <w:rsid w:val="006723C4"/>
    <w:rPr>
      <w:b/>
      <w:bCs/>
      <w:lang w:val="en-GB" w:eastAsia="en-US"/>
    </w:rPr>
  </w:style>
  <w:style w:type="paragraph" w:styleId="Zhlav">
    <w:name w:val="header"/>
    <w:basedOn w:val="Normln"/>
    <w:link w:val="ZhlavChar"/>
    <w:uiPriority w:val="99"/>
    <w:rsid w:val="00B9067B"/>
    <w:pPr>
      <w:tabs>
        <w:tab w:val="center" w:pos="4536"/>
        <w:tab w:val="right" w:pos="9072"/>
      </w:tabs>
    </w:pPr>
  </w:style>
  <w:style w:type="paragraph" w:styleId="Zpat">
    <w:name w:val="footer"/>
    <w:basedOn w:val="Normln"/>
    <w:link w:val="ZpatChar"/>
    <w:uiPriority w:val="99"/>
    <w:rsid w:val="00B9067B"/>
    <w:pPr>
      <w:tabs>
        <w:tab w:val="center" w:pos="4536"/>
        <w:tab w:val="right" w:pos="9072"/>
      </w:tabs>
    </w:pPr>
    <w:rPr>
      <w:lang w:val="x-none"/>
    </w:rPr>
  </w:style>
  <w:style w:type="paragraph" w:styleId="Revize">
    <w:name w:val="Revision"/>
    <w:hidden/>
    <w:uiPriority w:val="99"/>
    <w:semiHidden/>
    <w:rsid w:val="00A753C3"/>
    <w:rPr>
      <w:sz w:val="22"/>
      <w:szCs w:val="22"/>
      <w:lang w:val="cs-CZ" w:eastAsia="en-US"/>
    </w:rPr>
  </w:style>
  <w:style w:type="character" w:customStyle="1" w:styleId="ZpatChar">
    <w:name w:val="Zápatí Char"/>
    <w:link w:val="Zpat"/>
    <w:uiPriority w:val="99"/>
    <w:rsid w:val="00516740"/>
    <w:rPr>
      <w:sz w:val="22"/>
      <w:szCs w:val="22"/>
      <w:lang w:eastAsia="en-US"/>
    </w:rPr>
  </w:style>
  <w:style w:type="table" w:styleId="Mkatabulky">
    <w:name w:val="Table Grid"/>
    <w:basedOn w:val="Normlntabulka"/>
    <w:uiPriority w:val="59"/>
    <w:rsid w:val="00D22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671EFD"/>
    <w:rPr>
      <w:rFonts w:ascii="Cambria" w:eastAsia="Times New Roman" w:hAnsi="Cambria"/>
      <w:b/>
      <w:bCs/>
      <w:i/>
      <w:iCs/>
      <w:sz w:val="28"/>
      <w:szCs w:val="28"/>
      <w:lang w:val="x-none" w:eastAsia="en-US"/>
    </w:rPr>
  </w:style>
  <w:style w:type="character" w:customStyle="1" w:styleId="Nadpis1Char">
    <w:name w:val="Nadpis 1 Char"/>
    <w:link w:val="Nadpis1"/>
    <w:uiPriority w:val="9"/>
    <w:rsid w:val="009B3428"/>
    <w:rPr>
      <w:rFonts w:ascii="Cambria" w:eastAsia="Times New Roman" w:hAnsi="Cambria" w:cs="Times New Roman"/>
      <w:b/>
      <w:bCs/>
      <w:kern w:val="32"/>
      <w:sz w:val="32"/>
      <w:szCs w:val="32"/>
      <w:lang w:eastAsia="en-US"/>
    </w:rPr>
  </w:style>
  <w:style w:type="paragraph" w:styleId="Zkladntext2">
    <w:name w:val="Body Text 2"/>
    <w:basedOn w:val="Normln"/>
    <w:link w:val="Zkladntext2Char"/>
    <w:rsid w:val="009B3428"/>
    <w:pPr>
      <w:spacing w:before="200" w:after="0" w:line="320" w:lineRule="atLeast"/>
      <w:jc w:val="both"/>
    </w:pPr>
    <w:rPr>
      <w:rFonts w:ascii="Bookman Old Style" w:eastAsia="Times New Roman" w:hAnsi="Bookman Old Style"/>
      <w:sz w:val="18"/>
      <w:szCs w:val="20"/>
      <w:lang w:val="pl-PL" w:eastAsia="pl-PL"/>
    </w:rPr>
  </w:style>
  <w:style w:type="character" w:customStyle="1" w:styleId="Zkladntext2Char">
    <w:name w:val="Základní text 2 Char"/>
    <w:link w:val="Zkladntext2"/>
    <w:rsid w:val="009B3428"/>
    <w:rPr>
      <w:rFonts w:ascii="Bookman Old Style" w:eastAsia="Times New Roman" w:hAnsi="Bookman Old Style"/>
      <w:sz w:val="18"/>
      <w:lang w:val="pl-PL" w:eastAsia="pl-PL"/>
    </w:rPr>
  </w:style>
  <w:style w:type="paragraph" w:styleId="Zkladntext">
    <w:name w:val="Body Text"/>
    <w:basedOn w:val="Normln"/>
    <w:link w:val="ZkladntextChar"/>
    <w:rsid w:val="009B3428"/>
    <w:pPr>
      <w:spacing w:after="0" w:line="240" w:lineRule="auto"/>
      <w:jc w:val="both"/>
    </w:pPr>
    <w:rPr>
      <w:rFonts w:ascii="Times New Roman" w:eastAsia="Times New Roman" w:hAnsi="Times New Roman"/>
      <w:sz w:val="24"/>
      <w:szCs w:val="20"/>
      <w:lang w:val="pl-PL" w:eastAsia="pl-PL"/>
    </w:rPr>
  </w:style>
  <w:style w:type="character" w:customStyle="1" w:styleId="ZkladntextChar">
    <w:name w:val="Základní text Char"/>
    <w:link w:val="Zkladntext"/>
    <w:rsid w:val="009B3428"/>
    <w:rPr>
      <w:rFonts w:ascii="Times New Roman" w:eastAsia="Times New Roman" w:hAnsi="Times New Roman"/>
      <w:sz w:val="24"/>
      <w:lang w:val="pl-PL" w:eastAsia="pl-PL"/>
    </w:rPr>
  </w:style>
  <w:style w:type="paragraph" w:styleId="Zkladntext3">
    <w:name w:val="Body Text 3"/>
    <w:basedOn w:val="Normln"/>
    <w:link w:val="Zkladntext3Char"/>
    <w:rsid w:val="009B3428"/>
    <w:pPr>
      <w:spacing w:after="120" w:line="240" w:lineRule="auto"/>
    </w:pPr>
    <w:rPr>
      <w:rFonts w:ascii="Times New Roman" w:eastAsia="Times New Roman" w:hAnsi="Times New Roman"/>
      <w:sz w:val="16"/>
      <w:szCs w:val="16"/>
      <w:lang w:val="pl-PL" w:eastAsia="pl-PL"/>
    </w:rPr>
  </w:style>
  <w:style w:type="character" w:customStyle="1" w:styleId="Zkladntext3Char">
    <w:name w:val="Základní text 3 Char"/>
    <w:link w:val="Zkladntext3"/>
    <w:rsid w:val="009B3428"/>
    <w:rPr>
      <w:rFonts w:ascii="Times New Roman" w:eastAsia="Times New Roman" w:hAnsi="Times New Roman"/>
      <w:sz w:val="16"/>
      <w:szCs w:val="16"/>
      <w:lang w:val="pl-PL" w:eastAsia="pl-PL"/>
    </w:rPr>
  </w:style>
  <w:style w:type="character" w:customStyle="1" w:styleId="ZhlavChar">
    <w:name w:val="Záhlaví Char"/>
    <w:link w:val="Zhlav"/>
    <w:uiPriority w:val="99"/>
    <w:rsid w:val="007D3D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1286">
      <w:bodyDiv w:val="1"/>
      <w:marLeft w:val="0"/>
      <w:marRight w:val="0"/>
      <w:marTop w:val="0"/>
      <w:marBottom w:val="0"/>
      <w:divBdr>
        <w:top w:val="none" w:sz="0" w:space="0" w:color="auto"/>
        <w:left w:val="none" w:sz="0" w:space="0" w:color="auto"/>
        <w:bottom w:val="none" w:sz="0" w:space="0" w:color="auto"/>
        <w:right w:val="none" w:sz="0" w:space="0" w:color="auto"/>
      </w:divBdr>
    </w:div>
    <w:div w:id="280648169">
      <w:bodyDiv w:val="1"/>
      <w:marLeft w:val="0"/>
      <w:marRight w:val="0"/>
      <w:marTop w:val="0"/>
      <w:marBottom w:val="0"/>
      <w:divBdr>
        <w:top w:val="none" w:sz="0" w:space="0" w:color="auto"/>
        <w:left w:val="none" w:sz="0" w:space="0" w:color="auto"/>
        <w:bottom w:val="none" w:sz="0" w:space="0" w:color="auto"/>
        <w:right w:val="none" w:sz="0" w:space="0" w:color="auto"/>
      </w:divBdr>
    </w:div>
    <w:div w:id="354235967">
      <w:bodyDiv w:val="1"/>
      <w:marLeft w:val="0"/>
      <w:marRight w:val="0"/>
      <w:marTop w:val="0"/>
      <w:marBottom w:val="0"/>
      <w:divBdr>
        <w:top w:val="none" w:sz="0" w:space="0" w:color="auto"/>
        <w:left w:val="none" w:sz="0" w:space="0" w:color="auto"/>
        <w:bottom w:val="none" w:sz="0" w:space="0" w:color="auto"/>
        <w:right w:val="none" w:sz="0" w:space="0" w:color="auto"/>
      </w:divBdr>
    </w:div>
    <w:div w:id="539978914">
      <w:bodyDiv w:val="1"/>
      <w:marLeft w:val="0"/>
      <w:marRight w:val="0"/>
      <w:marTop w:val="0"/>
      <w:marBottom w:val="0"/>
      <w:divBdr>
        <w:top w:val="none" w:sz="0" w:space="0" w:color="auto"/>
        <w:left w:val="none" w:sz="0" w:space="0" w:color="auto"/>
        <w:bottom w:val="none" w:sz="0" w:space="0" w:color="auto"/>
        <w:right w:val="none" w:sz="0" w:space="0" w:color="auto"/>
      </w:divBdr>
    </w:div>
    <w:div w:id="935602174">
      <w:bodyDiv w:val="1"/>
      <w:marLeft w:val="0"/>
      <w:marRight w:val="0"/>
      <w:marTop w:val="0"/>
      <w:marBottom w:val="0"/>
      <w:divBdr>
        <w:top w:val="none" w:sz="0" w:space="0" w:color="auto"/>
        <w:left w:val="none" w:sz="0" w:space="0" w:color="auto"/>
        <w:bottom w:val="none" w:sz="0" w:space="0" w:color="auto"/>
        <w:right w:val="none" w:sz="0" w:space="0" w:color="auto"/>
      </w:divBdr>
    </w:div>
    <w:div w:id="1010983073">
      <w:bodyDiv w:val="1"/>
      <w:marLeft w:val="0"/>
      <w:marRight w:val="0"/>
      <w:marTop w:val="0"/>
      <w:marBottom w:val="0"/>
      <w:divBdr>
        <w:top w:val="none" w:sz="0" w:space="0" w:color="auto"/>
        <w:left w:val="none" w:sz="0" w:space="0" w:color="auto"/>
        <w:bottom w:val="none" w:sz="0" w:space="0" w:color="auto"/>
        <w:right w:val="none" w:sz="0" w:space="0" w:color="auto"/>
      </w:divBdr>
    </w:div>
    <w:div w:id="1286473291">
      <w:bodyDiv w:val="1"/>
      <w:marLeft w:val="0"/>
      <w:marRight w:val="0"/>
      <w:marTop w:val="0"/>
      <w:marBottom w:val="0"/>
      <w:divBdr>
        <w:top w:val="none" w:sz="0" w:space="0" w:color="auto"/>
        <w:left w:val="none" w:sz="0" w:space="0" w:color="auto"/>
        <w:bottom w:val="none" w:sz="0" w:space="0" w:color="auto"/>
        <w:right w:val="none" w:sz="0" w:space="0" w:color="auto"/>
      </w:divBdr>
    </w:div>
    <w:div w:id="1620143031">
      <w:bodyDiv w:val="1"/>
      <w:marLeft w:val="0"/>
      <w:marRight w:val="0"/>
      <w:marTop w:val="0"/>
      <w:marBottom w:val="0"/>
      <w:divBdr>
        <w:top w:val="none" w:sz="0" w:space="0" w:color="auto"/>
        <w:left w:val="none" w:sz="0" w:space="0" w:color="auto"/>
        <w:bottom w:val="none" w:sz="0" w:space="0" w:color="auto"/>
        <w:right w:val="none" w:sz="0" w:space="0" w:color="auto"/>
      </w:divBdr>
    </w:div>
    <w:div w:id="1641307698">
      <w:bodyDiv w:val="1"/>
      <w:marLeft w:val="0"/>
      <w:marRight w:val="0"/>
      <w:marTop w:val="0"/>
      <w:marBottom w:val="0"/>
      <w:divBdr>
        <w:top w:val="none" w:sz="0" w:space="0" w:color="auto"/>
        <w:left w:val="none" w:sz="0" w:space="0" w:color="auto"/>
        <w:bottom w:val="none" w:sz="0" w:space="0" w:color="auto"/>
        <w:right w:val="none" w:sz="0" w:space="0" w:color="auto"/>
      </w:divBdr>
    </w:div>
    <w:div w:id="180646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C26F6C0A561348B7C52A4195FAB7F8" ma:contentTypeVersion="13" ma:contentTypeDescription="Create a new document." ma:contentTypeScope="" ma:versionID="982eea7f63a49447f49b836e18551f0b">
  <xsd:schema xmlns:xsd="http://www.w3.org/2001/XMLSchema" xmlns:xs="http://www.w3.org/2001/XMLSchema" xmlns:p="http://schemas.microsoft.com/office/2006/metadata/properties" xmlns:ns3="151bcb9e-6ffa-4db3-8feb-1ec815e6aabf" xmlns:ns4="445cabca-71e6-4012-b9ed-51449b0c40b5" targetNamespace="http://schemas.microsoft.com/office/2006/metadata/properties" ma:root="true" ma:fieldsID="3a8cfb4b2743f0e750e43d1de8cec390" ns3:_="" ns4:_="">
    <xsd:import namespace="151bcb9e-6ffa-4db3-8feb-1ec815e6aabf"/>
    <xsd:import namespace="445cabca-71e6-4012-b9ed-51449b0c40b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1bcb9e-6ffa-4db3-8feb-1ec815e6aa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5cabca-71e6-4012-b9ed-51449b0c40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ABEAC1-6264-4D6A-9CF7-383375566652}">
  <ds:schemaRefs>
    <ds:schemaRef ds:uri="http://schemas.openxmlformats.org/officeDocument/2006/bibliography"/>
  </ds:schemaRefs>
</ds:datastoreItem>
</file>

<file path=customXml/itemProps2.xml><?xml version="1.0" encoding="utf-8"?>
<ds:datastoreItem xmlns:ds="http://schemas.openxmlformats.org/officeDocument/2006/customXml" ds:itemID="{2D9C524D-6C9B-4372-9DBB-1FB05197EB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E135F1-91DA-424A-BE8C-42040A437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1bcb9e-6ffa-4db3-8feb-1ec815e6aabf"/>
    <ds:schemaRef ds:uri="445cabca-71e6-4012-b9ed-51449b0c4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B57DBD-B488-403F-8FD3-DA0EAC0793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5467</Words>
  <Characters>32260</Characters>
  <Application>Microsoft Office Word</Application>
  <DocSecurity>0</DocSecurity>
  <Lines>268</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Pravidla pro činnost Panelu expertů v rámci Operačního programu přeshraniční spolupráce Česká republika – Polská republika 200</vt:lpstr>
      <vt:lpstr>Pravidla pro činnost Panelu expertů v rámci Operačního programu přeshraniční spolupráce Česká republika – Polská republika 200</vt:lpstr>
    </vt:vector>
  </TitlesOfParts>
  <Company>Hewlett-Packard Company</Company>
  <LinksUpToDate>false</LinksUpToDate>
  <CharactersWithSpaces>37652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Pravidla pro činnost Panelu expertů v rámci Operačního programu přeshraniční spolupráce Česká republika – Polská republika 200</dc:title>
  <dc:creator>Waclawczyková Edita</dc:creator>
  <cp:lastModifiedBy>Pikna Jan</cp:lastModifiedBy>
  <cp:revision>5</cp:revision>
  <cp:lastPrinted>2022-11-15T12:43:00Z</cp:lastPrinted>
  <dcterms:created xsi:type="dcterms:W3CDTF">2022-12-15T14:02:00Z</dcterms:created>
  <dcterms:modified xsi:type="dcterms:W3CDTF">2023-02-09T09:43:00Z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0x0101001FC26F6C0A561348B7C52A4195FAB7F8</vt:lpwstr>
  </property>
</Properties>
</file>